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66" w:rsidRDefault="005E1F66" w:rsidP="006D0CB7">
      <w:bookmarkStart w:id="0" w:name="_GoBack"/>
      <w:bookmarkEnd w:id="0"/>
    </w:p>
    <w:p w:rsidR="005E1F66" w:rsidRDefault="005E1F66" w:rsidP="006D0CB7">
      <w:pPr>
        <w:jc w:val="center"/>
      </w:pPr>
      <w:r>
        <w:t>WEST VIRGINIA</w:t>
      </w:r>
    </w:p>
    <w:p w:rsidR="005E1F66" w:rsidRDefault="005E1F66" w:rsidP="006D0CB7">
      <w:pPr>
        <w:jc w:val="center"/>
      </w:pPr>
      <w:r>
        <w:t>COMMERCIAL AUTOMOBILE</w:t>
      </w:r>
    </w:p>
    <w:p w:rsidR="005E1F66" w:rsidRDefault="005E1F66" w:rsidP="006D0CB7">
      <w:pPr>
        <w:jc w:val="center"/>
      </w:pPr>
    </w:p>
    <w:p w:rsidR="005E1F66" w:rsidRDefault="005E1F66" w:rsidP="006D0CB7">
      <w:pPr>
        <w:jc w:val="center"/>
      </w:pPr>
      <w:r>
        <w:t>SECTION  D - REVISED PROSPECTIVE LOSS COSTS</w:t>
      </w:r>
    </w:p>
    <w:p w:rsidR="005E1F66" w:rsidRDefault="005E1F66" w:rsidP="006D0CB7"/>
    <w:p w:rsidR="005E1F66" w:rsidRDefault="005E1F66" w:rsidP="006D0CB7"/>
    <w:p w:rsidR="005E1F66" w:rsidRDefault="005E1F66" w:rsidP="006D0CB7">
      <w:pPr>
        <w:tabs>
          <w:tab w:val="right" w:leader="dot" w:pos="7920"/>
          <w:tab w:val="left" w:pos="8190"/>
        </w:tabs>
      </w:pPr>
      <w:r>
        <w:t>Liability and Medical Payments</w:t>
      </w:r>
      <w:r>
        <w:tab/>
      </w:r>
      <w:r>
        <w:tab/>
        <w:t>D2-D13</w:t>
      </w:r>
    </w:p>
    <w:p w:rsidR="005E1F66" w:rsidRDefault="005E1F66" w:rsidP="006D0CB7">
      <w:pPr>
        <w:tabs>
          <w:tab w:val="right" w:leader="dot" w:pos="7920"/>
          <w:tab w:val="left" w:pos="8190"/>
        </w:tabs>
      </w:pPr>
      <w:r>
        <w:t>Physical Damage - All Coverages Except Garages</w:t>
      </w:r>
      <w:r>
        <w:tab/>
      </w:r>
      <w:r>
        <w:tab/>
        <w:t>D14-D25</w:t>
      </w:r>
    </w:p>
    <w:p w:rsidR="005E1F66" w:rsidRDefault="005E1F66" w:rsidP="006D0CB7">
      <w:pPr>
        <w:tabs>
          <w:tab w:val="right" w:leader="dot" w:pos="7920"/>
          <w:tab w:val="left" w:pos="8190"/>
        </w:tabs>
      </w:pPr>
      <w:r>
        <w:t>Hired Autos (Rule 90)</w:t>
      </w:r>
      <w:r>
        <w:tab/>
      </w:r>
      <w:r>
        <w:tab/>
        <w:t>D26</w:t>
      </w:r>
    </w:p>
    <w:p w:rsidR="005E1F66" w:rsidRDefault="005E1F66" w:rsidP="005E1F66">
      <w:pPr>
        <w:sectPr w:rsidR="005E1F66" w:rsidSect="005E1F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aperSrc w:first="7" w:other="7"/>
          <w:pgNumType w:start="1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1575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$112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$169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965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$66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381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$60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502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392B58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1463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$104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$157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897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462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3C4AEF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20"/>
          <w:footerReference w:type="default" r:id="rId2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1463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$104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$157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897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467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52378F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22"/>
          <w:footerReference w:type="default" r:id="rId2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178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1104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$118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98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676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321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257CF4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24"/>
          <w:footerReference w:type="default" r:id="rId2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253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238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1569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$111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$168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961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380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$60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486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187EF8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26"/>
          <w:footerReference w:type="default" r:id="rId2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1711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$121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$183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1049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414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563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1F108E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28"/>
          <w:footerReference w:type="default" r:id="rId2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1618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$115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$173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992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392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$62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525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56394F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30"/>
          <w:footerReference w:type="default" r:id="rId3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332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1345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$144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825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420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567EE9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32"/>
          <w:footerReference w:type="default" r:id="rId3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1358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$145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832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439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F92D77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34"/>
          <w:footerReference w:type="default" r:id="rId3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196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1215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$130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108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745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294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376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BD291E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36"/>
          <w:footerReference w:type="default" r:id="rId3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1035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$111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92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635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$43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332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034AB6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38"/>
          <w:footerReference w:type="default" r:id="rId3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147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260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911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$65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$97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559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221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E1F66" w:rsidTr="00C26F3E">
        <w:trPr>
          <w:cantSplit/>
        </w:trPr>
        <w:tc>
          <w:tcPr>
            <w:tcW w:w="312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284</w:t>
            </w:r>
          </w:p>
        </w:tc>
        <w:tc>
          <w:tcPr>
            <w:tcW w:w="3120" w:type="dxa"/>
            <w:gridSpan w:val="4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bottom w:val="nil"/>
            </w:tcBorders>
          </w:tcPr>
          <w:p w:rsidR="005E1F66" w:rsidRDefault="005E1F66" w:rsidP="00C26F3E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 w:rsidRPr="00E601CA"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40"/>
          <w:footerReference w:type="default" r:id="rId4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234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256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297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152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152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297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  <w:bookmarkStart w:id="1" w:name="AdditionalNote"/>
            <w:bookmarkEnd w:id="1"/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42"/>
          <w:footerReference w:type="default" r:id="rId4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235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223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298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153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153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298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44"/>
          <w:footerReference w:type="default" r:id="rId4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185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197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235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120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120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235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46"/>
          <w:footerReference w:type="default" r:id="rId4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238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232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302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155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155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302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48"/>
          <w:footerReference w:type="default" r:id="rId4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247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230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314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314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50"/>
          <w:footerReference w:type="default" r:id="rId5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278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268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353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353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52"/>
          <w:footerReference w:type="default" r:id="rId5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282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250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358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183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183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358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54"/>
          <w:footerReference w:type="default" r:id="rId5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196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225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249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127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127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249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56"/>
          <w:footerReference w:type="default" r:id="rId5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217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240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276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276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58"/>
          <w:footerReference w:type="default" r:id="rId5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278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249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353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181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353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60"/>
          <w:footerReference w:type="default" r:id="rId6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224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253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284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146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146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284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DB5CF9">
      <w:pPr>
        <w:pStyle w:val="isonormal"/>
        <w:sectPr w:rsidR="005E1F66" w:rsidSect="005E1F66">
          <w:headerReference w:type="default" r:id="rId62"/>
          <w:footerReference w:type="default" r:id="rId6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E1F66" w:rsidTr="00C26F3E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E1F66" w:rsidRDefault="005E1F66" w:rsidP="00C26F3E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280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252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356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182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182</w:t>
            </w:r>
          </w:p>
        </w:tc>
      </w:tr>
      <w:tr w:rsidR="005E1F66" w:rsidTr="00C26F3E">
        <w:trPr>
          <w:cantSplit/>
        </w:trPr>
        <w:tc>
          <w:tcPr>
            <w:tcW w:w="540" w:type="dxa"/>
            <w:gridSpan w:val="2"/>
          </w:tcPr>
          <w:p w:rsidR="005E1F66" w:rsidRDefault="005E1F66" w:rsidP="00C26F3E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E1F66" w:rsidRDefault="005E1F66" w:rsidP="00C26F3E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E1F66" w:rsidTr="00C26F3E">
        <w:trPr>
          <w:cantSplit/>
        </w:trPr>
        <w:tc>
          <w:tcPr>
            <w:tcW w:w="4860" w:type="dxa"/>
            <w:gridSpan w:val="3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:rsidR="005E1F66" w:rsidRDefault="005E1F66" w:rsidP="00C26F3E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356</w:t>
            </w: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  <w:tcBorders>
              <w:top w:val="nil"/>
            </w:tcBorders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  <w:tr w:rsidR="005E1F66" w:rsidTr="00C26F3E">
        <w:trPr>
          <w:cantSplit/>
        </w:trPr>
        <w:tc>
          <w:tcPr>
            <w:tcW w:w="220" w:type="dxa"/>
          </w:tcPr>
          <w:p w:rsidR="005E1F66" w:rsidRDefault="005E1F66" w:rsidP="00C26F3E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E1F66" w:rsidRDefault="005E1F66" w:rsidP="00C26F3E">
            <w:pPr>
              <w:pStyle w:val="tabletext11"/>
              <w:rPr>
                <w:kern w:val="18"/>
              </w:rPr>
            </w:pPr>
          </w:p>
        </w:tc>
      </w:tr>
    </w:tbl>
    <w:p w:rsidR="005E1F66" w:rsidRDefault="005E1F66" w:rsidP="00DB5CF9">
      <w:pPr>
        <w:pStyle w:val="isonormal"/>
      </w:pPr>
    </w:p>
    <w:p w:rsidR="005E1F66" w:rsidRDefault="005E1F66" w:rsidP="005E1F66">
      <w:pPr>
        <w:sectPr w:rsidR="005E1F66" w:rsidSect="005E1F66">
          <w:headerReference w:type="default" r:id="rId64"/>
          <w:footerReference w:type="default" r:id="rId6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5E1F66" w:rsidRDefault="005E1F66" w:rsidP="00B1044E">
      <w:pPr>
        <w:pStyle w:val="boxrule"/>
      </w:pPr>
      <w:r>
        <w:t>90.  HIRED AUTOS</w:t>
      </w:r>
    </w:p>
    <w:p w:rsidR="005E1F66" w:rsidRDefault="005E1F66" w:rsidP="00B1044E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5E1F66" w:rsidTr="006500F9">
        <w:trPr>
          <w:cantSplit/>
          <w:trHeight w:val="190"/>
        </w:trPr>
        <w:tc>
          <w:tcPr>
            <w:tcW w:w="200" w:type="dxa"/>
          </w:tcPr>
          <w:p w:rsidR="005E1F66" w:rsidRDefault="005E1F66" w:rsidP="00B1044E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66" w:rsidRDefault="005E1F66" w:rsidP="00B1044E">
            <w:pPr>
              <w:pStyle w:val="tablehead"/>
            </w:pPr>
            <w:r>
              <w:t xml:space="preserve">Cost Of Hire Basis – </w:t>
            </w:r>
            <w:smartTag w:uri="urn:schemas-microsoft-com:office:smarttags" w:element="place">
              <w:smartTag w:uri="urn:schemas-microsoft-com:office:smarttags" w:element="PlaceName">
                <w:r>
                  <w:t>All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Territories</w:t>
                </w:r>
              </w:smartTag>
            </w:smartTag>
            <w:r>
              <w:br/>
              <w:t xml:space="preserve">Liability Base Loss Cost </w:t>
            </w:r>
          </w:p>
        </w:tc>
      </w:tr>
      <w:tr w:rsidR="005E1F66" w:rsidTr="005132E5">
        <w:trPr>
          <w:cantSplit/>
          <w:trHeight w:val="190"/>
        </w:trPr>
        <w:tc>
          <w:tcPr>
            <w:tcW w:w="200" w:type="dxa"/>
          </w:tcPr>
          <w:p w:rsidR="005E1F66" w:rsidRDefault="005E1F66" w:rsidP="00B1044E">
            <w:pPr>
              <w:pStyle w:val="tabletext11"/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1F66" w:rsidRDefault="005E1F66" w:rsidP="00B1044E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66" w:rsidRDefault="005E1F66" w:rsidP="00B1044E">
            <w:pPr>
              <w:pStyle w:val="tabletext11"/>
            </w:pPr>
            <w:r>
              <w:t>0.</w:t>
            </w:r>
            <w:del w:id="2" w:author="Author" w:date="2016-06-07T12:33:00Z">
              <w:r w:rsidDel="00B1044E">
                <w:delText>35</w:delText>
              </w:r>
            </w:del>
            <w:ins w:id="3" w:author="Author" w:date="2016-06-07T12:33:00Z">
              <w:r>
                <w:t>34</w:t>
              </w:r>
            </w:ins>
          </w:p>
        </w:tc>
      </w:tr>
    </w:tbl>
    <w:p w:rsidR="005E1F66" w:rsidRDefault="005E1F66" w:rsidP="00B1044E">
      <w:pPr>
        <w:pStyle w:val="tablecaption"/>
      </w:pPr>
      <w:r>
        <w:t xml:space="preserve">Table </w:t>
      </w:r>
      <w:r w:rsidRPr="00D979B3">
        <w:t>90.B.3.b.(LC)</w:t>
      </w:r>
      <w:r>
        <w:t xml:space="preserve"> Cost Of Hire Basis Liability Loss Cost</w:t>
      </w:r>
    </w:p>
    <w:p w:rsidR="005E1F66" w:rsidRDefault="005E1F66" w:rsidP="00B1044E">
      <w:pPr>
        <w:pStyle w:val="isonormal"/>
      </w:pPr>
    </w:p>
    <w:p w:rsidR="00193EA7" w:rsidRPr="005E1F66" w:rsidRDefault="00193EA7" w:rsidP="005E1F66"/>
    <w:sectPr w:rsidR="00193EA7" w:rsidRPr="005E1F66" w:rsidSect="005E1F66">
      <w:headerReference w:type="even" r:id="rId66"/>
      <w:headerReference w:type="default" r:id="rId67"/>
      <w:footerReference w:type="even" r:id="rId68"/>
      <w:pgSz w:w="12240" w:h="15840" w:code="1"/>
      <w:pgMar w:top="1735" w:right="960" w:bottom="1560" w:left="1200" w:header="575" w:footer="48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66" w:rsidRDefault="005E1F66">
      <w:r>
        <w:separator/>
      </w:r>
    </w:p>
  </w:endnote>
  <w:endnote w:type="continuationSeparator" w:id="0">
    <w:p w:rsidR="005E1F66" w:rsidRDefault="005E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Default="005E1F66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6</w:t>
    </w:r>
    <w:r>
      <w:rPr>
        <w:color w:val="000000"/>
        <w:sz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7</w:t>
    </w:r>
    <w:r>
      <w:rPr>
        <w:color w:val="000000"/>
        <w:sz w:val="18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8</w:t>
    </w:r>
    <w:r>
      <w:rPr>
        <w:color w:val="000000"/>
        <w:sz w:val="18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9</w:t>
    </w:r>
    <w:r>
      <w:rPr>
        <w:color w:val="000000"/>
        <w:sz w:val="18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10</w:t>
    </w:r>
    <w:r>
      <w:rPr>
        <w:color w:val="000000"/>
        <w:sz w:val="18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11</w:t>
    </w:r>
    <w:r>
      <w:rPr>
        <w:color w:val="000000"/>
        <w:sz w:val="18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12</w:t>
    </w:r>
    <w:r>
      <w:rPr>
        <w:color w:val="000000"/>
        <w:sz w:val="18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13</w:t>
    </w:r>
    <w:r>
      <w:rPr>
        <w:color w:val="000000"/>
        <w:sz w:val="18"/>
      </w:rPr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14</w:t>
    </w:r>
    <w:r>
      <w:rPr>
        <w:color w:val="000000"/>
        <w:sz w:val="18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15</w:t>
    </w:r>
    <w:r>
      <w:rPr>
        <w:color w:val="00000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FB30AE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16</w:t>
    </w:r>
    <w:r>
      <w:rPr>
        <w:color w:val="000000"/>
        <w:sz w:val="18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17</w:t>
    </w:r>
    <w:r>
      <w:rPr>
        <w:color w:val="000000"/>
        <w:sz w:val="18"/>
      </w:rPr>
      <w:fldChar w:fldCharType="end"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18</w:t>
    </w:r>
    <w:r>
      <w:rPr>
        <w:color w:val="000000"/>
        <w:sz w:val="18"/>
      </w:rPr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19</w:t>
    </w:r>
    <w:r>
      <w:rPr>
        <w:color w:val="000000"/>
        <w:sz w:val="18"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20</w:t>
    </w:r>
    <w:r>
      <w:rPr>
        <w:color w:val="000000"/>
        <w:sz w:val="18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21</w:t>
    </w:r>
    <w:r>
      <w:rPr>
        <w:color w:val="000000"/>
        <w:sz w:val="18"/>
      </w:rPr>
      <w:fldChar w:fldCharType="end"/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22</w:t>
    </w:r>
    <w:r>
      <w:rPr>
        <w:color w:val="000000"/>
        <w:sz w:val="18"/>
      </w:rPr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23</w:t>
    </w:r>
    <w:r>
      <w:rPr>
        <w:color w:val="000000"/>
        <w:sz w:val="18"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24</w:t>
    </w:r>
    <w:r>
      <w:rPr>
        <w:color w:val="000000"/>
        <w:sz w:val="18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3E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26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Default="005E1F66">
    <w:pPr>
      <w:pStyle w:val="Footer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000"/>
      <w:gridCol w:w="420"/>
    </w:tblGrid>
    <w:tr w:rsidR="00B66039">
      <w:tc>
        <w:tcPr>
          <w:tcW w:w="2420" w:type="dxa"/>
        </w:tcPr>
        <w:p w:rsidR="00B66039" w:rsidRDefault="00FB30AE">
          <w:pPr>
            <w:pStyle w:val="Footer"/>
          </w:pPr>
        </w:p>
      </w:tc>
      <w:tc>
        <w:tcPr>
          <w:tcW w:w="5440" w:type="dxa"/>
        </w:tcPr>
        <w:p w:rsidR="00B66039" w:rsidRDefault="005E1F66">
          <w:pPr>
            <w:pStyle w:val="Footer"/>
            <w:jc w:val="center"/>
            <w:rPr>
              <w:b/>
            </w:rPr>
          </w:pPr>
          <w:r>
            <w:rPr>
              <w:b/>
            </w:rPr>
            <w:t>CA-LC-30</w:t>
          </w:r>
        </w:p>
      </w:tc>
      <w:tc>
        <w:tcPr>
          <w:tcW w:w="2000" w:type="dxa"/>
        </w:tcPr>
        <w:p w:rsidR="00B66039" w:rsidRDefault="005E1F66">
          <w:pPr>
            <w:pStyle w:val="Footer"/>
          </w:pPr>
          <w:r>
            <w:rPr>
              <w:b/>
            </w:rPr>
            <w:t>11th Edition 3-98</w:t>
          </w:r>
        </w:p>
      </w:tc>
      <w:tc>
        <w:tcPr>
          <w:tcW w:w="420" w:type="dxa"/>
        </w:tcPr>
        <w:p w:rsidR="00B66039" w:rsidRDefault="005E1F66">
          <w:pPr>
            <w:pStyle w:val="Footer"/>
            <w:jc w:val="right"/>
          </w:pPr>
          <w:r>
            <w:sym w:font="Wingdings" w:char="F06F"/>
          </w:r>
        </w:p>
      </w:tc>
    </w:tr>
    <w:tr w:rsidR="00B66039">
      <w:tc>
        <w:tcPr>
          <w:tcW w:w="2420" w:type="dxa"/>
        </w:tcPr>
        <w:p w:rsidR="00B66039" w:rsidRDefault="00FB30AE">
          <w:pPr>
            <w:pStyle w:val="Footer"/>
          </w:pPr>
        </w:p>
      </w:tc>
      <w:tc>
        <w:tcPr>
          <w:tcW w:w="5440" w:type="dxa"/>
        </w:tcPr>
        <w:p w:rsidR="00B66039" w:rsidRDefault="005E1F66">
          <w:pPr>
            <w:pStyle w:val="Footer"/>
            <w:jc w:val="center"/>
          </w:pPr>
          <w:r>
            <w:t>Copyright, Insurance Services Office, Inc., 1997 </w:t>
          </w:r>
        </w:p>
      </w:tc>
      <w:tc>
        <w:tcPr>
          <w:tcW w:w="2420" w:type="dxa"/>
          <w:gridSpan w:val="2"/>
        </w:tcPr>
        <w:p w:rsidR="00B66039" w:rsidRDefault="00FB30AE">
          <w:pPr>
            <w:pStyle w:val="Footer"/>
          </w:pPr>
        </w:p>
      </w:tc>
    </w:tr>
  </w:tbl>
  <w:p w:rsidR="00B66039" w:rsidRDefault="00FB30A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DB5CF9" w:rsidRDefault="005E1F66" w:rsidP="00DB5CF9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FB30AE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DB5CF9" w:rsidRDefault="005E1F66" w:rsidP="00DB5CF9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</w:t>
    </w:r>
    <w:r>
      <w:rPr>
        <w:color w:val="000000"/>
        <w:sz w:val="18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West Virginia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5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66" w:rsidRDefault="005E1F66">
      <w:r>
        <w:separator/>
      </w:r>
    </w:p>
  </w:footnote>
  <w:footnote w:type="continuationSeparator" w:id="0">
    <w:p w:rsidR="005E1F66" w:rsidRDefault="005E1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Default="005E1F66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109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110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114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115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116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117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118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119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101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102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0A" w:rsidRDefault="005E1F66">
    <w:pPr>
      <w:pStyle w:val="Header"/>
      <w:rPr>
        <w:sz w:val="18"/>
      </w:rPr>
    </w:pPr>
    <w:r>
      <w:rPr>
        <w:sz w:val="18"/>
      </w:rPr>
      <w:t xml:space="preserve"> 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106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108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109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110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114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115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116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117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118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26F3E" w:rsidRPr="00DB5CF9">
      <w:trPr>
        <w:cantSplit/>
      </w:trPr>
      <w:tc>
        <w:tcPr>
          <w:tcW w:w="2420" w:type="dxa"/>
        </w:tcPr>
        <w:p w:rsidR="00C26F3E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C26F3E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C26F3E" w:rsidRPr="00DB5CF9" w:rsidRDefault="00FB30AE">
          <w:pPr>
            <w:pStyle w:val="Header"/>
            <w:jc w:val="right"/>
          </w:pPr>
        </w:p>
      </w:tc>
    </w:tr>
    <w:tr w:rsidR="00C26F3E" w:rsidRPr="00DB5CF9">
      <w:trPr>
        <w:cantSplit/>
      </w:trPr>
      <w:tc>
        <w:tcPr>
          <w:tcW w:w="2420" w:type="dxa"/>
        </w:tcPr>
        <w:p w:rsidR="00C26F3E" w:rsidRPr="00DB5CF9" w:rsidRDefault="005E1F66">
          <w:pPr>
            <w:pStyle w:val="Header"/>
          </w:pPr>
          <w:r w:rsidRPr="00DB5CF9">
            <w:t>TERRITORY 119</w:t>
          </w:r>
        </w:p>
      </w:tc>
      <w:tc>
        <w:tcPr>
          <w:tcW w:w="5440" w:type="dxa"/>
        </w:tcPr>
        <w:p w:rsidR="00C26F3E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C26F3E" w:rsidRPr="00DB5CF9" w:rsidRDefault="00FB30AE">
          <w:pPr>
            <w:pStyle w:val="Header"/>
            <w:jc w:val="right"/>
          </w:pPr>
        </w:p>
      </w:tc>
    </w:tr>
    <w:tr w:rsidR="00C26F3E" w:rsidRPr="00DB5CF9">
      <w:trPr>
        <w:cantSplit/>
      </w:trPr>
      <w:tc>
        <w:tcPr>
          <w:tcW w:w="2420" w:type="dxa"/>
        </w:tcPr>
        <w:p w:rsidR="00C26F3E" w:rsidRPr="00DB5CF9" w:rsidRDefault="00FB30AE">
          <w:pPr>
            <w:pStyle w:val="Header"/>
          </w:pPr>
        </w:p>
      </w:tc>
      <w:tc>
        <w:tcPr>
          <w:tcW w:w="5440" w:type="dxa"/>
        </w:tcPr>
        <w:p w:rsidR="00C26F3E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C26F3E" w:rsidRPr="00DB5CF9" w:rsidRDefault="00FB30AE">
          <w:pPr>
            <w:pStyle w:val="Header"/>
            <w:jc w:val="right"/>
          </w:pPr>
        </w:p>
      </w:tc>
    </w:tr>
    <w:tr w:rsidR="00C26F3E" w:rsidRPr="00DB5CF9">
      <w:trPr>
        <w:cantSplit/>
      </w:trPr>
      <w:tc>
        <w:tcPr>
          <w:tcW w:w="2420" w:type="dxa"/>
        </w:tcPr>
        <w:p w:rsidR="00C26F3E" w:rsidRPr="00DB5CF9" w:rsidRDefault="00FB30AE">
          <w:pPr>
            <w:pStyle w:val="Header"/>
          </w:pPr>
        </w:p>
      </w:tc>
      <w:tc>
        <w:tcPr>
          <w:tcW w:w="5440" w:type="dxa"/>
        </w:tcPr>
        <w:p w:rsidR="00C26F3E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C26F3E" w:rsidRPr="00DB5CF9" w:rsidRDefault="00FB30AE">
          <w:pPr>
            <w:pStyle w:val="Header"/>
            <w:jc w:val="right"/>
          </w:pPr>
        </w:p>
      </w:tc>
    </w:tr>
    <w:tr w:rsidR="00C26F3E" w:rsidRPr="00DB5CF9">
      <w:trPr>
        <w:cantSplit/>
      </w:trPr>
      <w:tc>
        <w:tcPr>
          <w:tcW w:w="2420" w:type="dxa"/>
        </w:tcPr>
        <w:p w:rsidR="00C26F3E" w:rsidRPr="00DB5CF9" w:rsidRDefault="00FB30AE">
          <w:pPr>
            <w:pStyle w:val="Header"/>
          </w:pPr>
        </w:p>
      </w:tc>
      <w:tc>
        <w:tcPr>
          <w:tcW w:w="5440" w:type="dxa"/>
        </w:tcPr>
        <w:p w:rsidR="00C26F3E" w:rsidRPr="00DB5CF9" w:rsidRDefault="00FB30AE">
          <w:pPr>
            <w:pStyle w:val="Header"/>
            <w:jc w:val="center"/>
          </w:pPr>
        </w:p>
      </w:tc>
      <w:tc>
        <w:tcPr>
          <w:tcW w:w="2420" w:type="dxa"/>
        </w:tcPr>
        <w:p w:rsidR="00C26F3E" w:rsidRPr="00DB5CF9" w:rsidRDefault="00FB30AE">
          <w:pPr>
            <w:pStyle w:val="Header"/>
            <w:jc w:val="right"/>
          </w:pPr>
        </w:p>
      </w:tc>
    </w:tr>
  </w:tbl>
  <w:p w:rsidR="00C26F3E" w:rsidRPr="00DB5CF9" w:rsidRDefault="00FB30AE">
    <w:pPr>
      <w:pStyle w:val="isonormal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Default="005E1F66">
    <w:pPr>
      <w:pStyle w:val="Header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6039">
      <w:tc>
        <w:tcPr>
          <w:tcW w:w="2420" w:type="dxa"/>
        </w:tcPr>
        <w:p w:rsidR="00B66039" w:rsidRDefault="005E1F66">
          <w:pPr>
            <w:pStyle w:val="Header"/>
          </w:pPr>
          <w:smartTag w:uri="urn:schemas-microsoft-com:office:smarttags" w:element="place">
            <w:smartTag w:uri="urn:schemas-microsoft-com:office:smarttags" w:element="State">
              <w:r>
                <w:t>WEST VIRGINIA</w:t>
              </w:r>
            </w:smartTag>
          </w:smartTag>
          <w:r>
            <w:t xml:space="preserve"> (47)</w:t>
          </w:r>
        </w:p>
      </w:tc>
      <w:tc>
        <w:tcPr>
          <w:tcW w:w="5440" w:type="dxa"/>
        </w:tcPr>
        <w:p w:rsidR="00B66039" w:rsidRDefault="005E1F66">
          <w:pPr>
            <w:pStyle w:val="Header"/>
            <w:jc w:val="center"/>
          </w:pPr>
          <w:r>
            <w:t>COMMERCIAL LINES MANUAL</w:t>
          </w:r>
          <w:r>
            <w:br/>
            <w:t>DIVISION ONE</w:t>
          </w:r>
          <w:r>
            <w:br/>
            <w:t>COMMERCIAL AUTOMOBILE</w:t>
          </w:r>
          <w:r>
            <w:br/>
            <w:t>LOSS COST PAGES</w:t>
          </w:r>
        </w:p>
      </w:tc>
      <w:tc>
        <w:tcPr>
          <w:tcW w:w="2420" w:type="dxa"/>
        </w:tcPr>
        <w:p w:rsidR="00B66039" w:rsidRDefault="00FB30AE">
          <w:pPr>
            <w:pStyle w:val="Header"/>
          </w:pPr>
        </w:p>
      </w:tc>
    </w:tr>
  </w:tbl>
  <w:p w:rsidR="00B66039" w:rsidRDefault="00FB30AE">
    <w:pPr>
      <w:pStyle w:val="Header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5E1F66" w:rsidRDefault="005E1F66" w:rsidP="005E1F66">
    <w:pPr>
      <w:pStyle w:val="Header"/>
      <w:jc w:val="center"/>
      <w:rPr>
        <w:color w:val="000000"/>
        <w:sz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DB5CF9" w:rsidRDefault="005E1F6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101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66" w:rsidRPr="00DB5CF9" w:rsidRDefault="005E1F66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102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WEST VIRGINIA (47)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  <w:r w:rsidRPr="00DB5CF9">
            <w:t>TERRITORY 106</w:t>
          </w: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WEST VIRGINIA (47)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COMMERCIAL LINES MANUAL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  <w:r w:rsidRPr="00DB5CF9">
            <w:t>TERRITORY 108</w:t>
          </w: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DIVISION ONE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AUTOMOBILE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  <w:r w:rsidRPr="00DB5CF9">
            <w:t>LOSS COST PAGES</w:t>
          </w: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  <w:tr w:rsidR="005E1F66" w:rsidRPr="00DB5CF9">
      <w:trPr>
        <w:cantSplit/>
      </w:trPr>
      <w:tc>
        <w:tcPr>
          <w:tcW w:w="2420" w:type="dxa"/>
        </w:tcPr>
        <w:p w:rsidR="005E1F66" w:rsidRPr="00DB5CF9" w:rsidRDefault="005E1F66">
          <w:pPr>
            <w:pStyle w:val="Header"/>
          </w:pPr>
        </w:p>
      </w:tc>
      <w:tc>
        <w:tcPr>
          <w:tcW w:w="5440" w:type="dxa"/>
        </w:tcPr>
        <w:p w:rsidR="005E1F66" w:rsidRPr="00DB5CF9" w:rsidRDefault="005E1F66">
          <w:pPr>
            <w:pStyle w:val="Header"/>
            <w:jc w:val="center"/>
          </w:pPr>
        </w:p>
      </w:tc>
      <w:tc>
        <w:tcPr>
          <w:tcW w:w="2420" w:type="dxa"/>
        </w:tcPr>
        <w:p w:rsidR="005E1F66" w:rsidRPr="00DB5CF9" w:rsidRDefault="005E1F66">
          <w:pPr>
            <w:pStyle w:val="Header"/>
            <w:jc w:val="right"/>
          </w:pPr>
        </w:p>
      </w:tc>
    </w:tr>
  </w:tbl>
  <w:p w:rsidR="005E1F66" w:rsidRPr="00DB5CF9" w:rsidRDefault="005E1F66">
    <w:pPr>
      <w:pStyle w:val="isonormal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AE"/>
    <w:rsid w:val="00193EA7"/>
    <w:rsid w:val="003B5234"/>
    <w:rsid w:val="005E1F66"/>
    <w:rsid w:val="007A2296"/>
    <w:rsid w:val="00CC377A"/>
    <w:rsid w:val="00E336C9"/>
    <w:rsid w:val="00FB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E1F66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basedOn w:val="DefaultParagraphFont"/>
    <w:link w:val="Heading5"/>
    <w:rsid w:val="005E1F66"/>
    <w:rPr>
      <w:sz w:val="22"/>
    </w:rPr>
  </w:style>
  <w:style w:type="character" w:customStyle="1" w:styleId="HeaderChar">
    <w:name w:val="Header Char"/>
    <w:basedOn w:val="DefaultParagraphFont"/>
    <w:link w:val="Header"/>
    <w:rsid w:val="005E1F66"/>
    <w:rPr>
      <w:sz w:val="22"/>
    </w:rPr>
  </w:style>
  <w:style w:type="character" w:customStyle="1" w:styleId="FooterChar">
    <w:name w:val="Footer Char"/>
    <w:basedOn w:val="DefaultParagraphFont"/>
    <w:link w:val="Footer"/>
    <w:rsid w:val="005E1F66"/>
    <w:rPr>
      <w:sz w:val="22"/>
    </w:rPr>
  </w:style>
  <w:style w:type="character" w:customStyle="1" w:styleId="Heading1Char">
    <w:name w:val="Heading 1 Char"/>
    <w:basedOn w:val="DefaultParagraphFont"/>
    <w:link w:val="Heading1"/>
    <w:rsid w:val="005E1F66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5E1F66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E1F66"/>
    <w:rPr>
      <w:b/>
      <w:sz w:val="24"/>
    </w:rPr>
  </w:style>
  <w:style w:type="paragraph" w:customStyle="1" w:styleId="tablehead">
    <w:name w:val="tablehead"/>
    <w:basedOn w:val="isonormal"/>
    <w:rsid w:val="005E1F6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E1F66"/>
    <w:pPr>
      <w:spacing w:before="20" w:after="20"/>
      <w:jc w:val="left"/>
    </w:pPr>
  </w:style>
  <w:style w:type="paragraph" w:customStyle="1" w:styleId="isonormal">
    <w:name w:val="isonormal"/>
    <w:rsid w:val="005E1F6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hd1">
    <w:name w:val="blockhd1"/>
    <w:basedOn w:val="isonormal"/>
    <w:next w:val="blocktext1"/>
    <w:rsid w:val="005E1F6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E1F6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E1F6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E1F6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E1F6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E1F6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E1F6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E1F6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E1F6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E1F66"/>
    <w:pPr>
      <w:keepLines/>
    </w:pPr>
  </w:style>
  <w:style w:type="paragraph" w:customStyle="1" w:styleId="blocktext10">
    <w:name w:val="blocktext10"/>
    <w:basedOn w:val="isonormal"/>
    <w:rsid w:val="005E1F66"/>
    <w:pPr>
      <w:keepLines/>
      <w:ind w:left="2700"/>
    </w:pPr>
  </w:style>
  <w:style w:type="paragraph" w:customStyle="1" w:styleId="blocktext2">
    <w:name w:val="blocktext2"/>
    <w:basedOn w:val="isonormal"/>
    <w:rsid w:val="005E1F66"/>
    <w:pPr>
      <w:keepLines/>
      <w:ind w:left="300"/>
    </w:pPr>
  </w:style>
  <w:style w:type="paragraph" w:customStyle="1" w:styleId="blocktext3">
    <w:name w:val="blocktext3"/>
    <w:basedOn w:val="isonormal"/>
    <w:rsid w:val="005E1F66"/>
    <w:pPr>
      <w:keepLines/>
      <w:ind w:left="600"/>
    </w:pPr>
  </w:style>
  <w:style w:type="paragraph" w:customStyle="1" w:styleId="blocktext4">
    <w:name w:val="blocktext4"/>
    <w:basedOn w:val="isonormal"/>
    <w:rsid w:val="005E1F66"/>
    <w:pPr>
      <w:keepLines/>
      <w:ind w:left="900"/>
    </w:pPr>
  </w:style>
  <w:style w:type="paragraph" w:customStyle="1" w:styleId="blocktext5">
    <w:name w:val="blocktext5"/>
    <w:basedOn w:val="isonormal"/>
    <w:rsid w:val="005E1F66"/>
    <w:pPr>
      <w:keepLines/>
      <w:ind w:left="1200"/>
    </w:pPr>
  </w:style>
  <w:style w:type="paragraph" w:customStyle="1" w:styleId="blocktext6">
    <w:name w:val="blocktext6"/>
    <w:basedOn w:val="isonormal"/>
    <w:rsid w:val="005E1F66"/>
    <w:pPr>
      <w:keepLines/>
      <w:ind w:left="1500"/>
    </w:pPr>
  </w:style>
  <w:style w:type="paragraph" w:customStyle="1" w:styleId="blocktext7">
    <w:name w:val="blocktext7"/>
    <w:basedOn w:val="isonormal"/>
    <w:rsid w:val="005E1F66"/>
    <w:pPr>
      <w:keepLines/>
      <w:ind w:left="1800"/>
    </w:pPr>
  </w:style>
  <w:style w:type="paragraph" w:customStyle="1" w:styleId="blocktext8">
    <w:name w:val="blocktext8"/>
    <w:basedOn w:val="isonormal"/>
    <w:rsid w:val="005E1F66"/>
    <w:pPr>
      <w:keepLines/>
      <w:ind w:left="2100"/>
    </w:pPr>
  </w:style>
  <w:style w:type="paragraph" w:customStyle="1" w:styleId="blocktext9">
    <w:name w:val="blocktext9"/>
    <w:basedOn w:val="isonormal"/>
    <w:rsid w:val="005E1F6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E1F6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E1F66"/>
    <w:pPr>
      <w:jc w:val="center"/>
    </w:pPr>
    <w:rPr>
      <w:b/>
    </w:rPr>
  </w:style>
  <w:style w:type="paragraph" w:customStyle="1" w:styleId="ctoutlinetxt1">
    <w:name w:val="ctoutlinetxt1"/>
    <w:basedOn w:val="isonormal"/>
    <w:rsid w:val="005E1F6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E1F6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E1F6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E1F6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E1F66"/>
    <w:rPr>
      <w:b/>
    </w:rPr>
  </w:style>
  <w:style w:type="paragraph" w:customStyle="1" w:styleId="icblock">
    <w:name w:val="i/cblock"/>
    <w:basedOn w:val="isonormal"/>
    <w:rsid w:val="005E1F6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E1F66"/>
  </w:style>
  <w:style w:type="paragraph" w:styleId="MacroText">
    <w:name w:val="macro"/>
    <w:link w:val="MacroTextChar"/>
    <w:rsid w:val="005E1F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E1F66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5E1F6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E1F6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E1F6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E1F6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E1F6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E1F6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E1F6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E1F6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E1F6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E1F6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E1F6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E1F6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E1F6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E1F6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E1F6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E1F6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E1F6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E1F6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E1F6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E1F66"/>
  </w:style>
  <w:style w:type="character" w:customStyle="1" w:styleId="rulelink">
    <w:name w:val="rulelink"/>
    <w:basedOn w:val="DefaultParagraphFont"/>
    <w:rsid w:val="005E1F66"/>
    <w:rPr>
      <w:b/>
    </w:rPr>
  </w:style>
  <w:style w:type="paragraph" w:styleId="Signature">
    <w:name w:val="Signature"/>
    <w:basedOn w:val="Normal"/>
    <w:link w:val="SignatureChar"/>
    <w:rsid w:val="005E1F66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5E1F66"/>
    <w:rPr>
      <w:sz w:val="24"/>
    </w:rPr>
  </w:style>
  <w:style w:type="paragraph" w:customStyle="1" w:styleId="space2">
    <w:name w:val="space2"/>
    <w:basedOn w:val="isonormal"/>
    <w:next w:val="isonormal"/>
    <w:rsid w:val="005E1F6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E1F6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E1F66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E1F66"/>
    <w:rPr>
      <w:b/>
    </w:rPr>
  </w:style>
  <w:style w:type="character" w:customStyle="1" w:styleId="spotlinktarget">
    <w:name w:val="spotlinktarget"/>
    <w:basedOn w:val="DefaultParagraphFont"/>
    <w:rsid w:val="005E1F66"/>
    <w:rPr>
      <w:b/>
    </w:rPr>
  </w:style>
  <w:style w:type="paragraph" w:customStyle="1" w:styleId="subcap">
    <w:name w:val="subcap"/>
    <w:basedOn w:val="isonormal"/>
    <w:rsid w:val="005E1F6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E1F6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E1F66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5E1F66"/>
    <w:rPr>
      <w:i/>
      <w:sz w:val="24"/>
    </w:rPr>
  </w:style>
  <w:style w:type="table" w:styleId="TableGrid">
    <w:name w:val="Table Grid"/>
    <w:basedOn w:val="TableNormal"/>
    <w:rsid w:val="005E1F6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E1F66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5E1F66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5E1F6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E1F6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E1F6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E1F6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E1F66"/>
    <w:pPr>
      <w:jc w:val="left"/>
    </w:pPr>
    <w:rPr>
      <w:b/>
    </w:rPr>
  </w:style>
  <w:style w:type="character" w:customStyle="1" w:styleId="tablelink">
    <w:name w:val="tablelink"/>
    <w:basedOn w:val="DefaultParagraphFont"/>
    <w:rsid w:val="005E1F66"/>
    <w:rPr>
      <w:b/>
    </w:rPr>
  </w:style>
  <w:style w:type="paragraph" w:customStyle="1" w:styleId="tabletext00">
    <w:name w:val="tabletext0/0"/>
    <w:basedOn w:val="isonormal"/>
    <w:rsid w:val="005E1F66"/>
    <w:pPr>
      <w:spacing w:before="0"/>
      <w:jc w:val="left"/>
    </w:pPr>
  </w:style>
  <w:style w:type="paragraph" w:customStyle="1" w:styleId="tabletext01">
    <w:name w:val="tabletext0/1"/>
    <w:basedOn w:val="isonormal"/>
    <w:rsid w:val="005E1F66"/>
    <w:pPr>
      <w:spacing w:before="0" w:after="20"/>
      <w:jc w:val="left"/>
    </w:pPr>
  </w:style>
  <w:style w:type="paragraph" w:customStyle="1" w:styleId="tabletext10">
    <w:name w:val="tabletext1/0"/>
    <w:basedOn w:val="isonormal"/>
    <w:rsid w:val="005E1F66"/>
    <w:pPr>
      <w:spacing w:before="20"/>
      <w:jc w:val="left"/>
    </w:pPr>
  </w:style>
  <w:style w:type="paragraph" w:customStyle="1" w:styleId="tabletext40">
    <w:name w:val="tabletext4/0"/>
    <w:basedOn w:val="isonormal"/>
    <w:rsid w:val="005E1F66"/>
    <w:pPr>
      <w:jc w:val="left"/>
    </w:pPr>
  </w:style>
  <w:style w:type="paragraph" w:customStyle="1" w:styleId="tabletext44">
    <w:name w:val="tabletext4/4"/>
    <w:basedOn w:val="isonormal"/>
    <w:rsid w:val="005E1F66"/>
    <w:pPr>
      <w:spacing w:after="80"/>
      <w:jc w:val="left"/>
    </w:pPr>
  </w:style>
  <w:style w:type="paragraph" w:customStyle="1" w:styleId="terr2colblock1">
    <w:name w:val="terr2colblock1"/>
    <w:basedOn w:val="isonormal"/>
    <w:rsid w:val="005E1F6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E1F6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E1F6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E1F6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E1F6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E1F6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E1F6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E1F6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E1F66"/>
  </w:style>
  <w:style w:type="paragraph" w:customStyle="1" w:styleId="tabletext1">
    <w:name w:val="tabletext1"/>
    <w:rsid w:val="005E1F6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E1F6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E1F6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E1F66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5E1F6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E1F6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E1F6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E1F6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E1F6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E1F6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E1F6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E1F6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E1F6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E1F6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E1F66"/>
    <w:pPr>
      <w:spacing w:before="20" w:after="20"/>
      <w:jc w:val="center"/>
    </w:pPr>
    <w:rPr>
      <w:rFonts w:cs="Ari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E1F66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basedOn w:val="DefaultParagraphFont"/>
    <w:link w:val="Heading5"/>
    <w:rsid w:val="005E1F66"/>
    <w:rPr>
      <w:sz w:val="22"/>
    </w:rPr>
  </w:style>
  <w:style w:type="character" w:customStyle="1" w:styleId="HeaderChar">
    <w:name w:val="Header Char"/>
    <w:basedOn w:val="DefaultParagraphFont"/>
    <w:link w:val="Header"/>
    <w:rsid w:val="005E1F66"/>
    <w:rPr>
      <w:sz w:val="22"/>
    </w:rPr>
  </w:style>
  <w:style w:type="character" w:customStyle="1" w:styleId="FooterChar">
    <w:name w:val="Footer Char"/>
    <w:basedOn w:val="DefaultParagraphFont"/>
    <w:link w:val="Footer"/>
    <w:rsid w:val="005E1F66"/>
    <w:rPr>
      <w:sz w:val="22"/>
    </w:rPr>
  </w:style>
  <w:style w:type="character" w:customStyle="1" w:styleId="Heading1Char">
    <w:name w:val="Heading 1 Char"/>
    <w:basedOn w:val="DefaultParagraphFont"/>
    <w:link w:val="Heading1"/>
    <w:rsid w:val="005E1F66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5E1F66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E1F66"/>
    <w:rPr>
      <w:b/>
      <w:sz w:val="24"/>
    </w:rPr>
  </w:style>
  <w:style w:type="paragraph" w:customStyle="1" w:styleId="tablehead">
    <w:name w:val="tablehead"/>
    <w:basedOn w:val="isonormal"/>
    <w:rsid w:val="005E1F6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E1F66"/>
    <w:pPr>
      <w:spacing w:before="20" w:after="20"/>
      <w:jc w:val="left"/>
    </w:pPr>
  </w:style>
  <w:style w:type="paragraph" w:customStyle="1" w:styleId="isonormal">
    <w:name w:val="isonormal"/>
    <w:rsid w:val="005E1F6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hd1">
    <w:name w:val="blockhd1"/>
    <w:basedOn w:val="isonormal"/>
    <w:next w:val="blocktext1"/>
    <w:rsid w:val="005E1F6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E1F6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E1F6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E1F6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E1F6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E1F6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E1F6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E1F6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E1F6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E1F66"/>
    <w:pPr>
      <w:keepLines/>
    </w:pPr>
  </w:style>
  <w:style w:type="paragraph" w:customStyle="1" w:styleId="blocktext10">
    <w:name w:val="blocktext10"/>
    <w:basedOn w:val="isonormal"/>
    <w:rsid w:val="005E1F66"/>
    <w:pPr>
      <w:keepLines/>
      <w:ind w:left="2700"/>
    </w:pPr>
  </w:style>
  <w:style w:type="paragraph" w:customStyle="1" w:styleId="blocktext2">
    <w:name w:val="blocktext2"/>
    <w:basedOn w:val="isonormal"/>
    <w:rsid w:val="005E1F66"/>
    <w:pPr>
      <w:keepLines/>
      <w:ind w:left="300"/>
    </w:pPr>
  </w:style>
  <w:style w:type="paragraph" w:customStyle="1" w:styleId="blocktext3">
    <w:name w:val="blocktext3"/>
    <w:basedOn w:val="isonormal"/>
    <w:rsid w:val="005E1F66"/>
    <w:pPr>
      <w:keepLines/>
      <w:ind w:left="600"/>
    </w:pPr>
  </w:style>
  <w:style w:type="paragraph" w:customStyle="1" w:styleId="blocktext4">
    <w:name w:val="blocktext4"/>
    <w:basedOn w:val="isonormal"/>
    <w:rsid w:val="005E1F66"/>
    <w:pPr>
      <w:keepLines/>
      <w:ind w:left="900"/>
    </w:pPr>
  </w:style>
  <w:style w:type="paragraph" w:customStyle="1" w:styleId="blocktext5">
    <w:name w:val="blocktext5"/>
    <w:basedOn w:val="isonormal"/>
    <w:rsid w:val="005E1F66"/>
    <w:pPr>
      <w:keepLines/>
      <w:ind w:left="1200"/>
    </w:pPr>
  </w:style>
  <w:style w:type="paragraph" w:customStyle="1" w:styleId="blocktext6">
    <w:name w:val="blocktext6"/>
    <w:basedOn w:val="isonormal"/>
    <w:rsid w:val="005E1F66"/>
    <w:pPr>
      <w:keepLines/>
      <w:ind w:left="1500"/>
    </w:pPr>
  </w:style>
  <w:style w:type="paragraph" w:customStyle="1" w:styleId="blocktext7">
    <w:name w:val="blocktext7"/>
    <w:basedOn w:val="isonormal"/>
    <w:rsid w:val="005E1F66"/>
    <w:pPr>
      <w:keepLines/>
      <w:ind w:left="1800"/>
    </w:pPr>
  </w:style>
  <w:style w:type="paragraph" w:customStyle="1" w:styleId="blocktext8">
    <w:name w:val="blocktext8"/>
    <w:basedOn w:val="isonormal"/>
    <w:rsid w:val="005E1F66"/>
    <w:pPr>
      <w:keepLines/>
      <w:ind w:left="2100"/>
    </w:pPr>
  </w:style>
  <w:style w:type="paragraph" w:customStyle="1" w:styleId="blocktext9">
    <w:name w:val="blocktext9"/>
    <w:basedOn w:val="isonormal"/>
    <w:rsid w:val="005E1F6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E1F6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E1F66"/>
    <w:pPr>
      <w:jc w:val="center"/>
    </w:pPr>
    <w:rPr>
      <w:b/>
    </w:rPr>
  </w:style>
  <w:style w:type="paragraph" w:customStyle="1" w:styleId="ctoutlinetxt1">
    <w:name w:val="ctoutlinetxt1"/>
    <w:basedOn w:val="isonormal"/>
    <w:rsid w:val="005E1F6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E1F6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E1F6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E1F6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E1F66"/>
    <w:rPr>
      <w:b/>
    </w:rPr>
  </w:style>
  <w:style w:type="paragraph" w:customStyle="1" w:styleId="icblock">
    <w:name w:val="i/cblock"/>
    <w:basedOn w:val="isonormal"/>
    <w:rsid w:val="005E1F6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E1F66"/>
  </w:style>
  <w:style w:type="paragraph" w:styleId="MacroText">
    <w:name w:val="macro"/>
    <w:link w:val="MacroTextChar"/>
    <w:rsid w:val="005E1F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E1F66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5E1F6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E1F6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E1F6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E1F6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E1F6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E1F6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E1F6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E1F6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E1F6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E1F6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E1F6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E1F6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E1F6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E1F6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E1F6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E1F6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E1F6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E1F6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E1F6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E1F66"/>
  </w:style>
  <w:style w:type="character" w:customStyle="1" w:styleId="rulelink">
    <w:name w:val="rulelink"/>
    <w:basedOn w:val="DefaultParagraphFont"/>
    <w:rsid w:val="005E1F66"/>
    <w:rPr>
      <w:b/>
    </w:rPr>
  </w:style>
  <w:style w:type="paragraph" w:styleId="Signature">
    <w:name w:val="Signature"/>
    <w:basedOn w:val="Normal"/>
    <w:link w:val="SignatureChar"/>
    <w:rsid w:val="005E1F66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5E1F66"/>
    <w:rPr>
      <w:sz w:val="24"/>
    </w:rPr>
  </w:style>
  <w:style w:type="paragraph" w:customStyle="1" w:styleId="space2">
    <w:name w:val="space2"/>
    <w:basedOn w:val="isonormal"/>
    <w:next w:val="isonormal"/>
    <w:rsid w:val="005E1F6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E1F6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E1F66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E1F66"/>
    <w:rPr>
      <w:b/>
    </w:rPr>
  </w:style>
  <w:style w:type="character" w:customStyle="1" w:styleId="spotlinktarget">
    <w:name w:val="spotlinktarget"/>
    <w:basedOn w:val="DefaultParagraphFont"/>
    <w:rsid w:val="005E1F66"/>
    <w:rPr>
      <w:b/>
    </w:rPr>
  </w:style>
  <w:style w:type="paragraph" w:customStyle="1" w:styleId="subcap">
    <w:name w:val="subcap"/>
    <w:basedOn w:val="isonormal"/>
    <w:rsid w:val="005E1F6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E1F6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E1F66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5E1F66"/>
    <w:rPr>
      <w:i/>
      <w:sz w:val="24"/>
    </w:rPr>
  </w:style>
  <w:style w:type="table" w:styleId="TableGrid">
    <w:name w:val="Table Grid"/>
    <w:basedOn w:val="TableNormal"/>
    <w:rsid w:val="005E1F6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E1F66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5E1F66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5E1F6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E1F6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E1F6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E1F6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E1F66"/>
    <w:pPr>
      <w:jc w:val="left"/>
    </w:pPr>
    <w:rPr>
      <w:b/>
    </w:rPr>
  </w:style>
  <w:style w:type="character" w:customStyle="1" w:styleId="tablelink">
    <w:name w:val="tablelink"/>
    <w:basedOn w:val="DefaultParagraphFont"/>
    <w:rsid w:val="005E1F66"/>
    <w:rPr>
      <w:b/>
    </w:rPr>
  </w:style>
  <w:style w:type="paragraph" w:customStyle="1" w:styleId="tabletext00">
    <w:name w:val="tabletext0/0"/>
    <w:basedOn w:val="isonormal"/>
    <w:rsid w:val="005E1F66"/>
    <w:pPr>
      <w:spacing w:before="0"/>
      <w:jc w:val="left"/>
    </w:pPr>
  </w:style>
  <w:style w:type="paragraph" w:customStyle="1" w:styleId="tabletext01">
    <w:name w:val="tabletext0/1"/>
    <w:basedOn w:val="isonormal"/>
    <w:rsid w:val="005E1F66"/>
    <w:pPr>
      <w:spacing w:before="0" w:after="20"/>
      <w:jc w:val="left"/>
    </w:pPr>
  </w:style>
  <w:style w:type="paragraph" w:customStyle="1" w:styleId="tabletext10">
    <w:name w:val="tabletext1/0"/>
    <w:basedOn w:val="isonormal"/>
    <w:rsid w:val="005E1F66"/>
    <w:pPr>
      <w:spacing w:before="20"/>
      <w:jc w:val="left"/>
    </w:pPr>
  </w:style>
  <w:style w:type="paragraph" w:customStyle="1" w:styleId="tabletext40">
    <w:name w:val="tabletext4/0"/>
    <w:basedOn w:val="isonormal"/>
    <w:rsid w:val="005E1F66"/>
    <w:pPr>
      <w:jc w:val="left"/>
    </w:pPr>
  </w:style>
  <w:style w:type="paragraph" w:customStyle="1" w:styleId="tabletext44">
    <w:name w:val="tabletext4/4"/>
    <w:basedOn w:val="isonormal"/>
    <w:rsid w:val="005E1F66"/>
    <w:pPr>
      <w:spacing w:after="80"/>
      <w:jc w:val="left"/>
    </w:pPr>
  </w:style>
  <w:style w:type="paragraph" w:customStyle="1" w:styleId="terr2colblock1">
    <w:name w:val="terr2colblock1"/>
    <w:basedOn w:val="isonormal"/>
    <w:rsid w:val="005E1F6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E1F6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E1F6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E1F6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E1F6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E1F6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E1F6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E1F6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E1F66"/>
  </w:style>
  <w:style w:type="paragraph" w:customStyle="1" w:styleId="tabletext1">
    <w:name w:val="tabletext1"/>
    <w:rsid w:val="005E1F6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E1F6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E1F6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E1F66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5E1F6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E1F6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E1F6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E1F6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E1F6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E1F6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E1F6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E1F6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E1F6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E1F6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E1F66"/>
    <w:pPr>
      <w:spacing w:before="20" w:after="20"/>
      <w:jc w:val="center"/>
    </w:pPr>
    <w:rPr>
      <w:rFonts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footer" Target="footer28.xml"/><Relationship Id="rId68" Type="http://schemas.openxmlformats.org/officeDocument/2006/relationships/footer" Target="footer30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66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61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header" Target="header29.xml"/><Relationship Id="rId69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Relationship Id="rId67" Type="http://schemas.openxmlformats.org/officeDocument/2006/relationships/header" Target="header31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Relationship Id="rId7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2016-08-08T12:18:00Z</dcterms:created>
  <dcterms:modified xsi:type="dcterms:W3CDTF">2016-08-08T12:18:00Z</dcterms:modified>
</cp:coreProperties>
</file>