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C52" w:rsidRDefault="00EB7C52" w:rsidP="00323781">
      <w:pPr>
        <w:tabs>
          <w:tab w:val="left" w:pos="1440"/>
          <w:tab w:val="left" w:pos="8040"/>
        </w:tabs>
        <w:jc w:val="center"/>
      </w:pPr>
      <w:bookmarkStart w:id="0" w:name="_GoBack"/>
      <w:bookmarkEnd w:id="0"/>
      <w:smartTag w:uri="urn:schemas-microsoft-com:office:smarttags" w:element="place">
        <w:smartTag w:uri="urn:schemas-microsoft-com:office:smarttags" w:element="State">
          <w:r>
            <w:t>IOWA</w:t>
          </w:r>
        </w:smartTag>
      </w:smartTag>
    </w:p>
    <w:p w:rsidR="00EB7C52" w:rsidRDefault="00EB7C52" w:rsidP="00323781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EB7C52" w:rsidRDefault="00EB7C52" w:rsidP="00323781">
      <w:pPr>
        <w:tabs>
          <w:tab w:val="left" w:pos="1440"/>
          <w:tab w:val="left" w:pos="8040"/>
        </w:tabs>
        <w:jc w:val="center"/>
      </w:pPr>
    </w:p>
    <w:p w:rsidR="00EB7C52" w:rsidRDefault="00EB7C52" w:rsidP="00323781">
      <w:pPr>
        <w:tabs>
          <w:tab w:val="left" w:pos="1440"/>
          <w:tab w:val="left" w:pos="8040"/>
        </w:tabs>
      </w:pPr>
      <w:r>
        <w:t>SECTION E - REVISED LOSS COST PAGES</w:t>
      </w:r>
    </w:p>
    <w:p w:rsidR="00EB7C52" w:rsidRDefault="00EB7C52" w:rsidP="00323781">
      <w:pPr>
        <w:tabs>
          <w:tab w:val="left" w:pos="1440"/>
          <w:tab w:val="left" w:pos="8040"/>
        </w:tabs>
      </w:pPr>
    </w:p>
    <w:p w:rsidR="00EB7C52" w:rsidRDefault="00EB7C52" w:rsidP="00323781">
      <w:pPr>
        <w:tabs>
          <w:tab w:val="left" w:pos="1440"/>
          <w:tab w:val="left" w:leader="dot" w:pos="8040"/>
        </w:tabs>
        <w:ind w:left="1440"/>
      </w:pPr>
      <w:r>
        <w:t xml:space="preserve">Basic Group II Loss Costs </w:t>
      </w:r>
      <w:r>
        <w:tab/>
        <w:t>E2</w:t>
      </w:r>
    </w:p>
    <w:p w:rsidR="00EB7C52" w:rsidRDefault="00EB7C52" w:rsidP="00323781">
      <w:pPr>
        <w:tabs>
          <w:tab w:val="left" w:pos="1440"/>
          <w:tab w:val="left" w:leader="dot" w:pos="8040"/>
        </w:tabs>
        <w:ind w:left="1440"/>
      </w:pPr>
    </w:p>
    <w:p w:rsidR="00EB7C52" w:rsidRDefault="00EB7C52" w:rsidP="00323781">
      <w:pPr>
        <w:tabs>
          <w:tab w:val="left" w:pos="1440"/>
          <w:tab w:val="left" w:leader="dot" w:pos="8040"/>
        </w:tabs>
        <w:ind w:left="1440"/>
      </w:pPr>
      <w:r>
        <w:t xml:space="preserve">Special Causes of Loss </w:t>
      </w:r>
      <w:proofErr w:type="spellStart"/>
      <w:r>
        <w:t>Loss</w:t>
      </w:r>
      <w:proofErr w:type="spellEnd"/>
      <w:r>
        <w:t xml:space="preserve"> Costs </w:t>
      </w:r>
      <w:r>
        <w:tab/>
        <w:t>E3</w:t>
      </w:r>
    </w:p>
    <w:p w:rsidR="00EB7C52" w:rsidRDefault="00EB7C52" w:rsidP="00323781">
      <w:pPr>
        <w:tabs>
          <w:tab w:val="left" w:pos="1440"/>
          <w:tab w:val="left" w:leader="dot" w:pos="8040"/>
        </w:tabs>
        <w:ind w:left="1440"/>
      </w:pPr>
    </w:p>
    <w:p w:rsidR="00EB7C52" w:rsidRDefault="00EB7C52" w:rsidP="00323781">
      <w:pPr>
        <w:tabs>
          <w:tab w:val="left" w:pos="1440"/>
          <w:tab w:val="left" w:leader="dot" w:pos="8040"/>
        </w:tabs>
        <w:ind w:left="1440"/>
      </w:pPr>
      <w:r>
        <w:t xml:space="preserve">Basic Group I Loss Costs </w:t>
      </w:r>
      <w:r>
        <w:tab/>
        <w:t>E4-14</w:t>
      </w:r>
    </w:p>
    <w:p w:rsidR="00EB7C52" w:rsidRDefault="00EB7C52" w:rsidP="00323781"/>
    <w:p w:rsidR="00EB7C52" w:rsidRDefault="00EB7C52" w:rsidP="00EB7C52">
      <w:pPr>
        <w:sectPr w:rsidR="00EB7C52" w:rsidSect="00EB7C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paperSrc w:first="7" w:other="7"/>
          <w:pgNumType w:start="1"/>
          <w:cols w:space="720"/>
          <w:docGrid w:linePitch="299"/>
        </w:sectPr>
      </w:pPr>
    </w:p>
    <w:p w:rsidR="00EB7C52" w:rsidRDefault="00EB7C52" w:rsidP="002577FF">
      <w:pPr>
        <w:pStyle w:val="boxrule"/>
      </w:pPr>
      <w:r>
        <w:lastRenderedPageBreak/>
        <w:t>70.  CAUSES OF LOSS – BASIC FORM</w:t>
      </w:r>
    </w:p>
    <w:p w:rsidR="00EB7C52" w:rsidRDefault="00EB7C52" w:rsidP="002577FF">
      <w:pPr>
        <w:pStyle w:val="outlinehd2"/>
      </w:pPr>
      <w:r>
        <w:tab/>
        <w:t>E.</w:t>
      </w:r>
      <w:r>
        <w:tab/>
        <w:t>Rating Procedure</w:t>
      </w:r>
    </w:p>
    <w:p w:rsidR="00EB7C52" w:rsidRDefault="00EB7C52" w:rsidP="002577FF">
      <w:pPr>
        <w:pStyle w:val="outlinehd3"/>
      </w:pPr>
      <w:r>
        <w:tab/>
        <w:t>2.</w:t>
      </w:r>
      <w:r>
        <w:tab/>
        <w:t>Property Damage – Group II Causes Of Loss</w:t>
      </w:r>
    </w:p>
    <w:p w:rsidR="00EB7C52" w:rsidRPr="00644E9D" w:rsidRDefault="00EB7C52" w:rsidP="002577FF">
      <w:pPr>
        <w:pStyle w:val="outlinehd4"/>
      </w:pPr>
      <w:r>
        <w:tab/>
        <w:t>e.</w:t>
      </w:r>
      <w:r>
        <w:tab/>
        <w:t>Loss Costs</w:t>
      </w:r>
    </w:p>
    <w:p w:rsidR="00EB7C52" w:rsidRDefault="00EB7C52" w:rsidP="002577FF">
      <w:pPr>
        <w:pStyle w:val="outlinetxt5"/>
      </w:pPr>
      <w:r>
        <w:tab/>
      </w:r>
      <w:r>
        <w:rPr>
          <w:b/>
        </w:rPr>
        <w:t>(1)</w:t>
      </w:r>
      <w:r>
        <w:tab/>
        <w:t xml:space="preserve">Determine the Basic Group II symbol from the specific publication or from Rule </w:t>
      </w:r>
      <w:r>
        <w:rPr>
          <w:b/>
        </w:rPr>
        <w:t>70.E.2.a.</w:t>
      </w:r>
    </w:p>
    <w:p w:rsidR="00EB7C52" w:rsidRDefault="00EB7C52" w:rsidP="002577FF">
      <w:pPr>
        <w:pStyle w:val="outlinetxt5"/>
      </w:pPr>
      <w:r>
        <w:tab/>
      </w:r>
      <w:r>
        <w:rPr>
          <w:b/>
        </w:rPr>
        <w:t>(2)</w:t>
      </w:r>
      <w:r>
        <w:tab/>
        <w:t xml:space="preserve">For Symbols </w:t>
      </w:r>
      <w:r>
        <w:rPr>
          <w:b/>
        </w:rPr>
        <w:t>AA, A, AB</w:t>
      </w:r>
      <w:r>
        <w:t xml:space="preserve"> and </w:t>
      </w:r>
      <w:r>
        <w:rPr>
          <w:b/>
        </w:rPr>
        <w:t>B,</w:t>
      </w:r>
      <w:r>
        <w:t xml:space="preserve"> use the applicable rate.</w:t>
      </w:r>
    </w:p>
    <w:p w:rsidR="00EB7C52" w:rsidRDefault="00EB7C52" w:rsidP="002577FF">
      <w:pPr>
        <w:pStyle w:val="outlinetxt5"/>
      </w:pPr>
      <w:r>
        <w:rPr>
          <w:b/>
        </w:rPr>
        <w:tab/>
        <w:t>(3)</w:t>
      </w:r>
      <w:r>
        <w:tab/>
        <w:t xml:space="preserve">For symbols with numerical prefixes, multiply the applicable rate by the prefix shown in Rule </w:t>
      </w:r>
      <w:r>
        <w:rPr>
          <w:b/>
        </w:rPr>
        <w:t>70.E.2.a.</w:t>
      </w:r>
    </w:p>
    <w:p w:rsidR="00EB7C52" w:rsidRDefault="00EB7C52" w:rsidP="002577FF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EB7C52" w:rsidTr="00ED1914">
        <w:trPr>
          <w:cantSplit/>
          <w:trHeight w:val="190"/>
        </w:trPr>
        <w:tc>
          <w:tcPr>
            <w:tcW w:w="200" w:type="dxa"/>
            <w:hideMark/>
          </w:tcPr>
          <w:p w:rsidR="00EB7C52" w:rsidRDefault="00EB7C52" w:rsidP="002577FF">
            <w:pPr>
              <w:pStyle w:val="tablehead"/>
            </w:pPr>
            <w:r>
              <w:br/>
            </w:r>
          </w:p>
        </w:tc>
        <w:tc>
          <w:tcPr>
            <w:tcW w:w="1270" w:type="dxa"/>
            <w:hideMark/>
          </w:tcPr>
          <w:p w:rsidR="00EB7C52" w:rsidRDefault="00EB7C52" w:rsidP="002577FF">
            <w:pPr>
              <w:pStyle w:val="tablehead"/>
            </w:pPr>
            <w:r>
              <w:br/>
            </w:r>
          </w:p>
        </w:tc>
        <w:tc>
          <w:tcPr>
            <w:tcW w:w="1176" w:type="dxa"/>
            <w:hideMark/>
          </w:tcPr>
          <w:p w:rsidR="00EB7C52" w:rsidRDefault="00EB7C52" w:rsidP="002577FF">
            <w:pPr>
              <w:pStyle w:val="tablehead"/>
            </w:pPr>
            <w:r>
              <w:br/>
              <w:t>Symbol</w:t>
            </w:r>
          </w:p>
        </w:tc>
        <w:tc>
          <w:tcPr>
            <w:tcW w:w="1177" w:type="dxa"/>
            <w:hideMark/>
          </w:tcPr>
          <w:p w:rsidR="00EB7C52" w:rsidRDefault="00EB7C52" w:rsidP="002577FF">
            <w:pPr>
              <w:pStyle w:val="tablehead"/>
            </w:pPr>
            <w:r>
              <w:t>Building</w:t>
            </w:r>
            <w:r>
              <w:br/>
              <w:t>Loss Cost</w:t>
            </w:r>
          </w:p>
        </w:tc>
        <w:tc>
          <w:tcPr>
            <w:tcW w:w="1177" w:type="dxa"/>
            <w:hideMark/>
          </w:tcPr>
          <w:p w:rsidR="00EB7C52" w:rsidRDefault="00EB7C52" w:rsidP="002577FF">
            <w:pPr>
              <w:pStyle w:val="tablehead"/>
            </w:pPr>
            <w:r>
              <w:t>Contents</w:t>
            </w:r>
            <w:r>
              <w:br/>
              <w:t>Loss Cost</w:t>
            </w:r>
          </w:p>
        </w:tc>
      </w:tr>
      <w:tr w:rsidR="00EB7C52" w:rsidTr="00ED1914">
        <w:trPr>
          <w:cantSplit/>
          <w:trHeight w:val="190"/>
        </w:trPr>
        <w:tc>
          <w:tcPr>
            <w:tcW w:w="200" w:type="dxa"/>
          </w:tcPr>
          <w:p w:rsidR="00EB7C52" w:rsidRDefault="00EB7C52" w:rsidP="002577FF">
            <w:pPr>
              <w:pStyle w:val="tabletext00"/>
            </w:pPr>
          </w:p>
        </w:tc>
        <w:tc>
          <w:tcPr>
            <w:tcW w:w="1270" w:type="dxa"/>
          </w:tcPr>
          <w:p w:rsidR="00EB7C52" w:rsidRDefault="00EB7C52" w:rsidP="002577FF">
            <w:pPr>
              <w:pStyle w:val="tabletext00"/>
            </w:pPr>
          </w:p>
        </w:tc>
        <w:tc>
          <w:tcPr>
            <w:tcW w:w="1176" w:type="dxa"/>
            <w:hideMark/>
          </w:tcPr>
          <w:p w:rsidR="00EB7C52" w:rsidRDefault="00EB7C52" w:rsidP="002577FF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AA</w:t>
            </w:r>
          </w:p>
        </w:tc>
        <w:tc>
          <w:tcPr>
            <w:tcW w:w="1177" w:type="dxa"/>
            <w:hideMark/>
          </w:tcPr>
          <w:p w:rsidR="00EB7C52" w:rsidRPr="000214AE" w:rsidRDefault="00EB7C52" w:rsidP="002577FF">
            <w:pPr>
              <w:pStyle w:val="tabletext00"/>
              <w:tabs>
                <w:tab w:val="decimal" w:pos="320"/>
              </w:tabs>
            </w:pPr>
            <w:del w:id="1" w:author="Author" w:date="2016-07-27T12:29:00Z">
              <w:r w:rsidRPr="000214AE" w:rsidDel="002577FF">
                <w:delText xml:space="preserve"> .081</w:delText>
              </w:r>
            </w:del>
            <w:ins w:id="2" w:author="Author" w:date="2016-07-27T12:30:00Z">
              <w:r>
                <w:t>.084</w:t>
              </w:r>
            </w:ins>
          </w:p>
        </w:tc>
        <w:tc>
          <w:tcPr>
            <w:tcW w:w="1177" w:type="dxa"/>
            <w:hideMark/>
          </w:tcPr>
          <w:p w:rsidR="00EB7C52" w:rsidRDefault="00EB7C52" w:rsidP="002577FF">
            <w:pPr>
              <w:pStyle w:val="tabletext00"/>
              <w:tabs>
                <w:tab w:val="decimal" w:pos="320"/>
              </w:tabs>
            </w:pPr>
            <w:del w:id="3" w:author="Author" w:date="2016-07-27T12:29:00Z">
              <w:r w:rsidDel="002577FF">
                <w:delText xml:space="preserve"> .107</w:delText>
              </w:r>
            </w:del>
            <w:ins w:id="4" w:author="Author" w:date="2016-07-27T12:30:00Z">
              <w:r>
                <w:t>.111</w:t>
              </w:r>
            </w:ins>
          </w:p>
        </w:tc>
      </w:tr>
      <w:tr w:rsidR="00EB7C52" w:rsidTr="00ED1914">
        <w:trPr>
          <w:cantSplit/>
          <w:trHeight w:val="190"/>
        </w:trPr>
        <w:tc>
          <w:tcPr>
            <w:tcW w:w="200" w:type="dxa"/>
          </w:tcPr>
          <w:p w:rsidR="00EB7C52" w:rsidRDefault="00EB7C52" w:rsidP="002577FF">
            <w:pPr>
              <w:pStyle w:val="tabletext00"/>
            </w:pPr>
          </w:p>
        </w:tc>
        <w:tc>
          <w:tcPr>
            <w:tcW w:w="1270" w:type="dxa"/>
          </w:tcPr>
          <w:p w:rsidR="00EB7C52" w:rsidRDefault="00EB7C52" w:rsidP="002577FF">
            <w:pPr>
              <w:pStyle w:val="tabletext00"/>
            </w:pPr>
          </w:p>
        </w:tc>
        <w:tc>
          <w:tcPr>
            <w:tcW w:w="1176" w:type="dxa"/>
            <w:hideMark/>
          </w:tcPr>
          <w:p w:rsidR="00EB7C52" w:rsidRDefault="00EB7C52" w:rsidP="002577FF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177" w:type="dxa"/>
            <w:hideMark/>
          </w:tcPr>
          <w:p w:rsidR="00EB7C52" w:rsidRPr="00023DAD" w:rsidRDefault="00EB7C52" w:rsidP="002577FF">
            <w:pPr>
              <w:pStyle w:val="tabletext00"/>
              <w:tabs>
                <w:tab w:val="decimal" w:pos="320"/>
              </w:tabs>
            </w:pPr>
            <w:del w:id="5" w:author="Author" w:date="2016-07-27T12:29:00Z">
              <w:r w:rsidDel="002577FF">
                <w:delText xml:space="preserve"> .089</w:delText>
              </w:r>
            </w:del>
            <w:ins w:id="6" w:author="Author" w:date="2016-07-27T12:30:00Z">
              <w:r>
                <w:t>.093</w:t>
              </w:r>
            </w:ins>
          </w:p>
        </w:tc>
        <w:tc>
          <w:tcPr>
            <w:tcW w:w="1177" w:type="dxa"/>
            <w:hideMark/>
          </w:tcPr>
          <w:p w:rsidR="00EB7C52" w:rsidRDefault="00EB7C52" w:rsidP="002577FF">
            <w:pPr>
              <w:pStyle w:val="tabletext00"/>
              <w:tabs>
                <w:tab w:val="decimal" w:pos="320"/>
              </w:tabs>
            </w:pPr>
            <w:del w:id="7" w:author="Author" w:date="2016-07-27T12:29:00Z">
              <w:r w:rsidDel="002577FF">
                <w:delText xml:space="preserve"> .117</w:delText>
              </w:r>
            </w:del>
            <w:ins w:id="8" w:author="Author" w:date="2016-07-27T12:30:00Z">
              <w:r>
                <w:t>.122</w:t>
              </w:r>
            </w:ins>
          </w:p>
        </w:tc>
      </w:tr>
      <w:tr w:rsidR="00EB7C52" w:rsidTr="00ED1914">
        <w:trPr>
          <w:cantSplit/>
          <w:trHeight w:val="190"/>
        </w:trPr>
        <w:tc>
          <w:tcPr>
            <w:tcW w:w="200" w:type="dxa"/>
          </w:tcPr>
          <w:p w:rsidR="00EB7C52" w:rsidRDefault="00EB7C52" w:rsidP="002577FF">
            <w:pPr>
              <w:pStyle w:val="tabletext00"/>
            </w:pPr>
          </w:p>
        </w:tc>
        <w:tc>
          <w:tcPr>
            <w:tcW w:w="1270" w:type="dxa"/>
          </w:tcPr>
          <w:p w:rsidR="00EB7C52" w:rsidRDefault="00EB7C52" w:rsidP="002577FF">
            <w:pPr>
              <w:pStyle w:val="tabletext00"/>
            </w:pPr>
          </w:p>
        </w:tc>
        <w:tc>
          <w:tcPr>
            <w:tcW w:w="1176" w:type="dxa"/>
            <w:hideMark/>
          </w:tcPr>
          <w:p w:rsidR="00EB7C52" w:rsidRDefault="00EB7C52" w:rsidP="002577FF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AB</w:t>
            </w:r>
          </w:p>
        </w:tc>
        <w:tc>
          <w:tcPr>
            <w:tcW w:w="1177" w:type="dxa"/>
            <w:hideMark/>
          </w:tcPr>
          <w:p w:rsidR="00EB7C52" w:rsidRPr="00023DAD" w:rsidRDefault="00EB7C52" w:rsidP="002577FF">
            <w:pPr>
              <w:pStyle w:val="tabletext00"/>
              <w:tabs>
                <w:tab w:val="decimal" w:pos="320"/>
              </w:tabs>
            </w:pPr>
            <w:del w:id="9" w:author="Author" w:date="2016-07-27T12:29:00Z">
              <w:r w:rsidDel="002577FF">
                <w:delText xml:space="preserve"> .117</w:delText>
              </w:r>
            </w:del>
            <w:ins w:id="10" w:author="Author" w:date="2016-07-27T12:30:00Z">
              <w:r>
                <w:t>.122</w:t>
              </w:r>
            </w:ins>
          </w:p>
        </w:tc>
        <w:tc>
          <w:tcPr>
            <w:tcW w:w="1177" w:type="dxa"/>
            <w:hideMark/>
          </w:tcPr>
          <w:p w:rsidR="00EB7C52" w:rsidRDefault="00EB7C52" w:rsidP="002577FF">
            <w:pPr>
              <w:pStyle w:val="tabletext00"/>
              <w:tabs>
                <w:tab w:val="decimal" w:pos="320"/>
              </w:tabs>
            </w:pPr>
            <w:del w:id="11" w:author="Author" w:date="2016-07-27T12:29:00Z">
              <w:r w:rsidDel="002577FF">
                <w:delText xml:space="preserve"> .142</w:delText>
              </w:r>
            </w:del>
            <w:ins w:id="12" w:author="Author" w:date="2016-07-27T12:30:00Z">
              <w:r>
                <w:t>.148</w:t>
              </w:r>
            </w:ins>
          </w:p>
        </w:tc>
      </w:tr>
      <w:tr w:rsidR="00EB7C52" w:rsidTr="00707D7B">
        <w:trPr>
          <w:cantSplit/>
          <w:trHeight w:val="190"/>
        </w:trPr>
        <w:tc>
          <w:tcPr>
            <w:tcW w:w="200" w:type="dxa"/>
          </w:tcPr>
          <w:p w:rsidR="00EB7C52" w:rsidRDefault="00EB7C52" w:rsidP="002577FF">
            <w:pPr>
              <w:pStyle w:val="tabletext00"/>
              <w:spacing w:after="100" w:afterAutospacing="1"/>
            </w:pPr>
          </w:p>
        </w:tc>
        <w:tc>
          <w:tcPr>
            <w:tcW w:w="1270" w:type="dxa"/>
          </w:tcPr>
          <w:p w:rsidR="00EB7C52" w:rsidRDefault="00EB7C52" w:rsidP="002577FF">
            <w:pPr>
              <w:pStyle w:val="tabletext00"/>
              <w:spacing w:after="100" w:afterAutospacing="1"/>
            </w:pPr>
          </w:p>
        </w:tc>
        <w:tc>
          <w:tcPr>
            <w:tcW w:w="1176" w:type="dxa"/>
            <w:hideMark/>
          </w:tcPr>
          <w:p w:rsidR="00EB7C52" w:rsidRDefault="00EB7C52" w:rsidP="002577FF">
            <w:pPr>
              <w:pStyle w:val="tabletext00"/>
              <w:spacing w:after="100" w:afterAutospacing="1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177" w:type="dxa"/>
            <w:hideMark/>
          </w:tcPr>
          <w:p w:rsidR="00EB7C52" w:rsidRPr="00023DAD" w:rsidRDefault="00EB7C52" w:rsidP="002577FF">
            <w:pPr>
              <w:pStyle w:val="tabletext00"/>
              <w:tabs>
                <w:tab w:val="decimal" w:pos="320"/>
              </w:tabs>
              <w:spacing w:after="100" w:afterAutospacing="1"/>
            </w:pPr>
            <w:del w:id="13" w:author="Author" w:date="2016-07-27T12:29:00Z">
              <w:r w:rsidDel="002577FF">
                <w:delText xml:space="preserve"> .139</w:delText>
              </w:r>
            </w:del>
            <w:ins w:id="14" w:author="Author" w:date="2016-07-27T12:30:00Z">
              <w:r>
                <w:t>.145</w:t>
              </w:r>
            </w:ins>
          </w:p>
        </w:tc>
        <w:tc>
          <w:tcPr>
            <w:tcW w:w="1177" w:type="dxa"/>
            <w:hideMark/>
          </w:tcPr>
          <w:p w:rsidR="00EB7C52" w:rsidRDefault="00EB7C52" w:rsidP="002577FF">
            <w:pPr>
              <w:pStyle w:val="tabletext00"/>
              <w:tabs>
                <w:tab w:val="decimal" w:pos="320"/>
              </w:tabs>
              <w:spacing w:after="100" w:afterAutospacing="1"/>
            </w:pPr>
            <w:del w:id="15" w:author="Author" w:date="2016-07-27T12:29:00Z">
              <w:r w:rsidDel="002577FF">
                <w:delText xml:space="preserve"> .156</w:delText>
              </w:r>
            </w:del>
            <w:ins w:id="16" w:author="Author" w:date="2016-07-27T12:30:00Z">
              <w:r>
                <w:t>.162</w:t>
              </w:r>
            </w:ins>
          </w:p>
        </w:tc>
      </w:tr>
    </w:tbl>
    <w:p w:rsidR="00EB7C52" w:rsidRDefault="00EB7C52" w:rsidP="002577FF">
      <w:pPr>
        <w:pStyle w:val="isonormal"/>
      </w:pPr>
    </w:p>
    <w:p w:rsidR="00EB7C52" w:rsidRDefault="00EB7C52" w:rsidP="00EB7C52">
      <w:pPr>
        <w:sectPr w:rsidR="00EB7C52" w:rsidSect="00EB7C52"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Default="00EB7C52" w:rsidP="000159D2">
      <w:pPr>
        <w:pStyle w:val="boxrule"/>
      </w:pPr>
      <w:r>
        <w:lastRenderedPageBreak/>
        <w:t>72.  CAUSES OF LOSS – SPECIAL FORM</w:t>
      </w:r>
    </w:p>
    <w:p w:rsidR="00EB7C52" w:rsidRDefault="00EB7C52" w:rsidP="000159D2">
      <w:pPr>
        <w:pStyle w:val="outlinetxt3"/>
      </w:pPr>
      <w:r>
        <w:rPr>
          <w:b/>
        </w:rPr>
        <w:tab/>
        <w:t>E.2.</w:t>
      </w:r>
      <w:r>
        <w:rPr>
          <w:b/>
        </w:rPr>
        <w:tab/>
      </w:r>
      <w:r>
        <w:t>Rating Procedure – Property Damage – Other than Builders' Risk</w:t>
      </w:r>
    </w:p>
    <w:p w:rsidR="00EB7C52" w:rsidRDefault="00EB7C52" w:rsidP="000159D2">
      <w:pPr>
        <w:pStyle w:val="outlinetxt5"/>
      </w:pPr>
      <w:r>
        <w:rPr>
          <w:b/>
        </w:rPr>
        <w:tab/>
        <w:t>b.(1)</w:t>
      </w:r>
      <w:r>
        <w:rPr>
          <w:b/>
        </w:rPr>
        <w:tab/>
      </w:r>
      <w:r>
        <w:t>Building Coverage – Loss Cost: .043</w:t>
      </w:r>
    </w:p>
    <w:p w:rsidR="00EB7C52" w:rsidRDefault="00EB7C52" w:rsidP="000159D2">
      <w:pPr>
        <w:pStyle w:val="outlinetxt5"/>
      </w:pPr>
      <w:r>
        <w:tab/>
      </w:r>
      <w:r>
        <w:rPr>
          <w:b/>
        </w:rPr>
        <w:t>c.(2)</w:t>
      </w:r>
      <w:r>
        <w:tab/>
        <w:t>Personal Property Coverage – Loss Costs</w:t>
      </w:r>
    </w:p>
    <w:p w:rsidR="00EB7C52" w:rsidRDefault="00EB7C52" w:rsidP="000159D2">
      <w:pPr>
        <w:pStyle w:val="space4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EB7C52" w:rsidTr="005649B7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10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EB7C52" w:rsidRDefault="00EB7C52" w:rsidP="000159D2">
            <w:pPr>
              <w:pStyle w:val="tablehead"/>
            </w:pPr>
            <w: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B7C52" w:rsidRDefault="00EB7C52" w:rsidP="000159D2">
            <w:pPr>
              <w:pStyle w:val="tablehead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Loss Cost</w:t>
            </w: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10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Residential Apartments and Condominiums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48250B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17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.188</w:delText>
              </w:r>
            </w:del>
            <w:ins w:id="18" w:author="Author" w:date="2016-07-27T12:33:00Z">
              <w:r>
                <w:rPr>
                  <w:rFonts w:cs="Arial"/>
                  <w:color w:val="000000"/>
                  <w:szCs w:val="18"/>
                </w:rPr>
                <w:t>.186</w:t>
              </w:r>
            </w:ins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10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Offices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19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.124</w:delText>
              </w:r>
            </w:del>
            <w:ins w:id="20" w:author="Author" w:date="2016-07-27T12:33:00Z">
              <w:r>
                <w:rPr>
                  <w:rFonts w:cs="Arial"/>
                  <w:color w:val="000000"/>
                  <w:szCs w:val="18"/>
                </w:rPr>
                <w:t>.12</w:t>
              </w:r>
            </w:ins>
            <w:ins w:id="21" w:author="Author" w:date="2016-07-27T12:35:00Z">
              <w:r>
                <w:rPr>
                  <w:rFonts w:cs="Arial"/>
                  <w:color w:val="000000"/>
                  <w:szCs w:val="18"/>
                </w:rPr>
                <w:t>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22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.222</w:delText>
              </w:r>
            </w:del>
            <w:ins w:id="23" w:author="Author" w:date="2016-07-27T12:33:00Z">
              <w:r>
                <w:rPr>
                  <w:rFonts w:cs="Arial"/>
                  <w:color w:val="000000"/>
                  <w:szCs w:val="18"/>
                </w:rPr>
                <w:t>.223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24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.227</w:delText>
              </w:r>
            </w:del>
            <w:ins w:id="25" w:author="Author" w:date="2016-07-27T12:33:00Z">
              <w:r>
                <w:rPr>
                  <w:rFonts w:cs="Arial"/>
                  <w:color w:val="000000"/>
                  <w:szCs w:val="18"/>
                </w:rPr>
                <w:t>.233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0159D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.146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0159D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.120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26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.127</w:delText>
              </w:r>
            </w:del>
            <w:ins w:id="27" w:author="Author" w:date="2016-07-27T12:33:00Z">
              <w:r>
                <w:rPr>
                  <w:rFonts w:cs="Arial"/>
                  <w:color w:val="000000"/>
                  <w:szCs w:val="18"/>
                </w:rPr>
                <w:t>.125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0159D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.077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28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.168</w:delText>
              </w:r>
            </w:del>
            <w:ins w:id="29" w:author="Author" w:date="2016-07-27T12:33:00Z">
              <w:r>
                <w:rPr>
                  <w:rFonts w:cs="Arial"/>
                  <w:color w:val="000000"/>
                  <w:szCs w:val="18"/>
                </w:rPr>
                <w:t>.167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30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.134</w:delText>
              </w:r>
            </w:del>
            <w:ins w:id="31" w:author="Author" w:date="2016-07-27T12:33:00Z">
              <w:r>
                <w:rPr>
                  <w:rFonts w:cs="Arial"/>
                  <w:color w:val="000000"/>
                  <w:szCs w:val="18"/>
                </w:rPr>
                <w:t>.132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Service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32" w:author="Author" w:date="2016-07-27T12:33:00Z">
              <w:r w:rsidDel="0048250B">
                <w:rPr>
                  <w:rFonts w:cs="Arial"/>
                  <w:color w:val="000000"/>
                  <w:szCs w:val="18"/>
                </w:rPr>
                <w:delText>.150</w:delText>
              </w:r>
            </w:del>
            <w:ins w:id="33" w:author="Author" w:date="2016-07-27T12:33:00Z">
              <w:r>
                <w:rPr>
                  <w:rFonts w:cs="Arial"/>
                  <w:color w:val="000000"/>
                  <w:szCs w:val="18"/>
                </w:rPr>
                <w:t>.152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Service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 xml:space="preserve"> </w:t>
            </w:r>
            <w:del w:id="34" w:author="Author" w:date="2016-07-27T12:34:00Z">
              <w:r w:rsidDel="0048250B">
                <w:rPr>
                  <w:rFonts w:cs="Arial"/>
                  <w:color w:val="000000"/>
                  <w:szCs w:val="18"/>
                </w:rPr>
                <w:delText>.108</w:delText>
              </w:r>
            </w:del>
            <w:ins w:id="35" w:author="Author" w:date="2016-07-27T12:34:00Z">
              <w:r>
                <w:rPr>
                  <w:rFonts w:cs="Arial"/>
                  <w:color w:val="000000"/>
                  <w:szCs w:val="18"/>
                </w:rPr>
                <w:t>.107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r>
              <w:t>Contractors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B7C52" w:rsidRDefault="00EB7C52" w:rsidP="00EB7C52">
            <w:pPr>
              <w:pStyle w:val="tabletext10"/>
              <w:jc w:val="right"/>
              <w:rPr>
                <w:szCs w:val="18"/>
              </w:rPr>
            </w:pPr>
            <w:r>
              <w:t xml:space="preserve"> </w:t>
            </w:r>
            <w:del w:id="36" w:author="Author" w:date="2016-07-27T12:34:00Z">
              <w:r w:rsidDel="0048250B">
                <w:delText>.230</w:delText>
              </w:r>
            </w:del>
            <w:ins w:id="37" w:author="Author" w:date="2016-07-27T12:34:00Z">
              <w:r>
                <w:t>.233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7C52" w:rsidRDefault="00EB7C52" w:rsidP="000159D2">
            <w:pPr>
              <w:pStyle w:val="tabletext10"/>
              <w:jc w:val="center"/>
              <w:rPr>
                <w:szCs w:val="18"/>
              </w:rPr>
            </w:pP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  <w:hideMark/>
          </w:tcPr>
          <w:p w:rsidR="00EB7C52" w:rsidRDefault="00EB7C52" w:rsidP="000159D2">
            <w:pPr>
              <w:pStyle w:val="tabletext11"/>
              <w:jc w:val="center"/>
            </w:pPr>
            <w: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C52" w:rsidRDefault="00EB7C52" w:rsidP="000159D2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C52" w:rsidRDefault="00EB7C52" w:rsidP="000159D2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Territorial Multiplier</w:t>
            </w:r>
          </w:p>
        </w:tc>
      </w:tr>
      <w:tr w:rsidR="00EB7C52" w:rsidTr="00EA1010">
        <w:trPr>
          <w:cantSplit/>
          <w:trHeight w:val="190"/>
        </w:trPr>
        <w:tc>
          <w:tcPr>
            <w:tcW w:w="200" w:type="dxa"/>
          </w:tcPr>
          <w:p w:rsidR="00EB7C52" w:rsidRDefault="00EB7C52" w:rsidP="000159D2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C52" w:rsidRDefault="00EB7C52" w:rsidP="000159D2">
            <w:pPr>
              <w:pStyle w:val="tabletext10"/>
            </w:pPr>
            <w:smartTag w:uri="urn:schemas-microsoft-com:office:smarttags" w:element="place">
              <w:smartTag w:uri="urn:schemas-microsoft-com:office:smarttags" w:element="State">
                <w:smartTag w:uri="urn:schemas-microsoft-com:office:smarttags" w:element="PlaceName">
                  <w:r>
                    <w:t>Entire</w:t>
                  </w:r>
                </w:smartTag>
                <w:r>
                  <w:t xml:space="preserve"> </w:t>
                </w:r>
                <w:smartTag w:uri="urn:schemas-microsoft-com:office:smarttags" w:element="PlaceType">
                  <w:r>
                    <w:t>State</w:t>
                  </w:r>
                </w:smartTag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B7C52" w:rsidRDefault="00EB7C52" w:rsidP="000159D2">
            <w:pPr>
              <w:pStyle w:val="tabletext01"/>
              <w:tabs>
                <w:tab w:val="decimal" w:pos="280"/>
              </w:tabs>
              <w:jc w:val="right"/>
            </w:pPr>
            <w: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7C52" w:rsidRDefault="00EB7C52" w:rsidP="000159D2">
            <w:pPr>
              <w:pStyle w:val="tabletext01"/>
              <w:tabs>
                <w:tab w:val="decimal" w:pos="280"/>
              </w:tabs>
              <w:jc w:val="center"/>
            </w:pPr>
          </w:p>
        </w:tc>
      </w:tr>
    </w:tbl>
    <w:p w:rsidR="00EB7C52" w:rsidRDefault="00EB7C52" w:rsidP="000159D2">
      <w:pPr>
        <w:pStyle w:val="isonormal"/>
      </w:pPr>
    </w:p>
    <w:p w:rsidR="00EB7C52" w:rsidRDefault="00EB7C52" w:rsidP="00EB7C52">
      <w:pPr>
        <w:sectPr w:rsidR="00EB7C52" w:rsidSect="00EB7C52"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587E65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587E65">
        <w:lastRenderedPageBreak/>
        <w:t>85.  BASIC GROUP I CLASS LOSS COSTS</w:t>
      </w:r>
      <w:r w:rsidRPr="00587E65">
        <w:rPr>
          <w:b w:val="0"/>
        </w:rPr>
        <w:t xml:space="preserve"> </w:t>
      </w:r>
    </w:p>
    <w:p w:rsidR="00EB7C52" w:rsidRPr="00587E65" w:rsidRDefault="00EB7C52" w:rsidP="00CA38AE">
      <w:pPr>
        <w:pStyle w:val="blocktext2"/>
      </w:pPr>
      <w:r w:rsidRPr="00587E65">
        <w:tab/>
        <w:t>All rates are subject to protection class and territorial multipliers.</w:t>
      </w:r>
    </w:p>
    <w:p w:rsidR="00EB7C52" w:rsidRPr="00587E65" w:rsidRDefault="00EB7C52" w:rsidP="00CA38AE">
      <w:pPr>
        <w:pStyle w:val="isonormal"/>
      </w:pPr>
      <w:bookmarkStart w:id="38" w:name="ISOSuiteClassCodes"/>
      <w:bookmarkEnd w:id="38"/>
    </w:p>
    <w:p w:rsidR="00EB7C52" w:rsidRPr="00587E65" w:rsidRDefault="00EB7C52" w:rsidP="00CA38AE">
      <w:pPr>
        <w:pStyle w:val="isonormal"/>
      </w:pPr>
      <w:r w:rsidRPr="00587E65">
        <w:br w:type="column"/>
      </w:r>
    </w:p>
    <w:p w:rsidR="00EB7C52" w:rsidRPr="00587E65" w:rsidRDefault="00EB7C52" w:rsidP="00CA38AE">
      <w:pPr>
        <w:pStyle w:val="isonormal"/>
        <w:sectPr w:rsidR="00EB7C52" w:rsidRPr="00587E65" w:rsidSect="00EB7C52">
          <w:headerReference w:type="default" r:id="rId14"/>
          <w:footerReference w:type="default" r:id="rId15"/>
          <w:pgSz w:w="12240" w:h="15840"/>
          <w:pgMar w:top="1735" w:right="960" w:bottom="1560" w:left="1200" w:header="575" w:footer="480" w:gutter="0"/>
          <w:paperSrc w:first="7" w:other="7"/>
          <w:cols w:num="2"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587E65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lastRenderedPageBreak/>
              <w:t>CSP Class Codes And Description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Boarding and Lodging Houses, Rooming Houses, Fraternities and Sororities, Dormitories – Up to 10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Boarding and Lodging Houses, Rooming Houses, Fraternities and Sororities, Dormitories – 11 to 30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Boarding and Lodging Houses, Rooming Houses, Fraternities and Sororities, Dormitories – Over 30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Convents, Monasteries and Rectories, Orphan Homes, Nurses' Homes, Sisters' Homes – Up to 10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Convents, Monasteries and Rectories, Orphan Homes, Nurses' Homes, Sisters' Homes – 11 to 30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Convents, Monasteries and Rectories, Orphan Homes, Nurses' Homes, Sisters' Homes – Over 30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1 Family Dwellings (Lessor's Risk)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2 Family Dwellings (Lessor's Risk)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3 or 4 Family Dwellings (Lessor's Risk)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Apartments without Mercantile Occupancies – Up to 10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  <w:r w:rsidRPr="00587E65">
              <w:rPr>
                <w:b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>Apartments without Mercantile Occupancies – 11 to 30 Units</w:t>
            </w:r>
          </w:p>
        </w:tc>
      </w:tr>
      <w:tr w:rsidR="00EB7C52" w:rsidRPr="00587E65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  <w:t>Construction (Code)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</w:r>
            <w:r w:rsidRPr="00587E65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  <w:t>Frame</w:t>
            </w:r>
            <w:r w:rsidRPr="00587E65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t>Joisted Masonry</w:t>
            </w:r>
            <w:r w:rsidRPr="00587E65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  <w:t>Non</w:t>
            </w:r>
            <w:r w:rsidRPr="00587E65">
              <w:noBreakHyphen/>
              <w:t>Comb.</w:t>
            </w:r>
            <w:r w:rsidRPr="00587E65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  <w:t>Mas. Non-Comb.</w:t>
            </w:r>
            <w:r w:rsidRPr="00587E65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t xml:space="preserve">Mod. F.R. (5) </w:t>
            </w:r>
            <w:r w:rsidRPr="00587E65">
              <w:br/>
              <w:t>Or</w:t>
            </w:r>
            <w:r w:rsidRPr="00587E65">
              <w:br/>
              <w:t>Fire Res. (6)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0.073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0.086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0.073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0.086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0.073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0.086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0.067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0.080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0.067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0.080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0.067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0.080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0.045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0.056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0.045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0.056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0.045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0.056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0.085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0.112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  <w:r w:rsidRPr="00587E65">
              <w:rPr>
                <w:b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0.085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right"/>
              <w:rPr>
                <w:b/>
              </w:rPr>
            </w:pPr>
            <w:r w:rsidRPr="00587E6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0.121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 xml:space="preserve"> 0.112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head"/>
            </w:pPr>
            <w:r w:rsidRPr="00587E65">
              <w:br/>
              <w:t>Territorial Multiplier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  <w:r w:rsidRPr="00587E65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  <w:r w:rsidRPr="00587E65">
              <w:t>1.000</w:t>
            </w: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7E65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7E65" w:rsidRDefault="00EB7C52" w:rsidP="00B95C70">
            <w:pPr>
              <w:pStyle w:val="tabletext00"/>
              <w:jc w:val="center"/>
            </w:pPr>
          </w:p>
        </w:tc>
      </w:tr>
      <w:tr w:rsidR="00EB7C52" w:rsidRPr="00587E65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587E65" w:rsidRDefault="00EB7C52" w:rsidP="00B95C70">
            <w:pPr>
              <w:pStyle w:val="tabletext11"/>
            </w:pPr>
            <w:r w:rsidRPr="00587E65">
              <w:br/>
            </w:r>
          </w:p>
        </w:tc>
      </w:tr>
    </w:tbl>
    <w:p w:rsidR="00EB7C52" w:rsidRPr="00587E65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96694D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96694D">
        <w:lastRenderedPageBreak/>
        <w:t>85.  BASIC GROUP I CLASS LOSS COSTS</w:t>
      </w:r>
      <w:r w:rsidRPr="0096694D">
        <w:rPr>
          <w:b w:val="0"/>
        </w:rPr>
        <w:t xml:space="preserve"> (Cont'd)</w:t>
      </w:r>
    </w:p>
    <w:p w:rsidR="00EB7C52" w:rsidRPr="0096694D" w:rsidRDefault="00EB7C52" w:rsidP="00CA38AE">
      <w:pPr>
        <w:pStyle w:val="blocktext2"/>
      </w:pPr>
      <w:r w:rsidRPr="0096694D">
        <w:tab/>
        <w:t>All rates are subject to protection class and territorial multipliers.</w:t>
      </w:r>
    </w:p>
    <w:p w:rsidR="00EB7C52" w:rsidRPr="0096694D" w:rsidRDefault="00EB7C52" w:rsidP="00CA38AE">
      <w:pPr>
        <w:pStyle w:val="isonormal"/>
      </w:pPr>
    </w:p>
    <w:p w:rsidR="00EB7C52" w:rsidRPr="0096694D" w:rsidRDefault="00EB7C52" w:rsidP="00CA38AE">
      <w:pPr>
        <w:pStyle w:val="isonormal"/>
      </w:pPr>
      <w:r w:rsidRPr="0096694D">
        <w:br w:type="column"/>
      </w:r>
    </w:p>
    <w:p w:rsidR="00EB7C52" w:rsidRPr="0096694D" w:rsidRDefault="00EB7C52" w:rsidP="00CA38AE">
      <w:pPr>
        <w:pStyle w:val="isonormal"/>
        <w:sectPr w:rsidR="00EB7C52" w:rsidRPr="0096694D" w:rsidSect="00EB7C52">
          <w:headerReference w:type="default" r:id="rId16"/>
          <w:footerReference w:type="default" r:id="rId17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96694D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lastRenderedPageBreak/>
              <w:t>CSP Class Codes And Description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Apartments without Mercantile Occupancies – Over 30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Apartments with Mercantile Occupancies – Up to 10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Apartments with Mercantile Occupancies – 11 to 30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Apartments with Mercantile Occupancies – Over 30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Residential Condominiums without Mercantile Occupancies – Up to 10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Residential Condominiums without Mercantile Occupancies – 11 to 30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  <w:r w:rsidRPr="0096694D">
              <w:rPr>
                <w:b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>Residential Condominiums without Mercantile Occupancies – Over 30 Units</w:t>
            </w: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</w:tr>
      <w:tr w:rsidR="00EB7C52" w:rsidRPr="0096694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  <w:t>Construction (Code)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</w:r>
            <w:r w:rsidRPr="0096694D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  <w:t>Frame</w:t>
            </w:r>
            <w:r w:rsidRPr="0096694D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t>Joisted Masonry</w:t>
            </w:r>
            <w:r w:rsidRPr="0096694D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  <w:t>Non</w:t>
            </w:r>
            <w:r w:rsidRPr="0096694D">
              <w:noBreakHyphen/>
              <w:t>Comb.</w:t>
            </w:r>
            <w:r w:rsidRPr="0096694D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  <w:t>Mas. Non-Comb.</w:t>
            </w:r>
            <w:r w:rsidRPr="0096694D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t xml:space="preserve">Mod. F.R. (5) </w:t>
            </w:r>
            <w:r w:rsidRPr="0096694D">
              <w:br/>
              <w:t>Or</w:t>
            </w:r>
            <w:r w:rsidRPr="0096694D">
              <w:br/>
              <w:t>Fire Res. (6)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0.085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0.121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0.112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0.131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0.292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0.227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0.267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0.131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0.292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0.227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0.267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0.131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     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0.292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0.276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0.227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0.322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0.267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0.048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0.048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0.048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0.048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  <w:r w:rsidRPr="0096694D">
              <w:rPr>
                <w:b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0.048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  <w:r w:rsidRPr="0096694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 xml:space="preserve"> 0.048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head"/>
            </w:pPr>
            <w:r w:rsidRPr="0096694D">
              <w:br/>
              <w:t>Territorial Multiplier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  <w:r w:rsidRPr="0096694D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  <w:r w:rsidRPr="0096694D">
              <w:t>1.000</w:t>
            </w: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96694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96694D" w:rsidRDefault="00EB7C52" w:rsidP="00B95C70">
            <w:pPr>
              <w:pStyle w:val="tabletext00"/>
              <w:jc w:val="center"/>
            </w:pPr>
          </w:p>
        </w:tc>
      </w:tr>
      <w:tr w:rsidR="00EB7C52" w:rsidRPr="0096694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96694D" w:rsidRDefault="00EB7C52" w:rsidP="00B95C70">
            <w:pPr>
              <w:pStyle w:val="tabletext11"/>
            </w:pPr>
            <w:r w:rsidRPr="0096694D">
              <w:br/>
            </w:r>
          </w:p>
        </w:tc>
      </w:tr>
    </w:tbl>
    <w:p w:rsidR="00EB7C52" w:rsidRPr="0096694D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2803AC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2803AC">
        <w:lastRenderedPageBreak/>
        <w:t>85.  BASIC GROUP I CLASS LOSS COSTS</w:t>
      </w:r>
      <w:r w:rsidRPr="002803AC">
        <w:rPr>
          <w:b w:val="0"/>
        </w:rPr>
        <w:t xml:space="preserve"> (Cont'd)</w:t>
      </w:r>
    </w:p>
    <w:p w:rsidR="00EB7C52" w:rsidRPr="002803AC" w:rsidRDefault="00EB7C52" w:rsidP="00CA38AE">
      <w:pPr>
        <w:pStyle w:val="blocktext2"/>
      </w:pPr>
      <w:r w:rsidRPr="002803AC">
        <w:tab/>
        <w:t>All rates are subject to protection class and territorial multipliers.</w:t>
      </w:r>
    </w:p>
    <w:p w:rsidR="00EB7C52" w:rsidRPr="002803AC" w:rsidRDefault="00EB7C52" w:rsidP="00CA38AE">
      <w:pPr>
        <w:pStyle w:val="isonormal"/>
      </w:pPr>
    </w:p>
    <w:p w:rsidR="00EB7C52" w:rsidRPr="002803AC" w:rsidRDefault="00EB7C52" w:rsidP="00CA38AE">
      <w:pPr>
        <w:pStyle w:val="isonormal"/>
      </w:pPr>
      <w:r w:rsidRPr="002803AC">
        <w:br w:type="column"/>
      </w:r>
    </w:p>
    <w:p w:rsidR="00EB7C52" w:rsidRPr="002803AC" w:rsidRDefault="00EB7C52" w:rsidP="00CA38AE">
      <w:pPr>
        <w:pStyle w:val="isonormal"/>
        <w:sectPr w:rsidR="00EB7C52" w:rsidRPr="002803AC" w:rsidSect="00EB7C52">
          <w:headerReference w:type="default" r:id="rId18"/>
          <w:footerReference w:type="default" r:id="rId1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2803AC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lastRenderedPageBreak/>
              <w:t>CSP Class Codes And Description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Residential Condominiums with Mercantile Occupancies – Up to 10 Units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Residential Condominiums with Mercantile Occupancies – 11 to 30 Units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Residential Condominiums with Mercantile Occupancies – Over 30 Units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Mercantile – Sole Occupancy Only – Not Otherwise Classified – Low Susceptibility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Mercantile – Sole Occupancy Only – Tire, Battery and Accessory Dealers without Tire Recapping and Vulcanizing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Mercantile – Sole Occupancy Only – Wearing Apparel, Textiles, Shoes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  <w:r w:rsidRPr="002803AC">
              <w:rPr>
                <w:b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>Mercantile – Sole Occupancy Only – Alcoholic Beverages other than Bars</w:t>
            </w: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</w:tr>
      <w:tr w:rsidR="00EB7C52" w:rsidRPr="002803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  <w:t>Construction (Code)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</w:r>
            <w:r w:rsidRPr="002803AC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  <w:t>Frame</w:t>
            </w:r>
            <w:r w:rsidRPr="002803AC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t>Joisted Masonry</w:t>
            </w:r>
            <w:r w:rsidRPr="002803AC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  <w:t>Non</w:t>
            </w:r>
            <w:r w:rsidRPr="002803AC">
              <w:noBreakHyphen/>
              <w:t>Comb.</w:t>
            </w:r>
            <w:r w:rsidRPr="002803AC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  <w:t>Mas. Non-Comb.</w:t>
            </w:r>
            <w:r w:rsidRPr="002803AC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t xml:space="preserve">Mod. F.R. (5) </w:t>
            </w:r>
            <w:r w:rsidRPr="002803AC">
              <w:br/>
              <w:t>Or</w:t>
            </w:r>
            <w:r w:rsidRPr="002803AC">
              <w:br/>
              <w:t>Fire Res. (6)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0.074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0.126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0.097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0.115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0.074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0.126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0.097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0.115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0.074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     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0.126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0.097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0.115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0.057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0.109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0.054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0.096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0.068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0.142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  <w:r w:rsidRPr="002803AC">
              <w:rPr>
                <w:b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0.057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  <w:r w:rsidRPr="002803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 xml:space="preserve"> 0.117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head"/>
            </w:pPr>
            <w:r w:rsidRPr="002803AC">
              <w:br/>
              <w:t>Territorial Multiplier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  <w:r w:rsidRPr="002803AC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  <w:r w:rsidRPr="002803AC">
              <w:t>1.000</w:t>
            </w: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2803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2803AC" w:rsidRDefault="00EB7C52" w:rsidP="00B95C70">
            <w:pPr>
              <w:pStyle w:val="tabletext00"/>
              <w:jc w:val="center"/>
            </w:pPr>
          </w:p>
        </w:tc>
      </w:tr>
      <w:tr w:rsidR="00EB7C52" w:rsidRPr="002803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2803AC" w:rsidRDefault="00EB7C52" w:rsidP="00B95C70">
            <w:pPr>
              <w:pStyle w:val="tabletext11"/>
            </w:pPr>
            <w:r w:rsidRPr="002803AC">
              <w:br/>
            </w:r>
          </w:p>
        </w:tc>
      </w:tr>
    </w:tbl>
    <w:p w:rsidR="00EB7C52" w:rsidRPr="002803AC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AC05AC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AC05AC">
        <w:lastRenderedPageBreak/>
        <w:t>85.  BASIC GROUP I CLASS LOSS COSTS</w:t>
      </w:r>
      <w:r w:rsidRPr="00AC05AC">
        <w:rPr>
          <w:b w:val="0"/>
        </w:rPr>
        <w:t xml:space="preserve"> (Cont'd)</w:t>
      </w:r>
    </w:p>
    <w:p w:rsidR="00EB7C52" w:rsidRPr="00AC05AC" w:rsidRDefault="00EB7C52" w:rsidP="00CA38AE">
      <w:pPr>
        <w:pStyle w:val="blocktext2"/>
      </w:pPr>
      <w:r w:rsidRPr="00AC05AC">
        <w:tab/>
        <w:t>All rates are subject to protection class and territorial multipliers.</w:t>
      </w:r>
    </w:p>
    <w:p w:rsidR="00EB7C52" w:rsidRPr="00AC05AC" w:rsidRDefault="00EB7C52" w:rsidP="00CA38AE">
      <w:pPr>
        <w:pStyle w:val="isonormal"/>
      </w:pPr>
    </w:p>
    <w:p w:rsidR="00EB7C52" w:rsidRPr="00AC05AC" w:rsidRDefault="00EB7C52" w:rsidP="00CA38AE">
      <w:pPr>
        <w:pStyle w:val="isonormal"/>
      </w:pPr>
      <w:r w:rsidRPr="00AC05AC">
        <w:br w:type="column"/>
      </w:r>
    </w:p>
    <w:p w:rsidR="00EB7C52" w:rsidRPr="00AC05AC" w:rsidRDefault="00EB7C52" w:rsidP="00CA38AE">
      <w:pPr>
        <w:pStyle w:val="isonormal"/>
        <w:sectPr w:rsidR="00EB7C52" w:rsidRPr="00AC05AC" w:rsidSect="00EB7C52">
          <w:headerReference w:type="default" r:id="rId20"/>
          <w:footerReference w:type="default" r:id="rId21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AC05AC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lastRenderedPageBreak/>
              <w:t>CSP Class Codes And Description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 – Sole Occy Only – Food Products Inc. Retail Bakeries; Non-Alcoholic Beverages (Sales Only – No Baking or Cooking)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Baking on Premises, No Delivery to Outlets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Food Products with Limited Cooking, Excluding Bakeries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Bars and Taverns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Restaurants with Limited Cooking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Motor Vehicles, No Repair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Boat and Marine Supply Dealers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Drugs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Electrical Goods, Hardware and Machinery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  <w:r w:rsidRPr="00AC05AC">
              <w:rPr>
                <w:b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>Mercantile – Sole Occupancy Only – Furniture and Home Furnishings other than Appliances</w:t>
            </w: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</w:tr>
      <w:tr w:rsidR="00EB7C52" w:rsidRPr="00AC05AC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  <w:t>Construction (Code)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</w:r>
            <w:r w:rsidRPr="00AC05AC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  <w:t>Frame</w:t>
            </w:r>
            <w:r w:rsidRPr="00AC05AC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t>Joisted Masonry</w:t>
            </w:r>
            <w:r w:rsidRPr="00AC05AC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  <w:t>Non</w:t>
            </w:r>
            <w:r w:rsidRPr="00AC05AC">
              <w:noBreakHyphen/>
              <w:t>Comb.</w:t>
            </w:r>
            <w:r w:rsidRPr="00AC05AC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  <w:t>Mas. Non-Comb.</w:t>
            </w:r>
            <w:r w:rsidRPr="00AC05AC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t xml:space="preserve">Mod. F.R. (5) </w:t>
            </w:r>
            <w:r w:rsidRPr="00AC05AC">
              <w:br/>
              <w:t>Or</w:t>
            </w:r>
            <w:r w:rsidRPr="00AC05AC">
              <w:br/>
              <w:t>Fire Res. (6)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0.089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0.153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0.142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0.069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0.115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0.096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0.119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0.222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0.277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0.437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0.263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0.492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0.444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0.419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0.342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0.053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0.118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0.054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0.118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0.063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0.131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0.062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0.096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  <w:r w:rsidRPr="00AC05AC">
              <w:rPr>
                <w:b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0.084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  <w:r w:rsidRPr="00AC05AC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 xml:space="preserve"> 0.171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head"/>
            </w:pPr>
            <w:r w:rsidRPr="00AC05AC">
              <w:br/>
              <w:t>Territorial Multiplier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  <w:r w:rsidRPr="00AC05AC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  <w:r w:rsidRPr="00AC05AC">
              <w:t>1.000</w:t>
            </w: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AC05AC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AC05AC" w:rsidRDefault="00EB7C52" w:rsidP="00B95C70">
            <w:pPr>
              <w:pStyle w:val="tabletext00"/>
              <w:jc w:val="center"/>
            </w:pPr>
          </w:p>
        </w:tc>
      </w:tr>
      <w:tr w:rsidR="00EB7C52" w:rsidRPr="00AC05AC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AC05AC" w:rsidRDefault="00EB7C52" w:rsidP="00B95C70">
            <w:pPr>
              <w:pStyle w:val="tabletext11"/>
            </w:pPr>
            <w:r w:rsidRPr="00AC05AC">
              <w:br/>
            </w:r>
          </w:p>
        </w:tc>
      </w:tr>
    </w:tbl>
    <w:p w:rsidR="00EB7C52" w:rsidRPr="00AC05AC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headerReference w:type="default" r:id="rId22"/>
          <w:footerReference w:type="default" r:id="rId23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B518D2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B518D2">
        <w:lastRenderedPageBreak/>
        <w:t>85.  BASIC GROUP I CLASS LOSS COSTS</w:t>
      </w:r>
      <w:r w:rsidRPr="00B518D2">
        <w:rPr>
          <w:b w:val="0"/>
        </w:rPr>
        <w:t xml:space="preserve"> (Cont'd)</w:t>
      </w:r>
    </w:p>
    <w:p w:rsidR="00EB7C52" w:rsidRPr="00B518D2" w:rsidRDefault="00EB7C52" w:rsidP="00CA38AE">
      <w:pPr>
        <w:pStyle w:val="blocktext2"/>
      </w:pPr>
      <w:r w:rsidRPr="00B518D2">
        <w:tab/>
        <w:t>All rates are subject to protection class and territorial multipliers.</w:t>
      </w:r>
    </w:p>
    <w:p w:rsidR="00EB7C52" w:rsidRPr="00B518D2" w:rsidRDefault="00EB7C52" w:rsidP="00CA38AE">
      <w:pPr>
        <w:pStyle w:val="isonormal"/>
      </w:pPr>
    </w:p>
    <w:p w:rsidR="00EB7C52" w:rsidRPr="00B518D2" w:rsidRDefault="00EB7C52" w:rsidP="00CA38AE">
      <w:pPr>
        <w:pStyle w:val="isonormal"/>
      </w:pPr>
      <w:r w:rsidRPr="00B518D2">
        <w:br w:type="column"/>
      </w:r>
    </w:p>
    <w:p w:rsidR="00EB7C52" w:rsidRPr="00B518D2" w:rsidRDefault="00EB7C52" w:rsidP="00CA38AE">
      <w:pPr>
        <w:pStyle w:val="isonormal"/>
        <w:sectPr w:rsidR="00EB7C52" w:rsidRPr="00B518D2" w:rsidSect="00EB7C52">
          <w:headerReference w:type="default" r:id="rId24"/>
          <w:footerReference w:type="default" r:id="rId2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B518D2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lastRenderedPageBreak/>
              <w:t>CSP Class Codes And Description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Mercantile – Sole Occupancy Only – Jewelry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Mercantile – Sole Occupancy Only – Sporting Goods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Mercantile – Sole Occupancy Only – Not Otherwise Classified – Moderate Susceptibility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Mercantile – Sole Occupancy Only – Not Otherwise Classified – High Susceptibility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Greenhouses – Sole Occupancy Only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Mercantile – Multiple Occupancy without 0564 Occupant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  <w:r w:rsidRPr="00B518D2">
              <w:rPr>
                <w:b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>Mercantile – Multiple Occupancy with 0564 Occupant</w:t>
            </w: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</w:tr>
      <w:tr w:rsidR="00EB7C52" w:rsidRPr="00B518D2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  <w:t>Construction (Code)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</w:r>
            <w:r w:rsidRPr="00B518D2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  <w:t>Frame</w:t>
            </w:r>
            <w:r w:rsidRPr="00B518D2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t>Joisted Masonry</w:t>
            </w:r>
            <w:r w:rsidRPr="00B518D2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  <w:t>Non</w:t>
            </w:r>
            <w:r w:rsidRPr="00B518D2">
              <w:noBreakHyphen/>
              <w:t>Comb.</w:t>
            </w:r>
            <w:r w:rsidRPr="00B518D2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  <w:t>Mas. Non-Comb.</w:t>
            </w:r>
            <w:r w:rsidRPr="00B518D2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t xml:space="preserve">Mod. F.R. (5) </w:t>
            </w:r>
            <w:r w:rsidRPr="00B518D2">
              <w:br/>
              <w:t>Or</w:t>
            </w:r>
            <w:r w:rsidRPr="00B518D2">
              <w:br/>
              <w:t>Fire Res. (6)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0.055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0.095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0.064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0.130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0.057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0.109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0.057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0.117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0.057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0.122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0.062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0.148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0.117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0.180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0.150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0.141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0.127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  <w:r w:rsidRPr="00B518D2">
              <w:rPr>
                <w:b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0.068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     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0.132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0.103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0.161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0.126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  <w:r w:rsidRPr="00B518D2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 xml:space="preserve"> 0.115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head"/>
            </w:pPr>
            <w:r w:rsidRPr="00B518D2">
              <w:br/>
              <w:t>Territorial Multiplier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  <w:r w:rsidRPr="00B518D2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  <w:r w:rsidRPr="00B518D2">
              <w:t>1.000</w:t>
            </w: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518D2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518D2" w:rsidRDefault="00EB7C52" w:rsidP="00B95C70">
            <w:pPr>
              <w:pStyle w:val="tabletext00"/>
              <w:jc w:val="center"/>
            </w:pPr>
          </w:p>
        </w:tc>
      </w:tr>
      <w:tr w:rsidR="00EB7C52" w:rsidRPr="00B518D2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B518D2" w:rsidRDefault="00EB7C52" w:rsidP="00B95C70">
            <w:pPr>
              <w:pStyle w:val="tabletext11"/>
            </w:pPr>
            <w:r w:rsidRPr="00B518D2">
              <w:br/>
            </w:r>
          </w:p>
        </w:tc>
      </w:tr>
    </w:tbl>
    <w:p w:rsidR="00EB7C52" w:rsidRPr="00B518D2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007D0A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007D0A">
        <w:lastRenderedPageBreak/>
        <w:t>85.  BASIC GROUP I CLASS LOSS COSTS</w:t>
      </w:r>
      <w:r w:rsidRPr="00007D0A">
        <w:rPr>
          <w:b w:val="0"/>
        </w:rPr>
        <w:t xml:space="preserve"> (Cont'd)</w:t>
      </w:r>
    </w:p>
    <w:p w:rsidR="00EB7C52" w:rsidRPr="00007D0A" w:rsidRDefault="00EB7C52" w:rsidP="00CA38AE">
      <w:pPr>
        <w:pStyle w:val="blocktext2"/>
      </w:pPr>
      <w:r w:rsidRPr="00007D0A">
        <w:tab/>
        <w:t>All rates are subject to protection class and territorial multipliers.</w:t>
      </w:r>
    </w:p>
    <w:p w:rsidR="00EB7C52" w:rsidRPr="00007D0A" w:rsidRDefault="00EB7C52" w:rsidP="00CA38AE">
      <w:pPr>
        <w:pStyle w:val="isonormal"/>
      </w:pPr>
    </w:p>
    <w:p w:rsidR="00EB7C52" w:rsidRPr="00007D0A" w:rsidRDefault="00EB7C52" w:rsidP="00CA38AE">
      <w:pPr>
        <w:pStyle w:val="isonormal"/>
      </w:pPr>
      <w:r w:rsidRPr="00007D0A">
        <w:br w:type="column"/>
      </w:r>
    </w:p>
    <w:p w:rsidR="00EB7C52" w:rsidRPr="00007D0A" w:rsidRDefault="00EB7C52" w:rsidP="00CA38AE">
      <w:pPr>
        <w:pStyle w:val="isonormal"/>
        <w:sectPr w:rsidR="00EB7C52" w:rsidRPr="00007D0A" w:rsidSect="00EB7C52">
          <w:headerReference w:type="default" r:id="rId26"/>
          <w:footerReference w:type="default" r:id="rId27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007D0A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lastRenderedPageBreak/>
              <w:t>CSP Class Codes And Description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Government Offices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Banks and Offices other than Governmental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Motels and Hotels with Limited Cooking Restaurant – Up to 10 Units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Motels and Hotels with Limited Cooking Restaurant – 11 to 30 Units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Motels and Hotels with Limited Cooking Restaurant – Over 30 Units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Motels and Hotels without Restaurant – Up to 10 Units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Motels and Hotels without Restaurant – 11 to 30 Units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  <w:r w:rsidRPr="00007D0A">
              <w:rPr>
                <w:b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>Motels and Hotels without Restaurant – Over 30 Units</w:t>
            </w: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</w:tr>
      <w:tr w:rsidR="00EB7C52" w:rsidRPr="00007D0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  <w:t>Construction (Code)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</w:r>
            <w:r w:rsidRPr="00007D0A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  <w:t>Frame</w:t>
            </w:r>
            <w:r w:rsidRPr="00007D0A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t>Joisted Masonry</w:t>
            </w:r>
            <w:r w:rsidRPr="00007D0A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  <w:t>Non</w:t>
            </w:r>
            <w:r w:rsidRPr="00007D0A">
              <w:noBreakHyphen/>
              <w:t>Comb.</w:t>
            </w:r>
            <w:r w:rsidRPr="00007D0A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  <w:t>Mas. Non-Comb.</w:t>
            </w:r>
            <w:r w:rsidRPr="00007D0A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t xml:space="preserve">Mod. F.R. (5) </w:t>
            </w:r>
            <w:r w:rsidRPr="00007D0A">
              <w:br/>
              <w:t>Or</w:t>
            </w:r>
            <w:r w:rsidRPr="00007D0A">
              <w:br/>
              <w:t>Fire Res. (6)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0.067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0.108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0.087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0.160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0.126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0.099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0.056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     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0.103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0.087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0.079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0.117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0.110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0.099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0.223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0.283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0.223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0.283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0.223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0.405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0.305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0.283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0.096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0.121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0.096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0.121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  <w:r w:rsidRPr="00007D0A">
              <w:rPr>
                <w:b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0.096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right"/>
              <w:rPr>
                <w:b/>
              </w:rPr>
            </w:pPr>
            <w:r w:rsidRPr="00007D0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0.130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 xml:space="preserve"> 0.121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head"/>
            </w:pPr>
            <w:r w:rsidRPr="00007D0A">
              <w:br/>
              <w:t>Territorial Multiplier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  <w:r w:rsidRPr="00007D0A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  <w:r w:rsidRPr="00007D0A">
              <w:t>1.000</w:t>
            </w: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07D0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07D0A" w:rsidRDefault="00EB7C52" w:rsidP="00B95C70">
            <w:pPr>
              <w:pStyle w:val="tabletext00"/>
              <w:jc w:val="center"/>
            </w:pPr>
          </w:p>
        </w:tc>
      </w:tr>
      <w:tr w:rsidR="00EB7C52" w:rsidRPr="00007D0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007D0A" w:rsidRDefault="00EB7C52" w:rsidP="00B95C70">
            <w:pPr>
              <w:pStyle w:val="tabletext11"/>
            </w:pPr>
            <w:r w:rsidRPr="00007D0A">
              <w:br/>
            </w:r>
          </w:p>
        </w:tc>
      </w:tr>
    </w:tbl>
    <w:p w:rsidR="00EB7C52" w:rsidRPr="00007D0A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0A70E4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0A70E4">
        <w:lastRenderedPageBreak/>
        <w:t>85.  BASIC GROUP I CLASS LOSS COSTS</w:t>
      </w:r>
      <w:r w:rsidRPr="000A70E4">
        <w:rPr>
          <w:b w:val="0"/>
        </w:rPr>
        <w:t xml:space="preserve"> (Cont'd)</w:t>
      </w:r>
    </w:p>
    <w:p w:rsidR="00EB7C52" w:rsidRPr="000A70E4" w:rsidRDefault="00EB7C52" w:rsidP="00CA38AE">
      <w:pPr>
        <w:pStyle w:val="blocktext2"/>
      </w:pPr>
      <w:r w:rsidRPr="000A70E4">
        <w:tab/>
        <w:t>All rates are subject to protection class and territorial multipliers.</w:t>
      </w:r>
    </w:p>
    <w:p w:rsidR="00EB7C52" w:rsidRPr="000A70E4" w:rsidRDefault="00EB7C52" w:rsidP="00CA38AE">
      <w:pPr>
        <w:pStyle w:val="isonormal"/>
      </w:pPr>
    </w:p>
    <w:p w:rsidR="00EB7C52" w:rsidRPr="000A70E4" w:rsidRDefault="00EB7C52" w:rsidP="00CA38AE">
      <w:pPr>
        <w:pStyle w:val="isonormal"/>
      </w:pPr>
      <w:r w:rsidRPr="000A70E4">
        <w:br w:type="column"/>
      </w:r>
    </w:p>
    <w:p w:rsidR="00EB7C52" w:rsidRPr="000A70E4" w:rsidRDefault="00EB7C52" w:rsidP="00CA38AE">
      <w:pPr>
        <w:pStyle w:val="isonormal"/>
        <w:sectPr w:rsidR="00EB7C52" w:rsidRPr="000A70E4" w:rsidSect="00EB7C52">
          <w:headerReference w:type="default" r:id="rId28"/>
          <w:footerReference w:type="default" r:id="rId2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0A70E4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lastRenderedPageBreak/>
              <w:t>CSP Class Codes And Description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Golf, Tennis and Similar Sport Facilities with Limited Cooking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Golf, Tennis and Similar Sport Facilities without Cooking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Clubs, Not Otherwise Classified, Including Fraternal and Union Halls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Motion Picture Studios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Theaters Excluding Drive-in Theaters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Drive-in Theaters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Skating Rinks – Roller Rinks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Bowling Alleys without Cooking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Halls and Auditoriums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Recreational Facilities, Not Otherwise Classified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  <w:r w:rsidRPr="000A70E4">
              <w:rPr>
                <w:b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>Boys' and Girls' Camps</w:t>
            </w:r>
          </w:p>
        </w:tc>
      </w:tr>
      <w:tr w:rsidR="00EB7C52" w:rsidRPr="000A70E4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  <w:t>Construction (Code)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</w:r>
            <w:r w:rsidRPr="000A70E4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  <w:t>Frame</w:t>
            </w:r>
            <w:r w:rsidRPr="000A70E4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t>Joisted Masonry</w:t>
            </w:r>
            <w:r w:rsidRPr="000A70E4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  <w:t>Non</w:t>
            </w:r>
            <w:r w:rsidRPr="000A70E4">
              <w:noBreakHyphen/>
              <w:t>Comb.</w:t>
            </w:r>
            <w:r w:rsidRPr="000A70E4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  <w:t>Mas. Non-Comb.</w:t>
            </w:r>
            <w:r w:rsidRPr="000A70E4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t xml:space="preserve">Mod. F.R. (5) </w:t>
            </w:r>
            <w:r w:rsidRPr="000A70E4">
              <w:br/>
              <w:t>Or</w:t>
            </w:r>
            <w:r w:rsidRPr="000A70E4">
              <w:br/>
              <w:t>Fire Res. (6)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0.158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0.212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0.063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0.070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0.054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0.073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0.070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0.081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0.095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0.111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0.046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0.056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0.063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0.082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  <w:r w:rsidRPr="000A70E4">
              <w:rPr>
                <w:b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0.043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right"/>
              <w:rPr>
                <w:b/>
              </w:rPr>
            </w:pPr>
            <w:r w:rsidRPr="000A70E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0.062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 xml:space="preserve"> 0.055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head"/>
            </w:pPr>
            <w:r w:rsidRPr="000A70E4">
              <w:br/>
              <w:t>Territorial Multiplier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  <w:r w:rsidRPr="000A70E4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  <w:r w:rsidRPr="000A70E4">
              <w:t>1.000</w:t>
            </w: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0A70E4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0A70E4" w:rsidRDefault="00EB7C52" w:rsidP="00B95C70">
            <w:pPr>
              <w:pStyle w:val="tabletext00"/>
              <w:jc w:val="center"/>
            </w:pPr>
          </w:p>
        </w:tc>
      </w:tr>
      <w:tr w:rsidR="00EB7C52" w:rsidRPr="000A70E4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0A70E4" w:rsidRDefault="00EB7C52" w:rsidP="00B95C70">
            <w:pPr>
              <w:pStyle w:val="tabletext11"/>
            </w:pPr>
            <w:r w:rsidRPr="000A70E4">
              <w:br/>
            </w:r>
          </w:p>
        </w:tc>
      </w:tr>
    </w:tbl>
    <w:p w:rsidR="00EB7C52" w:rsidRPr="000A70E4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85001A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85001A">
        <w:lastRenderedPageBreak/>
        <w:t>85.  BASIC GROUP I CLASS LOSS COSTS</w:t>
      </w:r>
      <w:r w:rsidRPr="0085001A">
        <w:rPr>
          <w:b w:val="0"/>
        </w:rPr>
        <w:t xml:space="preserve"> (Cont'd)</w:t>
      </w:r>
    </w:p>
    <w:p w:rsidR="00EB7C52" w:rsidRPr="0085001A" w:rsidRDefault="00EB7C52" w:rsidP="00CA38AE">
      <w:pPr>
        <w:pStyle w:val="blocktext2"/>
      </w:pPr>
      <w:r w:rsidRPr="0085001A">
        <w:tab/>
        <w:t>All rates are subject to protection class and territorial multipliers.</w:t>
      </w:r>
    </w:p>
    <w:p w:rsidR="00EB7C52" w:rsidRPr="0085001A" w:rsidRDefault="00EB7C52" w:rsidP="00CA38AE">
      <w:pPr>
        <w:pStyle w:val="isonormal"/>
      </w:pPr>
    </w:p>
    <w:p w:rsidR="00EB7C52" w:rsidRPr="0085001A" w:rsidRDefault="00EB7C52" w:rsidP="00CA38AE">
      <w:pPr>
        <w:pStyle w:val="isonormal"/>
      </w:pPr>
      <w:r w:rsidRPr="0085001A">
        <w:br w:type="column"/>
      </w:r>
    </w:p>
    <w:p w:rsidR="00EB7C52" w:rsidRPr="0085001A" w:rsidRDefault="00EB7C52" w:rsidP="00CA38AE">
      <w:pPr>
        <w:pStyle w:val="isonormal"/>
        <w:sectPr w:rsidR="00EB7C52" w:rsidRPr="0085001A" w:rsidSect="00EB7C52">
          <w:headerReference w:type="default" r:id="rId30"/>
          <w:footerReference w:type="default" r:id="rId31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85001A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lastRenderedPageBreak/>
              <w:t>CSP Class Codes And Description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Dance Halls, Ballrooms and Discotheques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Hospitals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Nursing and Convalescent Homes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Churches and Synagogues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Dry Cleaners and Dyeing Plants, other than Self-Service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Laundries, other than Self-Service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Self-Service Laundries and Dry Cleaners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Light Hazard Service Occupancies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Service Occupancies, other than Light Hazard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Funeral Homes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  <w:r w:rsidRPr="0085001A">
              <w:rPr>
                <w:b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>Auto Parking Garages, Car Washes</w:t>
            </w:r>
          </w:p>
        </w:tc>
      </w:tr>
      <w:tr w:rsidR="00EB7C52" w:rsidRPr="0085001A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  <w:t>Construction (Code)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</w:r>
            <w:r w:rsidRPr="0085001A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  <w:t>Frame</w:t>
            </w:r>
            <w:r w:rsidRPr="0085001A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t>Joisted Masonry</w:t>
            </w:r>
            <w:r w:rsidRPr="0085001A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  <w:t>Non</w:t>
            </w:r>
            <w:r w:rsidRPr="0085001A">
              <w:noBreakHyphen/>
              <w:t>Comb.</w:t>
            </w:r>
            <w:r w:rsidRPr="0085001A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  <w:t>Mas. Non-Comb.</w:t>
            </w:r>
            <w:r w:rsidRPr="0085001A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t xml:space="preserve">Mod. F.R. (5) </w:t>
            </w:r>
            <w:r w:rsidRPr="0085001A">
              <w:br/>
              <w:t>Or</w:t>
            </w:r>
            <w:r w:rsidRPr="0085001A">
              <w:br/>
              <w:t>Fire Res. (6)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0.088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0.103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0.038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0.053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0.041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0.054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0.082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0.102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0.172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0.241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0.229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0.471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0.425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0.331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0.150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0.207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0.091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0.127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0.100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0.143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0.066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0.084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  <w:r w:rsidRPr="0085001A">
              <w:rPr>
                <w:b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0.054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right"/>
              <w:rPr>
                <w:b/>
              </w:rPr>
            </w:pPr>
            <w:r w:rsidRPr="0085001A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0.080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 xml:space="preserve"> 0.074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head"/>
            </w:pPr>
            <w:r w:rsidRPr="0085001A">
              <w:br/>
              <w:t>Territorial Multiplier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  <w:r w:rsidRPr="0085001A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  <w:r w:rsidRPr="0085001A">
              <w:t>1.000</w:t>
            </w: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85001A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85001A" w:rsidRDefault="00EB7C52" w:rsidP="00B95C70">
            <w:pPr>
              <w:pStyle w:val="tabletext00"/>
              <w:jc w:val="center"/>
            </w:pPr>
          </w:p>
        </w:tc>
      </w:tr>
      <w:tr w:rsidR="00EB7C52" w:rsidRPr="0085001A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85001A" w:rsidRDefault="00EB7C52" w:rsidP="00B95C70">
            <w:pPr>
              <w:pStyle w:val="tabletext11"/>
            </w:pPr>
            <w:r w:rsidRPr="0085001A">
              <w:br/>
            </w:r>
          </w:p>
        </w:tc>
      </w:tr>
    </w:tbl>
    <w:p w:rsidR="00EB7C52" w:rsidRPr="0085001A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B96EDE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B96EDE">
        <w:lastRenderedPageBreak/>
        <w:t>85.  BASIC GROUP I CLASS LOSS COSTS</w:t>
      </w:r>
      <w:r w:rsidRPr="00B96EDE">
        <w:rPr>
          <w:b w:val="0"/>
        </w:rPr>
        <w:t xml:space="preserve"> (Cont'd)</w:t>
      </w:r>
    </w:p>
    <w:p w:rsidR="00EB7C52" w:rsidRPr="00B96EDE" w:rsidRDefault="00EB7C52" w:rsidP="00CA38AE">
      <w:pPr>
        <w:pStyle w:val="blocktext2"/>
      </w:pPr>
      <w:r w:rsidRPr="00B96EDE">
        <w:tab/>
        <w:t>All rates are subject to protection class and territorial multipliers.</w:t>
      </w:r>
    </w:p>
    <w:p w:rsidR="00EB7C52" w:rsidRPr="00B96EDE" w:rsidRDefault="00EB7C52" w:rsidP="00CA38AE">
      <w:pPr>
        <w:pStyle w:val="isonormal"/>
      </w:pPr>
    </w:p>
    <w:p w:rsidR="00EB7C52" w:rsidRPr="00B96EDE" w:rsidRDefault="00EB7C52" w:rsidP="00CA38AE">
      <w:pPr>
        <w:pStyle w:val="isonormal"/>
      </w:pPr>
      <w:r w:rsidRPr="00B96EDE">
        <w:br w:type="column"/>
      </w:r>
    </w:p>
    <w:p w:rsidR="00EB7C52" w:rsidRPr="00B96EDE" w:rsidRDefault="00EB7C52" w:rsidP="00CA38AE">
      <w:pPr>
        <w:pStyle w:val="isonormal"/>
        <w:sectPr w:rsidR="00EB7C52" w:rsidRPr="00B96EDE" w:rsidSect="00EB7C52">
          <w:headerReference w:type="default" r:id="rId32"/>
          <w:footerReference w:type="default" r:id="rId33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B96EDE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lastRenderedPageBreak/>
              <w:t>CSP Class Codes And Description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Gasoline Service Stations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Motor Vehicle and Aircraft Repair, with or without Sales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Tire Recapping and Vulcanizing, with or without Sales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Aircraft Hangars without Repair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Gambling Casinos with Limited Cooking Restaurants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Gambling Casinos without Restaurants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Penal Institutions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Museums, Libraries, Art Galleries (Non-Profit)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Schools, Academic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  <w:r w:rsidRPr="00B96EDE">
              <w:rPr>
                <w:b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>Fire Departments, Police, Sewage, Water Works and Other Public Buildings</w:t>
            </w: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</w:tr>
      <w:tr w:rsidR="00EB7C52" w:rsidRPr="00B96EDE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  <w:t>Construction (Code)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</w:r>
            <w:r w:rsidRPr="00B96EDE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  <w:t>Frame</w:t>
            </w:r>
            <w:r w:rsidRPr="00B96EDE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t>Joisted Masonry</w:t>
            </w:r>
            <w:r w:rsidRPr="00B96EDE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  <w:t>Non</w:t>
            </w:r>
            <w:r w:rsidRPr="00B96EDE">
              <w:noBreakHyphen/>
              <w:t>Comb.</w:t>
            </w:r>
            <w:r w:rsidRPr="00B96EDE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  <w:t>Mas. Non-Comb.</w:t>
            </w:r>
            <w:r w:rsidRPr="00B96EDE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t xml:space="preserve">Mod. F.R. (5) </w:t>
            </w:r>
            <w:r w:rsidRPr="00B96EDE">
              <w:br/>
              <w:t>Or</w:t>
            </w:r>
            <w:r w:rsidRPr="00B96EDE">
              <w:br/>
              <w:t>Fire Res. (6)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0.079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0.111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0.067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0.098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0.088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0.118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0.042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0.061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0.247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0.184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0.306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0.290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0.255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0.238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0.062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0.104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0.064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0.067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0.038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0.059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0.081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0.107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  <w:r w:rsidRPr="00B96EDE">
              <w:rPr>
                <w:b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0.063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  <w:r w:rsidRPr="00B96EDE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 xml:space="preserve"> 0.087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head"/>
            </w:pPr>
            <w:r w:rsidRPr="00B96EDE">
              <w:br/>
              <w:t>Territorial Multiplier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  <w:r w:rsidRPr="00B96EDE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  <w:r w:rsidRPr="00B96EDE">
              <w:t>1.000</w:t>
            </w: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B96EDE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B96EDE" w:rsidRDefault="00EB7C52" w:rsidP="00B95C70">
            <w:pPr>
              <w:pStyle w:val="tabletext00"/>
              <w:jc w:val="center"/>
            </w:pPr>
          </w:p>
        </w:tc>
      </w:tr>
      <w:tr w:rsidR="00EB7C52" w:rsidRPr="00B96EDE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B96EDE" w:rsidRDefault="00EB7C52" w:rsidP="00B95C70">
            <w:pPr>
              <w:pStyle w:val="tabletext11"/>
            </w:pPr>
            <w:r w:rsidRPr="00B96EDE">
              <w:br/>
            </w:r>
          </w:p>
        </w:tc>
      </w:tr>
    </w:tbl>
    <w:p w:rsidR="00EB7C52" w:rsidRPr="00B96EDE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581E1D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581E1D">
        <w:lastRenderedPageBreak/>
        <w:t>85.  BASIC GROUP I CLASS LOSS COSTS</w:t>
      </w:r>
      <w:r w:rsidRPr="00581E1D">
        <w:rPr>
          <w:b w:val="0"/>
        </w:rPr>
        <w:t xml:space="preserve"> (Cont'd)</w:t>
      </w:r>
    </w:p>
    <w:p w:rsidR="00EB7C52" w:rsidRPr="00581E1D" w:rsidRDefault="00EB7C52" w:rsidP="00CA38AE">
      <w:pPr>
        <w:pStyle w:val="blocktext2"/>
      </w:pPr>
      <w:r w:rsidRPr="00581E1D">
        <w:tab/>
        <w:t>All rates are subject to protection class and territorial multipliers.</w:t>
      </w:r>
    </w:p>
    <w:p w:rsidR="00EB7C52" w:rsidRPr="00581E1D" w:rsidRDefault="00EB7C52" w:rsidP="00CA38AE">
      <w:pPr>
        <w:pStyle w:val="isonormal"/>
      </w:pPr>
    </w:p>
    <w:p w:rsidR="00EB7C52" w:rsidRPr="00581E1D" w:rsidRDefault="00EB7C52" w:rsidP="00CA38AE">
      <w:pPr>
        <w:pStyle w:val="isonormal"/>
      </w:pPr>
      <w:r w:rsidRPr="00581E1D">
        <w:br w:type="column"/>
      </w:r>
    </w:p>
    <w:p w:rsidR="00EB7C52" w:rsidRPr="00581E1D" w:rsidRDefault="00EB7C52" w:rsidP="00CA38AE">
      <w:pPr>
        <w:pStyle w:val="isonormal"/>
        <w:sectPr w:rsidR="00EB7C52" w:rsidRPr="00581E1D" w:rsidSect="00EB7C52">
          <w:headerReference w:type="default" r:id="rId34"/>
          <w:footerReference w:type="default" r:id="rId3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581E1D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lastRenderedPageBreak/>
              <w:t>CSP Class Codes And Description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Builders' Risk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Freight Terminals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General Storage Warehouses – Bailee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Miscellaneous Products Storage – (Other Than Retail Or Wholesale Or Cold Storage)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Household Goods Storage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Cold Storage Warehouses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Waste and Reclaimed Materials Including Yards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  <w:r w:rsidRPr="00581E1D">
              <w:rPr>
                <w:b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>Building Supply Yards, Including Retail Lumberyards, Coal and Coke Yards</w:t>
            </w: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</w:tr>
      <w:tr w:rsidR="00EB7C52" w:rsidRPr="00581E1D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  <w:t>Construction (Code)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</w:r>
            <w:r w:rsidRPr="00581E1D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  <w:t>Frame</w:t>
            </w:r>
            <w:r w:rsidRPr="00581E1D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t>Joisted Masonry</w:t>
            </w:r>
            <w:r w:rsidRPr="00581E1D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  <w:t>Non</w:t>
            </w:r>
            <w:r w:rsidRPr="00581E1D">
              <w:noBreakHyphen/>
              <w:t>Comb.</w:t>
            </w:r>
            <w:r w:rsidRPr="00581E1D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  <w:t>Mas. Non-Comb.</w:t>
            </w:r>
            <w:r w:rsidRPr="00581E1D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t xml:space="preserve">Mod. F.R. (5) </w:t>
            </w:r>
            <w:r w:rsidRPr="00581E1D">
              <w:br/>
              <w:t>Or</w:t>
            </w:r>
            <w:r w:rsidRPr="00581E1D">
              <w:br/>
              <w:t>Fire Res. (6)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0.051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0.113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0.153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0.090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0.127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0.080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0.121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0.094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0.134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0.082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0.127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0.405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0.323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0.245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0.491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0.443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0.418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0.371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0.345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0.613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  <w:r w:rsidRPr="00581E1D">
              <w:rPr>
                <w:b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0.145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0.274</w:t>
            </w: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0.229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0.214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  <w:r w:rsidRPr="00581E1D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 xml:space="preserve">      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head"/>
            </w:pPr>
            <w:r w:rsidRPr="00581E1D">
              <w:br/>
              <w:t>Territorial Multiplier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  <w:r w:rsidRPr="00581E1D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  <w:r w:rsidRPr="00581E1D">
              <w:t>1.000</w:t>
            </w: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581E1D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581E1D" w:rsidRDefault="00EB7C52" w:rsidP="00B95C70">
            <w:pPr>
              <w:pStyle w:val="tabletext00"/>
              <w:jc w:val="center"/>
            </w:pPr>
          </w:p>
        </w:tc>
      </w:tr>
      <w:tr w:rsidR="00EB7C52" w:rsidRPr="00581E1D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581E1D" w:rsidRDefault="00EB7C52" w:rsidP="00B95C70">
            <w:pPr>
              <w:pStyle w:val="tabletext11"/>
            </w:pPr>
            <w:r w:rsidRPr="00581E1D">
              <w:br/>
            </w:r>
          </w:p>
        </w:tc>
      </w:tr>
    </w:tbl>
    <w:p w:rsidR="00EB7C52" w:rsidRPr="00581E1D" w:rsidRDefault="00EB7C52" w:rsidP="00CA38AE">
      <w:pPr>
        <w:pStyle w:val="isonormal"/>
      </w:pPr>
    </w:p>
    <w:p w:rsidR="00EB7C52" w:rsidRDefault="00EB7C52" w:rsidP="00CA38AE">
      <w:pPr>
        <w:pStyle w:val="isonormal"/>
        <w:sectPr w:rsidR="00EB7C52" w:rsidSect="00EB7C52">
          <w:headerReference w:type="default" r:id="rId36"/>
          <w:footerReference w:type="default" r:id="rId37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EB7C52" w:rsidRPr="00631960" w:rsidRDefault="00EB7C52" w:rsidP="00CA38AE">
      <w:pPr>
        <w:pStyle w:val="boxrule"/>
        <w:pBdr>
          <w:top w:val="single" w:sz="6" w:space="1" w:color="auto"/>
        </w:pBdr>
        <w:rPr>
          <w:b w:val="0"/>
        </w:rPr>
      </w:pPr>
      <w:r w:rsidRPr="00631960">
        <w:lastRenderedPageBreak/>
        <w:t>85.  BASIC GROUP I CLASS LOSS COSTS</w:t>
      </w:r>
      <w:r w:rsidRPr="00631960">
        <w:rPr>
          <w:b w:val="0"/>
        </w:rPr>
        <w:t xml:space="preserve"> (Cont'd)</w:t>
      </w:r>
    </w:p>
    <w:p w:rsidR="00EB7C52" w:rsidRPr="00631960" w:rsidRDefault="00EB7C52" w:rsidP="00CA38AE">
      <w:pPr>
        <w:pStyle w:val="blocktext2"/>
      </w:pPr>
      <w:r w:rsidRPr="00631960">
        <w:tab/>
        <w:t>All rates are subject to protection class and territorial multipliers.</w:t>
      </w:r>
    </w:p>
    <w:p w:rsidR="00EB7C52" w:rsidRPr="00631960" w:rsidRDefault="00EB7C52" w:rsidP="00CA38AE">
      <w:pPr>
        <w:pStyle w:val="isonormal"/>
      </w:pPr>
    </w:p>
    <w:p w:rsidR="00EB7C52" w:rsidRPr="00631960" w:rsidRDefault="00EB7C52" w:rsidP="00CA38AE">
      <w:pPr>
        <w:pStyle w:val="isonormal"/>
      </w:pPr>
      <w:r w:rsidRPr="00631960">
        <w:br w:type="column"/>
      </w:r>
    </w:p>
    <w:p w:rsidR="00EB7C52" w:rsidRPr="00631960" w:rsidRDefault="00EB7C52" w:rsidP="00CA38AE">
      <w:pPr>
        <w:pStyle w:val="isonormal"/>
        <w:sectPr w:rsidR="00EB7C52" w:rsidRPr="00631960" w:rsidSect="00EB7C52">
          <w:headerReference w:type="default" r:id="rId38"/>
          <w:footerReference w:type="default" r:id="rId3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EB7C52" w:rsidRPr="00631960" w:rsidTr="00B95C70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lastRenderedPageBreak/>
              <w:t>CSP Class Codes And Description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Mill Yards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Oil Distributing, Oil Terminals and LPG Tank Farms – Including Stock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Oil Distributing, Oil Terminals and LPG Tank Farms – Excluding Stock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Baking on Premises, Delivery to Outlets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Beverage Bottlers Excluding Alcoholic Beverages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Distilleries and Wineries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Textile Mill Products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Leather and Leather Products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  <w:r w:rsidRPr="00631960">
              <w:rPr>
                <w:b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>Printing</w:t>
            </w: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</w:tr>
      <w:tr w:rsidR="00EB7C52" w:rsidRPr="00631960" w:rsidTr="00B95C70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  <w:t>Construction (Code)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</w:r>
            <w:r w:rsidRPr="00631960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  <w:t>Frame</w:t>
            </w:r>
            <w:r w:rsidRPr="00631960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t>Joisted Masonry</w:t>
            </w:r>
            <w:r w:rsidRPr="00631960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  <w:t>Non</w:t>
            </w:r>
            <w:r w:rsidRPr="00631960">
              <w:noBreakHyphen/>
              <w:t>Comb.</w:t>
            </w:r>
            <w:r w:rsidRPr="00631960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  <w:t>Mas. Non-Comb.</w:t>
            </w:r>
            <w:r w:rsidRPr="00631960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t xml:space="preserve">Mod. F.R. (5) </w:t>
            </w:r>
            <w:r w:rsidRPr="00631960">
              <w:br/>
              <w:t>Or</w:t>
            </w:r>
            <w:r w:rsidRPr="00631960">
              <w:br/>
              <w:t>Fire Res. (6)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0.118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0.227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0.211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     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0.077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0.115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0.072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0.082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0.474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0.428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0.284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0.564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0.509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0.477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0.421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0.397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0.184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0.256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0.116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0.178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0.548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0.495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0.443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0.333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0.722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0.651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0.614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0.541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0.508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0.169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0.327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0.228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  <w:r w:rsidRPr="00631960">
              <w:rPr>
                <w:b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0.132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  <w:r w:rsidRPr="0063196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 xml:space="preserve"> 0.185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head"/>
            </w:pPr>
            <w:r w:rsidRPr="00631960">
              <w:br/>
              <w:t>Territorial Multiplier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  <w:r w:rsidRPr="00631960">
              <w:t xml:space="preserve">Entire State (Iowa)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  <w:r w:rsidRPr="00631960">
              <w:t>1.000</w:t>
            </w: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EB7C52" w:rsidRPr="00631960" w:rsidRDefault="00EB7C52" w:rsidP="00B95C70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B7C52" w:rsidRPr="00631960" w:rsidRDefault="00EB7C52" w:rsidP="00B95C70">
            <w:pPr>
              <w:pStyle w:val="tabletext00"/>
              <w:jc w:val="center"/>
            </w:pPr>
          </w:p>
        </w:tc>
      </w:tr>
      <w:tr w:rsidR="00EB7C52" w:rsidRPr="00631960" w:rsidTr="00B95C7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EB7C52" w:rsidRPr="00631960" w:rsidRDefault="00EB7C52" w:rsidP="00B95C70">
            <w:pPr>
              <w:pStyle w:val="tabletext11"/>
            </w:pPr>
            <w:r w:rsidRPr="00631960">
              <w:br/>
            </w:r>
          </w:p>
        </w:tc>
      </w:tr>
    </w:tbl>
    <w:p w:rsidR="00EB7C52" w:rsidRDefault="00EB7C52" w:rsidP="00CA38AE">
      <w:pPr>
        <w:pStyle w:val="isonormal"/>
      </w:pPr>
    </w:p>
    <w:p w:rsidR="00193EA7" w:rsidRPr="00EB7C52" w:rsidRDefault="00193EA7" w:rsidP="00EB7C52"/>
    <w:sectPr w:rsidR="00193EA7" w:rsidRPr="00EB7C52" w:rsidSect="00EB7C52">
      <w:type w:val="continuous"/>
      <w:pgSz w:w="12240" w:h="15840" w:code="1"/>
      <w:pgMar w:top="1735" w:right="960" w:bottom="1560" w:left="1200" w:header="575" w:footer="48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52" w:rsidRDefault="00EB7C52">
      <w:r>
        <w:separator/>
      </w:r>
    </w:p>
  </w:endnote>
  <w:endnote w:type="continuationSeparator" w:id="0">
    <w:p w:rsidR="00EB7C52" w:rsidRDefault="00EB7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7" w:rsidRDefault="00523E4D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9</w:t>
    </w:r>
    <w:r>
      <w:rPr>
        <w:rFonts w:ascii="Times New Roman" w:hAnsi="Times New Roman"/>
        <w:color w:val="000000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10</w:t>
    </w:r>
    <w:r>
      <w:rPr>
        <w:rFonts w:ascii="Times New Roman" w:hAnsi="Times New Roman"/>
        <w:color w:val="000000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11</w:t>
    </w:r>
    <w:r>
      <w:rPr>
        <w:rFonts w:ascii="Times New Roman" w:hAnsi="Times New Roman"/>
        <w:color w:val="000000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12</w:t>
    </w:r>
    <w:r>
      <w:rPr>
        <w:rFonts w:ascii="Times New Roman" w:hAnsi="Times New Roman"/>
        <w:color w:val="00000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13</w:t>
    </w:r>
    <w:r>
      <w:rPr>
        <w:rFonts w:ascii="Times New Roman" w:hAnsi="Times New Roman"/>
        <w:color w:val="000000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14</w:t>
    </w:r>
    <w:r>
      <w:rPr>
        <w:rFonts w:ascii="Times New Roman" w:hAnsi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7" w:rsidRPr="00EB7C52" w:rsidRDefault="00EB7C52" w:rsidP="00EB7C52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Iowa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523E4D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7" w:rsidRDefault="00523E4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4</w:t>
    </w:r>
    <w:r>
      <w:rPr>
        <w:rFonts w:ascii="Times New Roman" w:hAnsi="Times New Roman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5</w:t>
    </w:r>
    <w:r>
      <w:rPr>
        <w:rFonts w:ascii="Times New Roman" w:hAnsi="Times New Roman"/>
        <w:color w:val="00000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6</w:t>
    </w:r>
    <w:r>
      <w:rPr>
        <w:rFonts w:ascii="Times New Roman" w:hAnsi="Times New Roman"/>
        <w:color w:val="00000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7</w:t>
    </w:r>
    <w:r>
      <w:rPr>
        <w:rFonts w:ascii="Times New Roman" w:hAnsi="Times New Roman"/>
        <w:color w:val="00000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C52" w:rsidRPr="00EB7C52" w:rsidRDefault="00EB7C52" w:rsidP="00EB7C52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Iowa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 w:rsidR="00523E4D">
      <w:rPr>
        <w:rFonts w:ascii="Times New Roman" w:hAnsi="Times New Roman"/>
        <w:noProof/>
        <w:color w:val="000000"/>
      </w:rPr>
      <w:t>8</w:t>
    </w:r>
    <w:r>
      <w:rPr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52" w:rsidRDefault="00EB7C52">
      <w:r>
        <w:separator/>
      </w:r>
    </w:p>
  </w:footnote>
  <w:footnote w:type="continuationSeparator" w:id="0">
    <w:p w:rsidR="00EB7C52" w:rsidRDefault="00EB7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7" w:rsidRDefault="00523E4D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  <w:r>
            <w:t>IOWA (14)</w:t>
          </w: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  <w:r>
            <w:t>IOWA (14)</w:t>
          </w: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  <w:r>
            <w:t>IOWA (14)</w:t>
          </w: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7" w:rsidRPr="00EB7C52" w:rsidRDefault="00523E4D" w:rsidP="00EB7C52">
    <w:pPr>
      <w:pStyle w:val="Header"/>
      <w:jc w:val="center"/>
      <w:rPr>
        <w:color w:val="000000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6F7" w:rsidRDefault="00523E4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bookmarkStart w:id="39" w:name="PageHdrStart"/>
          <w:bookmarkEnd w:id="39"/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  <w:r>
            <w:t>IOWA (14)</w:t>
          </w: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  <w:r>
            <w:t>IOWA (14)</w:t>
          </w: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  <w:r>
            <w:t>IOWA (14)</w:t>
          </w: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  <w:r>
            <w:t>IOWA (14)</w:t>
          </w: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  <w:tr w:rsidR="00EB7C52">
      <w:trPr>
        <w:cantSplit/>
      </w:trPr>
      <w:tc>
        <w:tcPr>
          <w:tcW w:w="2420" w:type="dxa"/>
        </w:tcPr>
        <w:p w:rsidR="00EB7C52" w:rsidRDefault="00EB7C52">
          <w:pPr>
            <w:pStyle w:val="Header"/>
          </w:pPr>
        </w:p>
      </w:tc>
      <w:tc>
        <w:tcPr>
          <w:tcW w:w="5440" w:type="dxa"/>
        </w:tcPr>
        <w:p w:rsidR="00EB7C52" w:rsidRDefault="00EB7C52">
          <w:pPr>
            <w:pStyle w:val="Header"/>
            <w:jc w:val="center"/>
          </w:pPr>
        </w:p>
      </w:tc>
      <w:tc>
        <w:tcPr>
          <w:tcW w:w="2420" w:type="dxa"/>
        </w:tcPr>
        <w:p w:rsidR="00EB7C52" w:rsidRDefault="00EB7C52">
          <w:pPr>
            <w:pStyle w:val="Header"/>
            <w:jc w:val="right"/>
          </w:pPr>
        </w:p>
      </w:tc>
    </w:tr>
  </w:tbl>
  <w:p w:rsidR="00EB7C52" w:rsidRDefault="00EB7C52">
    <w:pPr>
      <w:pStyle w:val="iso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9FE460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52"/>
    <w:rsid w:val="00193EA7"/>
    <w:rsid w:val="003B5234"/>
    <w:rsid w:val="00523E4D"/>
    <w:rsid w:val="007A2296"/>
    <w:rsid w:val="00CC377A"/>
    <w:rsid w:val="00E336C9"/>
    <w:rsid w:val="00EB7C52"/>
    <w:rsid w:val="00F3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EB7C52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EB7C52"/>
    <w:rPr>
      <w:sz w:val="22"/>
    </w:rPr>
  </w:style>
  <w:style w:type="character" w:customStyle="1" w:styleId="FooterChar">
    <w:name w:val="Footer Char"/>
    <w:link w:val="Footer"/>
    <w:rsid w:val="00EB7C52"/>
    <w:rPr>
      <w:sz w:val="22"/>
    </w:rPr>
  </w:style>
  <w:style w:type="paragraph" w:customStyle="1" w:styleId="boxrule">
    <w:name w:val="boxrule"/>
    <w:basedOn w:val="isonormal"/>
    <w:next w:val="Normal"/>
    <w:rsid w:val="00EB7C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EB7C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outlinehd2">
    <w:name w:val="outlinehd2"/>
    <w:basedOn w:val="isonormal"/>
    <w:next w:val="Normal"/>
    <w:rsid w:val="00EB7C5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EB7C5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EB7C5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txt5">
    <w:name w:val="outlinetxt5"/>
    <w:basedOn w:val="isonormal"/>
    <w:rsid w:val="00EB7C5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space4">
    <w:name w:val="space4"/>
    <w:basedOn w:val="isonormal"/>
    <w:next w:val="isonormal"/>
    <w:rsid w:val="00EB7C52"/>
    <w:pPr>
      <w:spacing w:before="0" w:line="80" w:lineRule="exact"/>
    </w:pPr>
  </w:style>
  <w:style w:type="paragraph" w:customStyle="1" w:styleId="tabletext00">
    <w:name w:val="tabletext0/0"/>
    <w:basedOn w:val="isonormal"/>
    <w:rsid w:val="00EB7C52"/>
    <w:pPr>
      <w:spacing w:before="0"/>
      <w:jc w:val="left"/>
    </w:pPr>
  </w:style>
  <w:style w:type="paragraph" w:customStyle="1" w:styleId="tablehead">
    <w:name w:val="tablehead"/>
    <w:basedOn w:val="isonormal"/>
    <w:rsid w:val="00EB7C52"/>
    <w:pPr>
      <w:spacing w:before="40" w:after="20"/>
      <w:jc w:val="center"/>
    </w:pPr>
    <w:rPr>
      <w:b/>
    </w:rPr>
  </w:style>
  <w:style w:type="paragraph" w:customStyle="1" w:styleId="outlinetxt3">
    <w:name w:val="outlinetxt3"/>
    <w:basedOn w:val="isonormal"/>
    <w:rsid w:val="00EB7C5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tabletext01">
    <w:name w:val="tabletext0/1"/>
    <w:basedOn w:val="isonormal"/>
    <w:rsid w:val="00EB7C52"/>
    <w:pPr>
      <w:spacing w:before="0" w:after="20"/>
      <w:jc w:val="left"/>
    </w:pPr>
  </w:style>
  <w:style w:type="paragraph" w:customStyle="1" w:styleId="tabletext10">
    <w:name w:val="tabletext1/0"/>
    <w:basedOn w:val="isonormal"/>
    <w:rsid w:val="00EB7C52"/>
    <w:pPr>
      <w:spacing w:before="20"/>
      <w:jc w:val="left"/>
    </w:pPr>
  </w:style>
  <w:style w:type="paragraph" w:customStyle="1" w:styleId="tabletext11">
    <w:name w:val="tabletext1/1"/>
    <w:basedOn w:val="isonormal"/>
    <w:rsid w:val="00EB7C52"/>
    <w:pPr>
      <w:spacing w:before="20" w:after="20"/>
      <w:jc w:val="left"/>
    </w:pPr>
  </w:style>
  <w:style w:type="character" w:customStyle="1" w:styleId="Heading5Char">
    <w:name w:val="Heading 5 Char"/>
    <w:basedOn w:val="DefaultParagraphFont"/>
    <w:link w:val="Heading5"/>
    <w:rsid w:val="00EB7C52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EB7C52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EB7C52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EB7C52"/>
    <w:rPr>
      <w:b/>
      <w:sz w:val="24"/>
    </w:rPr>
  </w:style>
  <w:style w:type="paragraph" w:customStyle="1" w:styleId="blockhd1">
    <w:name w:val="blockhd1"/>
    <w:basedOn w:val="isonormal"/>
    <w:next w:val="blocktext1"/>
    <w:rsid w:val="00EB7C5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B7C5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B7C5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B7C5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B7C5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B7C5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B7C5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B7C5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B7C5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B7C52"/>
    <w:pPr>
      <w:keepLines/>
    </w:pPr>
  </w:style>
  <w:style w:type="paragraph" w:customStyle="1" w:styleId="blocktext10">
    <w:name w:val="blocktext10"/>
    <w:basedOn w:val="isonormal"/>
    <w:rsid w:val="00EB7C52"/>
    <w:pPr>
      <w:keepLines/>
      <w:ind w:left="2700"/>
    </w:pPr>
  </w:style>
  <w:style w:type="paragraph" w:customStyle="1" w:styleId="blocktext2">
    <w:name w:val="blocktext2"/>
    <w:basedOn w:val="isonormal"/>
    <w:rsid w:val="00EB7C52"/>
    <w:pPr>
      <w:keepLines/>
      <w:ind w:left="300"/>
    </w:pPr>
  </w:style>
  <w:style w:type="paragraph" w:customStyle="1" w:styleId="blocktext3">
    <w:name w:val="blocktext3"/>
    <w:basedOn w:val="isonormal"/>
    <w:rsid w:val="00EB7C52"/>
    <w:pPr>
      <w:keepLines/>
      <w:ind w:left="600"/>
    </w:pPr>
  </w:style>
  <w:style w:type="paragraph" w:customStyle="1" w:styleId="blocktext4">
    <w:name w:val="blocktext4"/>
    <w:basedOn w:val="isonormal"/>
    <w:rsid w:val="00EB7C52"/>
    <w:pPr>
      <w:keepLines/>
      <w:ind w:left="900"/>
    </w:pPr>
  </w:style>
  <w:style w:type="paragraph" w:customStyle="1" w:styleId="blocktext5">
    <w:name w:val="blocktext5"/>
    <w:basedOn w:val="isonormal"/>
    <w:rsid w:val="00EB7C52"/>
    <w:pPr>
      <w:keepLines/>
      <w:ind w:left="1200"/>
    </w:pPr>
  </w:style>
  <w:style w:type="paragraph" w:customStyle="1" w:styleId="blocktext6">
    <w:name w:val="blocktext6"/>
    <w:basedOn w:val="isonormal"/>
    <w:rsid w:val="00EB7C52"/>
    <w:pPr>
      <w:keepLines/>
      <w:ind w:left="1500"/>
    </w:pPr>
  </w:style>
  <w:style w:type="paragraph" w:customStyle="1" w:styleId="blocktext7">
    <w:name w:val="blocktext7"/>
    <w:basedOn w:val="isonormal"/>
    <w:rsid w:val="00EB7C52"/>
    <w:pPr>
      <w:keepLines/>
      <w:ind w:left="1800"/>
    </w:pPr>
  </w:style>
  <w:style w:type="paragraph" w:customStyle="1" w:styleId="blocktext8">
    <w:name w:val="blocktext8"/>
    <w:basedOn w:val="isonormal"/>
    <w:rsid w:val="00EB7C52"/>
    <w:pPr>
      <w:keepLines/>
      <w:ind w:left="2100"/>
    </w:pPr>
  </w:style>
  <w:style w:type="paragraph" w:customStyle="1" w:styleId="blocktext9">
    <w:name w:val="blocktext9"/>
    <w:basedOn w:val="isonormal"/>
    <w:rsid w:val="00EB7C52"/>
    <w:pPr>
      <w:keepLines/>
      <w:ind w:left="2400"/>
    </w:pPr>
  </w:style>
  <w:style w:type="paragraph" w:customStyle="1" w:styleId="centeredtext">
    <w:name w:val="centeredtext"/>
    <w:basedOn w:val="isonormal"/>
    <w:rsid w:val="00EB7C52"/>
    <w:pPr>
      <w:jc w:val="center"/>
    </w:pPr>
    <w:rPr>
      <w:b/>
    </w:rPr>
  </w:style>
  <w:style w:type="paragraph" w:customStyle="1" w:styleId="ctoutlinetxt1">
    <w:name w:val="ctoutlinetxt1"/>
    <w:basedOn w:val="isonormal"/>
    <w:rsid w:val="00EB7C5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B7C5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B7C5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B7C5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EB7C52"/>
    <w:rPr>
      <w:b/>
    </w:rPr>
  </w:style>
  <w:style w:type="paragraph" w:customStyle="1" w:styleId="icblock">
    <w:name w:val="i/cblock"/>
    <w:basedOn w:val="isonormal"/>
    <w:rsid w:val="00EB7C5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B7C52"/>
  </w:style>
  <w:style w:type="paragraph" w:styleId="MacroText">
    <w:name w:val="macro"/>
    <w:link w:val="MacroTextChar"/>
    <w:rsid w:val="00EB7C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EB7C52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EB7C5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B7C5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5">
    <w:name w:val="outlinehd5"/>
    <w:basedOn w:val="isonormal"/>
    <w:next w:val="blocktext6"/>
    <w:rsid w:val="00EB7C5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B7C5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B7C5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B7C5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B7C5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B7C5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B7C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EB7C5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6">
    <w:name w:val="outlinetxt6"/>
    <w:basedOn w:val="isonormal"/>
    <w:rsid w:val="00EB7C5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B7C5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B7C5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B7C5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B7C52"/>
  </w:style>
  <w:style w:type="character" w:customStyle="1" w:styleId="rulelink">
    <w:name w:val="rulelink"/>
    <w:basedOn w:val="DefaultParagraphFont"/>
    <w:rsid w:val="00EB7C52"/>
    <w:rPr>
      <w:b/>
    </w:rPr>
  </w:style>
  <w:style w:type="paragraph" w:styleId="Signature">
    <w:name w:val="Signature"/>
    <w:basedOn w:val="Normal"/>
    <w:link w:val="SignatureChar"/>
    <w:rsid w:val="00EB7C52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EB7C52"/>
    <w:rPr>
      <w:rFonts w:ascii="Arial" w:hAnsi="Arial"/>
    </w:rPr>
  </w:style>
  <w:style w:type="paragraph" w:customStyle="1" w:styleId="space2">
    <w:name w:val="space2"/>
    <w:basedOn w:val="isonormal"/>
    <w:next w:val="isonormal"/>
    <w:rsid w:val="00EB7C52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EB7C52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EB7C52"/>
    <w:rPr>
      <w:b/>
    </w:rPr>
  </w:style>
  <w:style w:type="character" w:customStyle="1" w:styleId="spotlinktarget">
    <w:name w:val="spotlinktarget"/>
    <w:basedOn w:val="DefaultParagraphFont"/>
    <w:rsid w:val="00EB7C52"/>
    <w:rPr>
      <w:b/>
    </w:rPr>
  </w:style>
  <w:style w:type="paragraph" w:customStyle="1" w:styleId="subcap">
    <w:name w:val="subcap"/>
    <w:basedOn w:val="isonormal"/>
    <w:rsid w:val="00EB7C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B7C5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B7C52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EB7C52"/>
    <w:rPr>
      <w:rFonts w:ascii="Arial" w:hAnsi="Arial"/>
      <w:i/>
    </w:rPr>
  </w:style>
  <w:style w:type="table" w:styleId="TableGrid">
    <w:name w:val="Table Grid"/>
    <w:basedOn w:val="TableNormal"/>
    <w:rsid w:val="00EB7C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B7C52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EB7C52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EB7C5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B7C5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B7C5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B7C5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B7C52"/>
    <w:pPr>
      <w:jc w:val="left"/>
    </w:pPr>
    <w:rPr>
      <w:b/>
    </w:rPr>
  </w:style>
  <w:style w:type="character" w:customStyle="1" w:styleId="tablelink">
    <w:name w:val="tablelink"/>
    <w:basedOn w:val="DefaultParagraphFont"/>
    <w:rsid w:val="00EB7C52"/>
    <w:rPr>
      <w:b/>
    </w:rPr>
  </w:style>
  <w:style w:type="paragraph" w:customStyle="1" w:styleId="tabletext40">
    <w:name w:val="tabletext4/0"/>
    <w:basedOn w:val="isonormal"/>
    <w:rsid w:val="00EB7C52"/>
    <w:pPr>
      <w:jc w:val="left"/>
    </w:pPr>
  </w:style>
  <w:style w:type="paragraph" w:customStyle="1" w:styleId="tabletext44">
    <w:name w:val="tabletext4/4"/>
    <w:basedOn w:val="isonormal"/>
    <w:rsid w:val="00EB7C52"/>
    <w:pPr>
      <w:spacing w:after="80"/>
      <w:jc w:val="left"/>
    </w:pPr>
  </w:style>
  <w:style w:type="paragraph" w:customStyle="1" w:styleId="terr2colblock1">
    <w:name w:val="terr2colblock1"/>
    <w:basedOn w:val="isonormal"/>
    <w:rsid w:val="00EB7C5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B7C5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B7C5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B7C5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B7C5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B7C5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B7C5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B7C5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B7C52"/>
  </w:style>
  <w:style w:type="paragraph" w:customStyle="1" w:styleId="tabletext1">
    <w:name w:val="tabletext1"/>
    <w:rsid w:val="00EB7C5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B7C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B7C5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B7C52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EB7C5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B7C5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B7C5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B7C5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B7C5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B7C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B7C5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EB7C5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B7C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B7C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B7C52"/>
    <w:pPr>
      <w:spacing w:before="20" w:after="20"/>
      <w:jc w:val="center"/>
    </w:pPr>
    <w:rPr>
      <w:rFonts w:cs="Arial"/>
      <w:szCs w:val="18"/>
    </w:rPr>
  </w:style>
  <w:style w:type="paragraph" w:styleId="BalloonText">
    <w:name w:val="Balloon Text"/>
    <w:basedOn w:val="Normal"/>
    <w:link w:val="BalloonTextChar"/>
    <w:rsid w:val="00EB7C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EB7C52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EB7C52"/>
    <w:rPr>
      <w:sz w:val="22"/>
    </w:rPr>
  </w:style>
  <w:style w:type="character" w:customStyle="1" w:styleId="FooterChar">
    <w:name w:val="Footer Char"/>
    <w:link w:val="Footer"/>
    <w:rsid w:val="00EB7C52"/>
    <w:rPr>
      <w:sz w:val="22"/>
    </w:rPr>
  </w:style>
  <w:style w:type="paragraph" w:customStyle="1" w:styleId="boxrule">
    <w:name w:val="boxrule"/>
    <w:basedOn w:val="isonormal"/>
    <w:next w:val="Normal"/>
    <w:rsid w:val="00EB7C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EB7C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outlinehd2">
    <w:name w:val="outlinehd2"/>
    <w:basedOn w:val="isonormal"/>
    <w:next w:val="Normal"/>
    <w:rsid w:val="00EB7C5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EB7C5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EB7C5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txt5">
    <w:name w:val="outlinetxt5"/>
    <w:basedOn w:val="isonormal"/>
    <w:rsid w:val="00EB7C5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space4">
    <w:name w:val="space4"/>
    <w:basedOn w:val="isonormal"/>
    <w:next w:val="isonormal"/>
    <w:rsid w:val="00EB7C52"/>
    <w:pPr>
      <w:spacing w:before="0" w:line="80" w:lineRule="exact"/>
    </w:pPr>
  </w:style>
  <w:style w:type="paragraph" w:customStyle="1" w:styleId="tabletext00">
    <w:name w:val="tabletext0/0"/>
    <w:basedOn w:val="isonormal"/>
    <w:rsid w:val="00EB7C52"/>
    <w:pPr>
      <w:spacing w:before="0"/>
      <w:jc w:val="left"/>
    </w:pPr>
  </w:style>
  <w:style w:type="paragraph" w:customStyle="1" w:styleId="tablehead">
    <w:name w:val="tablehead"/>
    <w:basedOn w:val="isonormal"/>
    <w:rsid w:val="00EB7C52"/>
    <w:pPr>
      <w:spacing w:before="40" w:after="20"/>
      <w:jc w:val="center"/>
    </w:pPr>
    <w:rPr>
      <w:b/>
    </w:rPr>
  </w:style>
  <w:style w:type="paragraph" w:customStyle="1" w:styleId="outlinetxt3">
    <w:name w:val="outlinetxt3"/>
    <w:basedOn w:val="isonormal"/>
    <w:rsid w:val="00EB7C5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tabletext01">
    <w:name w:val="tabletext0/1"/>
    <w:basedOn w:val="isonormal"/>
    <w:rsid w:val="00EB7C52"/>
    <w:pPr>
      <w:spacing w:before="0" w:after="20"/>
      <w:jc w:val="left"/>
    </w:pPr>
  </w:style>
  <w:style w:type="paragraph" w:customStyle="1" w:styleId="tabletext10">
    <w:name w:val="tabletext1/0"/>
    <w:basedOn w:val="isonormal"/>
    <w:rsid w:val="00EB7C52"/>
    <w:pPr>
      <w:spacing w:before="20"/>
      <w:jc w:val="left"/>
    </w:pPr>
  </w:style>
  <w:style w:type="paragraph" w:customStyle="1" w:styleId="tabletext11">
    <w:name w:val="tabletext1/1"/>
    <w:basedOn w:val="isonormal"/>
    <w:rsid w:val="00EB7C52"/>
    <w:pPr>
      <w:spacing w:before="20" w:after="20"/>
      <w:jc w:val="left"/>
    </w:pPr>
  </w:style>
  <w:style w:type="character" w:customStyle="1" w:styleId="Heading5Char">
    <w:name w:val="Heading 5 Char"/>
    <w:basedOn w:val="DefaultParagraphFont"/>
    <w:link w:val="Heading5"/>
    <w:rsid w:val="00EB7C52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EB7C52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EB7C52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EB7C52"/>
    <w:rPr>
      <w:b/>
      <w:sz w:val="24"/>
    </w:rPr>
  </w:style>
  <w:style w:type="paragraph" w:customStyle="1" w:styleId="blockhd1">
    <w:name w:val="blockhd1"/>
    <w:basedOn w:val="isonormal"/>
    <w:next w:val="blocktext1"/>
    <w:rsid w:val="00EB7C5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EB7C5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EB7C5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EB7C5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EB7C5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EB7C5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EB7C5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EB7C5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EB7C5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EB7C52"/>
    <w:pPr>
      <w:keepLines/>
    </w:pPr>
  </w:style>
  <w:style w:type="paragraph" w:customStyle="1" w:styleId="blocktext10">
    <w:name w:val="blocktext10"/>
    <w:basedOn w:val="isonormal"/>
    <w:rsid w:val="00EB7C52"/>
    <w:pPr>
      <w:keepLines/>
      <w:ind w:left="2700"/>
    </w:pPr>
  </w:style>
  <w:style w:type="paragraph" w:customStyle="1" w:styleId="blocktext2">
    <w:name w:val="blocktext2"/>
    <w:basedOn w:val="isonormal"/>
    <w:rsid w:val="00EB7C52"/>
    <w:pPr>
      <w:keepLines/>
      <w:ind w:left="300"/>
    </w:pPr>
  </w:style>
  <w:style w:type="paragraph" w:customStyle="1" w:styleId="blocktext3">
    <w:name w:val="blocktext3"/>
    <w:basedOn w:val="isonormal"/>
    <w:rsid w:val="00EB7C52"/>
    <w:pPr>
      <w:keepLines/>
      <w:ind w:left="600"/>
    </w:pPr>
  </w:style>
  <w:style w:type="paragraph" w:customStyle="1" w:styleId="blocktext4">
    <w:name w:val="blocktext4"/>
    <w:basedOn w:val="isonormal"/>
    <w:rsid w:val="00EB7C52"/>
    <w:pPr>
      <w:keepLines/>
      <w:ind w:left="900"/>
    </w:pPr>
  </w:style>
  <w:style w:type="paragraph" w:customStyle="1" w:styleId="blocktext5">
    <w:name w:val="blocktext5"/>
    <w:basedOn w:val="isonormal"/>
    <w:rsid w:val="00EB7C52"/>
    <w:pPr>
      <w:keepLines/>
      <w:ind w:left="1200"/>
    </w:pPr>
  </w:style>
  <w:style w:type="paragraph" w:customStyle="1" w:styleId="blocktext6">
    <w:name w:val="blocktext6"/>
    <w:basedOn w:val="isonormal"/>
    <w:rsid w:val="00EB7C52"/>
    <w:pPr>
      <w:keepLines/>
      <w:ind w:left="1500"/>
    </w:pPr>
  </w:style>
  <w:style w:type="paragraph" w:customStyle="1" w:styleId="blocktext7">
    <w:name w:val="blocktext7"/>
    <w:basedOn w:val="isonormal"/>
    <w:rsid w:val="00EB7C52"/>
    <w:pPr>
      <w:keepLines/>
      <w:ind w:left="1800"/>
    </w:pPr>
  </w:style>
  <w:style w:type="paragraph" w:customStyle="1" w:styleId="blocktext8">
    <w:name w:val="blocktext8"/>
    <w:basedOn w:val="isonormal"/>
    <w:rsid w:val="00EB7C52"/>
    <w:pPr>
      <w:keepLines/>
      <w:ind w:left="2100"/>
    </w:pPr>
  </w:style>
  <w:style w:type="paragraph" w:customStyle="1" w:styleId="blocktext9">
    <w:name w:val="blocktext9"/>
    <w:basedOn w:val="isonormal"/>
    <w:rsid w:val="00EB7C52"/>
    <w:pPr>
      <w:keepLines/>
      <w:ind w:left="2400"/>
    </w:pPr>
  </w:style>
  <w:style w:type="paragraph" w:customStyle="1" w:styleId="centeredtext">
    <w:name w:val="centeredtext"/>
    <w:basedOn w:val="isonormal"/>
    <w:rsid w:val="00EB7C52"/>
    <w:pPr>
      <w:jc w:val="center"/>
    </w:pPr>
    <w:rPr>
      <w:b/>
    </w:rPr>
  </w:style>
  <w:style w:type="paragraph" w:customStyle="1" w:styleId="ctoutlinetxt1">
    <w:name w:val="ctoutlinetxt1"/>
    <w:basedOn w:val="isonormal"/>
    <w:rsid w:val="00EB7C5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B7C5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B7C5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B7C5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EB7C52"/>
    <w:rPr>
      <w:b/>
    </w:rPr>
  </w:style>
  <w:style w:type="paragraph" w:customStyle="1" w:styleId="icblock">
    <w:name w:val="i/cblock"/>
    <w:basedOn w:val="isonormal"/>
    <w:rsid w:val="00EB7C5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EB7C52"/>
  </w:style>
  <w:style w:type="paragraph" w:styleId="MacroText">
    <w:name w:val="macro"/>
    <w:link w:val="MacroTextChar"/>
    <w:rsid w:val="00EB7C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EB7C52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EB7C5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B7C5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5">
    <w:name w:val="outlinehd5"/>
    <w:basedOn w:val="isonormal"/>
    <w:next w:val="blocktext6"/>
    <w:rsid w:val="00EB7C5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B7C5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B7C5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B7C5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B7C5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B7C5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B7C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EB7C5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6">
    <w:name w:val="outlinetxt6"/>
    <w:basedOn w:val="isonormal"/>
    <w:rsid w:val="00EB7C5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B7C5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B7C5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B7C5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EB7C52"/>
  </w:style>
  <w:style w:type="character" w:customStyle="1" w:styleId="rulelink">
    <w:name w:val="rulelink"/>
    <w:basedOn w:val="DefaultParagraphFont"/>
    <w:rsid w:val="00EB7C52"/>
    <w:rPr>
      <w:b/>
    </w:rPr>
  </w:style>
  <w:style w:type="paragraph" w:styleId="Signature">
    <w:name w:val="Signature"/>
    <w:basedOn w:val="Normal"/>
    <w:link w:val="SignatureChar"/>
    <w:rsid w:val="00EB7C52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EB7C52"/>
    <w:rPr>
      <w:rFonts w:ascii="Arial" w:hAnsi="Arial"/>
    </w:rPr>
  </w:style>
  <w:style w:type="paragraph" w:customStyle="1" w:styleId="space2">
    <w:name w:val="space2"/>
    <w:basedOn w:val="isonormal"/>
    <w:next w:val="isonormal"/>
    <w:rsid w:val="00EB7C52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EB7C52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EB7C52"/>
    <w:rPr>
      <w:b/>
    </w:rPr>
  </w:style>
  <w:style w:type="character" w:customStyle="1" w:styleId="spotlinktarget">
    <w:name w:val="spotlinktarget"/>
    <w:basedOn w:val="DefaultParagraphFont"/>
    <w:rsid w:val="00EB7C52"/>
    <w:rPr>
      <w:b/>
    </w:rPr>
  </w:style>
  <w:style w:type="paragraph" w:customStyle="1" w:styleId="subcap">
    <w:name w:val="subcap"/>
    <w:basedOn w:val="isonormal"/>
    <w:rsid w:val="00EB7C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EB7C5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EB7C52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EB7C52"/>
    <w:rPr>
      <w:rFonts w:ascii="Arial" w:hAnsi="Arial"/>
      <w:i/>
    </w:rPr>
  </w:style>
  <w:style w:type="table" w:styleId="TableGrid">
    <w:name w:val="Table Grid"/>
    <w:basedOn w:val="TableNormal"/>
    <w:rsid w:val="00EB7C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EB7C52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EB7C52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EB7C5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B7C5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B7C5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EB7C5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EB7C52"/>
    <w:pPr>
      <w:jc w:val="left"/>
    </w:pPr>
    <w:rPr>
      <w:b/>
    </w:rPr>
  </w:style>
  <w:style w:type="character" w:customStyle="1" w:styleId="tablelink">
    <w:name w:val="tablelink"/>
    <w:basedOn w:val="DefaultParagraphFont"/>
    <w:rsid w:val="00EB7C52"/>
    <w:rPr>
      <w:b/>
    </w:rPr>
  </w:style>
  <w:style w:type="paragraph" w:customStyle="1" w:styleId="tabletext40">
    <w:name w:val="tabletext4/0"/>
    <w:basedOn w:val="isonormal"/>
    <w:rsid w:val="00EB7C52"/>
    <w:pPr>
      <w:jc w:val="left"/>
    </w:pPr>
  </w:style>
  <w:style w:type="paragraph" w:customStyle="1" w:styleId="tabletext44">
    <w:name w:val="tabletext4/4"/>
    <w:basedOn w:val="isonormal"/>
    <w:rsid w:val="00EB7C52"/>
    <w:pPr>
      <w:spacing w:after="80"/>
      <w:jc w:val="left"/>
    </w:pPr>
  </w:style>
  <w:style w:type="paragraph" w:customStyle="1" w:styleId="terr2colblock1">
    <w:name w:val="terr2colblock1"/>
    <w:basedOn w:val="isonormal"/>
    <w:rsid w:val="00EB7C5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B7C5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B7C5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B7C5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B7C5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B7C5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EB7C5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EB7C5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EB7C52"/>
  </w:style>
  <w:style w:type="paragraph" w:customStyle="1" w:styleId="tabletext1">
    <w:name w:val="tabletext1"/>
    <w:rsid w:val="00EB7C5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B7C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B7C5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B7C52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EB7C5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B7C5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B7C5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B7C5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B7C5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B7C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B7C5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EB7C5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B7C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B7C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B7C52"/>
    <w:pPr>
      <w:spacing w:before="20" w:after="20"/>
      <w:jc w:val="center"/>
    </w:pPr>
    <w:rPr>
      <w:rFonts w:cs="Arial"/>
      <w:szCs w:val="18"/>
    </w:rPr>
  </w:style>
  <w:style w:type="paragraph" w:styleId="BalloonText">
    <w:name w:val="Balloon Text"/>
    <w:basedOn w:val="Normal"/>
    <w:link w:val="BalloonTextChar"/>
    <w:rsid w:val="00EB7C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14</Pages>
  <Words>3181</Words>
  <Characters>20753</Characters>
  <Application>Microsoft Office Word</Application>
  <DocSecurity>0</DocSecurity>
  <Lines>172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2016-09-02T15:09:00Z</dcterms:created>
  <dcterms:modified xsi:type="dcterms:W3CDTF">2016-09-02T15:09:00Z</dcterms:modified>
</cp:coreProperties>
</file>