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9DB" w:rsidRDefault="00B429DB" w:rsidP="00DC145F">
      <w:pPr>
        <w:jc w:val="center"/>
      </w:pPr>
      <w:r>
        <w:t>WASHINGTON</w:t>
      </w:r>
    </w:p>
    <w:p w:rsidR="00B429DB" w:rsidRDefault="00B429DB" w:rsidP="00DC145F">
      <w:pPr>
        <w:jc w:val="center"/>
      </w:pPr>
      <w:r>
        <w:t>COMMERCIAL AUTOMOBILE</w:t>
      </w:r>
    </w:p>
    <w:p w:rsidR="00B429DB" w:rsidRDefault="00B429DB" w:rsidP="00DC145F">
      <w:pPr>
        <w:jc w:val="center"/>
      </w:pPr>
    </w:p>
    <w:p w:rsidR="00B429DB" w:rsidRDefault="00B429DB" w:rsidP="00DC145F">
      <w:pPr>
        <w:jc w:val="center"/>
      </w:pPr>
      <w:r>
        <w:t>SECTION B - REVISED PROSPECTIVE LOSS COSTS</w:t>
      </w:r>
    </w:p>
    <w:p w:rsidR="00B429DB" w:rsidRDefault="00B429DB" w:rsidP="00DC145F"/>
    <w:p w:rsidR="00B429DB" w:rsidRDefault="00B429DB" w:rsidP="00DC145F"/>
    <w:p w:rsidR="00B429DB" w:rsidRDefault="00B429DB" w:rsidP="00DC145F">
      <w:pPr>
        <w:tabs>
          <w:tab w:val="right" w:leader="dot" w:pos="7920"/>
          <w:tab w:val="left" w:pos="8190"/>
        </w:tabs>
      </w:pPr>
      <w:r>
        <w:t>Uninsured Motorist Loss Cost (Rule 97)</w:t>
      </w:r>
      <w:r>
        <w:tab/>
      </w:r>
      <w:r>
        <w:tab/>
        <w:t>B2-B3</w:t>
      </w:r>
    </w:p>
    <w:p w:rsidR="00B429DB" w:rsidRDefault="00B429DB" w:rsidP="00DC145F">
      <w:pPr>
        <w:tabs>
          <w:tab w:val="right" w:leader="dot" w:pos="7920"/>
          <w:tab w:val="left" w:pos="8190"/>
        </w:tabs>
      </w:pPr>
    </w:p>
    <w:p w:rsidR="00B429DB" w:rsidRDefault="00B429DB" w:rsidP="00B429DB">
      <w:pPr>
        <w:sectPr w:rsidR="00B429DB" w:rsidSect="00B429D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440" w:right="1440" w:bottom="1440" w:left="1440" w:header="720" w:footer="720" w:gutter="0"/>
          <w:paperSrc w:first="7" w:other="7"/>
          <w:pgNumType w:start="1"/>
          <w:cols w:space="720"/>
          <w:docGrid w:linePitch="299"/>
        </w:sectPr>
      </w:pPr>
      <w:bookmarkStart w:id="0" w:name="_GoBack"/>
      <w:bookmarkEnd w:id="0"/>
    </w:p>
    <w:p w:rsidR="00B429DB" w:rsidRDefault="00B429DB" w:rsidP="009034C7">
      <w:pPr>
        <w:pStyle w:val="boxrule"/>
      </w:pPr>
      <w:r>
        <w:lastRenderedPageBreak/>
        <w:t>97.  UNINSURED MOTORISTS INSURANCE</w:t>
      </w:r>
    </w:p>
    <w:p w:rsidR="00B429DB" w:rsidRDefault="00B429DB" w:rsidP="009034C7">
      <w:pPr>
        <w:pStyle w:val="isonormal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570"/>
        <w:gridCol w:w="1030"/>
        <w:gridCol w:w="530"/>
        <w:gridCol w:w="1070"/>
      </w:tblGrid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head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head"/>
            </w:pPr>
            <w:r>
              <w:t>Underinsured Motorists Bodily Injury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head"/>
            </w:pPr>
            <w:r>
              <w:br/>
            </w:r>
            <w:r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Default="00B429DB" w:rsidP="009034C7">
            <w:pPr>
              <w:pStyle w:val="tablehead"/>
            </w:pPr>
            <w:r>
              <w:t>Bodily</w:t>
            </w:r>
            <w:r>
              <w:br/>
              <w:t>Injury</w:t>
            </w:r>
            <w:r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Default="00B429DB" w:rsidP="009034C7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Default="00B429DB" w:rsidP="009034C7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22.30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  <w:r w:rsidRPr="009E4D24">
              <w:t>$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15.38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33.83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23.10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125,000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38.44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26.17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42.03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28.57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200,000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49.09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33.26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250,000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53.93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36.48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300,000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57.84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39.07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350,000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61.63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41.58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400,000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64.70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43.62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69.83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47.01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600,000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73.78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49.63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750,000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79.07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53.13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85.34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57.27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1,500,000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93.86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62.89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2,000,000</w:t>
            </w:r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4C0D56">
            <w:pPr>
              <w:pStyle w:val="tabletext11"/>
              <w:tabs>
                <w:tab w:val="decimal" w:pos="300"/>
              </w:tabs>
            </w:pPr>
            <w:r w:rsidRPr="009E4D24">
              <w:t>99.26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66.45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1" w:author="Author" w:date="2015-03-06T16:15:00Z">
              <w:r>
                <w:t>2,500,000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B429DB">
            <w:pPr>
              <w:pStyle w:val="tabletext11"/>
              <w:tabs>
                <w:tab w:val="decimal" w:pos="200"/>
              </w:tabs>
            </w:pPr>
            <w:ins w:id="2" w:author="Author" w:date="2015-12-17T15:42:00Z">
              <w:r>
                <w:rPr>
                  <w:rFonts w:cs="Arial"/>
                  <w:color w:val="000000"/>
                  <w:szCs w:val="18"/>
                  <w:u w:val="single"/>
                </w:rPr>
                <w:t>103.28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3" w:author="Author" w:date="2015-12-17T15:43:00Z">
              <w:r>
                <w:rPr>
                  <w:rFonts w:cs="Arial"/>
                  <w:color w:val="000000"/>
                  <w:szCs w:val="18"/>
                  <w:u w:val="single"/>
                </w:rPr>
                <w:t>69.11</w:t>
              </w:r>
            </w:ins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4" w:author="Author" w:date="2015-03-06T16:15:00Z">
              <w:r>
                <w:t>3,000,000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B429DB">
            <w:pPr>
              <w:pStyle w:val="tabletext11"/>
              <w:tabs>
                <w:tab w:val="decimal" w:pos="200"/>
              </w:tabs>
            </w:pPr>
            <w:ins w:id="5" w:author="Author" w:date="2015-12-17T15:42:00Z">
              <w:r>
                <w:rPr>
                  <w:rFonts w:cs="Arial"/>
                  <w:color w:val="000000"/>
                  <w:szCs w:val="18"/>
                  <w:u w:val="single"/>
                </w:rPr>
                <w:t>106.67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6" w:author="Author" w:date="2015-12-17T15:43:00Z">
              <w:r>
                <w:rPr>
                  <w:rFonts w:cs="Arial"/>
                  <w:color w:val="000000"/>
                  <w:szCs w:val="18"/>
                  <w:u w:val="single"/>
                </w:rPr>
                <w:t>71.34</w:t>
              </w:r>
            </w:ins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7" w:author="Author" w:date="2015-03-06T16:15:00Z">
              <w:r>
                <w:t>5,000,000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B429DB">
            <w:pPr>
              <w:pStyle w:val="tabletext11"/>
              <w:tabs>
                <w:tab w:val="decimal" w:pos="200"/>
              </w:tabs>
            </w:pPr>
            <w:ins w:id="8" w:author="Author" w:date="2015-12-17T15:42:00Z">
              <w:r>
                <w:rPr>
                  <w:rFonts w:cs="Arial"/>
                  <w:color w:val="000000"/>
                  <w:szCs w:val="18"/>
                  <w:u w:val="single"/>
                </w:rPr>
                <w:t>114.89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9" w:author="Author" w:date="2015-12-17T15:43:00Z">
              <w:r>
                <w:rPr>
                  <w:rFonts w:cs="Arial"/>
                  <w:color w:val="000000"/>
                  <w:szCs w:val="18"/>
                  <w:u w:val="single"/>
                </w:rPr>
                <w:t>76.75</w:t>
              </w:r>
            </w:ins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10" w:author="Author" w:date="2015-03-06T16:15:00Z">
              <w:r>
                <w:t>7,500,000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B429DB">
            <w:pPr>
              <w:pStyle w:val="tabletext11"/>
              <w:tabs>
                <w:tab w:val="decimal" w:pos="200"/>
              </w:tabs>
            </w:pPr>
            <w:ins w:id="11" w:author="Author" w:date="2015-12-17T15:42:00Z">
              <w:r>
                <w:rPr>
                  <w:rFonts w:cs="Arial"/>
                  <w:color w:val="000000"/>
                  <w:szCs w:val="18"/>
                  <w:u w:val="single"/>
                </w:rPr>
                <w:t>121.32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12" w:author="Author" w:date="2015-12-17T15:43:00Z">
              <w:r>
                <w:rPr>
                  <w:rFonts w:cs="Arial"/>
                  <w:color w:val="000000"/>
                  <w:szCs w:val="18"/>
                  <w:u w:val="single"/>
                </w:rPr>
                <w:t>80.99</w:t>
              </w:r>
            </w:ins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13" w:author="Author" w:date="2015-03-06T16:15:00Z">
              <w:r>
                <w:t>10,000,000</w:t>
              </w:r>
            </w:ins>
          </w:p>
        </w:tc>
        <w:tc>
          <w:tcPr>
            <w:tcW w:w="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B429DB">
            <w:pPr>
              <w:pStyle w:val="tabletext11"/>
              <w:tabs>
                <w:tab w:val="decimal" w:pos="200"/>
              </w:tabs>
            </w:pPr>
            <w:ins w:id="14" w:author="Author" w:date="2015-12-17T15:42:00Z">
              <w:r>
                <w:rPr>
                  <w:rFonts w:cs="Arial"/>
                  <w:color w:val="000000"/>
                  <w:szCs w:val="18"/>
                  <w:u w:val="single"/>
                </w:rPr>
                <w:t>124.52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15" w:author="Author" w:date="2015-12-17T15:43:00Z">
              <w:r>
                <w:rPr>
                  <w:rFonts w:cs="Arial"/>
                  <w:color w:val="000000"/>
                  <w:szCs w:val="18"/>
                  <w:u w:val="single"/>
                </w:rPr>
                <w:t>83.09</w:t>
              </w:r>
            </w:ins>
          </w:p>
        </w:tc>
      </w:tr>
    </w:tbl>
    <w:p w:rsidR="00B429DB" w:rsidRDefault="00B429DB" w:rsidP="009034C7">
      <w:pPr>
        <w:pStyle w:val="tablecaption"/>
      </w:pPr>
      <w:r>
        <w:t xml:space="preserve">Table 97.B.1.a.(LC) Single Limits </w:t>
      </w:r>
      <w:r w:rsidRPr="003F7FD0">
        <w:t>Un</w:t>
      </w:r>
      <w:r>
        <w:t>der</w:t>
      </w:r>
      <w:r w:rsidRPr="003F7FD0">
        <w:t>insured (Includes Uninsured) Motorists</w:t>
      </w:r>
      <w:r>
        <w:t xml:space="preserve"> </w:t>
      </w:r>
      <w:r w:rsidRPr="003F7FD0">
        <w:t>Bodily Injury</w:t>
      </w:r>
      <w:r>
        <w:t xml:space="preserve"> Coverage Loss Costs</w:t>
      </w:r>
    </w:p>
    <w:p w:rsidR="00B429DB" w:rsidRDefault="00B429DB" w:rsidP="009034C7">
      <w:pPr>
        <w:pStyle w:val="isonormal"/>
      </w:pPr>
    </w:p>
    <w:p w:rsidR="00B429DB" w:rsidRDefault="00B429DB" w:rsidP="009034C7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400"/>
        <w:gridCol w:w="450"/>
        <w:gridCol w:w="1150"/>
        <w:gridCol w:w="530"/>
        <w:gridCol w:w="1070"/>
      </w:tblGrid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head"/>
            </w:pPr>
            <w:r>
              <w:br/>
            </w: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head"/>
            </w:pPr>
            <w:r>
              <w:t>Underinsured Motorists</w:t>
            </w:r>
            <w:r>
              <w:br/>
              <w:t>Bodily Injury And Property Damage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Default="00B429DB" w:rsidP="009034C7">
            <w:pPr>
              <w:pStyle w:val="tablehead"/>
            </w:pPr>
            <w:r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Default="00B429DB" w:rsidP="009034C7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Default="00B429DB" w:rsidP="009034C7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60,000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30.94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  <w:r w:rsidRPr="009E4D24">
              <w:t>$</w:t>
            </w: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21.85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100,000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39.44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27.54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125,000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44.05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30.61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150,000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47.64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33.01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200,000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54.70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37.70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250,000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59.54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40.92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300,000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63.45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43.51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350,000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67.24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46.02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400,000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70.31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48.06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500,000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75.44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51.45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600,000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79.39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54.07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750,000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84.68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57.57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1,000,000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300"/>
              </w:tabs>
            </w:pPr>
            <w:r w:rsidRPr="009E4D24">
              <w:t>90.95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61.71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1,500,000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EA6B3A">
            <w:pPr>
              <w:pStyle w:val="tabletext11"/>
              <w:tabs>
                <w:tab w:val="decimal" w:pos="280"/>
              </w:tabs>
            </w:pPr>
            <w:r w:rsidRPr="009E4D24">
              <w:t>99.47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67.33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r>
              <w:t>2,000,000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104.87</w:t>
            </w:r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r w:rsidRPr="009E4D24">
              <w:t>70.89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16" w:author="Author" w:date="2015-03-06T16:15:00Z">
              <w:r>
                <w:t>2,500,000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17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108.89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18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73.55</w:t>
              </w:r>
            </w:ins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19" w:author="Author" w:date="2015-03-06T16:15:00Z">
              <w:r>
                <w:t>3,000,000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20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112.28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21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75.78</w:t>
              </w:r>
            </w:ins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22" w:author="Author" w:date="2015-03-06T16:15:00Z">
              <w:r>
                <w:t>5,000,000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23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120.50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24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81.19</w:t>
              </w:r>
            </w:ins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25" w:author="Author" w:date="2015-03-06T16:15:00Z">
              <w:r>
                <w:t>7,500,000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26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126.93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27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85.43</w:t>
              </w:r>
            </w:ins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870"/>
              </w:tabs>
            </w:pPr>
            <w:ins w:id="28" w:author="Author" w:date="2015-03-06T16:15:00Z">
              <w:r>
                <w:t>10,000,000</w:t>
              </w:r>
            </w:ins>
          </w:p>
        </w:tc>
        <w:tc>
          <w:tcPr>
            <w:tcW w:w="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1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29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130.13</w:t>
              </w:r>
            </w:ins>
          </w:p>
        </w:tc>
        <w:tc>
          <w:tcPr>
            <w:tcW w:w="5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tabs>
                <w:tab w:val="decimal" w:pos="220"/>
              </w:tabs>
              <w:jc w:val="right"/>
            </w:pPr>
          </w:p>
        </w:tc>
        <w:tc>
          <w:tcPr>
            <w:tcW w:w="10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200"/>
              </w:tabs>
            </w:pPr>
            <w:ins w:id="30" w:author="Author" w:date="2015-12-17T15:44:00Z">
              <w:r>
                <w:rPr>
                  <w:rFonts w:cs="Arial"/>
                  <w:color w:val="000000"/>
                  <w:szCs w:val="18"/>
                  <w:u w:val="single"/>
                </w:rPr>
                <w:t>87.53</w:t>
              </w:r>
            </w:ins>
          </w:p>
        </w:tc>
      </w:tr>
    </w:tbl>
    <w:p w:rsidR="00B429DB" w:rsidRDefault="00B429DB" w:rsidP="009034C7">
      <w:pPr>
        <w:pStyle w:val="tablecaption"/>
      </w:pPr>
      <w:r>
        <w:t xml:space="preserve">Table 97.B.1.b.(LC) Single Limits </w:t>
      </w:r>
      <w:r w:rsidRPr="003F7FD0">
        <w:t>Un</w:t>
      </w:r>
      <w:r>
        <w:t>der</w:t>
      </w:r>
      <w:r w:rsidRPr="003F7FD0">
        <w:t>insured (Includes Uninsured) Motorists</w:t>
      </w:r>
      <w:r>
        <w:t xml:space="preserve"> </w:t>
      </w:r>
      <w:r w:rsidRPr="003F7FD0">
        <w:t>Bodily Injury</w:t>
      </w:r>
      <w:r>
        <w:t xml:space="preserve"> And Property Damage Coverage Loss Costs</w:t>
      </w:r>
    </w:p>
    <w:p w:rsidR="00B429DB" w:rsidRDefault="00B429DB" w:rsidP="009034C7">
      <w:pPr>
        <w:pStyle w:val="isonormal"/>
      </w:pPr>
    </w:p>
    <w:p w:rsidR="00B429DB" w:rsidRDefault="00B429DB" w:rsidP="009034C7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200"/>
        <w:gridCol w:w="1970"/>
        <w:gridCol w:w="360"/>
        <w:gridCol w:w="1080"/>
        <w:gridCol w:w="360"/>
        <w:gridCol w:w="830"/>
      </w:tblGrid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head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head"/>
            </w:pPr>
            <w:r>
              <w:t>Underinsured Motorists Bodily Injury</w:t>
            </w:r>
          </w:p>
        </w:tc>
      </w:tr>
      <w:tr w:rsidR="00B429DB" w:rsidTr="009034C7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1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Default="00B429DB" w:rsidP="009034C7">
            <w:pPr>
              <w:pStyle w:val="tablehead"/>
            </w:pPr>
            <w:r>
              <w:t>Bodily</w:t>
            </w:r>
            <w:r>
              <w:br/>
              <w:t>Injury</w:t>
            </w:r>
            <w:r>
              <w:br/>
              <w:t>Limits</w:t>
            </w:r>
          </w:p>
        </w:tc>
        <w:tc>
          <w:tcPr>
            <w:tcW w:w="14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Default="00B429DB" w:rsidP="009034C7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 Per</w:t>
            </w:r>
            <w:r>
              <w:br/>
              <w:t>Exposure</w:t>
            </w:r>
          </w:p>
        </w:tc>
        <w:tc>
          <w:tcPr>
            <w:tcW w:w="11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Default="00B429DB" w:rsidP="009034C7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 Per</w:t>
            </w:r>
            <w:r>
              <w:br/>
              <w:t>Exposure</w:t>
            </w:r>
          </w:p>
        </w:tc>
      </w:tr>
      <w:tr w:rsidR="00B429DB" w:rsidTr="003F2E24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r>
              <w:t>25,000/50,000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16.25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  <w:r w:rsidRPr="009E4D24">
              <w:t>$</w:t>
            </w: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11.31</w:t>
            </w:r>
          </w:p>
        </w:tc>
      </w:tr>
      <w:tr w:rsidR="00B429DB" w:rsidTr="003F2E24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center"/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r>
              <w:t>50,000/100,000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25.33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17.41</w:t>
            </w:r>
          </w:p>
        </w:tc>
      </w:tr>
      <w:tr w:rsidR="00B429DB" w:rsidTr="003F2E24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3F2E24">
            <w:pPr>
              <w:pStyle w:val="tabletext11"/>
              <w:jc w:val="center"/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r>
              <w:t>100,000/300,000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37.19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25.35</w:t>
            </w:r>
          </w:p>
        </w:tc>
      </w:tr>
      <w:tr w:rsidR="00B429DB" w:rsidTr="003F2E24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center"/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r>
              <w:t>250,000/500,000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55.72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37.67</w:t>
            </w:r>
          </w:p>
        </w:tc>
      </w:tr>
      <w:tr w:rsidR="00B429DB" w:rsidTr="003F2E24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center"/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r>
              <w:t>500,000/1,000,000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71.05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47.83</w:t>
            </w:r>
          </w:p>
        </w:tc>
      </w:tr>
      <w:tr w:rsidR="00B429DB" w:rsidTr="003F2E24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center"/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ins w:id="31" w:author="Author" w:date="2015-03-06T16:15:00Z">
              <w:r>
                <w:t>1,000,000/2,000,000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32" w:author="Author" w:date="2015-12-17T15:44:00Z">
              <w:r>
                <w:rPr>
                  <w:rFonts w:cs="Arial"/>
                  <w:szCs w:val="18"/>
                  <w:u w:val="single"/>
                </w:rPr>
                <w:t>86.40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33" w:author="Author" w:date="2015-12-17T15:45:00Z">
              <w:r>
                <w:rPr>
                  <w:rFonts w:cs="Arial"/>
                  <w:szCs w:val="18"/>
                  <w:u w:val="single"/>
                </w:rPr>
                <w:t>57.96</w:t>
              </w:r>
            </w:ins>
          </w:p>
        </w:tc>
      </w:tr>
      <w:tr w:rsidR="00B429DB" w:rsidTr="003F2E24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center"/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ins w:id="34" w:author="Author" w:date="2015-03-06T16:15:00Z">
              <w:r>
                <w:t>2,500,000/5,000,000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35" w:author="Author" w:date="2015-12-17T15:44:00Z">
              <w:r>
                <w:rPr>
                  <w:rFonts w:cs="Arial"/>
                  <w:szCs w:val="18"/>
                  <w:u w:val="single"/>
                </w:rPr>
                <w:t>104.49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36" w:author="Author" w:date="2015-12-17T15:45:00Z">
              <w:r>
                <w:rPr>
                  <w:rFonts w:cs="Arial"/>
                  <w:szCs w:val="18"/>
                  <w:u w:val="single"/>
                </w:rPr>
                <w:t>69.91</w:t>
              </w:r>
            </w:ins>
          </w:p>
        </w:tc>
      </w:tr>
      <w:tr w:rsidR="00B429DB" w:rsidTr="003F2E24">
        <w:tblPrEx>
          <w:tblLook w:val="04A0" w:firstRow="1" w:lastRow="0" w:firstColumn="1" w:lastColumn="0" w:noHBand="0" w:noVBand="1"/>
        </w:tblPrEx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center"/>
            </w:pPr>
          </w:p>
        </w:tc>
        <w:tc>
          <w:tcPr>
            <w:tcW w:w="197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ins w:id="37" w:author="Author" w:date="2015-03-06T16:15:00Z">
              <w:r>
                <w:t>5,000,000/10,000,000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38" w:author="Author" w:date="2015-12-17T15:44:00Z">
              <w:r>
                <w:rPr>
                  <w:rFonts w:cs="Arial"/>
                  <w:szCs w:val="18"/>
                  <w:u w:val="single"/>
                </w:rPr>
                <w:t>115.96</w:t>
              </w:r>
            </w:ins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83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ins w:id="39" w:author="Author" w:date="2015-12-17T15:45:00Z">
              <w:r>
                <w:rPr>
                  <w:rFonts w:cs="Arial"/>
                  <w:szCs w:val="18"/>
                  <w:u w:val="single"/>
                </w:rPr>
                <w:t>77.46</w:t>
              </w:r>
            </w:ins>
          </w:p>
        </w:tc>
      </w:tr>
    </w:tbl>
    <w:p w:rsidR="00B429DB" w:rsidRDefault="00B429DB" w:rsidP="009034C7">
      <w:pPr>
        <w:pStyle w:val="tablecaption"/>
      </w:pPr>
      <w:r>
        <w:t xml:space="preserve">Table 97.B.1.c.(LC) </w:t>
      </w:r>
      <w:smartTag w:uri="urn:schemas-microsoft-com:office:smarttags" w:element="place">
        <w:smartTag w:uri="urn:schemas-microsoft-com:office:smarttags" w:element="City">
          <w:r>
            <w:t>Split</w:t>
          </w:r>
        </w:smartTag>
      </w:smartTag>
      <w:r>
        <w:t xml:space="preserve"> Limits </w:t>
      </w:r>
      <w:r w:rsidRPr="003F7FD0">
        <w:t>Un</w:t>
      </w:r>
      <w:r>
        <w:t>der</w:t>
      </w:r>
      <w:r w:rsidRPr="003F7FD0">
        <w:t>insured (Includes Uninsured) Motorists</w:t>
      </w:r>
      <w:r>
        <w:t xml:space="preserve"> </w:t>
      </w:r>
      <w:r w:rsidRPr="003F7FD0">
        <w:t>Bodily Injury</w:t>
      </w:r>
      <w:r>
        <w:t xml:space="preserve"> Coverage Loss Costs</w:t>
      </w:r>
    </w:p>
    <w:p w:rsidR="00B429DB" w:rsidRDefault="00B429DB" w:rsidP="009034C7">
      <w:pPr>
        <w:pStyle w:val="isonormal"/>
      </w:pPr>
    </w:p>
    <w:p w:rsidR="00B429DB" w:rsidRDefault="00B429DB" w:rsidP="009034C7">
      <w:pPr>
        <w:pStyle w:val="space8"/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200"/>
        <w:gridCol w:w="1400"/>
        <w:gridCol w:w="360"/>
        <w:gridCol w:w="1240"/>
        <w:gridCol w:w="360"/>
        <w:gridCol w:w="1240"/>
      </w:tblGrid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480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head"/>
            </w:pPr>
            <w:r>
              <w:t>Underinsured Motorists Property Damage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  <w:hideMark/>
          </w:tcPr>
          <w:p w:rsidR="00B429DB" w:rsidRDefault="00B429DB" w:rsidP="009034C7">
            <w:pPr>
              <w:pStyle w:val="tablehead"/>
            </w:pPr>
            <w:r>
              <w:br/>
            </w:r>
            <w:r>
              <w:br/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Default="00B429DB" w:rsidP="009034C7">
            <w:pPr>
              <w:pStyle w:val="tablehead"/>
            </w:pPr>
            <w:r>
              <w:t>Property Damage</w:t>
            </w:r>
            <w:r>
              <w:br/>
              <w:t>Limits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Default="00B429DB" w:rsidP="009034C7">
            <w:pPr>
              <w:pStyle w:val="tablehead"/>
            </w:pPr>
            <w:r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  <w:tc>
          <w:tcPr>
            <w:tcW w:w="1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Default="00B429DB" w:rsidP="009034C7">
            <w:pPr>
              <w:pStyle w:val="tablehead"/>
            </w:pPr>
            <w:r>
              <w:t>Other Than</w:t>
            </w:r>
            <w:r>
              <w:br/>
              <w:t>Private</w:t>
            </w:r>
            <w:r>
              <w:br/>
              <w:t>Passenger</w:t>
            </w:r>
            <w:r>
              <w:br/>
              <w:t>Types</w:t>
            </w:r>
            <w:r>
              <w:br/>
              <w:t>Per Exposure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tabs>
                <w:tab w:val="decimal" w:pos="970"/>
              </w:tabs>
            </w:pPr>
            <w:r>
              <w:t>10,000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5.06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Pr="009E4D24" w:rsidRDefault="00B429DB" w:rsidP="009034C7">
            <w:pPr>
              <w:pStyle w:val="tabletext11"/>
              <w:jc w:val="right"/>
            </w:pPr>
            <w:r w:rsidRPr="009E4D24">
              <w:t>$</w:t>
            </w: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4.29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tabs>
                <w:tab w:val="decimal" w:pos="970"/>
              </w:tabs>
            </w:pPr>
            <w:r>
              <w:t>25,000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8.01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6.34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tabs>
                <w:tab w:val="decimal" w:pos="970"/>
              </w:tabs>
            </w:pPr>
            <w:r>
              <w:t>50,000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11.11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8.42</w:t>
            </w:r>
          </w:p>
        </w:tc>
      </w:tr>
      <w:tr w:rsidR="00B429DB" w:rsidTr="00B71C64">
        <w:trPr>
          <w:cantSplit/>
          <w:trHeight w:val="190"/>
        </w:trPr>
        <w:tc>
          <w:tcPr>
            <w:tcW w:w="20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4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B429DB" w:rsidRDefault="00B429DB" w:rsidP="009034C7">
            <w:pPr>
              <w:pStyle w:val="tabletext11"/>
              <w:tabs>
                <w:tab w:val="decimal" w:pos="970"/>
              </w:tabs>
            </w:pPr>
            <w:r>
              <w:t>100,000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Default="00B429DB" w:rsidP="009034C7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15.66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B429DB" w:rsidRPr="009E4D24" w:rsidRDefault="00B429DB" w:rsidP="009034C7">
            <w:pPr>
              <w:pStyle w:val="tabletext11"/>
              <w:jc w:val="right"/>
            </w:pPr>
          </w:p>
        </w:tc>
        <w:tc>
          <w:tcPr>
            <w:tcW w:w="12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B429DB" w:rsidRPr="009E4D24" w:rsidRDefault="00B429DB" w:rsidP="009034C7">
            <w:pPr>
              <w:pStyle w:val="tabletext11"/>
              <w:tabs>
                <w:tab w:val="decimal" w:pos="300"/>
              </w:tabs>
            </w:pPr>
            <w:r w:rsidRPr="009E4D24">
              <w:t>11.44</w:t>
            </w:r>
          </w:p>
        </w:tc>
      </w:tr>
    </w:tbl>
    <w:p w:rsidR="00B429DB" w:rsidRDefault="00B429DB" w:rsidP="009034C7">
      <w:pPr>
        <w:pStyle w:val="tablecaption"/>
      </w:pPr>
      <w:r>
        <w:t xml:space="preserve">Table 97.B.1.d.(LC) </w:t>
      </w:r>
      <w:smartTag w:uri="urn:schemas-microsoft-com:office:smarttags" w:element="place">
        <w:smartTag w:uri="urn:schemas-microsoft-com:office:smarttags" w:element="City">
          <w:r>
            <w:t>Split</w:t>
          </w:r>
        </w:smartTag>
      </w:smartTag>
      <w:r>
        <w:t xml:space="preserve"> Limits </w:t>
      </w:r>
      <w:r w:rsidRPr="003F7FD0">
        <w:t>Un</w:t>
      </w:r>
      <w:r>
        <w:t>der</w:t>
      </w:r>
      <w:r w:rsidRPr="003F7FD0">
        <w:t>insured (Includes Uninsured) Motorists</w:t>
      </w:r>
      <w:r>
        <w:t xml:space="preserve"> Property Damage Coverage Loss Costs</w:t>
      </w:r>
    </w:p>
    <w:p w:rsidR="00B429DB" w:rsidRDefault="00B429DB" w:rsidP="009034C7">
      <w:pPr>
        <w:pStyle w:val="isonormal"/>
      </w:pPr>
    </w:p>
    <w:p w:rsidR="00B429DB" w:rsidRDefault="00B429DB" w:rsidP="009034C7">
      <w:pPr>
        <w:pStyle w:val="space8"/>
      </w:pPr>
    </w:p>
    <w:tbl>
      <w:tblPr>
        <w:tblW w:w="4980" w:type="dxa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0"/>
        <w:gridCol w:w="2160"/>
        <w:gridCol w:w="2610"/>
      </w:tblGrid>
      <w:tr w:rsidR="00B429DB" w:rsidTr="00B71C64">
        <w:trPr>
          <w:trHeight w:val="190"/>
        </w:trPr>
        <w:tc>
          <w:tcPr>
            <w:tcW w:w="210" w:type="dxa"/>
          </w:tcPr>
          <w:p w:rsidR="00B429DB" w:rsidRDefault="00B429DB" w:rsidP="009034C7">
            <w:pPr>
              <w:pStyle w:val="tablehead"/>
            </w:pPr>
          </w:p>
        </w:tc>
        <w:tc>
          <w:tcPr>
            <w:tcW w:w="477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429DB" w:rsidRDefault="00B429DB" w:rsidP="009034C7">
            <w:pPr>
              <w:pStyle w:val="tablehead"/>
            </w:pPr>
            <w:r>
              <w:t>Loss Cost</w:t>
            </w:r>
          </w:p>
        </w:tc>
      </w:tr>
      <w:tr w:rsidR="00B429DB" w:rsidTr="00B71C64">
        <w:trPr>
          <w:trHeight w:val="190"/>
        </w:trPr>
        <w:tc>
          <w:tcPr>
            <w:tcW w:w="210" w:type="dxa"/>
          </w:tcPr>
          <w:p w:rsidR="00B429DB" w:rsidRDefault="00B429DB" w:rsidP="009034C7">
            <w:pPr>
              <w:pStyle w:val="tabletext11"/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B429DB" w:rsidRDefault="00B429DB" w:rsidP="009034C7">
            <w:pPr>
              <w:pStyle w:val="tabletext11"/>
              <w:jc w:val="right"/>
            </w:pPr>
            <w:r>
              <w:t>$</w:t>
            </w:r>
          </w:p>
        </w:tc>
        <w:tc>
          <w:tcPr>
            <w:tcW w:w="2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429DB" w:rsidRDefault="00B429DB" w:rsidP="009034C7">
            <w:pPr>
              <w:pStyle w:val="tabletext11"/>
              <w:tabs>
                <w:tab w:val="decimal" w:pos="130"/>
              </w:tabs>
            </w:pPr>
            <w:r>
              <w:t>1.25</w:t>
            </w:r>
          </w:p>
        </w:tc>
      </w:tr>
    </w:tbl>
    <w:p w:rsidR="00B429DB" w:rsidRPr="00460621" w:rsidRDefault="00B429DB" w:rsidP="009034C7">
      <w:pPr>
        <w:pStyle w:val="tablecaption"/>
      </w:pPr>
      <w:r w:rsidRPr="00460621">
        <w:t>Table 97.B.</w:t>
      </w:r>
      <w:r>
        <w:t>2</w:t>
      </w:r>
      <w:r w:rsidRPr="00460621">
        <w:t>.a.(</w:t>
      </w:r>
      <w:r>
        <w:t>4</w:t>
      </w:r>
      <w:r w:rsidRPr="00460621">
        <w:t xml:space="preserve">)(LC) Individual </w:t>
      </w:r>
      <w:r>
        <w:t>Named Insured</w:t>
      </w:r>
      <w:r w:rsidRPr="00460621">
        <w:t xml:space="preserve"> Loss Cost</w:t>
      </w:r>
    </w:p>
    <w:p w:rsidR="00B429DB" w:rsidRPr="00016D32" w:rsidRDefault="00B429DB" w:rsidP="009034C7">
      <w:pPr>
        <w:pStyle w:val="isonormal"/>
      </w:pPr>
    </w:p>
    <w:p w:rsidR="00193EA7" w:rsidRPr="00B429DB" w:rsidRDefault="00193EA7" w:rsidP="00B429DB"/>
    <w:sectPr w:rsidR="00193EA7" w:rsidRPr="00B429DB" w:rsidSect="00B429DB">
      <w:headerReference w:type="default" r:id="rId13"/>
      <w:pgSz w:w="12240" w:h="15840"/>
      <w:pgMar w:top="1735" w:right="960" w:bottom="1560" w:left="1200" w:header="575" w:footer="480" w:gutter="0"/>
      <w:paperSrc w:first="7" w:other="7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9DB" w:rsidRDefault="00B429DB">
      <w:r>
        <w:separator/>
      </w:r>
    </w:p>
  </w:endnote>
  <w:endnote w:type="continuationSeparator" w:id="0">
    <w:p w:rsidR="00B429DB" w:rsidRDefault="00B42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9DB" w:rsidRDefault="00B429D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9DB" w:rsidRPr="00B429DB" w:rsidRDefault="00B429DB" w:rsidP="00B429DB">
    <w:pPr>
      <w:pStyle w:val="Footer"/>
      <w:jc w:val="center"/>
      <w:rPr>
        <w:color w:val="000000"/>
        <w:sz w:val="18"/>
      </w:rPr>
    </w:pPr>
    <w:r>
      <w:rPr>
        <w:color w:val="000000"/>
        <w:sz w:val="18"/>
      </w:rPr>
      <w:t>© Insurance Services Office, Inc., 2016          Washington          CA-2016-RHLLC          B-</w:t>
    </w:r>
    <w:r>
      <w:rPr>
        <w:color w:val="000000"/>
        <w:sz w:val="18"/>
      </w:rPr>
      <w:fldChar w:fldCharType="begin"/>
    </w:r>
    <w:r>
      <w:rPr>
        <w:color w:val="000000"/>
        <w:sz w:val="18"/>
      </w:rPr>
      <w:instrText xml:space="preserve"> PAGE  \* MERGEFORMAT </w:instrText>
    </w:r>
    <w:r>
      <w:rPr>
        <w:color w:val="000000"/>
        <w:sz w:val="18"/>
      </w:rPr>
      <w:fldChar w:fldCharType="separate"/>
    </w:r>
    <w:r w:rsidR="000D6A6F">
      <w:rPr>
        <w:noProof/>
        <w:color w:val="000000"/>
        <w:sz w:val="18"/>
      </w:rPr>
      <w:t>1</w:t>
    </w:r>
    <w:r>
      <w:rPr>
        <w:color w:val="000000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9DB" w:rsidRDefault="00B429D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9DB" w:rsidRDefault="00B429DB">
      <w:r>
        <w:separator/>
      </w:r>
    </w:p>
  </w:footnote>
  <w:footnote w:type="continuationSeparator" w:id="0">
    <w:p w:rsidR="00B429DB" w:rsidRDefault="00B429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9DB" w:rsidRDefault="00B429D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10A" w:rsidRDefault="00B429DB">
    <w:pPr>
      <w:pStyle w:val="Header"/>
      <w:rPr>
        <w:sz w:val="18"/>
      </w:rPr>
    </w:pPr>
    <w:r>
      <w:rPr>
        <w:sz w:val="18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9DB" w:rsidRDefault="00B429DB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29DB" w:rsidRPr="00B429DB" w:rsidRDefault="00B429DB" w:rsidP="00B429DB">
    <w:pPr>
      <w:pStyle w:val="Header"/>
      <w:jc w:val="center"/>
      <w:rPr>
        <w:color w:val="000000"/>
        <w:sz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printFractionalCharacterWidth/>
  <w:hideSpellingErrors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9DB"/>
    <w:rsid w:val="000D6A6F"/>
    <w:rsid w:val="00193EA7"/>
    <w:rsid w:val="003B5234"/>
    <w:rsid w:val="007A2296"/>
    <w:rsid w:val="00B429DB"/>
    <w:rsid w:val="00CC377A"/>
    <w:rsid w:val="00E3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boxrule">
    <w:name w:val="boxrule"/>
    <w:basedOn w:val="isonormal"/>
    <w:next w:val="Normal"/>
    <w:rsid w:val="00B429D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link w:val="isonormalChar"/>
    <w:rsid w:val="00B429D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space8">
    <w:name w:val="space8"/>
    <w:basedOn w:val="isonormal"/>
    <w:next w:val="isonormal"/>
    <w:rsid w:val="00B429DB"/>
    <w:pPr>
      <w:spacing w:before="0" w:line="160" w:lineRule="exact"/>
    </w:pPr>
  </w:style>
  <w:style w:type="paragraph" w:customStyle="1" w:styleId="tablecaption">
    <w:name w:val="tablecaption"/>
    <w:basedOn w:val="isonormal"/>
    <w:rsid w:val="00B429DB"/>
    <w:pPr>
      <w:jc w:val="left"/>
    </w:pPr>
    <w:rPr>
      <w:b/>
    </w:rPr>
  </w:style>
  <w:style w:type="paragraph" w:customStyle="1" w:styleId="tablehead">
    <w:name w:val="tablehead"/>
    <w:basedOn w:val="isonormal"/>
    <w:rsid w:val="00B429D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429DB"/>
    <w:pPr>
      <w:spacing w:before="20" w:after="20"/>
      <w:jc w:val="left"/>
    </w:pPr>
  </w:style>
  <w:style w:type="character" w:customStyle="1" w:styleId="isonormalChar">
    <w:name w:val="isonormal Char"/>
    <w:basedOn w:val="DefaultParagraphFont"/>
    <w:link w:val="isonormal"/>
    <w:rsid w:val="00B429DB"/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rsid w:val="00B429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2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customStyle="1" w:styleId="boxrule">
    <w:name w:val="boxrule"/>
    <w:basedOn w:val="isonormal"/>
    <w:next w:val="Normal"/>
    <w:rsid w:val="00B429DB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sonormal">
    <w:name w:val="isonormal"/>
    <w:link w:val="isonormalChar"/>
    <w:rsid w:val="00B429DB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space8">
    <w:name w:val="space8"/>
    <w:basedOn w:val="isonormal"/>
    <w:next w:val="isonormal"/>
    <w:rsid w:val="00B429DB"/>
    <w:pPr>
      <w:spacing w:before="0" w:line="160" w:lineRule="exact"/>
    </w:pPr>
  </w:style>
  <w:style w:type="paragraph" w:customStyle="1" w:styleId="tablecaption">
    <w:name w:val="tablecaption"/>
    <w:basedOn w:val="isonormal"/>
    <w:rsid w:val="00B429DB"/>
    <w:pPr>
      <w:jc w:val="left"/>
    </w:pPr>
    <w:rPr>
      <w:b/>
    </w:rPr>
  </w:style>
  <w:style w:type="paragraph" w:customStyle="1" w:styleId="tablehead">
    <w:name w:val="tablehead"/>
    <w:basedOn w:val="isonormal"/>
    <w:rsid w:val="00B429DB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B429DB"/>
    <w:pPr>
      <w:spacing w:before="20" w:after="20"/>
      <w:jc w:val="left"/>
    </w:pPr>
  </w:style>
  <w:style w:type="character" w:customStyle="1" w:styleId="isonormalChar">
    <w:name w:val="isonormal Char"/>
    <w:basedOn w:val="DefaultParagraphFont"/>
    <w:link w:val="isonormal"/>
    <w:rsid w:val="00B429DB"/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rsid w:val="00B429D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42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FILINGS</Template>
  <TotalTime>0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2016-09-27T15:35:00Z</dcterms:created>
  <dcterms:modified xsi:type="dcterms:W3CDTF">2016-09-27T15:35:00Z</dcterms:modified>
</cp:coreProperties>
</file>