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AA" w:rsidRDefault="008F5D23" w:rsidP="00A708AC">
      <w:pPr>
        <w:spacing w:line="240" w:lineRule="auto"/>
        <w:contextualSpacing/>
        <w:jc w:val="center"/>
        <w:rPr>
          <w:b/>
        </w:rPr>
      </w:pPr>
      <w:r>
        <w:rPr>
          <w:b/>
        </w:rPr>
        <w:t>American International Group</w:t>
      </w:r>
    </w:p>
    <w:p w:rsidR="00682935" w:rsidRDefault="008F47E1" w:rsidP="00682935">
      <w:pPr>
        <w:spacing w:line="240" w:lineRule="auto"/>
        <w:contextualSpacing/>
        <w:jc w:val="center"/>
      </w:pPr>
      <w:r>
        <w:t>Michigan</w:t>
      </w:r>
    </w:p>
    <w:p w:rsidR="00A708AC" w:rsidRDefault="00A708AC" w:rsidP="00A708AC">
      <w:pPr>
        <w:spacing w:line="240" w:lineRule="auto"/>
        <w:contextualSpacing/>
        <w:jc w:val="center"/>
      </w:pPr>
      <w:r>
        <w:t>Actuarial Filing Memorandum</w:t>
      </w:r>
    </w:p>
    <w:p w:rsidR="00A708AC" w:rsidRDefault="00A708AC" w:rsidP="00A708AC">
      <w:pPr>
        <w:pBdr>
          <w:bottom w:val="single" w:sz="6" w:space="1" w:color="auto"/>
        </w:pBdr>
        <w:spacing w:line="240" w:lineRule="auto"/>
        <w:contextualSpacing/>
        <w:jc w:val="center"/>
        <w:rPr>
          <w:i/>
        </w:rPr>
      </w:pPr>
      <w:r w:rsidRPr="00A708AC">
        <w:rPr>
          <w:i/>
        </w:rPr>
        <w:t xml:space="preserve">Commercial </w:t>
      </w:r>
      <w:r w:rsidR="008F47E1">
        <w:rPr>
          <w:i/>
        </w:rPr>
        <w:t>Automobile</w:t>
      </w:r>
    </w:p>
    <w:p w:rsidR="0088447D" w:rsidRPr="007E720B" w:rsidRDefault="0088447D" w:rsidP="0088447D">
      <w:pPr>
        <w:spacing w:after="0" w:line="240" w:lineRule="auto"/>
        <w:rPr>
          <w:rFonts w:cstheme="minorHAnsi"/>
          <w:bCs/>
          <w:i/>
          <w:color w:val="000000"/>
          <w:sz w:val="18"/>
          <w:szCs w:val="18"/>
        </w:rPr>
      </w:pPr>
    </w:p>
    <w:p w:rsidR="008F5D23" w:rsidRPr="00472CB5" w:rsidRDefault="008F5D23" w:rsidP="0088447D">
      <w:pPr>
        <w:spacing w:after="0" w:line="240" w:lineRule="auto"/>
        <w:rPr>
          <w:rFonts w:cstheme="minorHAnsi"/>
          <w:bCs/>
          <w:i/>
          <w:color w:val="000000"/>
        </w:rPr>
      </w:pPr>
    </w:p>
    <w:tbl>
      <w:tblPr>
        <w:tblW w:w="5509" w:type="dxa"/>
        <w:tblInd w:w="108" w:type="dxa"/>
        <w:tblLook w:val="04A0" w:firstRow="1" w:lastRow="0" w:firstColumn="1" w:lastColumn="0" w:noHBand="0" w:noVBand="1"/>
      </w:tblPr>
      <w:tblGrid>
        <w:gridCol w:w="5509"/>
      </w:tblGrid>
      <w:tr w:rsidR="0088447D" w:rsidRPr="00472CB5" w:rsidTr="00E75B4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47D" w:rsidRPr="00472CB5" w:rsidRDefault="008F5D23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American Home Assurance Company</w:t>
            </w:r>
          </w:p>
        </w:tc>
      </w:tr>
      <w:tr w:rsidR="00356827" w:rsidRPr="00472CB5" w:rsidTr="00C60294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63B7" w:rsidRPr="00472CB5" w:rsidRDefault="00356827" w:rsidP="00C60294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356827">
              <w:rPr>
                <w:rFonts w:eastAsia="Times New Roman" w:cstheme="minorHAnsi"/>
                <w:i/>
              </w:rPr>
              <w:t>AIG Assurance Company</w:t>
            </w:r>
          </w:p>
        </w:tc>
      </w:tr>
      <w:tr w:rsidR="00D463B7" w:rsidRPr="00472CB5" w:rsidTr="00C60294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63B7" w:rsidRPr="00472CB5" w:rsidRDefault="00D463B7" w:rsidP="00C60294">
            <w:pPr>
              <w:spacing w:after="0" w:line="240" w:lineRule="auto"/>
              <w:rPr>
                <w:rFonts w:eastAsia="Times New Roman" w:cstheme="minorHAnsi"/>
                <w:i/>
              </w:rPr>
            </w:pPr>
            <w:r>
              <w:rPr>
                <w:rFonts w:eastAsia="Times New Roman" w:cstheme="minorHAnsi"/>
                <w:i/>
              </w:rPr>
              <w:t>AIU Insurance Company</w:t>
            </w:r>
          </w:p>
        </w:tc>
      </w:tr>
      <w:tr w:rsidR="00C60294" w:rsidRPr="00472CB5" w:rsidTr="00C60294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519" w:rsidRPr="00472CB5" w:rsidRDefault="00C60294" w:rsidP="00C60294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 xml:space="preserve">AIG </w:t>
            </w:r>
            <w:r>
              <w:rPr>
                <w:rFonts w:eastAsia="Times New Roman" w:cstheme="minorHAnsi"/>
                <w:i/>
              </w:rPr>
              <w:t>Property Casualty</w:t>
            </w:r>
            <w:r w:rsidRPr="00472CB5">
              <w:rPr>
                <w:rFonts w:eastAsia="Times New Roman" w:cstheme="minorHAnsi"/>
                <w:i/>
              </w:rPr>
              <w:t xml:space="preserve"> Company</w:t>
            </w:r>
          </w:p>
        </w:tc>
      </w:tr>
      <w:tr w:rsidR="0088447D" w:rsidRPr="00472CB5" w:rsidTr="00E75B4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47D" w:rsidRPr="00472CB5" w:rsidRDefault="0088447D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Commerce and Industry Insurance Company</w:t>
            </w:r>
          </w:p>
        </w:tc>
      </w:tr>
      <w:tr w:rsidR="0088447D" w:rsidRPr="00472CB5" w:rsidTr="00E75B4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47D" w:rsidRPr="00472CB5" w:rsidRDefault="0088447D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Granite State Insurance Company</w:t>
            </w:r>
          </w:p>
        </w:tc>
      </w:tr>
      <w:tr w:rsidR="008F5D23" w:rsidRPr="00472CB5" w:rsidTr="00E75B4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D23" w:rsidRPr="00472CB5" w:rsidRDefault="008F5D23" w:rsidP="00C60294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National Union Fire Insurance Company of Pittsburgh, Pa.</w:t>
            </w:r>
          </w:p>
        </w:tc>
      </w:tr>
      <w:tr w:rsidR="008F5D23" w:rsidRPr="00472CB5" w:rsidTr="00E75B4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D23" w:rsidRPr="00472CB5" w:rsidRDefault="008F5D23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New Hampshire Insurance Company</w:t>
            </w:r>
          </w:p>
        </w:tc>
      </w:tr>
      <w:tr w:rsidR="00C60294" w:rsidRPr="00472CB5" w:rsidTr="008F5D2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0294" w:rsidRPr="00472CB5" w:rsidRDefault="00C60294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>
              <w:rPr>
                <w:rFonts w:eastAsia="Times New Roman" w:cstheme="minorHAnsi"/>
                <w:i/>
              </w:rPr>
              <w:t>Illinois National Insurance Company</w:t>
            </w:r>
          </w:p>
        </w:tc>
      </w:tr>
      <w:tr w:rsidR="008F5D23" w:rsidRPr="00472CB5" w:rsidTr="008F5D23">
        <w:trPr>
          <w:trHeight w:val="317"/>
        </w:trPr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D23" w:rsidRPr="00472CB5" w:rsidRDefault="008F5D23" w:rsidP="0088447D">
            <w:pPr>
              <w:spacing w:after="0" w:line="240" w:lineRule="auto"/>
              <w:rPr>
                <w:rFonts w:eastAsia="Times New Roman" w:cstheme="minorHAnsi"/>
                <w:i/>
              </w:rPr>
            </w:pPr>
            <w:r w:rsidRPr="00472CB5">
              <w:rPr>
                <w:rFonts w:eastAsia="Times New Roman" w:cstheme="minorHAnsi"/>
                <w:i/>
              </w:rPr>
              <w:t>The Insurance Company of the State of Pennsylvania</w:t>
            </w:r>
          </w:p>
        </w:tc>
      </w:tr>
    </w:tbl>
    <w:p w:rsidR="0088447D" w:rsidRDefault="0088447D" w:rsidP="0088447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</w:p>
    <w:p w:rsidR="0088447D" w:rsidRPr="007E720B" w:rsidRDefault="0088447D" w:rsidP="0088447D">
      <w:pPr>
        <w:rPr>
          <w:sz w:val="18"/>
          <w:szCs w:val="18"/>
        </w:rPr>
        <w:sectPr w:rsidR="0088447D" w:rsidRPr="007E720B" w:rsidSect="00A2402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0B2D" w:rsidRDefault="00720B2D" w:rsidP="00720B2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A0F97">
        <w:rPr>
          <w:rFonts w:cstheme="minorHAnsi"/>
          <w:color w:val="000000"/>
        </w:rPr>
        <w:lastRenderedPageBreak/>
        <w:t>The captioned</w:t>
      </w:r>
      <w:r w:rsidR="008D2ED6">
        <w:rPr>
          <w:rFonts w:cstheme="minorHAnsi"/>
          <w:color w:val="000000"/>
        </w:rPr>
        <w:t xml:space="preserve"> companies are filing to adopt C</w:t>
      </w:r>
      <w:r w:rsidRPr="00FA0F97">
        <w:rPr>
          <w:rFonts w:cstheme="minorHAnsi"/>
          <w:color w:val="000000"/>
        </w:rPr>
        <w:t xml:space="preserve">ommercial </w:t>
      </w:r>
      <w:r w:rsidR="008F47E1">
        <w:rPr>
          <w:rFonts w:cstheme="minorHAnsi"/>
          <w:color w:val="000000"/>
        </w:rPr>
        <w:t>Automobile</w:t>
      </w:r>
      <w:r w:rsidR="007D12C0">
        <w:rPr>
          <w:rFonts w:cstheme="minorHAnsi"/>
          <w:color w:val="000000"/>
        </w:rPr>
        <w:t xml:space="preserve"> I</w:t>
      </w:r>
      <w:r w:rsidRPr="00FA0F97">
        <w:rPr>
          <w:rFonts w:cstheme="minorHAnsi"/>
          <w:color w:val="000000"/>
        </w:rPr>
        <w:t>SO</w:t>
      </w:r>
      <w:r w:rsidR="008F5D23">
        <w:rPr>
          <w:rFonts w:cstheme="minorHAnsi"/>
          <w:color w:val="000000"/>
        </w:rPr>
        <w:t>’s Loss C</w:t>
      </w:r>
      <w:r w:rsidRPr="00FA0F97">
        <w:rPr>
          <w:rFonts w:cstheme="minorHAnsi"/>
          <w:color w:val="000000"/>
        </w:rPr>
        <w:t xml:space="preserve">osts </w:t>
      </w:r>
      <w:r w:rsidR="008F5D23">
        <w:rPr>
          <w:rFonts w:cstheme="minorHAnsi"/>
          <w:color w:val="000000"/>
        </w:rPr>
        <w:t xml:space="preserve">revisions in circulars – </w:t>
      </w:r>
    </w:p>
    <w:p w:rsidR="008F5D23" w:rsidRPr="008F5D23" w:rsidRDefault="008F5D23" w:rsidP="008F5D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</w:rPr>
      </w:pPr>
      <w:r w:rsidRPr="008F5D23">
        <w:rPr>
          <w:rFonts w:cstheme="minorHAnsi"/>
          <w:color w:val="000000"/>
        </w:rPr>
        <w:t xml:space="preserve">   </w:t>
      </w:r>
      <w:r w:rsidR="00861368">
        <w:rPr>
          <w:rFonts w:cstheme="minorHAnsi"/>
          <w:color w:val="0000FF"/>
        </w:rPr>
        <w:t>LI-CA</w:t>
      </w:r>
      <w:bookmarkStart w:id="0" w:name="_GoBack"/>
      <w:bookmarkEnd w:id="0"/>
      <w:r w:rsidR="00F92627" w:rsidRPr="00F92627">
        <w:rPr>
          <w:rFonts w:cstheme="minorHAnsi"/>
          <w:color w:val="0000FF"/>
        </w:rPr>
        <w:t>-2017-0</w:t>
      </w:r>
      <w:r w:rsidR="008F47E1">
        <w:rPr>
          <w:rFonts w:cstheme="minorHAnsi"/>
          <w:color w:val="0000FF"/>
        </w:rPr>
        <w:t>49</w:t>
      </w:r>
      <w:r w:rsidR="00F92627">
        <w:rPr>
          <w:rFonts w:cstheme="minorHAnsi"/>
          <w:color w:val="0000FF"/>
        </w:rPr>
        <w:t xml:space="preserve"> </w:t>
      </w:r>
      <w:r w:rsidRPr="008F5D23">
        <w:rPr>
          <w:rFonts w:cstheme="minorHAnsi"/>
          <w:color w:val="000000"/>
        </w:rPr>
        <w:t xml:space="preserve">and ISO Filing # </w:t>
      </w:r>
      <w:r w:rsidR="00356827" w:rsidRPr="00356827">
        <w:rPr>
          <w:rFonts w:cstheme="minorHAnsi"/>
          <w:color w:val="0000FF"/>
        </w:rPr>
        <w:t>GL-201</w:t>
      </w:r>
      <w:r w:rsidR="00675064">
        <w:rPr>
          <w:rFonts w:cstheme="minorHAnsi"/>
          <w:color w:val="0000FF"/>
        </w:rPr>
        <w:t>7</w:t>
      </w:r>
      <w:r w:rsidR="008B4924">
        <w:rPr>
          <w:rFonts w:cstheme="minorHAnsi"/>
          <w:color w:val="0000FF"/>
        </w:rPr>
        <w:t>-BRLA</w:t>
      </w:r>
      <w:r w:rsidR="00356827" w:rsidRPr="00356827">
        <w:rPr>
          <w:rFonts w:cstheme="minorHAnsi"/>
          <w:color w:val="0000FF"/>
        </w:rPr>
        <w:t>1</w:t>
      </w:r>
    </w:p>
    <w:p w:rsidR="008F5D23" w:rsidRPr="007E720B" w:rsidRDefault="008F5D23" w:rsidP="008F5D23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 w:val="18"/>
          <w:szCs w:val="18"/>
        </w:rPr>
      </w:pPr>
    </w:p>
    <w:p w:rsidR="00682CAA" w:rsidRDefault="0030076A" w:rsidP="003007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  <w:r w:rsidRPr="008F5D23">
        <w:rPr>
          <w:rFonts w:cstheme="minorHAnsi"/>
          <w:color w:val="000000" w:themeColor="text1"/>
        </w:rPr>
        <w:t xml:space="preserve">The </w:t>
      </w:r>
      <w:r>
        <w:rPr>
          <w:rFonts w:cstheme="minorHAnsi"/>
          <w:color w:val="000000" w:themeColor="text1"/>
        </w:rPr>
        <w:t xml:space="preserve">impact of adopting these circulars is a loss costs change </w:t>
      </w:r>
      <w:r>
        <w:rPr>
          <w:rFonts w:cstheme="minorHAnsi"/>
        </w:rPr>
        <w:t xml:space="preserve">of </w:t>
      </w:r>
      <w:r w:rsidR="008F47E1">
        <w:rPr>
          <w:rFonts w:cstheme="minorHAnsi"/>
          <w:color w:val="0000FF"/>
        </w:rPr>
        <w:t>10</w:t>
      </w:r>
      <w:r>
        <w:rPr>
          <w:rFonts w:cstheme="minorHAnsi"/>
          <w:color w:val="0000FF"/>
        </w:rPr>
        <w:t>.</w:t>
      </w:r>
      <w:r w:rsidR="008F47E1">
        <w:rPr>
          <w:rFonts w:cstheme="minorHAnsi"/>
          <w:color w:val="0000FF"/>
        </w:rPr>
        <w:t>1</w:t>
      </w:r>
      <w:r>
        <w:rPr>
          <w:rFonts w:cstheme="minorHAnsi"/>
          <w:color w:val="0000FF"/>
        </w:rPr>
        <w:t xml:space="preserve">% </w:t>
      </w:r>
      <w:r w:rsidRPr="002F1871">
        <w:rPr>
          <w:rFonts w:cstheme="minorHAnsi"/>
        </w:rPr>
        <w:t xml:space="preserve">for </w:t>
      </w:r>
      <w:r>
        <w:rPr>
          <w:rFonts w:cstheme="minorHAnsi"/>
          <w:color w:val="000000" w:themeColor="text1"/>
        </w:rPr>
        <w:t xml:space="preserve">all companies. We are also filing to change our Loss Cost </w:t>
      </w:r>
      <w:r w:rsidR="00682CAA">
        <w:rPr>
          <w:rFonts w:cstheme="minorHAnsi"/>
          <w:color w:val="000000" w:themeColor="text1"/>
        </w:rPr>
        <w:t xml:space="preserve">Multiplier - </w:t>
      </w:r>
    </w:p>
    <w:p w:rsidR="0030076A" w:rsidRPr="00682CAA" w:rsidRDefault="00682CAA" w:rsidP="00682CA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" w:after="0" w:line="240" w:lineRule="auto"/>
        <w:rPr>
          <w:rFonts w:cstheme="minorHAnsi"/>
          <w:color w:val="0000FF"/>
        </w:rPr>
      </w:pPr>
      <w:r>
        <w:rPr>
          <w:rFonts w:cstheme="minorHAnsi"/>
          <w:color w:val="000000" w:themeColor="text1"/>
        </w:rPr>
        <w:t xml:space="preserve">For </w:t>
      </w:r>
      <w:r w:rsidR="008F47E1">
        <w:rPr>
          <w:rFonts w:cstheme="minorHAnsi"/>
          <w:color w:val="000000" w:themeColor="text1"/>
        </w:rPr>
        <w:t>Liability</w:t>
      </w:r>
      <w:r>
        <w:rPr>
          <w:rFonts w:cstheme="minorHAnsi"/>
          <w:color w:val="000000" w:themeColor="text1"/>
        </w:rPr>
        <w:t xml:space="preserve">, </w:t>
      </w:r>
      <w:r w:rsidR="0030076A" w:rsidRPr="00682CAA">
        <w:rPr>
          <w:rFonts w:cstheme="minorHAnsi"/>
          <w:color w:val="000000" w:themeColor="text1"/>
        </w:rPr>
        <w:t xml:space="preserve">from </w:t>
      </w:r>
      <w:r w:rsidR="0030076A" w:rsidRPr="00682CAA">
        <w:rPr>
          <w:rFonts w:cstheme="minorHAnsi"/>
          <w:color w:val="0000FF"/>
        </w:rPr>
        <w:t>1.</w:t>
      </w:r>
      <w:r w:rsidR="00A36904">
        <w:rPr>
          <w:rFonts w:cstheme="minorHAnsi"/>
          <w:color w:val="0000FF"/>
        </w:rPr>
        <w:t>5</w:t>
      </w:r>
      <w:r w:rsidR="008F47E1">
        <w:rPr>
          <w:rFonts w:cstheme="minorHAnsi"/>
          <w:color w:val="0000FF"/>
        </w:rPr>
        <w:t>47</w:t>
      </w:r>
      <w:r w:rsidR="0030076A" w:rsidRPr="00682CAA">
        <w:rPr>
          <w:rFonts w:cstheme="minorHAnsi"/>
          <w:color w:val="000000" w:themeColor="text1"/>
        </w:rPr>
        <w:t xml:space="preserve"> to </w:t>
      </w:r>
      <w:r w:rsidR="0030076A" w:rsidRPr="00682CAA">
        <w:rPr>
          <w:rFonts w:cstheme="minorHAnsi"/>
          <w:color w:val="0000FF"/>
        </w:rPr>
        <w:t>1.</w:t>
      </w:r>
      <w:r w:rsidR="00C007E7">
        <w:rPr>
          <w:rFonts w:cstheme="minorHAnsi"/>
          <w:color w:val="0000FF"/>
        </w:rPr>
        <w:t>5</w:t>
      </w:r>
      <w:r w:rsidR="008F47E1">
        <w:rPr>
          <w:rFonts w:cstheme="minorHAnsi"/>
          <w:color w:val="0000FF"/>
        </w:rPr>
        <w:t>37</w:t>
      </w:r>
      <w:r w:rsidR="0030076A" w:rsidRPr="00682CAA">
        <w:rPr>
          <w:rFonts w:cstheme="minorHAnsi"/>
          <w:color w:val="000000" w:themeColor="text1"/>
        </w:rPr>
        <w:t xml:space="preserve"> due to </w:t>
      </w:r>
      <w:r w:rsidR="00582563" w:rsidRPr="00682CAA">
        <w:rPr>
          <w:rFonts w:cstheme="minorHAnsi"/>
          <w:color w:val="000000" w:themeColor="text1"/>
        </w:rPr>
        <w:t>a</w:t>
      </w:r>
      <w:r w:rsidR="0030076A" w:rsidRPr="00682CAA">
        <w:rPr>
          <w:rFonts w:cstheme="minorHAnsi"/>
          <w:color w:val="000000" w:themeColor="text1"/>
        </w:rPr>
        <w:t xml:space="preserve"> </w:t>
      </w:r>
      <w:r w:rsidR="008F47E1">
        <w:rPr>
          <w:rFonts w:cstheme="minorHAnsi"/>
          <w:color w:val="0000FF"/>
        </w:rPr>
        <w:t>3</w:t>
      </w:r>
      <w:r w:rsidR="0030076A" w:rsidRPr="00682CAA">
        <w:rPr>
          <w:rFonts w:cstheme="minorHAnsi"/>
          <w:color w:val="0000FF"/>
        </w:rPr>
        <w:t>.</w:t>
      </w:r>
      <w:r w:rsidR="008F47E1">
        <w:rPr>
          <w:rFonts w:cstheme="minorHAnsi"/>
          <w:color w:val="0000FF"/>
        </w:rPr>
        <w:t>4</w:t>
      </w:r>
      <w:r w:rsidR="0030076A" w:rsidRPr="00682CAA">
        <w:rPr>
          <w:rFonts w:cstheme="minorHAnsi"/>
          <w:color w:val="0000FF"/>
        </w:rPr>
        <w:t>%</w:t>
      </w:r>
      <w:r w:rsidR="0030076A" w:rsidRPr="00682CAA">
        <w:rPr>
          <w:rFonts w:cstheme="minorHAnsi"/>
          <w:color w:val="000000" w:themeColor="text1"/>
        </w:rPr>
        <w:t xml:space="preserve"> expense </w:t>
      </w:r>
      <w:r w:rsidRPr="00682CAA">
        <w:rPr>
          <w:rFonts w:cstheme="minorHAnsi"/>
          <w:color w:val="000000" w:themeColor="text1"/>
        </w:rPr>
        <w:t>change</w:t>
      </w:r>
      <w:r>
        <w:rPr>
          <w:rFonts w:cstheme="minorHAnsi"/>
          <w:color w:val="000000" w:themeColor="text1"/>
        </w:rPr>
        <w:t xml:space="preserve"> and a </w:t>
      </w:r>
      <w:r w:rsidR="00F92627">
        <w:rPr>
          <w:rFonts w:cstheme="minorHAnsi"/>
          <w:color w:val="0000FF"/>
        </w:rPr>
        <w:t>-</w:t>
      </w:r>
      <w:r w:rsidR="008F47E1">
        <w:rPr>
          <w:rFonts w:cstheme="minorHAnsi"/>
          <w:color w:val="0000FF"/>
        </w:rPr>
        <w:t>3</w:t>
      </w:r>
      <w:r w:rsidRPr="00682CAA">
        <w:rPr>
          <w:rFonts w:cstheme="minorHAnsi"/>
          <w:color w:val="0000FF"/>
        </w:rPr>
        <w:t>.</w:t>
      </w:r>
      <w:r w:rsidR="008F47E1">
        <w:rPr>
          <w:rFonts w:cstheme="minorHAnsi"/>
          <w:color w:val="0000FF"/>
        </w:rPr>
        <w:t>9</w:t>
      </w:r>
      <w:r w:rsidRPr="00682CAA">
        <w:rPr>
          <w:rFonts w:cstheme="minorHAnsi"/>
          <w:color w:val="0000FF"/>
        </w:rPr>
        <w:t>%</w:t>
      </w:r>
      <w:r>
        <w:rPr>
          <w:rFonts w:cstheme="minorHAnsi"/>
          <w:color w:val="000000" w:themeColor="text1"/>
        </w:rPr>
        <w:t xml:space="preserve"> modification change</w:t>
      </w:r>
      <w:r w:rsidR="0030076A" w:rsidRPr="00682CAA">
        <w:rPr>
          <w:rFonts w:cstheme="minorHAnsi"/>
          <w:color w:val="000000" w:themeColor="text1"/>
        </w:rPr>
        <w:t xml:space="preserve">. </w:t>
      </w:r>
    </w:p>
    <w:p w:rsidR="00682CAA" w:rsidRPr="00682CAA" w:rsidRDefault="00682CAA" w:rsidP="00682CA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" w:after="0" w:line="240" w:lineRule="auto"/>
        <w:rPr>
          <w:rFonts w:cstheme="minorHAnsi"/>
          <w:color w:val="0000FF"/>
        </w:rPr>
      </w:pPr>
      <w:r>
        <w:rPr>
          <w:rFonts w:cstheme="minorHAnsi"/>
          <w:color w:val="000000" w:themeColor="text1"/>
        </w:rPr>
        <w:t xml:space="preserve">For </w:t>
      </w:r>
      <w:r w:rsidR="008F47E1">
        <w:rPr>
          <w:rFonts w:cstheme="minorHAnsi"/>
          <w:color w:val="000000" w:themeColor="text1"/>
        </w:rPr>
        <w:t>Physical Damage</w:t>
      </w:r>
      <w:r>
        <w:rPr>
          <w:rFonts w:cstheme="minorHAnsi"/>
          <w:color w:val="000000" w:themeColor="text1"/>
        </w:rPr>
        <w:t xml:space="preserve">, </w:t>
      </w:r>
      <w:r w:rsidRPr="00682CAA">
        <w:rPr>
          <w:rFonts w:cstheme="minorHAnsi"/>
          <w:color w:val="000000" w:themeColor="text1"/>
        </w:rPr>
        <w:t xml:space="preserve">from </w:t>
      </w:r>
      <w:r w:rsidRPr="00682CAA">
        <w:rPr>
          <w:rFonts w:cstheme="minorHAnsi"/>
          <w:color w:val="0000FF"/>
        </w:rPr>
        <w:t>1.</w:t>
      </w:r>
      <w:r w:rsidR="008F47E1">
        <w:rPr>
          <w:rFonts w:cstheme="minorHAnsi"/>
          <w:color w:val="0000FF"/>
        </w:rPr>
        <w:t>565</w:t>
      </w:r>
      <w:r w:rsidRPr="00682CAA">
        <w:rPr>
          <w:rFonts w:cstheme="minorHAnsi"/>
          <w:color w:val="000000" w:themeColor="text1"/>
        </w:rPr>
        <w:t xml:space="preserve"> to </w:t>
      </w:r>
      <w:r w:rsidRPr="00682CAA">
        <w:rPr>
          <w:rFonts w:cstheme="minorHAnsi"/>
          <w:color w:val="0000FF"/>
        </w:rPr>
        <w:t>1.</w:t>
      </w:r>
      <w:r w:rsidR="008F47E1">
        <w:rPr>
          <w:rFonts w:cstheme="minorHAnsi"/>
          <w:color w:val="0000FF"/>
        </w:rPr>
        <w:t>848</w:t>
      </w:r>
      <w:r w:rsidRPr="00682CAA">
        <w:rPr>
          <w:rFonts w:cstheme="minorHAnsi"/>
          <w:color w:val="000000" w:themeColor="text1"/>
        </w:rPr>
        <w:t xml:space="preserve"> due to </w:t>
      </w:r>
      <w:r w:rsidR="008F47E1">
        <w:rPr>
          <w:rFonts w:cstheme="minorHAnsi"/>
          <w:color w:val="000000" w:themeColor="text1"/>
        </w:rPr>
        <w:t>a</w:t>
      </w:r>
      <w:r w:rsidRPr="00682CAA">
        <w:rPr>
          <w:rFonts w:cstheme="minorHAnsi"/>
          <w:color w:val="000000" w:themeColor="text1"/>
        </w:rPr>
        <w:t xml:space="preserve"> </w:t>
      </w:r>
      <w:r w:rsidR="008F47E1">
        <w:rPr>
          <w:rFonts w:cstheme="minorHAnsi"/>
          <w:color w:val="0000FF"/>
        </w:rPr>
        <w:t>2</w:t>
      </w:r>
      <w:r w:rsidR="00582563">
        <w:rPr>
          <w:rFonts w:cstheme="minorHAnsi"/>
          <w:color w:val="0000FF"/>
        </w:rPr>
        <w:t>.</w:t>
      </w:r>
      <w:r w:rsidR="008F47E1">
        <w:rPr>
          <w:rFonts w:cstheme="minorHAnsi"/>
          <w:color w:val="0000FF"/>
        </w:rPr>
        <w:t>2</w:t>
      </w:r>
      <w:r w:rsidRPr="00682CAA">
        <w:rPr>
          <w:rFonts w:cstheme="minorHAnsi"/>
          <w:color w:val="0000FF"/>
        </w:rPr>
        <w:t>%</w:t>
      </w:r>
      <w:r w:rsidRPr="00682CAA">
        <w:rPr>
          <w:rFonts w:cstheme="minorHAnsi"/>
          <w:color w:val="000000" w:themeColor="text1"/>
        </w:rPr>
        <w:t xml:space="preserve"> expense </w:t>
      </w:r>
      <w:r w:rsidR="008F47E1" w:rsidRPr="00682CAA">
        <w:rPr>
          <w:rFonts w:cstheme="minorHAnsi"/>
          <w:color w:val="000000" w:themeColor="text1"/>
        </w:rPr>
        <w:t>change</w:t>
      </w:r>
      <w:r>
        <w:rPr>
          <w:rFonts w:cstheme="minorHAnsi"/>
          <w:color w:val="000000" w:themeColor="text1"/>
        </w:rPr>
        <w:t xml:space="preserve"> and a </w:t>
      </w:r>
      <w:r w:rsidR="008F47E1">
        <w:rPr>
          <w:rFonts w:cstheme="minorHAnsi"/>
          <w:color w:val="0000FF"/>
        </w:rPr>
        <w:t>15</w:t>
      </w:r>
      <w:r w:rsidRPr="00682CAA">
        <w:rPr>
          <w:rFonts w:cstheme="minorHAnsi"/>
          <w:color w:val="0000FF"/>
        </w:rPr>
        <w:t>.</w:t>
      </w:r>
      <w:r w:rsidR="008F47E1">
        <w:rPr>
          <w:rFonts w:cstheme="minorHAnsi"/>
          <w:color w:val="0000FF"/>
        </w:rPr>
        <w:t>6</w:t>
      </w:r>
      <w:r w:rsidRPr="00682CAA">
        <w:rPr>
          <w:rFonts w:cstheme="minorHAnsi"/>
          <w:color w:val="0000FF"/>
        </w:rPr>
        <w:t>%</w:t>
      </w:r>
      <w:r>
        <w:rPr>
          <w:rFonts w:cstheme="minorHAnsi"/>
          <w:color w:val="000000" w:themeColor="text1"/>
        </w:rPr>
        <w:t xml:space="preserve"> modification change</w:t>
      </w:r>
      <w:r w:rsidRPr="00682CAA">
        <w:rPr>
          <w:rFonts w:cstheme="minorHAnsi"/>
          <w:color w:val="000000" w:themeColor="text1"/>
        </w:rPr>
        <w:t xml:space="preserve">. </w:t>
      </w:r>
    </w:p>
    <w:p w:rsidR="0030076A" w:rsidRDefault="0030076A" w:rsidP="0030076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:rsidR="0030076A" w:rsidRDefault="0030076A" w:rsidP="00300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F5D23">
        <w:rPr>
          <w:rFonts w:cstheme="minorHAnsi"/>
          <w:color w:val="000000" w:themeColor="text1"/>
        </w:rPr>
        <w:t xml:space="preserve">The </w:t>
      </w:r>
      <w:r>
        <w:rPr>
          <w:rFonts w:cstheme="minorHAnsi"/>
          <w:color w:val="000000" w:themeColor="text1"/>
        </w:rPr>
        <w:t>o</w:t>
      </w:r>
      <w:r w:rsidRPr="008F5D23">
        <w:rPr>
          <w:rFonts w:cstheme="minorHAnsi"/>
          <w:color w:val="000000" w:themeColor="text1"/>
        </w:rPr>
        <w:t xml:space="preserve">verall </w:t>
      </w:r>
      <w:r>
        <w:rPr>
          <w:rFonts w:cstheme="minorHAnsi"/>
        </w:rPr>
        <w:t>rate impact is</w:t>
      </w:r>
      <w:r w:rsidRPr="001610FA">
        <w:rPr>
          <w:rFonts w:cstheme="minorHAnsi"/>
          <w:color w:val="0000FF"/>
        </w:rPr>
        <w:t xml:space="preserve"> </w:t>
      </w:r>
      <w:r w:rsidR="008F47E1">
        <w:rPr>
          <w:rFonts w:cstheme="minorHAnsi"/>
          <w:color w:val="0000FF"/>
        </w:rPr>
        <w:t>12</w:t>
      </w:r>
      <w:r>
        <w:rPr>
          <w:rFonts w:cstheme="minorHAnsi"/>
          <w:color w:val="0000FF"/>
        </w:rPr>
        <w:t>.</w:t>
      </w:r>
      <w:r w:rsidR="00682CAA">
        <w:rPr>
          <w:rFonts w:cstheme="minorHAnsi"/>
          <w:color w:val="0000FF"/>
        </w:rPr>
        <w:t>0</w:t>
      </w:r>
      <w:r>
        <w:rPr>
          <w:rFonts w:cstheme="minorHAnsi"/>
          <w:color w:val="0000FF"/>
        </w:rPr>
        <w:t xml:space="preserve">% </w:t>
      </w:r>
      <w:r w:rsidRPr="002F1871">
        <w:rPr>
          <w:rFonts w:cstheme="minorHAnsi"/>
        </w:rPr>
        <w:t xml:space="preserve">for </w:t>
      </w:r>
      <w:r>
        <w:rPr>
          <w:rFonts w:cstheme="minorHAnsi"/>
          <w:color w:val="000000" w:themeColor="text1"/>
        </w:rPr>
        <w:t xml:space="preserve">Commercial </w:t>
      </w:r>
      <w:r w:rsidR="008F47E1">
        <w:rPr>
          <w:rFonts w:cstheme="minorHAnsi"/>
          <w:color w:val="000000" w:themeColor="text1"/>
        </w:rPr>
        <w:t>Automobile</w:t>
      </w:r>
      <w:r>
        <w:rPr>
          <w:rFonts w:cstheme="minorHAnsi"/>
          <w:color w:val="000000" w:themeColor="text1"/>
        </w:rPr>
        <w:t xml:space="preserve">. </w:t>
      </w:r>
      <w:r w:rsidRPr="00FA0F97">
        <w:rPr>
          <w:rFonts w:cstheme="minorHAnsi"/>
          <w:color w:val="000000"/>
        </w:rPr>
        <w:t xml:space="preserve">The proposed effective date for </w:t>
      </w:r>
      <w:r>
        <w:rPr>
          <w:rFonts w:cstheme="minorHAnsi"/>
          <w:color w:val="000000"/>
        </w:rPr>
        <w:t xml:space="preserve">the implementation of this filing </w:t>
      </w:r>
      <w:r w:rsidRPr="00FA0F97">
        <w:rPr>
          <w:rFonts w:cstheme="minorHAnsi"/>
          <w:color w:val="000000"/>
        </w:rPr>
        <w:t xml:space="preserve">is </w:t>
      </w:r>
      <w:r w:rsidR="00682CAA">
        <w:rPr>
          <w:rFonts w:cstheme="minorHAnsi"/>
          <w:color w:val="0000FF"/>
        </w:rPr>
        <w:t>0</w:t>
      </w:r>
      <w:r w:rsidR="00F92627">
        <w:rPr>
          <w:rFonts w:cstheme="minorHAnsi"/>
          <w:color w:val="0000FF"/>
        </w:rPr>
        <w:t>7</w:t>
      </w:r>
      <w:r>
        <w:rPr>
          <w:rFonts w:cstheme="minorHAnsi"/>
          <w:color w:val="0000FF"/>
        </w:rPr>
        <w:t xml:space="preserve">/01/2017 </w:t>
      </w:r>
      <w:r w:rsidRPr="00701CB4">
        <w:rPr>
          <w:rFonts w:cstheme="minorHAnsi"/>
          <w:color w:val="000000" w:themeColor="text1"/>
        </w:rPr>
        <w:t>for new business and renewal business.</w:t>
      </w:r>
    </w:p>
    <w:p w:rsidR="0030076A" w:rsidRPr="008D2ED6" w:rsidRDefault="0030076A" w:rsidP="003007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0076A" w:rsidRDefault="0030076A" w:rsidP="0030076A">
      <w:r>
        <w:t xml:space="preserve">The Actuarial Support consists of the following: - </w:t>
      </w:r>
    </w:p>
    <w:p w:rsidR="0030076A" w:rsidRDefault="0030076A" w:rsidP="0030076A">
      <w:pPr>
        <w:pStyle w:val="ListParagraph"/>
        <w:numPr>
          <w:ilvl w:val="0"/>
          <w:numId w:val="3"/>
        </w:numPr>
      </w:pPr>
      <w:r>
        <w:t>Actuarial Filing Memorandum</w:t>
      </w:r>
    </w:p>
    <w:p w:rsidR="00682CAA" w:rsidRDefault="00682CAA" w:rsidP="00682CAA">
      <w:pPr>
        <w:pStyle w:val="ListParagraph"/>
        <w:numPr>
          <w:ilvl w:val="0"/>
          <w:numId w:val="3"/>
        </w:numPr>
      </w:pPr>
      <w:r w:rsidRPr="00682CAA">
        <w:t>Actuarial Supp</w:t>
      </w:r>
      <w:r w:rsidR="008F47E1">
        <w:t>ort Exhibits 1-10</w:t>
      </w:r>
    </w:p>
    <w:p w:rsidR="0058203D" w:rsidRDefault="0030076A" w:rsidP="00682CAA">
      <w:pPr>
        <w:pStyle w:val="ListParagraph"/>
        <w:numPr>
          <w:ilvl w:val="0"/>
          <w:numId w:val="3"/>
        </w:numPr>
      </w:pPr>
      <w:r>
        <w:t>Exception</w:t>
      </w:r>
      <w:r w:rsidR="0058203D">
        <w:t xml:space="preserve"> pages LCM and ELR </w:t>
      </w:r>
    </w:p>
    <w:p w:rsidR="0030076A" w:rsidRDefault="0030076A" w:rsidP="0030076A">
      <w:pPr>
        <w:pStyle w:val="ListParagraph"/>
        <w:numPr>
          <w:ilvl w:val="0"/>
          <w:numId w:val="3"/>
        </w:numPr>
      </w:pPr>
      <w:r>
        <w:t>SERFF Actuarial Input Form</w:t>
      </w:r>
    </w:p>
    <w:p w:rsidR="0030076A" w:rsidRDefault="0030076A" w:rsidP="0030076A">
      <w:pPr>
        <w:pStyle w:val="ListParagraph"/>
        <w:numPr>
          <w:ilvl w:val="0"/>
          <w:numId w:val="3"/>
        </w:numPr>
      </w:pPr>
      <w:r>
        <w:t>Rate/Rules Filing Schedule</w:t>
      </w:r>
    </w:p>
    <w:p w:rsidR="0030076A" w:rsidRDefault="0030076A" w:rsidP="0030076A">
      <w:pPr>
        <w:pStyle w:val="ListParagraph"/>
        <w:numPr>
          <w:ilvl w:val="0"/>
          <w:numId w:val="3"/>
        </w:numPr>
      </w:pPr>
      <w:r>
        <w:t>Transmittal</w:t>
      </w:r>
    </w:p>
    <w:p w:rsidR="002E594D" w:rsidRDefault="002E594D" w:rsidP="0030076A">
      <w:pPr>
        <w:pStyle w:val="ListParagraph"/>
        <w:numPr>
          <w:ilvl w:val="0"/>
          <w:numId w:val="3"/>
        </w:numPr>
      </w:pPr>
      <w:r>
        <w:t>LCM State Form</w:t>
      </w:r>
    </w:p>
    <w:p w:rsidR="002E594D" w:rsidRDefault="002E594D" w:rsidP="0030076A">
      <w:pPr>
        <w:pStyle w:val="ListParagraph"/>
        <w:numPr>
          <w:ilvl w:val="0"/>
          <w:numId w:val="3"/>
        </w:numPr>
      </w:pPr>
      <w:r>
        <w:t>Adoption Form</w:t>
      </w:r>
    </w:p>
    <w:p w:rsidR="007E720B" w:rsidRDefault="007E720B" w:rsidP="0030076A">
      <w:pPr>
        <w:autoSpaceDE w:val="0"/>
        <w:autoSpaceDN w:val="0"/>
        <w:adjustRightInd w:val="0"/>
        <w:spacing w:after="0" w:line="240" w:lineRule="auto"/>
      </w:pPr>
    </w:p>
    <w:sectPr w:rsidR="007E720B" w:rsidSect="00FD70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7E1" w:rsidRDefault="008F47E1" w:rsidP="00A708AC">
      <w:pPr>
        <w:spacing w:after="0" w:line="240" w:lineRule="auto"/>
      </w:pPr>
      <w:r>
        <w:separator/>
      </w:r>
    </w:p>
  </w:endnote>
  <w:endnote w:type="continuationSeparator" w:id="0">
    <w:p w:rsidR="008F47E1" w:rsidRDefault="008F47E1" w:rsidP="00A7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7E1" w:rsidRDefault="008F47E1" w:rsidP="00A708AC">
      <w:pPr>
        <w:spacing w:after="0" w:line="240" w:lineRule="auto"/>
      </w:pPr>
      <w:r>
        <w:separator/>
      </w:r>
    </w:p>
  </w:footnote>
  <w:footnote w:type="continuationSeparator" w:id="0">
    <w:p w:rsidR="008F47E1" w:rsidRDefault="008F47E1" w:rsidP="00A70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957"/>
    <w:multiLevelType w:val="hybridMultilevel"/>
    <w:tmpl w:val="14FA36A2"/>
    <w:lvl w:ilvl="0" w:tplc="04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EB851CD"/>
    <w:multiLevelType w:val="hybridMultilevel"/>
    <w:tmpl w:val="D53634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3C030F"/>
    <w:multiLevelType w:val="hybridMultilevel"/>
    <w:tmpl w:val="091E20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1054F2"/>
    <w:multiLevelType w:val="hybridMultilevel"/>
    <w:tmpl w:val="417C7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157E6"/>
    <w:multiLevelType w:val="hybridMultilevel"/>
    <w:tmpl w:val="AA38B0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426CB"/>
    <w:multiLevelType w:val="hybridMultilevel"/>
    <w:tmpl w:val="CFAE0352"/>
    <w:lvl w:ilvl="0" w:tplc="5A2CB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1fe6ff6c-5f1c-47a3-aa02-0a472f7c9630"/>
  </w:docVars>
  <w:rsids>
    <w:rsidRoot w:val="00A708AC"/>
    <w:rsid w:val="00007294"/>
    <w:rsid w:val="0002692C"/>
    <w:rsid w:val="000326C2"/>
    <w:rsid w:val="00032AD4"/>
    <w:rsid w:val="00064D03"/>
    <w:rsid w:val="000804F6"/>
    <w:rsid w:val="000C5062"/>
    <w:rsid w:val="000E6686"/>
    <w:rsid w:val="001022D9"/>
    <w:rsid w:val="00121D81"/>
    <w:rsid w:val="00145A9E"/>
    <w:rsid w:val="00150BBC"/>
    <w:rsid w:val="001610FA"/>
    <w:rsid w:val="00230F61"/>
    <w:rsid w:val="00242711"/>
    <w:rsid w:val="002568DA"/>
    <w:rsid w:val="0028096A"/>
    <w:rsid w:val="002A24AE"/>
    <w:rsid w:val="002E594D"/>
    <w:rsid w:val="002F5286"/>
    <w:rsid w:val="0030076A"/>
    <w:rsid w:val="00311BA7"/>
    <w:rsid w:val="00356827"/>
    <w:rsid w:val="00362148"/>
    <w:rsid w:val="00370E9F"/>
    <w:rsid w:val="00383E5A"/>
    <w:rsid w:val="003D3CE3"/>
    <w:rsid w:val="003F3519"/>
    <w:rsid w:val="00435B88"/>
    <w:rsid w:val="00440841"/>
    <w:rsid w:val="004672E5"/>
    <w:rsid w:val="00472CB5"/>
    <w:rsid w:val="004E64B4"/>
    <w:rsid w:val="0058203D"/>
    <w:rsid w:val="00582563"/>
    <w:rsid w:val="005D1567"/>
    <w:rsid w:val="005F4854"/>
    <w:rsid w:val="00610D08"/>
    <w:rsid w:val="00641D7E"/>
    <w:rsid w:val="00674D10"/>
    <w:rsid w:val="00675064"/>
    <w:rsid w:val="00682935"/>
    <w:rsid w:val="00682CAA"/>
    <w:rsid w:val="006E6AF8"/>
    <w:rsid w:val="006F792B"/>
    <w:rsid w:val="00701CB4"/>
    <w:rsid w:val="00720B2D"/>
    <w:rsid w:val="00740342"/>
    <w:rsid w:val="0074215D"/>
    <w:rsid w:val="00777A1A"/>
    <w:rsid w:val="007D12C0"/>
    <w:rsid w:val="007E720B"/>
    <w:rsid w:val="007F59DF"/>
    <w:rsid w:val="00815D7E"/>
    <w:rsid w:val="00837A3D"/>
    <w:rsid w:val="00861368"/>
    <w:rsid w:val="00861526"/>
    <w:rsid w:val="00871FD1"/>
    <w:rsid w:val="0088447D"/>
    <w:rsid w:val="008B4924"/>
    <w:rsid w:val="008D1CEA"/>
    <w:rsid w:val="008D2ED6"/>
    <w:rsid w:val="008F47E1"/>
    <w:rsid w:val="008F5D23"/>
    <w:rsid w:val="00922BC9"/>
    <w:rsid w:val="00960D64"/>
    <w:rsid w:val="0098531F"/>
    <w:rsid w:val="009B75BF"/>
    <w:rsid w:val="009E4518"/>
    <w:rsid w:val="009F2FA9"/>
    <w:rsid w:val="00A17904"/>
    <w:rsid w:val="00A24029"/>
    <w:rsid w:val="00A36904"/>
    <w:rsid w:val="00A513FF"/>
    <w:rsid w:val="00A708AC"/>
    <w:rsid w:val="00AB2F6C"/>
    <w:rsid w:val="00AB34CB"/>
    <w:rsid w:val="00AD29A3"/>
    <w:rsid w:val="00AD441C"/>
    <w:rsid w:val="00AE42E0"/>
    <w:rsid w:val="00B060DE"/>
    <w:rsid w:val="00B704CC"/>
    <w:rsid w:val="00B95804"/>
    <w:rsid w:val="00BB43AB"/>
    <w:rsid w:val="00BE5CAA"/>
    <w:rsid w:val="00C007E7"/>
    <w:rsid w:val="00C60294"/>
    <w:rsid w:val="00C71ADB"/>
    <w:rsid w:val="00C74520"/>
    <w:rsid w:val="00C85B63"/>
    <w:rsid w:val="00C91B7D"/>
    <w:rsid w:val="00CA7524"/>
    <w:rsid w:val="00CE62D0"/>
    <w:rsid w:val="00D463B7"/>
    <w:rsid w:val="00D6082B"/>
    <w:rsid w:val="00D72EA7"/>
    <w:rsid w:val="00DC325C"/>
    <w:rsid w:val="00DD7C69"/>
    <w:rsid w:val="00DE5BEA"/>
    <w:rsid w:val="00E52E38"/>
    <w:rsid w:val="00E618DB"/>
    <w:rsid w:val="00E66574"/>
    <w:rsid w:val="00E75B43"/>
    <w:rsid w:val="00E834D6"/>
    <w:rsid w:val="00E968FD"/>
    <w:rsid w:val="00EF503E"/>
    <w:rsid w:val="00F05721"/>
    <w:rsid w:val="00F92627"/>
    <w:rsid w:val="00F945C8"/>
    <w:rsid w:val="00FA6899"/>
    <w:rsid w:val="00FB4794"/>
    <w:rsid w:val="00FD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8AC"/>
  </w:style>
  <w:style w:type="paragraph" w:styleId="Footer">
    <w:name w:val="footer"/>
    <w:basedOn w:val="Normal"/>
    <w:link w:val="FooterChar"/>
    <w:uiPriority w:val="99"/>
    <w:semiHidden/>
    <w:unhideWhenUsed/>
    <w:rsid w:val="00A7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8AC"/>
  </w:style>
  <w:style w:type="paragraph" w:styleId="ListParagraph">
    <w:name w:val="List Paragraph"/>
    <w:basedOn w:val="Normal"/>
    <w:uiPriority w:val="34"/>
    <w:qFormat/>
    <w:rsid w:val="00A70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8AC"/>
  </w:style>
  <w:style w:type="paragraph" w:styleId="Footer">
    <w:name w:val="footer"/>
    <w:basedOn w:val="Normal"/>
    <w:link w:val="FooterChar"/>
    <w:uiPriority w:val="99"/>
    <w:semiHidden/>
    <w:unhideWhenUsed/>
    <w:rsid w:val="00A7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8AC"/>
  </w:style>
  <w:style w:type="paragraph" w:styleId="ListParagraph">
    <w:name w:val="List Paragraph"/>
    <w:basedOn w:val="Normal"/>
    <w:uiPriority w:val="34"/>
    <w:qFormat/>
    <w:rsid w:val="00A7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Nash, Stephen</dc:creator>
  <cp:lastModifiedBy>Bernardino, Jojie</cp:lastModifiedBy>
  <cp:revision>2</cp:revision>
  <dcterms:created xsi:type="dcterms:W3CDTF">2017-04-19T17:46:00Z</dcterms:created>
  <dcterms:modified xsi:type="dcterms:W3CDTF">2017-04-19T17:46:00Z</dcterms:modified>
</cp:coreProperties>
</file>