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539" w:rsidRDefault="00596539" w:rsidP="00E07FAD">
      <w:bookmarkStart w:id="0" w:name="_GoBack"/>
      <w:bookmarkEnd w:id="0"/>
    </w:p>
    <w:p w:rsidR="00596539" w:rsidRDefault="00596539" w:rsidP="00E07FAD">
      <w:pPr>
        <w:jc w:val="center"/>
      </w:pPr>
      <w:r>
        <w:t>NEW HAMPSHIRE</w:t>
      </w:r>
    </w:p>
    <w:p w:rsidR="00596539" w:rsidRDefault="00596539" w:rsidP="00E07FAD">
      <w:pPr>
        <w:jc w:val="center"/>
      </w:pPr>
      <w:r>
        <w:t>COMMERCIAL AUTOMOBILE</w:t>
      </w:r>
    </w:p>
    <w:p w:rsidR="00596539" w:rsidRDefault="00596539" w:rsidP="00E07FAD">
      <w:pPr>
        <w:jc w:val="center"/>
      </w:pPr>
    </w:p>
    <w:p w:rsidR="00596539" w:rsidRDefault="00596539" w:rsidP="00E07FAD">
      <w:pPr>
        <w:jc w:val="center"/>
      </w:pPr>
      <w:r>
        <w:t>SECTION  D - REVISED PROSPECTIVE LOSS COSTS</w:t>
      </w:r>
    </w:p>
    <w:p w:rsidR="00596539" w:rsidRDefault="00596539" w:rsidP="00E07FAD"/>
    <w:p w:rsidR="00596539" w:rsidRDefault="00596539" w:rsidP="00E07FAD"/>
    <w:p w:rsidR="00596539" w:rsidRDefault="00596539" w:rsidP="00E07FAD">
      <w:pPr>
        <w:tabs>
          <w:tab w:val="right" w:leader="dot" w:pos="7920"/>
          <w:tab w:val="left" w:pos="8190"/>
        </w:tabs>
      </w:pPr>
      <w:r>
        <w:t>Liability and Medical Payments</w:t>
      </w:r>
      <w:r>
        <w:tab/>
      </w:r>
      <w:r>
        <w:tab/>
        <w:t>D2-D15</w:t>
      </w:r>
    </w:p>
    <w:p w:rsidR="00596539" w:rsidRDefault="00596539" w:rsidP="00E07FAD">
      <w:pPr>
        <w:tabs>
          <w:tab w:val="right" w:leader="dot" w:pos="7920"/>
          <w:tab w:val="left" w:pos="8190"/>
        </w:tabs>
      </w:pPr>
      <w:r>
        <w:t>Physical Damage - All Coverages Except Garages</w:t>
      </w:r>
      <w:r>
        <w:tab/>
      </w:r>
      <w:r>
        <w:tab/>
        <w:t>D16-D29</w:t>
      </w:r>
    </w:p>
    <w:p w:rsidR="00596539" w:rsidRDefault="00596539" w:rsidP="00E07FAD">
      <w:pPr>
        <w:tabs>
          <w:tab w:val="right" w:leader="dot" w:pos="7920"/>
          <w:tab w:val="left" w:pos="8190"/>
        </w:tabs>
      </w:pPr>
      <w:r>
        <w:t>Hired Autos (Rule 90)</w:t>
      </w:r>
      <w:r>
        <w:tab/>
      </w:r>
      <w:r>
        <w:tab/>
        <w:t>D30</w:t>
      </w:r>
    </w:p>
    <w:p w:rsidR="00596539" w:rsidRDefault="00596539" w:rsidP="00596539">
      <w:pPr>
        <w:sectPr w:rsidR="00596539" w:rsidSect="0059653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paperSrc w:first="7" w:other="7"/>
          <w:pgNumType w:start="1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A61C4E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>PERSONAL INJURY PROTECTION</w:t>
            </w: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A61C4E" w:rsidRDefault="00596539" w:rsidP="005C14D8">
            <w:pPr>
              <w:pStyle w:val="tablehead"/>
              <w:rPr>
                <w:kern w:val="18"/>
              </w:rPr>
            </w:pPr>
            <w:r w:rsidRPr="00A61C4E">
              <w:rPr>
                <w:kern w:val="18"/>
              </w:rPr>
              <w:t>Basic Limits</w:t>
            </w:r>
          </w:p>
        </w:tc>
      </w:tr>
      <w:tr w:rsidR="00596539" w:rsidRPr="00A61C4E" w:rsidTr="005C14D8">
        <w:trPr>
          <w:cantSplit/>
        </w:trPr>
        <w:tc>
          <w:tcPr>
            <w:tcW w:w="9360" w:type="dxa"/>
            <w:gridSpan w:val="10"/>
          </w:tcPr>
          <w:p w:rsidR="00596539" w:rsidRPr="00A61C4E" w:rsidRDefault="00596539" w:rsidP="005C14D8">
            <w:pPr>
              <w:pStyle w:val="tabletext11"/>
              <w:rPr>
                <w:b/>
                <w:kern w:val="18"/>
              </w:rPr>
            </w:pPr>
            <w:r w:rsidRPr="00A61C4E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$   441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b/>
                <w:kern w:val="18"/>
              </w:rPr>
            </w:pPr>
            <w:r w:rsidRPr="00A61C4E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$   422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$27    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b/>
                <w:kern w:val="18"/>
              </w:rPr>
            </w:pPr>
            <w:r w:rsidRPr="00A61C4E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A61C4E" w:rsidTr="005C14D8">
        <w:trPr>
          <w:cantSplit/>
        </w:trPr>
        <w:tc>
          <w:tcPr>
            <w:tcW w:w="540" w:type="dxa"/>
            <w:gridSpan w:val="2"/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  <w:r w:rsidRPr="00A61C4E">
              <w:rPr>
                <w:b/>
                <w:kern w:val="18"/>
              </w:rPr>
              <w:t>– TAXICABS AND LIMOUSINES</w:t>
            </w: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$  2734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$98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$137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$194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$293   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540" w:type="dxa"/>
            <w:gridSpan w:val="2"/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  <w:r w:rsidRPr="00A61C4E">
              <w:rPr>
                <w:b/>
                <w:kern w:val="18"/>
              </w:rPr>
              <w:t>– SCHOOL AND CHURCH BUSES</w:t>
            </w: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$   243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$24    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540" w:type="dxa"/>
            <w:gridSpan w:val="2"/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A61C4E" w:rsidRDefault="00596539" w:rsidP="005C14D8">
            <w:pPr>
              <w:pStyle w:val="tabletext11"/>
              <w:rPr>
                <w:b/>
                <w:kern w:val="18"/>
              </w:rPr>
            </w:pPr>
            <w:r w:rsidRPr="00A61C4E">
              <w:rPr>
                <w:b/>
                <w:kern w:val="18"/>
              </w:rPr>
              <w:t>– OTHER BUSES</w:t>
            </w: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$  1676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$54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$65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$84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$114   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540" w:type="dxa"/>
            <w:gridSpan w:val="2"/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A61C4E" w:rsidRDefault="00596539" w:rsidP="005C14D8">
            <w:pPr>
              <w:pStyle w:val="tabletext11"/>
              <w:rPr>
                <w:b/>
                <w:kern w:val="18"/>
              </w:rPr>
            </w:pPr>
            <w:r w:rsidRPr="00A61C4E">
              <w:rPr>
                <w:b/>
                <w:kern w:val="18"/>
              </w:rPr>
              <w:t>– VAN POOLS</w:t>
            </w: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$   662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$66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$80    </w:t>
            </w:r>
          </w:p>
        </w:tc>
        <w:tc>
          <w:tcPr>
            <w:tcW w:w="78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$104   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b/>
                <w:kern w:val="18"/>
              </w:rPr>
            </w:pPr>
            <w:r w:rsidRPr="00A61C4E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A61C4E" w:rsidTr="005C14D8">
        <w:trPr>
          <w:cantSplit/>
        </w:trPr>
        <w:tc>
          <w:tcPr>
            <w:tcW w:w="3120" w:type="dxa"/>
            <w:gridSpan w:val="3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$   689</w:t>
            </w:r>
          </w:p>
        </w:tc>
        <w:tc>
          <w:tcPr>
            <w:tcW w:w="3120" w:type="dxa"/>
            <w:gridSpan w:val="4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 xml:space="preserve">Refer to Rule </w:t>
            </w:r>
            <w:r w:rsidRPr="00A61C4E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61C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A61C4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  <w:r w:rsidRPr="00A61C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  <w:r w:rsidRPr="00A61C4E">
              <w:rPr>
                <w:kern w:val="18"/>
              </w:rPr>
              <w:t xml:space="preserve">For liability increased limits factors, refer to Rule </w:t>
            </w:r>
            <w:r w:rsidRPr="00A61C4E">
              <w:rPr>
                <w:rStyle w:val="rulelink"/>
              </w:rPr>
              <w:t>100.</w:t>
            </w:r>
          </w:p>
        </w:tc>
      </w:tr>
      <w:tr w:rsidR="00596539" w:rsidRPr="00A61C4E" w:rsidTr="005C14D8">
        <w:trPr>
          <w:cantSplit/>
        </w:trPr>
        <w:tc>
          <w:tcPr>
            <w:tcW w:w="220" w:type="dxa"/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  <w:r w:rsidRPr="00A61C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  <w:r w:rsidRPr="00A61C4E">
              <w:rPr>
                <w:kern w:val="18"/>
              </w:rPr>
              <w:t xml:space="preserve">For liability fleet factors, refer to Rules </w:t>
            </w:r>
            <w:r w:rsidRPr="00A61C4E">
              <w:rPr>
                <w:rStyle w:val="rulelink"/>
              </w:rPr>
              <w:t>22.</w:t>
            </w:r>
            <w:r w:rsidRPr="00A61C4E">
              <w:rPr>
                <w:kern w:val="18"/>
              </w:rPr>
              <w:t xml:space="preserve"> and </w:t>
            </w:r>
            <w:r w:rsidRPr="00A61C4E">
              <w:rPr>
                <w:rStyle w:val="rulelink"/>
              </w:rPr>
              <w:t>39.</w:t>
            </w: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A61C4E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A61C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  <w:r w:rsidRPr="00A61C4E">
              <w:rPr>
                <w:kern w:val="18"/>
              </w:rPr>
              <w:t xml:space="preserve">Other Than Auto losses for </w:t>
            </w:r>
            <w:r w:rsidRPr="00A61C4E">
              <w:t>Auto Dealers</w:t>
            </w:r>
            <w:r w:rsidRPr="00A61C4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61C4E">
              <w:rPr>
                <w:rStyle w:val="rulelink"/>
              </w:rPr>
              <w:t>49.</w:t>
            </w: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61C4E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A61C4E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A61C4E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14"/>
          <w:footerReference w:type="default" r:id="rId15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583CDE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>PERSONAL INJURY PROTECTION</w:t>
            </w: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583CDE" w:rsidRDefault="00596539" w:rsidP="005C14D8">
            <w:pPr>
              <w:pStyle w:val="tablehead"/>
              <w:rPr>
                <w:kern w:val="18"/>
              </w:rPr>
            </w:pPr>
            <w:r w:rsidRPr="00583CDE">
              <w:rPr>
                <w:kern w:val="18"/>
              </w:rPr>
              <w:t>Basic Limits</w:t>
            </w:r>
          </w:p>
        </w:tc>
      </w:tr>
      <w:tr w:rsidR="00596539" w:rsidRPr="00583CDE" w:rsidTr="005C14D8">
        <w:trPr>
          <w:cantSplit/>
        </w:trPr>
        <w:tc>
          <w:tcPr>
            <w:tcW w:w="9360" w:type="dxa"/>
            <w:gridSpan w:val="10"/>
          </w:tcPr>
          <w:p w:rsidR="00596539" w:rsidRPr="00583CDE" w:rsidRDefault="00596539" w:rsidP="005C14D8">
            <w:pPr>
              <w:pStyle w:val="tabletext11"/>
              <w:rPr>
                <w:b/>
                <w:kern w:val="18"/>
              </w:rPr>
            </w:pPr>
            <w:r w:rsidRPr="00583CDE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$   338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$39    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b/>
                <w:kern w:val="18"/>
              </w:rPr>
            </w:pPr>
            <w:r w:rsidRPr="00583CDE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$   353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$23    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b/>
                <w:kern w:val="18"/>
              </w:rPr>
            </w:pPr>
            <w:r w:rsidRPr="00583CDE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583CDE" w:rsidTr="005C14D8">
        <w:trPr>
          <w:cantSplit/>
        </w:trPr>
        <w:tc>
          <w:tcPr>
            <w:tcW w:w="540" w:type="dxa"/>
            <w:gridSpan w:val="2"/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  <w:r w:rsidRPr="00583CDE">
              <w:rPr>
                <w:b/>
                <w:kern w:val="18"/>
              </w:rPr>
              <w:t>– TAXICABS AND LIMOUSINES</w:t>
            </w: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$  2096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$75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$105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$149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$224   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540" w:type="dxa"/>
            <w:gridSpan w:val="2"/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  <w:r w:rsidRPr="00583CDE">
              <w:rPr>
                <w:b/>
                <w:kern w:val="18"/>
              </w:rPr>
              <w:t>– SCHOOL AND CHURCH BUSES</w:t>
            </w: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$   186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540" w:type="dxa"/>
            <w:gridSpan w:val="2"/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583CDE" w:rsidRDefault="00596539" w:rsidP="005C14D8">
            <w:pPr>
              <w:pStyle w:val="tabletext11"/>
              <w:rPr>
                <w:b/>
                <w:kern w:val="18"/>
              </w:rPr>
            </w:pPr>
            <w:r w:rsidRPr="00583CDE">
              <w:rPr>
                <w:b/>
                <w:kern w:val="18"/>
              </w:rPr>
              <w:t>– OTHER BUSES</w:t>
            </w: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$  1284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$50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$64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$87    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540" w:type="dxa"/>
            <w:gridSpan w:val="2"/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583CDE" w:rsidRDefault="00596539" w:rsidP="005C14D8">
            <w:pPr>
              <w:pStyle w:val="tabletext11"/>
              <w:rPr>
                <w:b/>
                <w:kern w:val="18"/>
              </w:rPr>
            </w:pPr>
            <w:r w:rsidRPr="00583CDE">
              <w:rPr>
                <w:b/>
                <w:kern w:val="18"/>
              </w:rPr>
              <w:t>– VAN POOLS</w:t>
            </w: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$   507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$51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$61    </w:t>
            </w:r>
          </w:p>
        </w:tc>
        <w:tc>
          <w:tcPr>
            <w:tcW w:w="78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$80    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b/>
                <w:kern w:val="18"/>
              </w:rPr>
            </w:pPr>
            <w:r w:rsidRPr="00583CDE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583CDE" w:rsidTr="005C14D8">
        <w:trPr>
          <w:cantSplit/>
        </w:trPr>
        <w:tc>
          <w:tcPr>
            <w:tcW w:w="3120" w:type="dxa"/>
            <w:gridSpan w:val="3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$   528</w:t>
            </w:r>
          </w:p>
        </w:tc>
        <w:tc>
          <w:tcPr>
            <w:tcW w:w="3120" w:type="dxa"/>
            <w:gridSpan w:val="4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 xml:space="preserve">Refer to Rule </w:t>
            </w:r>
            <w:r w:rsidRPr="00583CDE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583C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583CD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  <w:r w:rsidRPr="00583C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  <w:r w:rsidRPr="00583CDE">
              <w:rPr>
                <w:kern w:val="18"/>
              </w:rPr>
              <w:t xml:space="preserve">For liability increased limits factors, refer to Rule </w:t>
            </w:r>
            <w:r w:rsidRPr="00583CDE">
              <w:rPr>
                <w:rStyle w:val="rulelink"/>
              </w:rPr>
              <w:t>100.</w:t>
            </w:r>
          </w:p>
        </w:tc>
      </w:tr>
      <w:tr w:rsidR="00596539" w:rsidRPr="00583CDE" w:rsidTr="005C14D8">
        <w:trPr>
          <w:cantSplit/>
        </w:trPr>
        <w:tc>
          <w:tcPr>
            <w:tcW w:w="220" w:type="dxa"/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  <w:r w:rsidRPr="00583C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  <w:r w:rsidRPr="00583CDE">
              <w:rPr>
                <w:kern w:val="18"/>
              </w:rPr>
              <w:t xml:space="preserve">For liability fleet factors, refer to Rules </w:t>
            </w:r>
            <w:r w:rsidRPr="00583CDE">
              <w:rPr>
                <w:rStyle w:val="rulelink"/>
              </w:rPr>
              <w:t>22.</w:t>
            </w:r>
            <w:r w:rsidRPr="00583CDE">
              <w:rPr>
                <w:kern w:val="18"/>
              </w:rPr>
              <w:t xml:space="preserve"> and </w:t>
            </w:r>
            <w:r w:rsidRPr="00583CDE">
              <w:rPr>
                <w:rStyle w:val="rulelink"/>
              </w:rPr>
              <w:t>39.</w:t>
            </w: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583CDE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583C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  <w:r w:rsidRPr="00583CDE">
              <w:rPr>
                <w:kern w:val="18"/>
              </w:rPr>
              <w:t xml:space="preserve">Other Than Auto losses for </w:t>
            </w:r>
            <w:r w:rsidRPr="00583CDE">
              <w:t>Auto Dealers</w:t>
            </w:r>
            <w:r w:rsidRPr="00583CD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83CDE">
              <w:rPr>
                <w:rStyle w:val="rulelink"/>
              </w:rPr>
              <w:t>49.</w:t>
            </w: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583CDE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583CDE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583CDE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16"/>
          <w:footerReference w:type="default" r:id="rId1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FB71AD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>PERSONAL INJURY PROTECTION</w:t>
            </w: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FB71AD" w:rsidRDefault="00596539" w:rsidP="005C14D8">
            <w:pPr>
              <w:pStyle w:val="tablehead"/>
              <w:rPr>
                <w:kern w:val="18"/>
              </w:rPr>
            </w:pPr>
            <w:r w:rsidRPr="00FB71AD">
              <w:rPr>
                <w:kern w:val="18"/>
              </w:rPr>
              <w:t>Basic Limits</w:t>
            </w:r>
          </w:p>
        </w:tc>
      </w:tr>
      <w:tr w:rsidR="00596539" w:rsidRPr="00FB71AD" w:rsidTr="005C14D8">
        <w:trPr>
          <w:cantSplit/>
        </w:trPr>
        <w:tc>
          <w:tcPr>
            <w:tcW w:w="9360" w:type="dxa"/>
            <w:gridSpan w:val="10"/>
          </w:tcPr>
          <w:p w:rsidR="00596539" w:rsidRPr="00FB71AD" w:rsidRDefault="00596539" w:rsidP="005C14D8">
            <w:pPr>
              <w:pStyle w:val="tabletext11"/>
              <w:rPr>
                <w:b/>
                <w:kern w:val="18"/>
              </w:rPr>
            </w:pPr>
            <w:r w:rsidRPr="00FB71AD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$   394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$45    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b/>
                <w:kern w:val="18"/>
              </w:rPr>
            </w:pPr>
            <w:r w:rsidRPr="00FB71AD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$   380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$24    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b/>
                <w:kern w:val="18"/>
              </w:rPr>
            </w:pPr>
            <w:r w:rsidRPr="00FB71AD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FB71AD" w:rsidTr="005C14D8">
        <w:trPr>
          <w:cantSplit/>
        </w:trPr>
        <w:tc>
          <w:tcPr>
            <w:tcW w:w="540" w:type="dxa"/>
            <w:gridSpan w:val="2"/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  <w:r w:rsidRPr="00FB71AD">
              <w:rPr>
                <w:b/>
                <w:kern w:val="18"/>
              </w:rPr>
              <w:t>– TAXICABS AND LIMOUSINES</w:t>
            </w: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$  2443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$88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$122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$173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$261   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540" w:type="dxa"/>
            <w:gridSpan w:val="2"/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  <w:r w:rsidRPr="00FB71AD">
              <w:rPr>
                <w:b/>
                <w:kern w:val="18"/>
              </w:rPr>
              <w:t>– SCHOOL AND CHURCH BUSES</w:t>
            </w: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$   217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$22    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540" w:type="dxa"/>
            <w:gridSpan w:val="2"/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B71AD" w:rsidRDefault="00596539" w:rsidP="005C14D8">
            <w:pPr>
              <w:pStyle w:val="tabletext11"/>
              <w:rPr>
                <w:b/>
                <w:kern w:val="18"/>
              </w:rPr>
            </w:pPr>
            <w:r w:rsidRPr="00FB71AD">
              <w:rPr>
                <w:b/>
                <w:kern w:val="18"/>
              </w:rPr>
              <w:t>– OTHER BUSES</w:t>
            </w: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$  1497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$58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$75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$102   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540" w:type="dxa"/>
            <w:gridSpan w:val="2"/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B71AD" w:rsidRDefault="00596539" w:rsidP="005C14D8">
            <w:pPr>
              <w:pStyle w:val="tabletext11"/>
              <w:rPr>
                <w:b/>
                <w:kern w:val="18"/>
              </w:rPr>
            </w:pPr>
            <w:r w:rsidRPr="00FB71AD">
              <w:rPr>
                <w:b/>
                <w:kern w:val="18"/>
              </w:rPr>
              <w:t>– VAN POOLS</w:t>
            </w: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$   591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$59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$72    </w:t>
            </w:r>
          </w:p>
        </w:tc>
        <w:tc>
          <w:tcPr>
            <w:tcW w:w="78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$93    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b/>
                <w:kern w:val="18"/>
              </w:rPr>
            </w:pPr>
            <w:r w:rsidRPr="00FB71AD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FB71AD" w:rsidTr="005C14D8">
        <w:trPr>
          <w:cantSplit/>
        </w:trPr>
        <w:tc>
          <w:tcPr>
            <w:tcW w:w="3120" w:type="dxa"/>
            <w:gridSpan w:val="3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$   647</w:t>
            </w:r>
          </w:p>
        </w:tc>
        <w:tc>
          <w:tcPr>
            <w:tcW w:w="3120" w:type="dxa"/>
            <w:gridSpan w:val="4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 xml:space="preserve">Refer to Rule </w:t>
            </w:r>
            <w:r w:rsidRPr="00FB71AD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B71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B71A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  <w:r w:rsidRPr="00FB71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  <w:r w:rsidRPr="00FB71AD">
              <w:rPr>
                <w:kern w:val="18"/>
              </w:rPr>
              <w:t xml:space="preserve">For liability increased limits factors, refer to Rule </w:t>
            </w:r>
            <w:r w:rsidRPr="00FB71AD">
              <w:rPr>
                <w:rStyle w:val="rulelink"/>
              </w:rPr>
              <w:t>100.</w:t>
            </w:r>
          </w:p>
        </w:tc>
      </w:tr>
      <w:tr w:rsidR="00596539" w:rsidRPr="00FB71AD" w:rsidTr="005C14D8">
        <w:trPr>
          <w:cantSplit/>
        </w:trPr>
        <w:tc>
          <w:tcPr>
            <w:tcW w:w="220" w:type="dxa"/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  <w:r w:rsidRPr="00FB71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  <w:r w:rsidRPr="00FB71AD">
              <w:rPr>
                <w:kern w:val="18"/>
              </w:rPr>
              <w:t xml:space="preserve">For liability fleet factors, refer to Rules </w:t>
            </w:r>
            <w:r w:rsidRPr="00FB71AD">
              <w:rPr>
                <w:rStyle w:val="rulelink"/>
              </w:rPr>
              <w:t>22.</w:t>
            </w:r>
            <w:r w:rsidRPr="00FB71AD">
              <w:rPr>
                <w:kern w:val="18"/>
              </w:rPr>
              <w:t xml:space="preserve"> and </w:t>
            </w:r>
            <w:r w:rsidRPr="00FB71AD">
              <w:rPr>
                <w:rStyle w:val="rulelink"/>
              </w:rPr>
              <w:t>39.</w:t>
            </w: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FB71AD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FB71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  <w:r w:rsidRPr="00FB71AD">
              <w:rPr>
                <w:kern w:val="18"/>
              </w:rPr>
              <w:t xml:space="preserve">Other Than Auto losses for </w:t>
            </w:r>
            <w:r w:rsidRPr="00FB71AD">
              <w:t>Auto Dealers</w:t>
            </w:r>
            <w:r w:rsidRPr="00FB71A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B71AD">
              <w:rPr>
                <w:rStyle w:val="rulelink"/>
              </w:rPr>
              <w:t>49.</w:t>
            </w: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B71AD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FB71AD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FB71AD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18"/>
          <w:footerReference w:type="default" r:id="rId1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3C37AA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>PERSONAL INJURY PROTECTION</w:t>
            </w: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3C37AA" w:rsidRDefault="00596539" w:rsidP="005C14D8">
            <w:pPr>
              <w:pStyle w:val="tablehead"/>
              <w:rPr>
                <w:kern w:val="18"/>
              </w:rPr>
            </w:pPr>
            <w:r w:rsidRPr="003C37AA">
              <w:rPr>
                <w:kern w:val="18"/>
              </w:rPr>
              <w:t>Basic Limits</w:t>
            </w:r>
          </w:p>
        </w:tc>
      </w:tr>
      <w:tr w:rsidR="00596539" w:rsidRPr="003C37AA" w:rsidTr="005C14D8">
        <w:trPr>
          <w:cantSplit/>
        </w:trPr>
        <w:tc>
          <w:tcPr>
            <w:tcW w:w="9360" w:type="dxa"/>
            <w:gridSpan w:val="10"/>
          </w:tcPr>
          <w:p w:rsidR="00596539" w:rsidRPr="003C37AA" w:rsidRDefault="00596539" w:rsidP="005C14D8">
            <w:pPr>
              <w:pStyle w:val="tabletext11"/>
              <w:rPr>
                <w:b/>
                <w:kern w:val="18"/>
              </w:rPr>
            </w:pPr>
            <w:r w:rsidRPr="003C37AA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$   343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$39    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b/>
                <w:kern w:val="18"/>
              </w:rPr>
            </w:pPr>
            <w:r w:rsidRPr="003C37AA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$   279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b/>
                <w:kern w:val="18"/>
              </w:rPr>
            </w:pPr>
            <w:r w:rsidRPr="003C37AA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3C37AA" w:rsidTr="005C14D8">
        <w:trPr>
          <w:cantSplit/>
        </w:trPr>
        <w:tc>
          <w:tcPr>
            <w:tcW w:w="540" w:type="dxa"/>
            <w:gridSpan w:val="2"/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  <w:r w:rsidRPr="003C37AA">
              <w:rPr>
                <w:b/>
                <w:kern w:val="18"/>
              </w:rPr>
              <w:t>– TAXICABS AND LIMOUSINES</w:t>
            </w: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$  2127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$77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$106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$151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$228   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540" w:type="dxa"/>
            <w:gridSpan w:val="2"/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  <w:r w:rsidRPr="003C37AA">
              <w:rPr>
                <w:b/>
                <w:kern w:val="18"/>
              </w:rPr>
              <w:t>– SCHOOL AND CHURCH BUSES</w:t>
            </w: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$   189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540" w:type="dxa"/>
            <w:gridSpan w:val="2"/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3C37AA" w:rsidRDefault="00596539" w:rsidP="005C14D8">
            <w:pPr>
              <w:pStyle w:val="tabletext11"/>
              <w:rPr>
                <w:b/>
                <w:kern w:val="18"/>
              </w:rPr>
            </w:pPr>
            <w:r w:rsidRPr="003C37AA">
              <w:rPr>
                <w:b/>
                <w:kern w:val="18"/>
              </w:rPr>
              <w:t>– OTHER BUSES</w:t>
            </w: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$  1303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$51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$65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$89    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540" w:type="dxa"/>
            <w:gridSpan w:val="2"/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3C37AA" w:rsidRDefault="00596539" w:rsidP="005C14D8">
            <w:pPr>
              <w:pStyle w:val="tabletext11"/>
              <w:rPr>
                <w:b/>
                <w:kern w:val="18"/>
              </w:rPr>
            </w:pPr>
            <w:r w:rsidRPr="003C37AA">
              <w:rPr>
                <w:b/>
                <w:kern w:val="18"/>
              </w:rPr>
              <w:t>– VAN POOLS</w:t>
            </w: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$   515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$52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$62    </w:t>
            </w:r>
          </w:p>
        </w:tc>
        <w:tc>
          <w:tcPr>
            <w:tcW w:w="78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$81    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b/>
                <w:kern w:val="18"/>
              </w:rPr>
            </w:pPr>
            <w:r w:rsidRPr="003C37AA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3C37AA" w:rsidTr="005C14D8">
        <w:trPr>
          <w:cantSplit/>
        </w:trPr>
        <w:tc>
          <w:tcPr>
            <w:tcW w:w="3120" w:type="dxa"/>
            <w:gridSpan w:val="3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$   490</w:t>
            </w:r>
          </w:p>
        </w:tc>
        <w:tc>
          <w:tcPr>
            <w:tcW w:w="3120" w:type="dxa"/>
            <w:gridSpan w:val="4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 xml:space="preserve">Refer to Rule </w:t>
            </w:r>
            <w:r w:rsidRPr="003C37AA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C37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C37AA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  <w:r w:rsidRPr="003C37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  <w:r w:rsidRPr="003C37AA">
              <w:rPr>
                <w:kern w:val="18"/>
              </w:rPr>
              <w:t xml:space="preserve">For liability increased limits factors, refer to Rule </w:t>
            </w:r>
            <w:r w:rsidRPr="003C37AA">
              <w:rPr>
                <w:rStyle w:val="rulelink"/>
              </w:rPr>
              <w:t>100.</w:t>
            </w:r>
          </w:p>
        </w:tc>
      </w:tr>
      <w:tr w:rsidR="00596539" w:rsidRPr="003C37AA" w:rsidTr="005C14D8">
        <w:trPr>
          <w:cantSplit/>
        </w:trPr>
        <w:tc>
          <w:tcPr>
            <w:tcW w:w="220" w:type="dxa"/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  <w:r w:rsidRPr="003C37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  <w:r w:rsidRPr="003C37AA">
              <w:rPr>
                <w:kern w:val="18"/>
              </w:rPr>
              <w:t xml:space="preserve">For liability fleet factors, refer to Rules </w:t>
            </w:r>
            <w:r w:rsidRPr="003C37AA">
              <w:rPr>
                <w:rStyle w:val="rulelink"/>
              </w:rPr>
              <w:t>22.</w:t>
            </w:r>
            <w:r w:rsidRPr="003C37AA">
              <w:rPr>
                <w:kern w:val="18"/>
              </w:rPr>
              <w:t xml:space="preserve"> and </w:t>
            </w:r>
            <w:r w:rsidRPr="003C37AA">
              <w:rPr>
                <w:rStyle w:val="rulelink"/>
              </w:rPr>
              <w:t>39.</w:t>
            </w: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3C37AA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3C37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  <w:r w:rsidRPr="003C37AA">
              <w:rPr>
                <w:kern w:val="18"/>
              </w:rPr>
              <w:t xml:space="preserve">Other Than Auto losses for </w:t>
            </w:r>
            <w:r w:rsidRPr="003C37AA">
              <w:t>Auto Dealers</w:t>
            </w:r>
            <w:r w:rsidRPr="003C37A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C37AA">
              <w:rPr>
                <w:rStyle w:val="rulelink"/>
              </w:rPr>
              <w:t>49.</w:t>
            </w: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C37AA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3C37AA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3C37AA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20"/>
          <w:footerReference w:type="default" r:id="rId2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B62225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>PERSONAL INJURY PROTECTION</w:t>
            </w: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B62225" w:rsidRDefault="00596539" w:rsidP="005C14D8">
            <w:pPr>
              <w:pStyle w:val="tablehead"/>
              <w:rPr>
                <w:kern w:val="18"/>
              </w:rPr>
            </w:pPr>
            <w:r w:rsidRPr="00B62225">
              <w:rPr>
                <w:kern w:val="18"/>
              </w:rPr>
              <w:t>Basic Limits</w:t>
            </w:r>
          </w:p>
        </w:tc>
      </w:tr>
      <w:tr w:rsidR="00596539" w:rsidRPr="00B62225" w:rsidTr="005C14D8">
        <w:trPr>
          <w:cantSplit/>
        </w:trPr>
        <w:tc>
          <w:tcPr>
            <w:tcW w:w="9360" w:type="dxa"/>
            <w:gridSpan w:val="10"/>
          </w:tcPr>
          <w:p w:rsidR="00596539" w:rsidRPr="00B62225" w:rsidRDefault="00596539" w:rsidP="005C14D8">
            <w:pPr>
              <w:pStyle w:val="tabletext11"/>
              <w:rPr>
                <w:b/>
                <w:kern w:val="18"/>
              </w:rPr>
            </w:pPr>
            <w:r w:rsidRPr="00B62225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$   397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$45    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b/>
                <w:kern w:val="18"/>
              </w:rPr>
            </w:pPr>
            <w:r w:rsidRPr="00B62225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$   324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$21    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b/>
                <w:kern w:val="18"/>
              </w:rPr>
            </w:pPr>
            <w:r w:rsidRPr="00B62225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B62225" w:rsidTr="005C14D8">
        <w:trPr>
          <w:cantSplit/>
        </w:trPr>
        <w:tc>
          <w:tcPr>
            <w:tcW w:w="540" w:type="dxa"/>
            <w:gridSpan w:val="2"/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  <w:r w:rsidRPr="00B62225">
              <w:rPr>
                <w:b/>
                <w:kern w:val="18"/>
              </w:rPr>
              <w:t>– TAXICABS AND LIMOUSINES</w:t>
            </w: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$  2461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$89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$123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$175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$263   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540" w:type="dxa"/>
            <w:gridSpan w:val="2"/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  <w:r w:rsidRPr="00B62225">
              <w:rPr>
                <w:b/>
                <w:kern w:val="18"/>
              </w:rPr>
              <w:t>– SCHOOL AND CHURCH BUSES</w:t>
            </w: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$   218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$22    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540" w:type="dxa"/>
            <w:gridSpan w:val="2"/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B62225" w:rsidRDefault="00596539" w:rsidP="005C14D8">
            <w:pPr>
              <w:pStyle w:val="tabletext11"/>
              <w:rPr>
                <w:b/>
                <w:kern w:val="18"/>
              </w:rPr>
            </w:pPr>
            <w:r w:rsidRPr="00B62225">
              <w:rPr>
                <w:b/>
                <w:kern w:val="18"/>
              </w:rPr>
              <w:t>– OTHER BUSES</w:t>
            </w: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$  1509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$59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$75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$103   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540" w:type="dxa"/>
            <w:gridSpan w:val="2"/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B62225" w:rsidRDefault="00596539" w:rsidP="005C14D8">
            <w:pPr>
              <w:pStyle w:val="tabletext11"/>
              <w:rPr>
                <w:b/>
                <w:kern w:val="18"/>
              </w:rPr>
            </w:pPr>
            <w:r w:rsidRPr="00B62225">
              <w:rPr>
                <w:b/>
                <w:kern w:val="18"/>
              </w:rPr>
              <w:t>– VAN POOLS</w:t>
            </w: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$   596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$60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$72    </w:t>
            </w:r>
          </w:p>
        </w:tc>
        <w:tc>
          <w:tcPr>
            <w:tcW w:w="78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$94    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b/>
                <w:kern w:val="18"/>
              </w:rPr>
            </w:pPr>
            <w:r w:rsidRPr="00B62225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B62225" w:rsidTr="005C14D8">
        <w:trPr>
          <w:cantSplit/>
        </w:trPr>
        <w:tc>
          <w:tcPr>
            <w:tcW w:w="3120" w:type="dxa"/>
            <w:gridSpan w:val="3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$   498</w:t>
            </w:r>
          </w:p>
        </w:tc>
        <w:tc>
          <w:tcPr>
            <w:tcW w:w="3120" w:type="dxa"/>
            <w:gridSpan w:val="4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 xml:space="preserve">Refer to Rule </w:t>
            </w:r>
            <w:r w:rsidRPr="00B62225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622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6222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  <w:r w:rsidRPr="00B622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  <w:r w:rsidRPr="00B62225">
              <w:rPr>
                <w:kern w:val="18"/>
              </w:rPr>
              <w:t xml:space="preserve">For liability increased limits factors, refer to Rule </w:t>
            </w:r>
            <w:r w:rsidRPr="00B62225">
              <w:rPr>
                <w:rStyle w:val="rulelink"/>
              </w:rPr>
              <w:t>100.</w:t>
            </w:r>
          </w:p>
        </w:tc>
      </w:tr>
      <w:tr w:rsidR="00596539" w:rsidRPr="00B62225" w:rsidTr="005C14D8">
        <w:trPr>
          <w:cantSplit/>
        </w:trPr>
        <w:tc>
          <w:tcPr>
            <w:tcW w:w="220" w:type="dxa"/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  <w:r w:rsidRPr="00B622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  <w:r w:rsidRPr="00B62225">
              <w:rPr>
                <w:kern w:val="18"/>
              </w:rPr>
              <w:t xml:space="preserve">For liability fleet factors, refer to Rules </w:t>
            </w:r>
            <w:r w:rsidRPr="00B62225">
              <w:rPr>
                <w:rStyle w:val="rulelink"/>
              </w:rPr>
              <w:t>22.</w:t>
            </w:r>
            <w:r w:rsidRPr="00B62225">
              <w:rPr>
                <w:kern w:val="18"/>
              </w:rPr>
              <w:t xml:space="preserve"> and </w:t>
            </w:r>
            <w:r w:rsidRPr="00B62225">
              <w:rPr>
                <w:rStyle w:val="rulelink"/>
              </w:rPr>
              <w:t>39.</w:t>
            </w: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B62225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B622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  <w:r w:rsidRPr="00B62225">
              <w:rPr>
                <w:kern w:val="18"/>
              </w:rPr>
              <w:t xml:space="preserve">Other Than Auto losses for </w:t>
            </w:r>
            <w:r w:rsidRPr="00B62225">
              <w:t>Auto Dealers</w:t>
            </w:r>
            <w:r w:rsidRPr="00B6222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62225">
              <w:rPr>
                <w:rStyle w:val="rulelink"/>
              </w:rPr>
              <w:t>49.</w:t>
            </w: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62225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B62225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B62225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22"/>
          <w:footerReference w:type="default" r:id="rId2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873275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>PERSONAL INJURY PROTECTION</w:t>
            </w: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873275" w:rsidRDefault="00596539" w:rsidP="005C14D8">
            <w:pPr>
              <w:pStyle w:val="tablehead"/>
              <w:rPr>
                <w:kern w:val="18"/>
              </w:rPr>
            </w:pPr>
            <w:r w:rsidRPr="00873275">
              <w:rPr>
                <w:kern w:val="18"/>
              </w:rPr>
              <w:t>Basic Limits</w:t>
            </w:r>
          </w:p>
        </w:tc>
      </w:tr>
      <w:tr w:rsidR="00596539" w:rsidRPr="00873275" w:rsidTr="005C14D8">
        <w:trPr>
          <w:cantSplit/>
        </w:trPr>
        <w:tc>
          <w:tcPr>
            <w:tcW w:w="9360" w:type="dxa"/>
            <w:gridSpan w:val="10"/>
          </w:tcPr>
          <w:p w:rsidR="00596539" w:rsidRPr="00873275" w:rsidRDefault="00596539" w:rsidP="005C14D8">
            <w:pPr>
              <w:pStyle w:val="tabletext11"/>
              <w:rPr>
                <w:b/>
                <w:kern w:val="18"/>
              </w:rPr>
            </w:pPr>
            <w:r w:rsidRPr="00873275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$   218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$25    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b/>
                <w:kern w:val="18"/>
              </w:rPr>
            </w:pPr>
            <w:r w:rsidRPr="00873275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$   255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b/>
                <w:kern w:val="18"/>
              </w:rPr>
            </w:pPr>
            <w:r w:rsidRPr="00873275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873275" w:rsidTr="005C14D8">
        <w:trPr>
          <w:cantSplit/>
        </w:trPr>
        <w:tc>
          <w:tcPr>
            <w:tcW w:w="540" w:type="dxa"/>
            <w:gridSpan w:val="2"/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  <w:r w:rsidRPr="00873275">
              <w:rPr>
                <w:b/>
                <w:kern w:val="18"/>
              </w:rPr>
              <w:t>– TAXICABS AND LIMOUSINES</w:t>
            </w: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$  1352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$49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$68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$96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$145   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540" w:type="dxa"/>
            <w:gridSpan w:val="2"/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  <w:r w:rsidRPr="00873275">
              <w:rPr>
                <w:b/>
                <w:kern w:val="18"/>
              </w:rPr>
              <w:t>– SCHOOL AND CHURCH BUSES</w:t>
            </w: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$   120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540" w:type="dxa"/>
            <w:gridSpan w:val="2"/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873275" w:rsidRDefault="00596539" w:rsidP="005C14D8">
            <w:pPr>
              <w:pStyle w:val="tabletext11"/>
              <w:rPr>
                <w:b/>
                <w:kern w:val="18"/>
              </w:rPr>
            </w:pPr>
            <w:r w:rsidRPr="00873275">
              <w:rPr>
                <w:b/>
                <w:kern w:val="18"/>
              </w:rPr>
              <w:t>– OTHER BUSES</w:t>
            </w: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$   828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$56    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540" w:type="dxa"/>
            <w:gridSpan w:val="2"/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873275" w:rsidRDefault="00596539" w:rsidP="005C14D8">
            <w:pPr>
              <w:pStyle w:val="tabletext11"/>
              <w:rPr>
                <w:b/>
                <w:kern w:val="18"/>
              </w:rPr>
            </w:pPr>
            <w:r w:rsidRPr="00873275">
              <w:rPr>
                <w:b/>
                <w:kern w:val="18"/>
              </w:rPr>
              <w:t>– VAN POOLS</w:t>
            </w: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$   327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b/>
                <w:kern w:val="18"/>
              </w:rPr>
            </w:pPr>
            <w:r w:rsidRPr="00873275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873275" w:rsidTr="005C14D8">
        <w:trPr>
          <w:cantSplit/>
        </w:trPr>
        <w:tc>
          <w:tcPr>
            <w:tcW w:w="3120" w:type="dxa"/>
            <w:gridSpan w:val="3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$   367</w:t>
            </w:r>
          </w:p>
        </w:tc>
        <w:tc>
          <w:tcPr>
            <w:tcW w:w="3120" w:type="dxa"/>
            <w:gridSpan w:val="4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 xml:space="preserve">Refer to Rule </w:t>
            </w:r>
            <w:r w:rsidRPr="00873275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732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87327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  <w:r w:rsidRPr="008732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  <w:r w:rsidRPr="00873275">
              <w:rPr>
                <w:kern w:val="18"/>
              </w:rPr>
              <w:t xml:space="preserve">For liability increased limits factors, refer to Rule </w:t>
            </w:r>
            <w:r w:rsidRPr="00873275">
              <w:rPr>
                <w:rStyle w:val="rulelink"/>
              </w:rPr>
              <w:t>100.</w:t>
            </w:r>
          </w:p>
        </w:tc>
      </w:tr>
      <w:tr w:rsidR="00596539" w:rsidRPr="00873275" w:rsidTr="005C14D8">
        <w:trPr>
          <w:cantSplit/>
        </w:trPr>
        <w:tc>
          <w:tcPr>
            <w:tcW w:w="220" w:type="dxa"/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  <w:r w:rsidRPr="008732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  <w:r w:rsidRPr="00873275">
              <w:rPr>
                <w:kern w:val="18"/>
              </w:rPr>
              <w:t xml:space="preserve">For liability fleet factors, refer to Rules </w:t>
            </w:r>
            <w:r w:rsidRPr="00873275">
              <w:rPr>
                <w:rStyle w:val="rulelink"/>
              </w:rPr>
              <w:t>22.</w:t>
            </w:r>
            <w:r w:rsidRPr="00873275">
              <w:rPr>
                <w:kern w:val="18"/>
              </w:rPr>
              <w:t xml:space="preserve"> and </w:t>
            </w:r>
            <w:r w:rsidRPr="00873275">
              <w:rPr>
                <w:rStyle w:val="rulelink"/>
              </w:rPr>
              <w:t>39.</w:t>
            </w: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873275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8732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  <w:r w:rsidRPr="00873275">
              <w:rPr>
                <w:kern w:val="18"/>
              </w:rPr>
              <w:t xml:space="preserve">Other Than Auto losses for </w:t>
            </w:r>
            <w:r w:rsidRPr="00873275">
              <w:t>Auto Dealers</w:t>
            </w:r>
            <w:r w:rsidRPr="0087327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73275">
              <w:rPr>
                <w:rStyle w:val="rulelink"/>
              </w:rPr>
              <w:t>49.</w:t>
            </w: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73275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873275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873275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24"/>
          <w:footerReference w:type="default" r:id="rId2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BB4790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>PERSONAL INJURY PROTECTION</w:t>
            </w: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BB4790" w:rsidRDefault="00596539" w:rsidP="005C14D8">
            <w:pPr>
              <w:pStyle w:val="tablehead"/>
              <w:rPr>
                <w:kern w:val="18"/>
              </w:rPr>
            </w:pPr>
            <w:r w:rsidRPr="00BB4790">
              <w:rPr>
                <w:kern w:val="18"/>
              </w:rPr>
              <w:t>Basic Limits</w:t>
            </w:r>
          </w:p>
        </w:tc>
      </w:tr>
      <w:tr w:rsidR="00596539" w:rsidRPr="00BB4790" w:rsidTr="005C14D8">
        <w:trPr>
          <w:cantSplit/>
        </w:trPr>
        <w:tc>
          <w:tcPr>
            <w:tcW w:w="9360" w:type="dxa"/>
            <w:gridSpan w:val="10"/>
          </w:tcPr>
          <w:p w:rsidR="00596539" w:rsidRPr="00BB4790" w:rsidRDefault="00596539" w:rsidP="005C14D8">
            <w:pPr>
              <w:pStyle w:val="tabletext11"/>
              <w:rPr>
                <w:b/>
                <w:kern w:val="18"/>
              </w:rPr>
            </w:pPr>
            <w:r w:rsidRPr="00BB4790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$   247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$28    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b/>
                <w:kern w:val="18"/>
              </w:rPr>
            </w:pPr>
            <w:r w:rsidRPr="00BB4790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$   218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b/>
                <w:kern w:val="18"/>
              </w:rPr>
            </w:pPr>
            <w:r w:rsidRPr="00BB4790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BB4790" w:rsidTr="005C14D8">
        <w:trPr>
          <w:cantSplit/>
        </w:trPr>
        <w:tc>
          <w:tcPr>
            <w:tcW w:w="540" w:type="dxa"/>
            <w:gridSpan w:val="2"/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  <w:r w:rsidRPr="00BB4790">
              <w:rPr>
                <w:b/>
                <w:kern w:val="18"/>
              </w:rPr>
              <w:t>– TAXICABS AND LIMOUSINES</w:t>
            </w: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$  1531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$55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$77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$109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$164   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540" w:type="dxa"/>
            <w:gridSpan w:val="2"/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  <w:r w:rsidRPr="00BB4790">
              <w:rPr>
                <w:b/>
                <w:kern w:val="18"/>
              </w:rPr>
              <w:t>– SCHOOL AND CHURCH BUSES</w:t>
            </w: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$   136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540" w:type="dxa"/>
            <w:gridSpan w:val="2"/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BB4790" w:rsidRDefault="00596539" w:rsidP="005C14D8">
            <w:pPr>
              <w:pStyle w:val="tabletext11"/>
              <w:rPr>
                <w:b/>
                <w:kern w:val="18"/>
              </w:rPr>
            </w:pPr>
            <w:r w:rsidRPr="00BB4790">
              <w:rPr>
                <w:b/>
                <w:kern w:val="18"/>
              </w:rPr>
              <w:t>– OTHER BUSES</w:t>
            </w: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$   939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$64    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540" w:type="dxa"/>
            <w:gridSpan w:val="2"/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BB4790" w:rsidRDefault="00596539" w:rsidP="005C14D8">
            <w:pPr>
              <w:pStyle w:val="tabletext11"/>
              <w:rPr>
                <w:b/>
                <w:kern w:val="18"/>
              </w:rPr>
            </w:pPr>
            <w:r w:rsidRPr="00BB4790">
              <w:rPr>
                <w:b/>
                <w:kern w:val="18"/>
              </w:rPr>
              <w:t>– VAN POOLS</w:t>
            </w: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$   371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$45    </w:t>
            </w:r>
          </w:p>
        </w:tc>
        <w:tc>
          <w:tcPr>
            <w:tcW w:w="78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$58    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b/>
                <w:kern w:val="18"/>
              </w:rPr>
            </w:pPr>
            <w:r w:rsidRPr="00BB4790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BB4790" w:rsidTr="005C14D8">
        <w:trPr>
          <w:cantSplit/>
        </w:trPr>
        <w:tc>
          <w:tcPr>
            <w:tcW w:w="3120" w:type="dxa"/>
            <w:gridSpan w:val="3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$   368</w:t>
            </w:r>
          </w:p>
        </w:tc>
        <w:tc>
          <w:tcPr>
            <w:tcW w:w="3120" w:type="dxa"/>
            <w:gridSpan w:val="4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 xml:space="preserve">Refer to Rule </w:t>
            </w:r>
            <w:r w:rsidRPr="00BB4790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479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BB4790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  <w:r w:rsidRPr="00BB47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  <w:r w:rsidRPr="00BB4790">
              <w:rPr>
                <w:kern w:val="18"/>
              </w:rPr>
              <w:t xml:space="preserve">For liability increased limits factors, refer to Rule </w:t>
            </w:r>
            <w:r w:rsidRPr="00BB4790">
              <w:rPr>
                <w:rStyle w:val="rulelink"/>
              </w:rPr>
              <w:t>100.</w:t>
            </w:r>
          </w:p>
        </w:tc>
      </w:tr>
      <w:tr w:rsidR="00596539" w:rsidRPr="00BB4790" w:rsidTr="005C14D8">
        <w:trPr>
          <w:cantSplit/>
        </w:trPr>
        <w:tc>
          <w:tcPr>
            <w:tcW w:w="220" w:type="dxa"/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  <w:r w:rsidRPr="00BB47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  <w:r w:rsidRPr="00BB4790">
              <w:rPr>
                <w:kern w:val="18"/>
              </w:rPr>
              <w:t xml:space="preserve">For liability fleet factors, refer to Rules </w:t>
            </w:r>
            <w:r w:rsidRPr="00BB4790">
              <w:rPr>
                <w:rStyle w:val="rulelink"/>
              </w:rPr>
              <w:t>22.</w:t>
            </w:r>
            <w:r w:rsidRPr="00BB4790">
              <w:rPr>
                <w:kern w:val="18"/>
              </w:rPr>
              <w:t xml:space="preserve"> and </w:t>
            </w:r>
            <w:r w:rsidRPr="00BB4790">
              <w:rPr>
                <w:rStyle w:val="rulelink"/>
              </w:rPr>
              <w:t>39.</w:t>
            </w: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BB4790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BB47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  <w:r w:rsidRPr="00BB4790">
              <w:rPr>
                <w:kern w:val="18"/>
              </w:rPr>
              <w:t xml:space="preserve">Other Than Auto losses for </w:t>
            </w:r>
            <w:r w:rsidRPr="00BB4790">
              <w:t>Auto Dealers</w:t>
            </w:r>
            <w:r w:rsidRPr="00BB479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B4790">
              <w:rPr>
                <w:rStyle w:val="rulelink"/>
              </w:rPr>
              <w:t>49.</w:t>
            </w: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4790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BB4790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BB4790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26"/>
          <w:footerReference w:type="default" r:id="rId2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F61C8D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>PERSONAL INJURY PROTECTION</w:t>
            </w: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F61C8D" w:rsidRDefault="00596539" w:rsidP="005C14D8">
            <w:pPr>
              <w:pStyle w:val="tablehead"/>
              <w:rPr>
                <w:kern w:val="18"/>
              </w:rPr>
            </w:pPr>
            <w:r w:rsidRPr="00F61C8D">
              <w:rPr>
                <w:kern w:val="18"/>
              </w:rPr>
              <w:t>Basic Limits</w:t>
            </w:r>
          </w:p>
        </w:tc>
      </w:tr>
      <w:tr w:rsidR="00596539" w:rsidRPr="00F61C8D" w:rsidTr="005C14D8">
        <w:trPr>
          <w:cantSplit/>
        </w:trPr>
        <w:tc>
          <w:tcPr>
            <w:tcW w:w="9360" w:type="dxa"/>
            <w:gridSpan w:val="10"/>
          </w:tcPr>
          <w:p w:rsidR="00596539" w:rsidRPr="00F61C8D" w:rsidRDefault="00596539" w:rsidP="005C14D8">
            <w:pPr>
              <w:pStyle w:val="tabletext11"/>
              <w:rPr>
                <w:b/>
                <w:kern w:val="18"/>
              </w:rPr>
            </w:pPr>
            <w:r w:rsidRPr="00F61C8D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$   182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$21    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b/>
                <w:kern w:val="18"/>
              </w:rPr>
            </w:pPr>
            <w:r w:rsidRPr="00F61C8D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$   244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b/>
                <w:kern w:val="18"/>
              </w:rPr>
            </w:pPr>
            <w:r w:rsidRPr="00F61C8D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F61C8D" w:rsidTr="005C14D8">
        <w:trPr>
          <w:cantSplit/>
        </w:trPr>
        <w:tc>
          <w:tcPr>
            <w:tcW w:w="540" w:type="dxa"/>
            <w:gridSpan w:val="2"/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  <w:r w:rsidRPr="00F61C8D">
              <w:rPr>
                <w:b/>
                <w:kern w:val="18"/>
              </w:rPr>
              <w:t>– TAXICABS AND LIMOUSINES</w:t>
            </w: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$  1128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$56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$80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$121   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540" w:type="dxa"/>
            <w:gridSpan w:val="2"/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  <w:r w:rsidRPr="00F61C8D">
              <w:rPr>
                <w:b/>
                <w:kern w:val="18"/>
              </w:rPr>
              <w:t>– SCHOOL AND CHURCH BUSES</w:t>
            </w: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$   100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540" w:type="dxa"/>
            <w:gridSpan w:val="2"/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61C8D" w:rsidRDefault="00596539" w:rsidP="005C14D8">
            <w:pPr>
              <w:pStyle w:val="tabletext11"/>
              <w:rPr>
                <w:b/>
                <w:kern w:val="18"/>
              </w:rPr>
            </w:pPr>
            <w:r w:rsidRPr="00F61C8D">
              <w:rPr>
                <w:b/>
                <w:kern w:val="18"/>
              </w:rPr>
              <w:t>– OTHER BUSES</w:t>
            </w: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$   692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$47    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540" w:type="dxa"/>
            <w:gridSpan w:val="2"/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61C8D" w:rsidRDefault="00596539" w:rsidP="005C14D8">
            <w:pPr>
              <w:pStyle w:val="tabletext11"/>
              <w:rPr>
                <w:b/>
                <w:kern w:val="18"/>
              </w:rPr>
            </w:pPr>
            <w:r w:rsidRPr="00F61C8D">
              <w:rPr>
                <w:b/>
                <w:kern w:val="18"/>
              </w:rPr>
              <w:t>– VAN POOLS</w:t>
            </w: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$   273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$43    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b/>
                <w:kern w:val="18"/>
              </w:rPr>
            </w:pPr>
            <w:r w:rsidRPr="00F61C8D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F61C8D" w:rsidTr="005C14D8">
        <w:trPr>
          <w:cantSplit/>
        </w:trPr>
        <w:tc>
          <w:tcPr>
            <w:tcW w:w="3120" w:type="dxa"/>
            <w:gridSpan w:val="3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$   300</w:t>
            </w:r>
          </w:p>
        </w:tc>
        <w:tc>
          <w:tcPr>
            <w:tcW w:w="3120" w:type="dxa"/>
            <w:gridSpan w:val="4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 xml:space="preserve">Refer to Rule </w:t>
            </w:r>
            <w:r w:rsidRPr="00F61C8D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61C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61C8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  <w:r w:rsidRPr="00F61C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  <w:r w:rsidRPr="00F61C8D">
              <w:rPr>
                <w:kern w:val="18"/>
              </w:rPr>
              <w:t xml:space="preserve">For liability increased limits factors, refer to Rule </w:t>
            </w:r>
            <w:r w:rsidRPr="00F61C8D">
              <w:rPr>
                <w:rStyle w:val="rulelink"/>
              </w:rPr>
              <w:t>100.</w:t>
            </w:r>
          </w:p>
        </w:tc>
      </w:tr>
      <w:tr w:rsidR="00596539" w:rsidRPr="00F61C8D" w:rsidTr="005C14D8">
        <w:trPr>
          <w:cantSplit/>
        </w:trPr>
        <w:tc>
          <w:tcPr>
            <w:tcW w:w="220" w:type="dxa"/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  <w:r w:rsidRPr="00F61C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  <w:r w:rsidRPr="00F61C8D">
              <w:rPr>
                <w:kern w:val="18"/>
              </w:rPr>
              <w:t xml:space="preserve">For liability fleet factors, refer to Rules </w:t>
            </w:r>
            <w:r w:rsidRPr="00F61C8D">
              <w:rPr>
                <w:rStyle w:val="rulelink"/>
              </w:rPr>
              <w:t>22.</w:t>
            </w:r>
            <w:r w:rsidRPr="00F61C8D">
              <w:rPr>
                <w:kern w:val="18"/>
              </w:rPr>
              <w:t xml:space="preserve"> and </w:t>
            </w:r>
            <w:r w:rsidRPr="00F61C8D">
              <w:rPr>
                <w:rStyle w:val="rulelink"/>
              </w:rPr>
              <w:t>39.</w:t>
            </w: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F61C8D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F61C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  <w:r w:rsidRPr="00F61C8D">
              <w:rPr>
                <w:kern w:val="18"/>
              </w:rPr>
              <w:t xml:space="preserve">Other Than Auto losses for </w:t>
            </w:r>
            <w:r w:rsidRPr="00F61C8D">
              <w:t>Auto Dealers</w:t>
            </w:r>
            <w:r w:rsidRPr="00F61C8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61C8D">
              <w:rPr>
                <w:rStyle w:val="rulelink"/>
              </w:rPr>
              <w:t>49.</w:t>
            </w: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61C8D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F61C8D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F61C8D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28"/>
          <w:footerReference w:type="default" r:id="rId2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210483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>PERSONAL INJURY PROTECTION</w:t>
            </w: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210483" w:rsidRDefault="00596539" w:rsidP="005C14D8">
            <w:pPr>
              <w:pStyle w:val="tablehead"/>
              <w:rPr>
                <w:kern w:val="18"/>
              </w:rPr>
            </w:pPr>
            <w:r w:rsidRPr="00210483">
              <w:rPr>
                <w:kern w:val="18"/>
              </w:rPr>
              <w:t>Basic Limits</w:t>
            </w:r>
          </w:p>
        </w:tc>
      </w:tr>
      <w:tr w:rsidR="00596539" w:rsidRPr="00210483" w:rsidTr="005C14D8">
        <w:trPr>
          <w:cantSplit/>
        </w:trPr>
        <w:tc>
          <w:tcPr>
            <w:tcW w:w="9360" w:type="dxa"/>
            <w:gridSpan w:val="10"/>
          </w:tcPr>
          <w:p w:rsidR="00596539" w:rsidRPr="00210483" w:rsidRDefault="00596539" w:rsidP="005C14D8">
            <w:pPr>
              <w:pStyle w:val="tabletext11"/>
              <w:rPr>
                <w:b/>
                <w:kern w:val="18"/>
              </w:rPr>
            </w:pPr>
            <w:r w:rsidRPr="00210483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$   209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$24    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b/>
                <w:kern w:val="18"/>
              </w:rPr>
            </w:pPr>
            <w:r w:rsidRPr="00210483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$   311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$20    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b/>
                <w:kern w:val="18"/>
              </w:rPr>
            </w:pPr>
            <w:r w:rsidRPr="00210483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210483" w:rsidTr="005C14D8">
        <w:trPr>
          <w:cantSplit/>
        </w:trPr>
        <w:tc>
          <w:tcPr>
            <w:tcW w:w="540" w:type="dxa"/>
            <w:gridSpan w:val="2"/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  <w:r w:rsidRPr="00210483">
              <w:rPr>
                <w:b/>
                <w:kern w:val="18"/>
              </w:rPr>
              <w:t>– TAXICABS AND LIMOUSINES</w:t>
            </w: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$  1296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$65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$92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$139   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540" w:type="dxa"/>
            <w:gridSpan w:val="2"/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  <w:r w:rsidRPr="00210483">
              <w:rPr>
                <w:b/>
                <w:kern w:val="18"/>
              </w:rPr>
              <w:t>– SCHOOL AND CHURCH BUSES</w:t>
            </w: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$   115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540" w:type="dxa"/>
            <w:gridSpan w:val="2"/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10483" w:rsidRDefault="00596539" w:rsidP="005C14D8">
            <w:pPr>
              <w:pStyle w:val="tabletext11"/>
              <w:rPr>
                <w:b/>
                <w:kern w:val="18"/>
              </w:rPr>
            </w:pPr>
            <w:r w:rsidRPr="00210483">
              <w:rPr>
                <w:b/>
                <w:kern w:val="18"/>
              </w:rPr>
              <w:t>– OTHER BUSES</w:t>
            </w: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$   794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$54    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540" w:type="dxa"/>
            <w:gridSpan w:val="2"/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10483" w:rsidRDefault="00596539" w:rsidP="005C14D8">
            <w:pPr>
              <w:pStyle w:val="tabletext11"/>
              <w:rPr>
                <w:b/>
                <w:kern w:val="18"/>
              </w:rPr>
            </w:pPr>
            <w:r w:rsidRPr="00210483">
              <w:rPr>
                <w:b/>
                <w:kern w:val="18"/>
              </w:rPr>
              <w:t>– VAN POOLS</w:t>
            </w: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$   314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$49    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b/>
                <w:kern w:val="18"/>
              </w:rPr>
            </w:pPr>
            <w:r w:rsidRPr="00210483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210483" w:rsidTr="005C14D8">
        <w:trPr>
          <w:cantSplit/>
        </w:trPr>
        <w:tc>
          <w:tcPr>
            <w:tcW w:w="3120" w:type="dxa"/>
            <w:gridSpan w:val="3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$   328</w:t>
            </w:r>
          </w:p>
        </w:tc>
        <w:tc>
          <w:tcPr>
            <w:tcW w:w="3120" w:type="dxa"/>
            <w:gridSpan w:val="4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 xml:space="preserve">Refer to Rule </w:t>
            </w:r>
            <w:r w:rsidRPr="00210483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104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1048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  <w:r w:rsidRPr="002104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  <w:r w:rsidRPr="00210483">
              <w:rPr>
                <w:kern w:val="18"/>
              </w:rPr>
              <w:t xml:space="preserve">For liability increased limits factors, refer to Rule </w:t>
            </w:r>
            <w:r w:rsidRPr="00210483">
              <w:rPr>
                <w:rStyle w:val="rulelink"/>
              </w:rPr>
              <w:t>100.</w:t>
            </w:r>
          </w:p>
        </w:tc>
      </w:tr>
      <w:tr w:rsidR="00596539" w:rsidRPr="00210483" w:rsidTr="005C14D8">
        <w:trPr>
          <w:cantSplit/>
        </w:trPr>
        <w:tc>
          <w:tcPr>
            <w:tcW w:w="220" w:type="dxa"/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  <w:r w:rsidRPr="002104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  <w:r w:rsidRPr="00210483">
              <w:rPr>
                <w:kern w:val="18"/>
              </w:rPr>
              <w:t xml:space="preserve">For liability fleet factors, refer to Rules </w:t>
            </w:r>
            <w:r w:rsidRPr="00210483">
              <w:rPr>
                <w:rStyle w:val="rulelink"/>
              </w:rPr>
              <w:t>22.</w:t>
            </w:r>
            <w:r w:rsidRPr="00210483">
              <w:rPr>
                <w:kern w:val="18"/>
              </w:rPr>
              <w:t xml:space="preserve"> and </w:t>
            </w:r>
            <w:r w:rsidRPr="00210483">
              <w:rPr>
                <w:rStyle w:val="rulelink"/>
              </w:rPr>
              <w:t>39.</w:t>
            </w: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210483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2104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  <w:r w:rsidRPr="00210483">
              <w:rPr>
                <w:kern w:val="18"/>
              </w:rPr>
              <w:t xml:space="preserve">Other Than Auto losses for </w:t>
            </w:r>
            <w:r w:rsidRPr="00210483">
              <w:t>Auto Dealers</w:t>
            </w:r>
            <w:r w:rsidRPr="0021048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10483">
              <w:rPr>
                <w:rStyle w:val="rulelink"/>
              </w:rPr>
              <w:t>49.</w:t>
            </w: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10483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210483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210483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30"/>
          <w:footerReference w:type="default" r:id="rId3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9C460E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>PERSONAL INJURY PROTECTION</w:t>
            </w: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9C460E" w:rsidRDefault="00596539" w:rsidP="005C14D8">
            <w:pPr>
              <w:pStyle w:val="tablehead"/>
              <w:rPr>
                <w:kern w:val="18"/>
              </w:rPr>
            </w:pPr>
            <w:r w:rsidRPr="009C460E">
              <w:rPr>
                <w:kern w:val="18"/>
              </w:rPr>
              <w:t>Basic Limits</w:t>
            </w:r>
          </w:p>
        </w:tc>
      </w:tr>
      <w:tr w:rsidR="00596539" w:rsidRPr="009C460E" w:rsidTr="005C14D8">
        <w:trPr>
          <w:cantSplit/>
        </w:trPr>
        <w:tc>
          <w:tcPr>
            <w:tcW w:w="9360" w:type="dxa"/>
            <w:gridSpan w:val="10"/>
          </w:tcPr>
          <w:p w:rsidR="00596539" w:rsidRPr="009C460E" w:rsidRDefault="00596539" w:rsidP="005C14D8">
            <w:pPr>
              <w:pStyle w:val="tabletext11"/>
              <w:rPr>
                <w:b/>
                <w:kern w:val="18"/>
              </w:rPr>
            </w:pPr>
            <w:r w:rsidRPr="009C460E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$   151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b/>
                <w:kern w:val="18"/>
              </w:rPr>
            </w:pPr>
            <w:r w:rsidRPr="009C460E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$   174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b/>
                <w:kern w:val="18"/>
              </w:rPr>
            </w:pPr>
            <w:r w:rsidRPr="009C460E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9C460E" w:rsidTr="005C14D8">
        <w:trPr>
          <w:cantSplit/>
        </w:trPr>
        <w:tc>
          <w:tcPr>
            <w:tcW w:w="540" w:type="dxa"/>
            <w:gridSpan w:val="2"/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  <w:r w:rsidRPr="009C460E">
              <w:rPr>
                <w:b/>
                <w:kern w:val="18"/>
              </w:rPr>
              <w:t>– TAXICABS AND LIMOUSINES</w:t>
            </w: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$   936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$66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$100   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540" w:type="dxa"/>
            <w:gridSpan w:val="2"/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  <w:r w:rsidRPr="009C460E">
              <w:rPr>
                <w:b/>
                <w:kern w:val="18"/>
              </w:rPr>
              <w:t>– SCHOOL AND CHURCH BUSES</w:t>
            </w: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$    83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540" w:type="dxa"/>
            <w:gridSpan w:val="2"/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9C460E" w:rsidRDefault="00596539" w:rsidP="005C14D8">
            <w:pPr>
              <w:pStyle w:val="tabletext11"/>
              <w:rPr>
                <w:b/>
                <w:kern w:val="18"/>
              </w:rPr>
            </w:pPr>
            <w:r w:rsidRPr="009C460E">
              <w:rPr>
                <w:b/>
                <w:kern w:val="18"/>
              </w:rPr>
              <w:t>– OTHER BUSES</w:t>
            </w: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$   574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$39    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540" w:type="dxa"/>
            <w:gridSpan w:val="2"/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9C460E" w:rsidRDefault="00596539" w:rsidP="005C14D8">
            <w:pPr>
              <w:pStyle w:val="tabletext11"/>
              <w:rPr>
                <w:b/>
                <w:kern w:val="18"/>
              </w:rPr>
            </w:pPr>
            <w:r w:rsidRPr="009C460E">
              <w:rPr>
                <w:b/>
                <w:kern w:val="18"/>
              </w:rPr>
              <w:t>– VAN POOLS</w:t>
            </w: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$   227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$36    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b/>
                <w:kern w:val="18"/>
              </w:rPr>
            </w:pPr>
            <w:r w:rsidRPr="009C460E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9C460E" w:rsidTr="005C14D8">
        <w:trPr>
          <w:cantSplit/>
        </w:trPr>
        <w:tc>
          <w:tcPr>
            <w:tcW w:w="3120" w:type="dxa"/>
            <w:gridSpan w:val="3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$   215</w:t>
            </w:r>
          </w:p>
        </w:tc>
        <w:tc>
          <w:tcPr>
            <w:tcW w:w="3120" w:type="dxa"/>
            <w:gridSpan w:val="4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 xml:space="preserve">Refer to Rule </w:t>
            </w:r>
            <w:r w:rsidRPr="009C460E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C46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9C460E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  <w:r w:rsidRPr="009C46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  <w:r w:rsidRPr="009C460E">
              <w:rPr>
                <w:kern w:val="18"/>
              </w:rPr>
              <w:t xml:space="preserve">For liability increased limits factors, refer to Rule </w:t>
            </w:r>
            <w:r w:rsidRPr="009C460E">
              <w:rPr>
                <w:rStyle w:val="rulelink"/>
              </w:rPr>
              <w:t>100.</w:t>
            </w:r>
          </w:p>
        </w:tc>
      </w:tr>
      <w:tr w:rsidR="00596539" w:rsidRPr="009C460E" w:rsidTr="005C14D8">
        <w:trPr>
          <w:cantSplit/>
        </w:trPr>
        <w:tc>
          <w:tcPr>
            <w:tcW w:w="220" w:type="dxa"/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  <w:r w:rsidRPr="009C46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  <w:r w:rsidRPr="009C460E">
              <w:rPr>
                <w:kern w:val="18"/>
              </w:rPr>
              <w:t xml:space="preserve">For liability fleet factors, refer to Rules </w:t>
            </w:r>
            <w:r w:rsidRPr="009C460E">
              <w:rPr>
                <w:rStyle w:val="rulelink"/>
              </w:rPr>
              <w:t>22.</w:t>
            </w:r>
            <w:r w:rsidRPr="009C460E">
              <w:rPr>
                <w:kern w:val="18"/>
              </w:rPr>
              <w:t xml:space="preserve"> and </w:t>
            </w:r>
            <w:r w:rsidRPr="009C460E">
              <w:rPr>
                <w:rStyle w:val="rulelink"/>
              </w:rPr>
              <w:t>39.</w:t>
            </w: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9C460E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9C46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  <w:r w:rsidRPr="009C460E">
              <w:rPr>
                <w:kern w:val="18"/>
              </w:rPr>
              <w:t xml:space="preserve">Other Than Auto losses for </w:t>
            </w:r>
            <w:r w:rsidRPr="009C460E">
              <w:t>Auto Dealers</w:t>
            </w:r>
            <w:r w:rsidRPr="009C460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C460E">
              <w:rPr>
                <w:rStyle w:val="rulelink"/>
              </w:rPr>
              <w:t>49.</w:t>
            </w: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C460E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9C460E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9C460E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32"/>
          <w:footerReference w:type="default" r:id="rId3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244B2D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>PERSONAL INJURY PROTECTION</w:t>
            </w: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244B2D" w:rsidRDefault="00596539" w:rsidP="005C14D8">
            <w:pPr>
              <w:pStyle w:val="tablehead"/>
              <w:rPr>
                <w:kern w:val="18"/>
              </w:rPr>
            </w:pPr>
            <w:r w:rsidRPr="00244B2D">
              <w:rPr>
                <w:kern w:val="18"/>
              </w:rPr>
              <w:t>Basic Limits</w:t>
            </w:r>
          </w:p>
        </w:tc>
      </w:tr>
      <w:tr w:rsidR="00596539" w:rsidRPr="00244B2D" w:rsidTr="005C14D8">
        <w:trPr>
          <w:cantSplit/>
        </w:trPr>
        <w:tc>
          <w:tcPr>
            <w:tcW w:w="9360" w:type="dxa"/>
            <w:gridSpan w:val="10"/>
          </w:tcPr>
          <w:p w:rsidR="00596539" w:rsidRPr="00244B2D" w:rsidRDefault="00596539" w:rsidP="005C14D8">
            <w:pPr>
              <w:pStyle w:val="tabletext11"/>
              <w:rPr>
                <w:b/>
                <w:kern w:val="18"/>
              </w:rPr>
            </w:pPr>
            <w:r w:rsidRPr="00244B2D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$   304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$35    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b/>
                <w:kern w:val="18"/>
              </w:rPr>
            </w:pPr>
            <w:r w:rsidRPr="00244B2D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$   254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b/>
                <w:kern w:val="18"/>
              </w:rPr>
            </w:pPr>
            <w:r w:rsidRPr="00244B2D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244B2D" w:rsidTr="005C14D8">
        <w:trPr>
          <w:cantSplit/>
        </w:trPr>
        <w:tc>
          <w:tcPr>
            <w:tcW w:w="540" w:type="dxa"/>
            <w:gridSpan w:val="2"/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  <w:r w:rsidRPr="00244B2D">
              <w:rPr>
                <w:b/>
                <w:kern w:val="18"/>
              </w:rPr>
              <w:t>– TAXICABS AND LIMOUSINES</w:t>
            </w: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$  1885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$68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$94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$134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$202   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540" w:type="dxa"/>
            <w:gridSpan w:val="2"/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  <w:r w:rsidRPr="00244B2D">
              <w:rPr>
                <w:b/>
                <w:kern w:val="18"/>
              </w:rPr>
              <w:t>– SCHOOL AND CHURCH BUSES</w:t>
            </w: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$   167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540" w:type="dxa"/>
            <w:gridSpan w:val="2"/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44B2D" w:rsidRDefault="00596539" w:rsidP="005C14D8">
            <w:pPr>
              <w:pStyle w:val="tabletext11"/>
              <w:rPr>
                <w:b/>
                <w:kern w:val="18"/>
              </w:rPr>
            </w:pPr>
            <w:r w:rsidRPr="00244B2D">
              <w:rPr>
                <w:b/>
                <w:kern w:val="18"/>
              </w:rPr>
              <w:t>– OTHER BUSES</w:t>
            </w: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$  1155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$45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$58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$79    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540" w:type="dxa"/>
            <w:gridSpan w:val="2"/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44B2D" w:rsidRDefault="00596539" w:rsidP="005C14D8">
            <w:pPr>
              <w:pStyle w:val="tabletext11"/>
              <w:rPr>
                <w:b/>
                <w:kern w:val="18"/>
              </w:rPr>
            </w:pPr>
            <w:r w:rsidRPr="00244B2D">
              <w:rPr>
                <w:b/>
                <w:kern w:val="18"/>
              </w:rPr>
              <w:t>– VAN POOLS</w:t>
            </w: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$   456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$55    </w:t>
            </w:r>
          </w:p>
        </w:tc>
        <w:tc>
          <w:tcPr>
            <w:tcW w:w="78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$72    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b/>
                <w:kern w:val="18"/>
              </w:rPr>
            </w:pPr>
            <w:r w:rsidRPr="00244B2D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244B2D" w:rsidTr="005C14D8">
        <w:trPr>
          <w:cantSplit/>
        </w:trPr>
        <w:tc>
          <w:tcPr>
            <w:tcW w:w="3120" w:type="dxa"/>
            <w:gridSpan w:val="3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$   381</w:t>
            </w:r>
          </w:p>
        </w:tc>
        <w:tc>
          <w:tcPr>
            <w:tcW w:w="3120" w:type="dxa"/>
            <w:gridSpan w:val="4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 xml:space="preserve">Refer to Rule </w:t>
            </w:r>
            <w:r w:rsidRPr="00244B2D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4B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4B2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  <w:r w:rsidRPr="00244B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  <w:r w:rsidRPr="00244B2D">
              <w:rPr>
                <w:kern w:val="18"/>
              </w:rPr>
              <w:t xml:space="preserve">For liability increased limits factors, refer to Rule </w:t>
            </w:r>
            <w:r w:rsidRPr="00244B2D">
              <w:rPr>
                <w:rStyle w:val="rulelink"/>
              </w:rPr>
              <w:t>100.</w:t>
            </w:r>
          </w:p>
        </w:tc>
      </w:tr>
      <w:tr w:rsidR="00596539" w:rsidRPr="00244B2D" w:rsidTr="005C14D8">
        <w:trPr>
          <w:cantSplit/>
        </w:trPr>
        <w:tc>
          <w:tcPr>
            <w:tcW w:w="220" w:type="dxa"/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  <w:r w:rsidRPr="00244B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  <w:r w:rsidRPr="00244B2D">
              <w:rPr>
                <w:kern w:val="18"/>
              </w:rPr>
              <w:t xml:space="preserve">For liability fleet factors, refer to Rules </w:t>
            </w:r>
            <w:r w:rsidRPr="00244B2D">
              <w:rPr>
                <w:rStyle w:val="rulelink"/>
              </w:rPr>
              <w:t>22.</w:t>
            </w:r>
            <w:r w:rsidRPr="00244B2D">
              <w:rPr>
                <w:kern w:val="18"/>
              </w:rPr>
              <w:t xml:space="preserve"> and </w:t>
            </w:r>
            <w:r w:rsidRPr="00244B2D">
              <w:rPr>
                <w:rStyle w:val="rulelink"/>
              </w:rPr>
              <w:t>39.</w:t>
            </w: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244B2D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244B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  <w:r w:rsidRPr="00244B2D">
              <w:rPr>
                <w:kern w:val="18"/>
              </w:rPr>
              <w:t xml:space="preserve">Other Than Auto losses for </w:t>
            </w:r>
            <w:r w:rsidRPr="00244B2D">
              <w:t>Auto Dealers</w:t>
            </w:r>
            <w:r w:rsidRPr="00244B2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44B2D">
              <w:rPr>
                <w:rStyle w:val="rulelink"/>
              </w:rPr>
              <w:t>49.</w:t>
            </w: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4B2D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244B2D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244B2D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34"/>
          <w:footerReference w:type="default" r:id="rId3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243615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>PERSONAL INJURY PROTECTION</w:t>
            </w: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243615" w:rsidRDefault="00596539" w:rsidP="005C14D8">
            <w:pPr>
              <w:pStyle w:val="tablehead"/>
              <w:rPr>
                <w:kern w:val="18"/>
              </w:rPr>
            </w:pPr>
            <w:r w:rsidRPr="00243615">
              <w:rPr>
                <w:kern w:val="18"/>
              </w:rPr>
              <w:t>Basic Limits</w:t>
            </w:r>
          </w:p>
        </w:tc>
      </w:tr>
      <w:tr w:rsidR="00596539" w:rsidRPr="00243615" w:rsidTr="005C14D8">
        <w:trPr>
          <w:cantSplit/>
        </w:trPr>
        <w:tc>
          <w:tcPr>
            <w:tcW w:w="9360" w:type="dxa"/>
            <w:gridSpan w:val="10"/>
          </w:tcPr>
          <w:p w:rsidR="00596539" w:rsidRPr="00243615" w:rsidRDefault="00596539" w:rsidP="005C14D8">
            <w:pPr>
              <w:pStyle w:val="tabletext11"/>
              <w:rPr>
                <w:b/>
                <w:kern w:val="18"/>
              </w:rPr>
            </w:pPr>
            <w:r w:rsidRPr="00243615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$   242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$28    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b/>
                <w:kern w:val="18"/>
              </w:rPr>
            </w:pPr>
            <w:r w:rsidRPr="00243615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$   249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b/>
                <w:kern w:val="18"/>
              </w:rPr>
            </w:pPr>
            <w:r w:rsidRPr="00243615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243615" w:rsidTr="005C14D8">
        <w:trPr>
          <w:cantSplit/>
        </w:trPr>
        <w:tc>
          <w:tcPr>
            <w:tcW w:w="540" w:type="dxa"/>
            <w:gridSpan w:val="2"/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  <w:r w:rsidRPr="00243615">
              <w:rPr>
                <w:b/>
                <w:kern w:val="18"/>
              </w:rPr>
              <w:t>– TAXICABS AND LIMOUSINES</w:t>
            </w: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$  1500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$54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$75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$107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$161   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540" w:type="dxa"/>
            <w:gridSpan w:val="2"/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  <w:r w:rsidRPr="00243615">
              <w:rPr>
                <w:b/>
                <w:kern w:val="18"/>
              </w:rPr>
              <w:t>– SCHOOL AND CHURCH BUSES</w:t>
            </w: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$   133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540" w:type="dxa"/>
            <w:gridSpan w:val="2"/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43615" w:rsidRDefault="00596539" w:rsidP="005C14D8">
            <w:pPr>
              <w:pStyle w:val="tabletext11"/>
              <w:rPr>
                <w:b/>
                <w:kern w:val="18"/>
              </w:rPr>
            </w:pPr>
            <w:r w:rsidRPr="00243615">
              <w:rPr>
                <w:b/>
                <w:kern w:val="18"/>
              </w:rPr>
              <w:t>– OTHER BUSES</w:t>
            </w: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$   920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$63    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540" w:type="dxa"/>
            <w:gridSpan w:val="2"/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243615" w:rsidRDefault="00596539" w:rsidP="005C14D8">
            <w:pPr>
              <w:pStyle w:val="tabletext11"/>
              <w:rPr>
                <w:b/>
                <w:kern w:val="18"/>
              </w:rPr>
            </w:pPr>
            <w:r w:rsidRPr="00243615">
              <w:rPr>
                <w:b/>
                <w:kern w:val="18"/>
              </w:rPr>
              <w:t>– VAN POOLS</w:t>
            </w: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$   363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$44    </w:t>
            </w:r>
          </w:p>
        </w:tc>
        <w:tc>
          <w:tcPr>
            <w:tcW w:w="78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$57    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b/>
                <w:kern w:val="18"/>
              </w:rPr>
            </w:pPr>
            <w:r w:rsidRPr="00243615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243615" w:rsidTr="005C14D8">
        <w:trPr>
          <w:cantSplit/>
        </w:trPr>
        <w:tc>
          <w:tcPr>
            <w:tcW w:w="3120" w:type="dxa"/>
            <w:gridSpan w:val="3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$   381</w:t>
            </w:r>
          </w:p>
        </w:tc>
        <w:tc>
          <w:tcPr>
            <w:tcW w:w="3120" w:type="dxa"/>
            <w:gridSpan w:val="4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 xml:space="preserve">Refer to Rule </w:t>
            </w:r>
            <w:r w:rsidRPr="00243615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2436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24361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  <w:r w:rsidRPr="002436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  <w:r w:rsidRPr="00243615">
              <w:rPr>
                <w:kern w:val="18"/>
              </w:rPr>
              <w:t xml:space="preserve">For liability increased limits factors, refer to Rule </w:t>
            </w:r>
            <w:r w:rsidRPr="00243615">
              <w:rPr>
                <w:rStyle w:val="rulelink"/>
              </w:rPr>
              <w:t>100.</w:t>
            </w:r>
          </w:p>
        </w:tc>
      </w:tr>
      <w:tr w:rsidR="00596539" w:rsidRPr="00243615" w:rsidTr="005C14D8">
        <w:trPr>
          <w:cantSplit/>
        </w:trPr>
        <w:tc>
          <w:tcPr>
            <w:tcW w:w="220" w:type="dxa"/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  <w:r w:rsidRPr="002436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  <w:r w:rsidRPr="00243615">
              <w:rPr>
                <w:kern w:val="18"/>
              </w:rPr>
              <w:t xml:space="preserve">For liability fleet factors, refer to Rules </w:t>
            </w:r>
            <w:r w:rsidRPr="00243615">
              <w:rPr>
                <w:rStyle w:val="rulelink"/>
              </w:rPr>
              <w:t>22.</w:t>
            </w:r>
            <w:r w:rsidRPr="00243615">
              <w:rPr>
                <w:kern w:val="18"/>
              </w:rPr>
              <w:t xml:space="preserve"> and </w:t>
            </w:r>
            <w:r w:rsidRPr="00243615">
              <w:rPr>
                <w:rStyle w:val="rulelink"/>
              </w:rPr>
              <w:t>39.</w:t>
            </w: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243615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2436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  <w:r w:rsidRPr="00243615">
              <w:rPr>
                <w:kern w:val="18"/>
              </w:rPr>
              <w:t xml:space="preserve">Other Than Auto losses for </w:t>
            </w:r>
            <w:r w:rsidRPr="00243615">
              <w:t>Auto Dealers</w:t>
            </w:r>
            <w:r w:rsidRPr="0024361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43615">
              <w:rPr>
                <w:rStyle w:val="rulelink"/>
              </w:rPr>
              <w:t>49.</w:t>
            </w: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243615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243615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243615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36"/>
          <w:footerReference w:type="default" r:id="rId3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37050D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>PERSONAL INJURY PROTECTION</w:t>
            </w: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37050D" w:rsidRDefault="00596539" w:rsidP="005C14D8">
            <w:pPr>
              <w:pStyle w:val="tablehead"/>
              <w:rPr>
                <w:kern w:val="18"/>
              </w:rPr>
            </w:pPr>
            <w:r w:rsidRPr="0037050D">
              <w:rPr>
                <w:kern w:val="18"/>
              </w:rPr>
              <w:t>Basic Limits</w:t>
            </w:r>
          </w:p>
        </w:tc>
      </w:tr>
      <w:tr w:rsidR="00596539" w:rsidRPr="0037050D" w:rsidTr="005C14D8">
        <w:trPr>
          <w:cantSplit/>
        </w:trPr>
        <w:tc>
          <w:tcPr>
            <w:tcW w:w="9360" w:type="dxa"/>
            <w:gridSpan w:val="10"/>
          </w:tcPr>
          <w:p w:rsidR="00596539" w:rsidRPr="0037050D" w:rsidRDefault="00596539" w:rsidP="005C14D8">
            <w:pPr>
              <w:pStyle w:val="tabletext11"/>
              <w:rPr>
                <w:b/>
                <w:kern w:val="18"/>
              </w:rPr>
            </w:pPr>
            <w:r w:rsidRPr="0037050D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$   201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$23    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b/>
                <w:kern w:val="18"/>
              </w:rPr>
            </w:pPr>
            <w:r w:rsidRPr="0037050D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$   244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b/>
                <w:kern w:val="18"/>
              </w:rPr>
            </w:pPr>
            <w:r w:rsidRPr="0037050D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37050D" w:rsidTr="005C14D8">
        <w:trPr>
          <w:cantSplit/>
        </w:trPr>
        <w:tc>
          <w:tcPr>
            <w:tcW w:w="540" w:type="dxa"/>
            <w:gridSpan w:val="2"/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  <w:r w:rsidRPr="0037050D">
              <w:rPr>
                <w:b/>
                <w:kern w:val="18"/>
              </w:rPr>
              <w:t>– TAXICABS AND LIMOUSINES</w:t>
            </w: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$  1246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$45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$62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$88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$133   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540" w:type="dxa"/>
            <w:gridSpan w:val="2"/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  <w:r w:rsidRPr="0037050D">
              <w:rPr>
                <w:b/>
                <w:kern w:val="18"/>
              </w:rPr>
              <w:t>– SCHOOL AND CHURCH BUSES</w:t>
            </w: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$   111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540" w:type="dxa"/>
            <w:gridSpan w:val="2"/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37050D" w:rsidRDefault="00596539" w:rsidP="005C14D8">
            <w:pPr>
              <w:pStyle w:val="tabletext11"/>
              <w:rPr>
                <w:b/>
                <w:kern w:val="18"/>
              </w:rPr>
            </w:pPr>
            <w:r w:rsidRPr="0037050D">
              <w:rPr>
                <w:b/>
                <w:kern w:val="18"/>
              </w:rPr>
              <w:t>– OTHER BUSES</w:t>
            </w: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$   764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540" w:type="dxa"/>
            <w:gridSpan w:val="2"/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37050D" w:rsidRDefault="00596539" w:rsidP="005C14D8">
            <w:pPr>
              <w:pStyle w:val="tabletext11"/>
              <w:rPr>
                <w:b/>
                <w:kern w:val="18"/>
              </w:rPr>
            </w:pPr>
            <w:r w:rsidRPr="0037050D">
              <w:rPr>
                <w:b/>
                <w:kern w:val="18"/>
              </w:rPr>
              <w:t>– VAN POOLS</w:t>
            </w: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$   302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$47    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b/>
                <w:kern w:val="18"/>
              </w:rPr>
            </w:pPr>
            <w:r w:rsidRPr="0037050D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37050D" w:rsidTr="005C14D8">
        <w:trPr>
          <w:cantSplit/>
        </w:trPr>
        <w:tc>
          <w:tcPr>
            <w:tcW w:w="3120" w:type="dxa"/>
            <w:gridSpan w:val="3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$   340</w:t>
            </w:r>
          </w:p>
        </w:tc>
        <w:tc>
          <w:tcPr>
            <w:tcW w:w="3120" w:type="dxa"/>
            <w:gridSpan w:val="4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 xml:space="preserve">Refer to Rule </w:t>
            </w:r>
            <w:r w:rsidRPr="0037050D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705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37050D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  <w:r w:rsidRPr="003705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  <w:r w:rsidRPr="0037050D">
              <w:rPr>
                <w:kern w:val="18"/>
              </w:rPr>
              <w:t xml:space="preserve">For liability increased limits factors, refer to Rule </w:t>
            </w:r>
            <w:r w:rsidRPr="0037050D">
              <w:rPr>
                <w:rStyle w:val="rulelink"/>
              </w:rPr>
              <w:t>100.</w:t>
            </w:r>
          </w:p>
        </w:tc>
      </w:tr>
      <w:tr w:rsidR="00596539" w:rsidRPr="0037050D" w:rsidTr="005C14D8">
        <w:trPr>
          <w:cantSplit/>
        </w:trPr>
        <w:tc>
          <w:tcPr>
            <w:tcW w:w="220" w:type="dxa"/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  <w:r w:rsidRPr="003705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  <w:r w:rsidRPr="0037050D">
              <w:rPr>
                <w:kern w:val="18"/>
              </w:rPr>
              <w:t xml:space="preserve">For liability fleet factors, refer to Rules </w:t>
            </w:r>
            <w:r w:rsidRPr="0037050D">
              <w:rPr>
                <w:rStyle w:val="rulelink"/>
              </w:rPr>
              <w:t>22.</w:t>
            </w:r>
            <w:r w:rsidRPr="0037050D">
              <w:rPr>
                <w:kern w:val="18"/>
              </w:rPr>
              <w:t xml:space="preserve"> and </w:t>
            </w:r>
            <w:r w:rsidRPr="0037050D">
              <w:rPr>
                <w:rStyle w:val="rulelink"/>
              </w:rPr>
              <w:t>39.</w:t>
            </w: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37050D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3705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  <w:r w:rsidRPr="0037050D">
              <w:rPr>
                <w:kern w:val="18"/>
              </w:rPr>
              <w:t xml:space="preserve">Other Than Auto losses for </w:t>
            </w:r>
            <w:r w:rsidRPr="0037050D">
              <w:t>Auto Dealers</w:t>
            </w:r>
            <w:r w:rsidRPr="0037050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7050D">
              <w:rPr>
                <w:rStyle w:val="rulelink"/>
              </w:rPr>
              <w:t>49.</w:t>
            </w: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7050D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37050D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37050D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38"/>
          <w:footerReference w:type="default" r:id="rId3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6539" w:rsidRPr="00F24BA3" w:rsidTr="005C14D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>PERSONAL INJURY PROTECTION</w:t>
            </w: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6539" w:rsidRPr="00F24BA3" w:rsidRDefault="00596539" w:rsidP="005C14D8">
            <w:pPr>
              <w:pStyle w:val="tablehead"/>
              <w:rPr>
                <w:kern w:val="18"/>
              </w:rPr>
            </w:pPr>
            <w:r w:rsidRPr="00F24BA3">
              <w:rPr>
                <w:kern w:val="18"/>
              </w:rPr>
              <w:t>Basic Limits</w:t>
            </w:r>
          </w:p>
        </w:tc>
      </w:tr>
      <w:tr w:rsidR="00596539" w:rsidRPr="00F24BA3" w:rsidTr="005C14D8">
        <w:trPr>
          <w:cantSplit/>
        </w:trPr>
        <w:tc>
          <w:tcPr>
            <w:tcW w:w="9360" w:type="dxa"/>
            <w:gridSpan w:val="10"/>
          </w:tcPr>
          <w:p w:rsidR="00596539" w:rsidRPr="00F24BA3" w:rsidRDefault="00596539" w:rsidP="005C14D8">
            <w:pPr>
              <w:pStyle w:val="tabletext11"/>
              <w:rPr>
                <w:b/>
                <w:kern w:val="18"/>
              </w:rPr>
            </w:pPr>
            <w:r w:rsidRPr="00F24BA3">
              <w:rPr>
                <w:b/>
                <w:kern w:val="18"/>
              </w:rPr>
              <w:t>RULE 23. TRUCKS, TRACTORS AND TRAILERS CLASSIFICATIONS</w:t>
            </w: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$   222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$25    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b/>
                <w:kern w:val="18"/>
              </w:rPr>
            </w:pPr>
            <w:r w:rsidRPr="00F24BA3">
              <w:rPr>
                <w:b/>
                <w:kern w:val="18"/>
              </w:rPr>
              <w:t>RULE 32. PRIVATE PASSENGER TYPES CLASSIFICATIONS</w:t>
            </w: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$   203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b/>
                <w:kern w:val="18"/>
              </w:rPr>
            </w:pPr>
            <w:r w:rsidRPr="00F24BA3">
              <w:rPr>
                <w:b/>
                <w:kern w:val="18"/>
              </w:rPr>
              <w:t>RULE 40. PUBLIC AUTO CLASSIFICATIONS –</w:t>
            </w:r>
          </w:p>
        </w:tc>
      </w:tr>
      <w:tr w:rsidR="00596539" w:rsidRPr="00F24BA3" w:rsidTr="005C14D8">
        <w:trPr>
          <w:cantSplit/>
        </w:trPr>
        <w:tc>
          <w:tcPr>
            <w:tcW w:w="540" w:type="dxa"/>
            <w:gridSpan w:val="2"/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  <w:r w:rsidRPr="00F24BA3">
              <w:rPr>
                <w:b/>
                <w:kern w:val="18"/>
              </w:rPr>
              <w:t>– TAXICABS AND LIMOUSINES</w:t>
            </w: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$  1376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$50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$69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$98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$147   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540" w:type="dxa"/>
            <w:gridSpan w:val="2"/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  <w:r w:rsidRPr="00F24BA3">
              <w:rPr>
                <w:b/>
                <w:kern w:val="18"/>
              </w:rPr>
              <w:t>– SCHOOL AND CHURCH BUSES</w:t>
            </w: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$   122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540" w:type="dxa"/>
            <w:gridSpan w:val="2"/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24BA3" w:rsidRDefault="00596539" w:rsidP="005C14D8">
            <w:pPr>
              <w:pStyle w:val="tabletext11"/>
              <w:rPr>
                <w:b/>
                <w:kern w:val="18"/>
              </w:rPr>
            </w:pPr>
            <w:r w:rsidRPr="00F24BA3">
              <w:rPr>
                <w:b/>
                <w:kern w:val="18"/>
              </w:rPr>
              <w:t>– OTHER BUSES</w:t>
            </w: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$   844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$57    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540" w:type="dxa"/>
            <w:gridSpan w:val="2"/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6539" w:rsidRPr="00F24BA3" w:rsidRDefault="00596539" w:rsidP="005C14D8">
            <w:pPr>
              <w:pStyle w:val="tabletext11"/>
              <w:rPr>
                <w:b/>
                <w:kern w:val="18"/>
              </w:rPr>
            </w:pPr>
            <w:r w:rsidRPr="00F24BA3">
              <w:rPr>
                <w:b/>
                <w:kern w:val="18"/>
              </w:rPr>
              <w:t>– VAN POOLS</w:t>
            </w: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$   333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b/>
                <w:kern w:val="18"/>
              </w:rPr>
            </w:pPr>
            <w:r w:rsidRPr="00F24BA3">
              <w:rPr>
                <w:b/>
                <w:kern w:val="18"/>
              </w:rPr>
              <w:t>RULE 49. AUTO DEALERS – PREMIUM DEVELOPMENT</w:t>
            </w:r>
          </w:p>
        </w:tc>
      </w:tr>
      <w:tr w:rsidR="00596539" w:rsidRPr="00F24BA3" w:rsidTr="005C14D8">
        <w:trPr>
          <w:cantSplit/>
        </w:trPr>
        <w:tc>
          <w:tcPr>
            <w:tcW w:w="3120" w:type="dxa"/>
            <w:gridSpan w:val="3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$   344</w:t>
            </w:r>
          </w:p>
        </w:tc>
        <w:tc>
          <w:tcPr>
            <w:tcW w:w="3120" w:type="dxa"/>
            <w:gridSpan w:val="4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 xml:space="preserve">Refer to Rule </w:t>
            </w:r>
            <w:r w:rsidRPr="00F24BA3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F24BA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6539" w:rsidRPr="00F24BA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b/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  <w:r w:rsidRPr="00F24B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  <w:r w:rsidRPr="00F24BA3">
              <w:rPr>
                <w:kern w:val="18"/>
              </w:rPr>
              <w:t xml:space="preserve">For liability increased limits factors, refer to Rule </w:t>
            </w:r>
            <w:r w:rsidRPr="00F24BA3">
              <w:rPr>
                <w:rStyle w:val="rulelink"/>
              </w:rPr>
              <w:t>100.</w:t>
            </w:r>
          </w:p>
        </w:tc>
      </w:tr>
      <w:tr w:rsidR="00596539" w:rsidRPr="00F24BA3" w:rsidTr="005C14D8">
        <w:trPr>
          <w:cantSplit/>
        </w:trPr>
        <w:tc>
          <w:tcPr>
            <w:tcW w:w="220" w:type="dxa"/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  <w:r w:rsidRPr="00F24B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  <w:r w:rsidRPr="00F24BA3">
              <w:rPr>
                <w:kern w:val="18"/>
              </w:rPr>
              <w:t xml:space="preserve">For liability fleet factors, refer to Rules </w:t>
            </w:r>
            <w:r w:rsidRPr="00F24BA3">
              <w:rPr>
                <w:rStyle w:val="rulelink"/>
              </w:rPr>
              <w:t>22.</w:t>
            </w:r>
            <w:r w:rsidRPr="00F24BA3">
              <w:rPr>
                <w:kern w:val="18"/>
              </w:rPr>
              <w:t xml:space="preserve"> and </w:t>
            </w:r>
            <w:r w:rsidRPr="00F24BA3">
              <w:rPr>
                <w:rStyle w:val="rulelink"/>
              </w:rPr>
              <w:t>39.</w:t>
            </w: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6539" w:rsidRPr="00F24BA3" w:rsidRDefault="00596539" w:rsidP="005C14D8">
            <w:pPr>
              <w:pStyle w:val="tabletext11"/>
              <w:jc w:val="both"/>
              <w:rPr>
                <w:kern w:val="18"/>
              </w:rPr>
            </w:pPr>
            <w:r w:rsidRPr="00F24B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  <w:r w:rsidRPr="00F24BA3">
              <w:rPr>
                <w:kern w:val="18"/>
              </w:rPr>
              <w:t xml:space="preserve">Other Than Auto losses for </w:t>
            </w:r>
            <w:r w:rsidRPr="00F24BA3">
              <w:t>Auto Dealers</w:t>
            </w:r>
            <w:r w:rsidRPr="00F24BA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24BA3">
              <w:rPr>
                <w:rStyle w:val="rulelink"/>
              </w:rPr>
              <w:t>49.</w:t>
            </w: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F24BA3" w:rsidTr="005C14D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6539" w:rsidRPr="00F24BA3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F24BA3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40"/>
          <w:footerReference w:type="default" r:id="rId4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3D70D2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3D70D2" w:rsidRDefault="00596539" w:rsidP="005C14D8">
            <w:pPr>
              <w:pStyle w:val="tablehead"/>
              <w:rPr>
                <w:kern w:val="18"/>
              </w:rPr>
            </w:pPr>
            <w:r w:rsidRPr="003D70D2">
              <w:rPr>
                <w:kern w:val="18"/>
              </w:rPr>
              <w:t>PHYSICAL DAMAGE</w:t>
            </w:r>
            <w:r w:rsidRPr="003D70D2">
              <w:rPr>
                <w:kern w:val="18"/>
              </w:rPr>
              <w:br/>
              <w:t>Original Cost New Range</w:t>
            </w:r>
            <w:r w:rsidRPr="003D70D2">
              <w:rPr>
                <w:kern w:val="18"/>
              </w:rPr>
              <w:br/>
              <w:t>$15,001 – 20,000</w:t>
            </w:r>
          </w:p>
        </w:tc>
      </w:tr>
      <w:tr w:rsidR="00596539" w:rsidRPr="003D70D2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3D70D2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3D70D2" w:rsidRDefault="00596539" w:rsidP="005C14D8">
            <w:pPr>
              <w:pStyle w:val="tablehead"/>
              <w:rPr>
                <w:kern w:val="18"/>
              </w:rPr>
            </w:pPr>
            <w:r w:rsidRPr="003D70D2">
              <w:rPr>
                <w:kern w:val="18"/>
              </w:rPr>
              <w:t>Specified</w:t>
            </w:r>
            <w:r w:rsidRPr="003D70D2">
              <w:rPr>
                <w:kern w:val="18"/>
              </w:rPr>
              <w:br/>
              <w:t>Causes</w:t>
            </w:r>
            <w:r w:rsidRPr="003D70D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3D70D2" w:rsidRDefault="00596539" w:rsidP="005C14D8">
            <w:pPr>
              <w:pStyle w:val="tablehead"/>
              <w:rPr>
                <w:kern w:val="18"/>
              </w:rPr>
            </w:pPr>
            <w:r w:rsidRPr="003D70D2">
              <w:rPr>
                <w:kern w:val="18"/>
              </w:rPr>
              <w:t>$500</w:t>
            </w:r>
            <w:r w:rsidRPr="003D70D2">
              <w:rPr>
                <w:kern w:val="18"/>
              </w:rPr>
              <w:br/>
              <w:t>Ded.</w:t>
            </w:r>
            <w:r w:rsidRPr="003D70D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3D70D2" w:rsidRDefault="00596539" w:rsidP="005C14D8">
            <w:pPr>
              <w:pStyle w:val="tablehead"/>
              <w:rPr>
                <w:kern w:val="18"/>
              </w:rPr>
            </w:pPr>
            <w:r w:rsidRPr="003D70D2">
              <w:rPr>
                <w:kern w:val="18"/>
              </w:rPr>
              <w:t>$500</w:t>
            </w:r>
            <w:r w:rsidRPr="003D70D2">
              <w:rPr>
                <w:kern w:val="18"/>
              </w:rPr>
              <w:br/>
              <w:t>Ded.</w:t>
            </w:r>
            <w:r w:rsidRPr="003D70D2">
              <w:rPr>
                <w:kern w:val="18"/>
              </w:rPr>
              <w:br/>
              <w:t>Coll.</w:t>
            </w:r>
          </w:p>
        </w:tc>
      </w:tr>
      <w:tr w:rsidR="00596539" w:rsidRPr="003D70D2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3D70D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D70D2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3D70D2" w:rsidTr="005C14D8">
        <w:trPr>
          <w:cantSplit/>
        </w:trPr>
        <w:tc>
          <w:tcPr>
            <w:tcW w:w="540" w:type="dxa"/>
            <w:gridSpan w:val="2"/>
          </w:tcPr>
          <w:p w:rsidR="00596539" w:rsidRPr="003D70D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D70D2" w:rsidRDefault="00596539" w:rsidP="005C14D8">
            <w:pPr>
              <w:pStyle w:val="tabletext11"/>
              <w:rPr>
                <w:b/>
                <w:kern w:val="18"/>
              </w:rPr>
            </w:pPr>
            <w:r w:rsidRPr="003D70D2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3D70D2" w:rsidTr="005C14D8">
        <w:trPr>
          <w:cantSplit/>
        </w:trPr>
        <w:tc>
          <w:tcPr>
            <w:tcW w:w="540" w:type="dxa"/>
            <w:gridSpan w:val="2"/>
          </w:tcPr>
          <w:p w:rsidR="00596539" w:rsidRPr="003D70D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D70D2" w:rsidRDefault="00596539" w:rsidP="005C14D8">
            <w:pPr>
              <w:pStyle w:val="tabletext11"/>
              <w:rPr>
                <w:b/>
                <w:kern w:val="18"/>
              </w:rPr>
            </w:pPr>
            <w:r w:rsidRPr="003D70D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3D70D2" w:rsidTr="005C14D8">
        <w:trPr>
          <w:cantSplit/>
        </w:trPr>
        <w:tc>
          <w:tcPr>
            <w:tcW w:w="4860" w:type="dxa"/>
            <w:gridSpan w:val="3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214</w:t>
            </w:r>
          </w:p>
        </w:tc>
      </w:tr>
      <w:tr w:rsidR="00596539" w:rsidRPr="003D70D2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3D70D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D70D2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3D70D2" w:rsidTr="005C14D8">
        <w:trPr>
          <w:cantSplit/>
        </w:trPr>
        <w:tc>
          <w:tcPr>
            <w:tcW w:w="4860" w:type="dxa"/>
            <w:gridSpan w:val="3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4860" w:type="dxa"/>
            <w:gridSpan w:val="3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311</w:t>
            </w:r>
          </w:p>
        </w:tc>
      </w:tr>
      <w:tr w:rsidR="00596539" w:rsidRPr="003D70D2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3D70D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D70D2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3D70D2" w:rsidTr="005C14D8">
        <w:trPr>
          <w:cantSplit/>
        </w:trPr>
        <w:tc>
          <w:tcPr>
            <w:tcW w:w="540" w:type="dxa"/>
            <w:gridSpan w:val="2"/>
          </w:tcPr>
          <w:p w:rsidR="00596539" w:rsidRPr="003D70D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D70D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D70D2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3D70D2" w:rsidTr="005C14D8">
        <w:trPr>
          <w:cantSplit/>
        </w:trPr>
        <w:tc>
          <w:tcPr>
            <w:tcW w:w="4860" w:type="dxa"/>
            <w:gridSpan w:val="3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30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272</w:t>
            </w:r>
          </w:p>
        </w:tc>
      </w:tr>
      <w:tr w:rsidR="00596539" w:rsidRPr="003D70D2" w:rsidTr="005C14D8">
        <w:trPr>
          <w:cantSplit/>
        </w:trPr>
        <w:tc>
          <w:tcPr>
            <w:tcW w:w="540" w:type="dxa"/>
            <w:gridSpan w:val="2"/>
          </w:tcPr>
          <w:p w:rsidR="00596539" w:rsidRPr="003D70D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D70D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D70D2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3D70D2" w:rsidTr="005C14D8">
        <w:trPr>
          <w:cantSplit/>
        </w:trPr>
        <w:tc>
          <w:tcPr>
            <w:tcW w:w="4860" w:type="dxa"/>
            <w:gridSpan w:val="3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20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139</w:t>
            </w:r>
          </w:p>
        </w:tc>
      </w:tr>
      <w:tr w:rsidR="00596539" w:rsidRPr="003D70D2" w:rsidTr="005C14D8">
        <w:trPr>
          <w:cantSplit/>
        </w:trPr>
        <w:tc>
          <w:tcPr>
            <w:tcW w:w="540" w:type="dxa"/>
            <w:gridSpan w:val="2"/>
          </w:tcPr>
          <w:p w:rsidR="00596539" w:rsidRPr="003D70D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D70D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D70D2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3D70D2" w:rsidTr="005C14D8">
        <w:trPr>
          <w:cantSplit/>
        </w:trPr>
        <w:tc>
          <w:tcPr>
            <w:tcW w:w="4860" w:type="dxa"/>
            <w:gridSpan w:val="3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20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139</w:t>
            </w:r>
          </w:p>
        </w:tc>
      </w:tr>
      <w:tr w:rsidR="00596539" w:rsidRPr="003D70D2" w:rsidTr="005C14D8">
        <w:trPr>
          <w:cantSplit/>
        </w:trPr>
        <w:tc>
          <w:tcPr>
            <w:tcW w:w="540" w:type="dxa"/>
            <w:gridSpan w:val="2"/>
          </w:tcPr>
          <w:p w:rsidR="00596539" w:rsidRPr="003D70D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D70D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D70D2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3D70D2" w:rsidTr="005C14D8">
        <w:trPr>
          <w:cantSplit/>
        </w:trPr>
        <w:tc>
          <w:tcPr>
            <w:tcW w:w="4860" w:type="dxa"/>
            <w:gridSpan w:val="3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30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6539" w:rsidRPr="003D70D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D70D2">
              <w:rPr>
                <w:kern w:val="18"/>
              </w:rPr>
              <w:t>$   272</w:t>
            </w:r>
          </w:p>
        </w:tc>
      </w:tr>
      <w:tr w:rsidR="00596539" w:rsidRPr="003D70D2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D70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  <w:r w:rsidRPr="003D70D2">
              <w:rPr>
                <w:kern w:val="18"/>
              </w:rPr>
              <w:t xml:space="preserve">For physical damage fleet factors, refer to Rules </w:t>
            </w:r>
            <w:r w:rsidRPr="003D70D2">
              <w:rPr>
                <w:rStyle w:val="rulelink"/>
              </w:rPr>
              <w:t>22.</w:t>
            </w:r>
            <w:r w:rsidRPr="003D70D2">
              <w:rPr>
                <w:kern w:val="18"/>
              </w:rPr>
              <w:t xml:space="preserve"> and </w:t>
            </w:r>
            <w:r w:rsidRPr="003D70D2">
              <w:rPr>
                <w:rStyle w:val="rulelink"/>
              </w:rPr>
              <w:t>39.</w:t>
            </w: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D70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  <w:r w:rsidRPr="003D70D2">
              <w:rPr>
                <w:kern w:val="18"/>
              </w:rPr>
              <w:t xml:space="preserve">For additional coverages, refer to the Additional Coverages Table in Rules </w:t>
            </w:r>
            <w:r w:rsidRPr="003D70D2">
              <w:rPr>
                <w:rStyle w:val="rulelink"/>
              </w:rPr>
              <w:t>23.</w:t>
            </w:r>
            <w:r w:rsidRPr="003D70D2">
              <w:rPr>
                <w:kern w:val="18"/>
              </w:rPr>
              <w:t xml:space="preserve"> and </w:t>
            </w:r>
            <w:r w:rsidRPr="003D70D2">
              <w:rPr>
                <w:rStyle w:val="rulelink"/>
              </w:rPr>
              <w:t>40.</w:t>
            </w: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D70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  <w:r w:rsidRPr="003D70D2">
              <w:rPr>
                <w:kern w:val="18"/>
              </w:rPr>
              <w:t xml:space="preserve">For Deductible factors, refer to Rule </w:t>
            </w:r>
            <w:r w:rsidRPr="003D70D2">
              <w:rPr>
                <w:rStyle w:val="rulelink"/>
              </w:rPr>
              <w:t>98.</w:t>
            </w: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D70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  <w:r w:rsidRPr="003D70D2">
              <w:rPr>
                <w:kern w:val="18"/>
              </w:rPr>
              <w:t xml:space="preserve">For Original Cost New and Age Group factors, refer to Rule </w:t>
            </w:r>
            <w:r w:rsidRPr="003D70D2">
              <w:rPr>
                <w:rStyle w:val="rulelink"/>
              </w:rPr>
              <w:t>101.</w:t>
            </w: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D70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  <w:r w:rsidRPr="003D70D2">
              <w:rPr>
                <w:kern w:val="18"/>
              </w:rPr>
              <w:t xml:space="preserve">For Stated Amount factors, refer to Rule </w:t>
            </w:r>
            <w:r w:rsidRPr="003D70D2">
              <w:rPr>
                <w:rStyle w:val="rulelink"/>
              </w:rPr>
              <w:t>101.</w:t>
            </w: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D70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  <w:r w:rsidRPr="003D70D2">
              <w:rPr>
                <w:kern w:val="18"/>
              </w:rPr>
              <w:t xml:space="preserve">For Towing and Labor Costs Coverage rating, refer to Rule </w:t>
            </w:r>
            <w:r w:rsidRPr="003D70D2">
              <w:rPr>
                <w:rStyle w:val="rulelink"/>
              </w:rPr>
              <w:t>34.</w:t>
            </w: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  <w:bookmarkStart w:id="1" w:name="AdditionalNote"/>
            <w:bookmarkEnd w:id="1"/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D70D2" w:rsidTr="005C14D8">
        <w:trPr>
          <w:cantSplit/>
        </w:trPr>
        <w:tc>
          <w:tcPr>
            <w:tcW w:w="220" w:type="dxa"/>
          </w:tcPr>
          <w:p w:rsidR="00596539" w:rsidRPr="003D70D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D70D2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3D70D2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42"/>
          <w:footerReference w:type="default" r:id="rId4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9E21A1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9E21A1" w:rsidRDefault="00596539" w:rsidP="005C14D8">
            <w:pPr>
              <w:pStyle w:val="tablehead"/>
              <w:rPr>
                <w:kern w:val="18"/>
              </w:rPr>
            </w:pPr>
            <w:r w:rsidRPr="009E21A1">
              <w:rPr>
                <w:kern w:val="18"/>
              </w:rPr>
              <w:t>PHYSICAL DAMAGE</w:t>
            </w:r>
            <w:r w:rsidRPr="009E21A1">
              <w:rPr>
                <w:kern w:val="18"/>
              </w:rPr>
              <w:br/>
              <w:t>Original Cost New Range</w:t>
            </w:r>
            <w:r w:rsidRPr="009E21A1">
              <w:rPr>
                <w:kern w:val="18"/>
              </w:rPr>
              <w:br/>
              <w:t>$15,001 – 20,000</w:t>
            </w:r>
          </w:p>
        </w:tc>
      </w:tr>
      <w:tr w:rsidR="00596539" w:rsidRPr="009E21A1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9E21A1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E21A1" w:rsidRDefault="00596539" w:rsidP="005C14D8">
            <w:pPr>
              <w:pStyle w:val="tablehead"/>
              <w:rPr>
                <w:kern w:val="18"/>
              </w:rPr>
            </w:pPr>
            <w:r w:rsidRPr="009E21A1">
              <w:rPr>
                <w:kern w:val="18"/>
              </w:rPr>
              <w:t>Specified</w:t>
            </w:r>
            <w:r w:rsidRPr="009E21A1">
              <w:rPr>
                <w:kern w:val="18"/>
              </w:rPr>
              <w:br/>
              <w:t>Causes</w:t>
            </w:r>
            <w:r w:rsidRPr="009E21A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E21A1" w:rsidRDefault="00596539" w:rsidP="005C14D8">
            <w:pPr>
              <w:pStyle w:val="tablehead"/>
              <w:rPr>
                <w:kern w:val="18"/>
              </w:rPr>
            </w:pPr>
            <w:r w:rsidRPr="009E21A1">
              <w:rPr>
                <w:kern w:val="18"/>
              </w:rPr>
              <w:t>$500</w:t>
            </w:r>
            <w:r w:rsidRPr="009E21A1">
              <w:rPr>
                <w:kern w:val="18"/>
              </w:rPr>
              <w:br/>
              <w:t>Ded.</w:t>
            </w:r>
            <w:r w:rsidRPr="009E21A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E21A1" w:rsidRDefault="00596539" w:rsidP="005C14D8">
            <w:pPr>
              <w:pStyle w:val="tablehead"/>
              <w:rPr>
                <w:kern w:val="18"/>
              </w:rPr>
            </w:pPr>
            <w:r w:rsidRPr="009E21A1">
              <w:rPr>
                <w:kern w:val="18"/>
              </w:rPr>
              <w:t>$500</w:t>
            </w:r>
            <w:r w:rsidRPr="009E21A1">
              <w:rPr>
                <w:kern w:val="18"/>
              </w:rPr>
              <w:br/>
              <w:t>Ded.</w:t>
            </w:r>
            <w:r w:rsidRPr="009E21A1">
              <w:rPr>
                <w:kern w:val="18"/>
              </w:rPr>
              <w:br/>
              <w:t>Coll.</w:t>
            </w:r>
          </w:p>
        </w:tc>
      </w:tr>
      <w:tr w:rsidR="00596539" w:rsidRPr="009E21A1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9E21A1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E21A1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9E21A1" w:rsidTr="005C14D8">
        <w:trPr>
          <w:cantSplit/>
        </w:trPr>
        <w:tc>
          <w:tcPr>
            <w:tcW w:w="540" w:type="dxa"/>
            <w:gridSpan w:val="2"/>
          </w:tcPr>
          <w:p w:rsidR="00596539" w:rsidRPr="009E21A1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E21A1" w:rsidRDefault="00596539" w:rsidP="005C14D8">
            <w:pPr>
              <w:pStyle w:val="tabletext11"/>
              <w:rPr>
                <w:b/>
                <w:kern w:val="18"/>
              </w:rPr>
            </w:pPr>
            <w:r w:rsidRPr="009E21A1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9E21A1" w:rsidTr="005C14D8">
        <w:trPr>
          <w:cantSplit/>
        </w:trPr>
        <w:tc>
          <w:tcPr>
            <w:tcW w:w="540" w:type="dxa"/>
            <w:gridSpan w:val="2"/>
          </w:tcPr>
          <w:p w:rsidR="00596539" w:rsidRPr="009E21A1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E21A1" w:rsidRDefault="00596539" w:rsidP="005C14D8">
            <w:pPr>
              <w:pStyle w:val="tabletext11"/>
              <w:rPr>
                <w:b/>
                <w:kern w:val="18"/>
              </w:rPr>
            </w:pPr>
            <w:r w:rsidRPr="009E21A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9E21A1" w:rsidTr="005C14D8">
        <w:trPr>
          <w:cantSplit/>
        </w:trPr>
        <w:tc>
          <w:tcPr>
            <w:tcW w:w="4860" w:type="dxa"/>
            <w:gridSpan w:val="3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199</w:t>
            </w:r>
          </w:p>
        </w:tc>
      </w:tr>
      <w:tr w:rsidR="00596539" w:rsidRPr="009E21A1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E21A1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E21A1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9E21A1" w:rsidTr="005C14D8">
        <w:trPr>
          <w:cantSplit/>
        </w:trPr>
        <w:tc>
          <w:tcPr>
            <w:tcW w:w="4860" w:type="dxa"/>
            <w:gridSpan w:val="3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4860" w:type="dxa"/>
            <w:gridSpan w:val="3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286</w:t>
            </w:r>
          </w:p>
        </w:tc>
      </w:tr>
      <w:tr w:rsidR="00596539" w:rsidRPr="009E21A1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E21A1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E21A1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9E21A1" w:rsidTr="005C14D8">
        <w:trPr>
          <w:cantSplit/>
        </w:trPr>
        <w:tc>
          <w:tcPr>
            <w:tcW w:w="540" w:type="dxa"/>
            <w:gridSpan w:val="2"/>
          </w:tcPr>
          <w:p w:rsidR="00596539" w:rsidRPr="009E21A1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E21A1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E21A1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9E21A1" w:rsidTr="005C14D8">
        <w:trPr>
          <w:cantSplit/>
        </w:trPr>
        <w:tc>
          <w:tcPr>
            <w:tcW w:w="4860" w:type="dxa"/>
            <w:gridSpan w:val="3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253</w:t>
            </w:r>
          </w:p>
        </w:tc>
      </w:tr>
      <w:tr w:rsidR="00596539" w:rsidRPr="009E21A1" w:rsidTr="005C14D8">
        <w:trPr>
          <w:cantSplit/>
        </w:trPr>
        <w:tc>
          <w:tcPr>
            <w:tcW w:w="540" w:type="dxa"/>
            <w:gridSpan w:val="2"/>
          </w:tcPr>
          <w:p w:rsidR="00596539" w:rsidRPr="009E21A1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E21A1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E21A1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9E21A1" w:rsidTr="005C14D8">
        <w:trPr>
          <w:cantSplit/>
        </w:trPr>
        <w:tc>
          <w:tcPr>
            <w:tcW w:w="4860" w:type="dxa"/>
            <w:gridSpan w:val="3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129</w:t>
            </w:r>
          </w:p>
        </w:tc>
      </w:tr>
      <w:tr w:rsidR="00596539" w:rsidRPr="009E21A1" w:rsidTr="005C14D8">
        <w:trPr>
          <w:cantSplit/>
        </w:trPr>
        <w:tc>
          <w:tcPr>
            <w:tcW w:w="540" w:type="dxa"/>
            <w:gridSpan w:val="2"/>
          </w:tcPr>
          <w:p w:rsidR="00596539" w:rsidRPr="009E21A1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E21A1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E21A1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9E21A1" w:rsidTr="005C14D8">
        <w:trPr>
          <w:cantSplit/>
        </w:trPr>
        <w:tc>
          <w:tcPr>
            <w:tcW w:w="4860" w:type="dxa"/>
            <w:gridSpan w:val="3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129</w:t>
            </w:r>
          </w:p>
        </w:tc>
      </w:tr>
      <w:tr w:rsidR="00596539" w:rsidRPr="009E21A1" w:rsidTr="005C14D8">
        <w:trPr>
          <w:cantSplit/>
        </w:trPr>
        <w:tc>
          <w:tcPr>
            <w:tcW w:w="540" w:type="dxa"/>
            <w:gridSpan w:val="2"/>
          </w:tcPr>
          <w:p w:rsidR="00596539" w:rsidRPr="009E21A1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E21A1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E21A1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9E21A1" w:rsidTr="005C14D8">
        <w:trPr>
          <w:cantSplit/>
        </w:trPr>
        <w:tc>
          <w:tcPr>
            <w:tcW w:w="4860" w:type="dxa"/>
            <w:gridSpan w:val="3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6539" w:rsidRPr="009E21A1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E21A1">
              <w:rPr>
                <w:kern w:val="18"/>
              </w:rPr>
              <w:t>$   253</w:t>
            </w:r>
          </w:p>
        </w:tc>
      </w:tr>
      <w:tr w:rsidR="00596539" w:rsidRPr="009E21A1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E21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  <w:r w:rsidRPr="009E21A1">
              <w:rPr>
                <w:kern w:val="18"/>
              </w:rPr>
              <w:t xml:space="preserve">For physical damage fleet factors, refer to Rules </w:t>
            </w:r>
            <w:r w:rsidRPr="009E21A1">
              <w:rPr>
                <w:rStyle w:val="rulelink"/>
              </w:rPr>
              <w:t>22.</w:t>
            </w:r>
            <w:r w:rsidRPr="009E21A1">
              <w:rPr>
                <w:kern w:val="18"/>
              </w:rPr>
              <w:t xml:space="preserve"> and </w:t>
            </w:r>
            <w:r w:rsidRPr="009E21A1">
              <w:rPr>
                <w:rStyle w:val="rulelink"/>
              </w:rPr>
              <w:t>39.</w:t>
            </w: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E21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  <w:r w:rsidRPr="009E21A1">
              <w:rPr>
                <w:kern w:val="18"/>
              </w:rPr>
              <w:t xml:space="preserve">For additional coverages, refer to the Additional Coverages Table in Rules </w:t>
            </w:r>
            <w:r w:rsidRPr="009E21A1">
              <w:rPr>
                <w:rStyle w:val="rulelink"/>
              </w:rPr>
              <w:t>23.</w:t>
            </w:r>
            <w:r w:rsidRPr="009E21A1">
              <w:rPr>
                <w:kern w:val="18"/>
              </w:rPr>
              <w:t xml:space="preserve"> and </w:t>
            </w:r>
            <w:r w:rsidRPr="009E21A1">
              <w:rPr>
                <w:rStyle w:val="rulelink"/>
              </w:rPr>
              <w:t>40.</w:t>
            </w: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E21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  <w:r w:rsidRPr="009E21A1">
              <w:rPr>
                <w:kern w:val="18"/>
              </w:rPr>
              <w:t xml:space="preserve">For Deductible factors, refer to Rule </w:t>
            </w:r>
            <w:r w:rsidRPr="009E21A1">
              <w:rPr>
                <w:rStyle w:val="rulelink"/>
              </w:rPr>
              <w:t>98.</w:t>
            </w: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E21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  <w:r w:rsidRPr="009E21A1">
              <w:rPr>
                <w:kern w:val="18"/>
              </w:rPr>
              <w:t xml:space="preserve">For Original Cost New and Age Group factors, refer to Rule </w:t>
            </w:r>
            <w:r w:rsidRPr="009E21A1">
              <w:rPr>
                <w:rStyle w:val="rulelink"/>
              </w:rPr>
              <w:t>101.</w:t>
            </w: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E21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  <w:r w:rsidRPr="009E21A1">
              <w:rPr>
                <w:kern w:val="18"/>
              </w:rPr>
              <w:t xml:space="preserve">For Stated Amount factors, refer to Rule </w:t>
            </w:r>
            <w:r w:rsidRPr="009E21A1">
              <w:rPr>
                <w:rStyle w:val="rulelink"/>
              </w:rPr>
              <w:t>101.</w:t>
            </w: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E21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  <w:r w:rsidRPr="009E21A1">
              <w:rPr>
                <w:kern w:val="18"/>
              </w:rPr>
              <w:t xml:space="preserve">For Towing and Labor Costs Coverage rating, refer to Rule </w:t>
            </w:r>
            <w:r w:rsidRPr="009E21A1">
              <w:rPr>
                <w:rStyle w:val="rulelink"/>
              </w:rPr>
              <w:t>34.</w:t>
            </w: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E21A1" w:rsidTr="005C14D8">
        <w:trPr>
          <w:cantSplit/>
        </w:trPr>
        <w:tc>
          <w:tcPr>
            <w:tcW w:w="220" w:type="dxa"/>
          </w:tcPr>
          <w:p w:rsidR="00596539" w:rsidRPr="009E21A1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E21A1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9E21A1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44"/>
          <w:footerReference w:type="default" r:id="rId4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600A49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600A49" w:rsidRDefault="00596539" w:rsidP="005C14D8">
            <w:pPr>
              <w:pStyle w:val="tablehead"/>
              <w:rPr>
                <w:kern w:val="18"/>
              </w:rPr>
            </w:pPr>
            <w:r w:rsidRPr="00600A49">
              <w:rPr>
                <w:kern w:val="18"/>
              </w:rPr>
              <w:t>PHYSICAL DAMAGE</w:t>
            </w:r>
            <w:r w:rsidRPr="00600A49">
              <w:rPr>
                <w:kern w:val="18"/>
              </w:rPr>
              <w:br/>
              <w:t>Original Cost New Range</w:t>
            </w:r>
            <w:r w:rsidRPr="00600A49">
              <w:rPr>
                <w:kern w:val="18"/>
              </w:rPr>
              <w:br/>
              <w:t>$15,001 – 20,000</w:t>
            </w:r>
          </w:p>
        </w:tc>
      </w:tr>
      <w:tr w:rsidR="00596539" w:rsidRPr="00600A49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600A49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600A49" w:rsidRDefault="00596539" w:rsidP="005C14D8">
            <w:pPr>
              <w:pStyle w:val="tablehead"/>
              <w:rPr>
                <w:kern w:val="18"/>
              </w:rPr>
            </w:pPr>
            <w:r w:rsidRPr="00600A49">
              <w:rPr>
                <w:kern w:val="18"/>
              </w:rPr>
              <w:t>Specified</w:t>
            </w:r>
            <w:r w:rsidRPr="00600A49">
              <w:rPr>
                <w:kern w:val="18"/>
              </w:rPr>
              <w:br/>
              <w:t>Causes</w:t>
            </w:r>
            <w:r w:rsidRPr="00600A4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600A49" w:rsidRDefault="00596539" w:rsidP="005C14D8">
            <w:pPr>
              <w:pStyle w:val="tablehead"/>
              <w:rPr>
                <w:kern w:val="18"/>
              </w:rPr>
            </w:pPr>
            <w:r w:rsidRPr="00600A49">
              <w:rPr>
                <w:kern w:val="18"/>
              </w:rPr>
              <w:t>$500</w:t>
            </w:r>
            <w:r w:rsidRPr="00600A49">
              <w:rPr>
                <w:kern w:val="18"/>
              </w:rPr>
              <w:br/>
              <w:t>Ded.</w:t>
            </w:r>
            <w:r w:rsidRPr="00600A4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600A49" w:rsidRDefault="00596539" w:rsidP="005C14D8">
            <w:pPr>
              <w:pStyle w:val="tablehead"/>
              <w:rPr>
                <w:kern w:val="18"/>
              </w:rPr>
            </w:pPr>
            <w:r w:rsidRPr="00600A49">
              <w:rPr>
                <w:kern w:val="18"/>
              </w:rPr>
              <w:t>$500</w:t>
            </w:r>
            <w:r w:rsidRPr="00600A49">
              <w:rPr>
                <w:kern w:val="18"/>
              </w:rPr>
              <w:br/>
              <w:t>Ded.</w:t>
            </w:r>
            <w:r w:rsidRPr="00600A49">
              <w:rPr>
                <w:kern w:val="18"/>
              </w:rPr>
              <w:br/>
              <w:t>Coll.</w:t>
            </w:r>
          </w:p>
        </w:tc>
      </w:tr>
      <w:tr w:rsidR="00596539" w:rsidRPr="00600A49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600A4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600A49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600A49" w:rsidTr="005C14D8">
        <w:trPr>
          <w:cantSplit/>
        </w:trPr>
        <w:tc>
          <w:tcPr>
            <w:tcW w:w="540" w:type="dxa"/>
            <w:gridSpan w:val="2"/>
          </w:tcPr>
          <w:p w:rsidR="00596539" w:rsidRPr="00600A4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600A49" w:rsidRDefault="00596539" w:rsidP="005C14D8">
            <w:pPr>
              <w:pStyle w:val="tabletext11"/>
              <w:rPr>
                <w:b/>
                <w:kern w:val="18"/>
              </w:rPr>
            </w:pPr>
            <w:r w:rsidRPr="00600A49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600A49" w:rsidTr="005C14D8">
        <w:trPr>
          <w:cantSplit/>
        </w:trPr>
        <w:tc>
          <w:tcPr>
            <w:tcW w:w="540" w:type="dxa"/>
            <w:gridSpan w:val="2"/>
          </w:tcPr>
          <w:p w:rsidR="00596539" w:rsidRPr="00600A4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600A49" w:rsidRDefault="00596539" w:rsidP="005C14D8">
            <w:pPr>
              <w:pStyle w:val="tabletext11"/>
              <w:rPr>
                <w:b/>
                <w:kern w:val="18"/>
              </w:rPr>
            </w:pPr>
            <w:r w:rsidRPr="00600A4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600A49" w:rsidTr="005C14D8">
        <w:trPr>
          <w:cantSplit/>
        </w:trPr>
        <w:tc>
          <w:tcPr>
            <w:tcW w:w="4860" w:type="dxa"/>
            <w:gridSpan w:val="3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269</w:t>
            </w:r>
          </w:p>
        </w:tc>
      </w:tr>
      <w:tr w:rsidR="00596539" w:rsidRPr="00600A4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600A4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600A49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600A49" w:rsidTr="005C14D8">
        <w:trPr>
          <w:cantSplit/>
        </w:trPr>
        <w:tc>
          <w:tcPr>
            <w:tcW w:w="4860" w:type="dxa"/>
            <w:gridSpan w:val="3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4860" w:type="dxa"/>
            <w:gridSpan w:val="3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313</w:t>
            </w:r>
          </w:p>
        </w:tc>
      </w:tr>
      <w:tr w:rsidR="00596539" w:rsidRPr="00600A49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600A4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600A49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600A49" w:rsidTr="005C14D8">
        <w:trPr>
          <w:cantSplit/>
        </w:trPr>
        <w:tc>
          <w:tcPr>
            <w:tcW w:w="540" w:type="dxa"/>
            <w:gridSpan w:val="2"/>
          </w:tcPr>
          <w:p w:rsidR="00596539" w:rsidRPr="00600A4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600A4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600A49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600A49" w:rsidTr="005C14D8">
        <w:trPr>
          <w:cantSplit/>
        </w:trPr>
        <w:tc>
          <w:tcPr>
            <w:tcW w:w="4860" w:type="dxa"/>
            <w:gridSpan w:val="3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342</w:t>
            </w:r>
          </w:p>
        </w:tc>
      </w:tr>
      <w:tr w:rsidR="00596539" w:rsidRPr="00600A49" w:rsidTr="005C14D8">
        <w:trPr>
          <w:cantSplit/>
        </w:trPr>
        <w:tc>
          <w:tcPr>
            <w:tcW w:w="540" w:type="dxa"/>
            <w:gridSpan w:val="2"/>
          </w:tcPr>
          <w:p w:rsidR="00596539" w:rsidRPr="00600A4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600A4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600A49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600A49" w:rsidTr="005C14D8">
        <w:trPr>
          <w:cantSplit/>
        </w:trPr>
        <w:tc>
          <w:tcPr>
            <w:tcW w:w="4860" w:type="dxa"/>
            <w:gridSpan w:val="3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175</w:t>
            </w:r>
          </w:p>
        </w:tc>
      </w:tr>
      <w:tr w:rsidR="00596539" w:rsidRPr="00600A49" w:rsidTr="005C14D8">
        <w:trPr>
          <w:cantSplit/>
        </w:trPr>
        <w:tc>
          <w:tcPr>
            <w:tcW w:w="540" w:type="dxa"/>
            <w:gridSpan w:val="2"/>
          </w:tcPr>
          <w:p w:rsidR="00596539" w:rsidRPr="00600A4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600A4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600A49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600A49" w:rsidTr="005C14D8">
        <w:trPr>
          <w:cantSplit/>
        </w:trPr>
        <w:tc>
          <w:tcPr>
            <w:tcW w:w="4860" w:type="dxa"/>
            <w:gridSpan w:val="3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175</w:t>
            </w:r>
          </w:p>
        </w:tc>
      </w:tr>
      <w:tr w:rsidR="00596539" w:rsidRPr="00600A49" w:rsidTr="005C14D8">
        <w:trPr>
          <w:cantSplit/>
        </w:trPr>
        <w:tc>
          <w:tcPr>
            <w:tcW w:w="540" w:type="dxa"/>
            <w:gridSpan w:val="2"/>
          </w:tcPr>
          <w:p w:rsidR="00596539" w:rsidRPr="00600A4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600A4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600A49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600A49" w:rsidTr="005C14D8">
        <w:trPr>
          <w:cantSplit/>
        </w:trPr>
        <w:tc>
          <w:tcPr>
            <w:tcW w:w="4860" w:type="dxa"/>
            <w:gridSpan w:val="3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:rsidR="00596539" w:rsidRPr="00600A4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600A49">
              <w:rPr>
                <w:kern w:val="18"/>
              </w:rPr>
              <w:t>$   342</w:t>
            </w:r>
          </w:p>
        </w:tc>
      </w:tr>
      <w:tr w:rsidR="00596539" w:rsidRPr="00600A49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60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  <w:r w:rsidRPr="00600A49">
              <w:rPr>
                <w:kern w:val="18"/>
              </w:rPr>
              <w:t xml:space="preserve">For physical damage fleet factors, refer to Rules </w:t>
            </w:r>
            <w:r w:rsidRPr="00600A49">
              <w:rPr>
                <w:rStyle w:val="rulelink"/>
              </w:rPr>
              <w:t>22.</w:t>
            </w:r>
            <w:r w:rsidRPr="00600A49">
              <w:rPr>
                <w:kern w:val="18"/>
              </w:rPr>
              <w:t xml:space="preserve"> and </w:t>
            </w:r>
            <w:r w:rsidRPr="00600A49">
              <w:rPr>
                <w:rStyle w:val="rulelink"/>
              </w:rPr>
              <w:t>39.</w:t>
            </w: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60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  <w:r w:rsidRPr="00600A49">
              <w:rPr>
                <w:kern w:val="18"/>
              </w:rPr>
              <w:t xml:space="preserve">For additional coverages, refer to the Additional Coverages Table in Rules </w:t>
            </w:r>
            <w:r w:rsidRPr="00600A49">
              <w:rPr>
                <w:rStyle w:val="rulelink"/>
              </w:rPr>
              <w:t>23.</w:t>
            </w:r>
            <w:r w:rsidRPr="00600A49">
              <w:rPr>
                <w:kern w:val="18"/>
              </w:rPr>
              <w:t xml:space="preserve"> and </w:t>
            </w:r>
            <w:r w:rsidRPr="00600A49">
              <w:rPr>
                <w:rStyle w:val="rulelink"/>
              </w:rPr>
              <w:t>40.</w:t>
            </w: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60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  <w:r w:rsidRPr="00600A49">
              <w:rPr>
                <w:kern w:val="18"/>
              </w:rPr>
              <w:t xml:space="preserve">For Deductible factors, refer to Rule </w:t>
            </w:r>
            <w:r w:rsidRPr="00600A49">
              <w:rPr>
                <w:rStyle w:val="rulelink"/>
              </w:rPr>
              <w:t>98.</w:t>
            </w: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60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  <w:r w:rsidRPr="00600A49">
              <w:rPr>
                <w:kern w:val="18"/>
              </w:rPr>
              <w:t xml:space="preserve">For Original Cost New and Age Group factors, refer to Rule </w:t>
            </w:r>
            <w:r w:rsidRPr="00600A49">
              <w:rPr>
                <w:rStyle w:val="rulelink"/>
              </w:rPr>
              <w:t>101.</w:t>
            </w: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60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  <w:r w:rsidRPr="00600A49">
              <w:rPr>
                <w:kern w:val="18"/>
              </w:rPr>
              <w:t xml:space="preserve">For Stated Amount factors, refer to Rule </w:t>
            </w:r>
            <w:r w:rsidRPr="00600A49">
              <w:rPr>
                <w:rStyle w:val="rulelink"/>
              </w:rPr>
              <w:t>101.</w:t>
            </w: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60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  <w:r w:rsidRPr="00600A49">
              <w:rPr>
                <w:kern w:val="18"/>
              </w:rPr>
              <w:t xml:space="preserve">For Towing and Labor Costs Coverage rating, refer to Rule </w:t>
            </w:r>
            <w:r w:rsidRPr="00600A49">
              <w:rPr>
                <w:rStyle w:val="rulelink"/>
              </w:rPr>
              <w:t>34.</w:t>
            </w: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600A49" w:rsidTr="005C14D8">
        <w:trPr>
          <w:cantSplit/>
        </w:trPr>
        <w:tc>
          <w:tcPr>
            <w:tcW w:w="220" w:type="dxa"/>
          </w:tcPr>
          <w:p w:rsidR="00596539" w:rsidRPr="00600A4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600A49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600A49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46"/>
          <w:footerReference w:type="default" r:id="rId4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EA7C9F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EA7C9F" w:rsidRDefault="00596539" w:rsidP="005C14D8">
            <w:pPr>
              <w:pStyle w:val="tablehead"/>
              <w:rPr>
                <w:kern w:val="18"/>
              </w:rPr>
            </w:pPr>
            <w:r w:rsidRPr="00EA7C9F">
              <w:rPr>
                <w:kern w:val="18"/>
              </w:rPr>
              <w:t>PHYSICAL DAMAGE</w:t>
            </w:r>
            <w:r w:rsidRPr="00EA7C9F">
              <w:rPr>
                <w:kern w:val="18"/>
              </w:rPr>
              <w:br/>
              <w:t>Original Cost New Range</w:t>
            </w:r>
            <w:r w:rsidRPr="00EA7C9F">
              <w:rPr>
                <w:kern w:val="18"/>
              </w:rPr>
              <w:br/>
              <w:t>$15,001 – 20,000</w:t>
            </w:r>
          </w:p>
        </w:tc>
      </w:tr>
      <w:tr w:rsidR="00596539" w:rsidRPr="00EA7C9F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EA7C9F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EA7C9F" w:rsidRDefault="00596539" w:rsidP="005C14D8">
            <w:pPr>
              <w:pStyle w:val="tablehead"/>
              <w:rPr>
                <w:kern w:val="18"/>
              </w:rPr>
            </w:pPr>
            <w:r w:rsidRPr="00EA7C9F">
              <w:rPr>
                <w:kern w:val="18"/>
              </w:rPr>
              <w:t>Specified</w:t>
            </w:r>
            <w:r w:rsidRPr="00EA7C9F">
              <w:rPr>
                <w:kern w:val="18"/>
              </w:rPr>
              <w:br/>
              <w:t>Causes</w:t>
            </w:r>
            <w:r w:rsidRPr="00EA7C9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EA7C9F" w:rsidRDefault="00596539" w:rsidP="005C14D8">
            <w:pPr>
              <w:pStyle w:val="tablehead"/>
              <w:rPr>
                <w:kern w:val="18"/>
              </w:rPr>
            </w:pPr>
            <w:r w:rsidRPr="00EA7C9F">
              <w:rPr>
                <w:kern w:val="18"/>
              </w:rPr>
              <w:t>$500</w:t>
            </w:r>
            <w:r w:rsidRPr="00EA7C9F">
              <w:rPr>
                <w:kern w:val="18"/>
              </w:rPr>
              <w:br/>
              <w:t>Ded.</w:t>
            </w:r>
            <w:r w:rsidRPr="00EA7C9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EA7C9F" w:rsidRDefault="00596539" w:rsidP="005C14D8">
            <w:pPr>
              <w:pStyle w:val="tablehead"/>
              <w:rPr>
                <w:kern w:val="18"/>
              </w:rPr>
            </w:pPr>
            <w:r w:rsidRPr="00EA7C9F">
              <w:rPr>
                <w:kern w:val="18"/>
              </w:rPr>
              <w:t>$500</w:t>
            </w:r>
            <w:r w:rsidRPr="00EA7C9F">
              <w:rPr>
                <w:kern w:val="18"/>
              </w:rPr>
              <w:br/>
              <w:t>Ded.</w:t>
            </w:r>
            <w:r w:rsidRPr="00EA7C9F">
              <w:rPr>
                <w:kern w:val="18"/>
              </w:rPr>
              <w:br/>
              <w:t>Coll.</w:t>
            </w:r>
          </w:p>
        </w:tc>
      </w:tr>
      <w:tr w:rsidR="00596539" w:rsidRPr="00EA7C9F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EA7C9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A7C9F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EA7C9F" w:rsidTr="005C14D8">
        <w:trPr>
          <w:cantSplit/>
        </w:trPr>
        <w:tc>
          <w:tcPr>
            <w:tcW w:w="540" w:type="dxa"/>
            <w:gridSpan w:val="2"/>
          </w:tcPr>
          <w:p w:rsidR="00596539" w:rsidRPr="00EA7C9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A7C9F" w:rsidRDefault="00596539" w:rsidP="005C14D8">
            <w:pPr>
              <w:pStyle w:val="tabletext11"/>
              <w:rPr>
                <w:b/>
                <w:kern w:val="18"/>
              </w:rPr>
            </w:pPr>
            <w:r w:rsidRPr="00EA7C9F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EA7C9F" w:rsidTr="005C14D8">
        <w:trPr>
          <w:cantSplit/>
        </w:trPr>
        <w:tc>
          <w:tcPr>
            <w:tcW w:w="540" w:type="dxa"/>
            <w:gridSpan w:val="2"/>
          </w:tcPr>
          <w:p w:rsidR="00596539" w:rsidRPr="00EA7C9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A7C9F" w:rsidRDefault="00596539" w:rsidP="005C14D8">
            <w:pPr>
              <w:pStyle w:val="tabletext11"/>
              <w:rPr>
                <w:b/>
                <w:kern w:val="18"/>
              </w:rPr>
            </w:pPr>
            <w:r w:rsidRPr="00EA7C9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EA7C9F" w:rsidTr="005C14D8">
        <w:trPr>
          <w:cantSplit/>
        </w:trPr>
        <w:tc>
          <w:tcPr>
            <w:tcW w:w="4860" w:type="dxa"/>
            <w:gridSpan w:val="3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227</w:t>
            </w:r>
          </w:p>
        </w:tc>
      </w:tr>
      <w:tr w:rsidR="00596539" w:rsidRPr="00EA7C9F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EA7C9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A7C9F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EA7C9F" w:rsidTr="005C14D8">
        <w:trPr>
          <w:cantSplit/>
        </w:trPr>
        <w:tc>
          <w:tcPr>
            <w:tcW w:w="4860" w:type="dxa"/>
            <w:gridSpan w:val="3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4860" w:type="dxa"/>
            <w:gridSpan w:val="3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325</w:t>
            </w:r>
          </w:p>
        </w:tc>
      </w:tr>
      <w:tr w:rsidR="00596539" w:rsidRPr="00EA7C9F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EA7C9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A7C9F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EA7C9F" w:rsidTr="005C14D8">
        <w:trPr>
          <w:cantSplit/>
        </w:trPr>
        <w:tc>
          <w:tcPr>
            <w:tcW w:w="540" w:type="dxa"/>
            <w:gridSpan w:val="2"/>
          </w:tcPr>
          <w:p w:rsidR="00596539" w:rsidRPr="00EA7C9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A7C9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A7C9F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EA7C9F" w:rsidTr="005C14D8">
        <w:trPr>
          <w:cantSplit/>
        </w:trPr>
        <w:tc>
          <w:tcPr>
            <w:tcW w:w="4860" w:type="dxa"/>
            <w:gridSpan w:val="3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288</w:t>
            </w:r>
          </w:p>
        </w:tc>
      </w:tr>
      <w:tr w:rsidR="00596539" w:rsidRPr="00EA7C9F" w:rsidTr="005C14D8">
        <w:trPr>
          <w:cantSplit/>
        </w:trPr>
        <w:tc>
          <w:tcPr>
            <w:tcW w:w="540" w:type="dxa"/>
            <w:gridSpan w:val="2"/>
          </w:tcPr>
          <w:p w:rsidR="00596539" w:rsidRPr="00EA7C9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A7C9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A7C9F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EA7C9F" w:rsidTr="005C14D8">
        <w:trPr>
          <w:cantSplit/>
        </w:trPr>
        <w:tc>
          <w:tcPr>
            <w:tcW w:w="4860" w:type="dxa"/>
            <w:gridSpan w:val="3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148</w:t>
            </w:r>
          </w:p>
        </w:tc>
      </w:tr>
      <w:tr w:rsidR="00596539" w:rsidRPr="00EA7C9F" w:rsidTr="005C14D8">
        <w:trPr>
          <w:cantSplit/>
        </w:trPr>
        <w:tc>
          <w:tcPr>
            <w:tcW w:w="540" w:type="dxa"/>
            <w:gridSpan w:val="2"/>
          </w:tcPr>
          <w:p w:rsidR="00596539" w:rsidRPr="00EA7C9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A7C9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A7C9F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EA7C9F" w:rsidTr="005C14D8">
        <w:trPr>
          <w:cantSplit/>
        </w:trPr>
        <w:tc>
          <w:tcPr>
            <w:tcW w:w="4860" w:type="dxa"/>
            <w:gridSpan w:val="3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148</w:t>
            </w:r>
          </w:p>
        </w:tc>
      </w:tr>
      <w:tr w:rsidR="00596539" w:rsidRPr="00EA7C9F" w:rsidTr="005C14D8">
        <w:trPr>
          <w:cantSplit/>
        </w:trPr>
        <w:tc>
          <w:tcPr>
            <w:tcW w:w="540" w:type="dxa"/>
            <w:gridSpan w:val="2"/>
          </w:tcPr>
          <w:p w:rsidR="00596539" w:rsidRPr="00EA7C9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A7C9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A7C9F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EA7C9F" w:rsidTr="005C14D8">
        <w:trPr>
          <w:cantSplit/>
        </w:trPr>
        <w:tc>
          <w:tcPr>
            <w:tcW w:w="4860" w:type="dxa"/>
            <w:gridSpan w:val="3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6539" w:rsidRPr="00EA7C9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A7C9F">
              <w:rPr>
                <w:kern w:val="18"/>
              </w:rPr>
              <w:t>$   288</w:t>
            </w:r>
          </w:p>
        </w:tc>
      </w:tr>
      <w:tr w:rsidR="00596539" w:rsidRPr="00EA7C9F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A7C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  <w:r w:rsidRPr="00EA7C9F">
              <w:rPr>
                <w:kern w:val="18"/>
              </w:rPr>
              <w:t xml:space="preserve">For physical damage fleet factors, refer to Rules </w:t>
            </w:r>
            <w:r w:rsidRPr="00EA7C9F">
              <w:rPr>
                <w:rStyle w:val="rulelink"/>
              </w:rPr>
              <w:t>22.</w:t>
            </w:r>
            <w:r w:rsidRPr="00EA7C9F">
              <w:rPr>
                <w:kern w:val="18"/>
              </w:rPr>
              <w:t xml:space="preserve"> and </w:t>
            </w:r>
            <w:r w:rsidRPr="00EA7C9F">
              <w:rPr>
                <w:rStyle w:val="rulelink"/>
              </w:rPr>
              <w:t>39.</w:t>
            </w: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A7C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  <w:r w:rsidRPr="00EA7C9F">
              <w:rPr>
                <w:kern w:val="18"/>
              </w:rPr>
              <w:t xml:space="preserve">For additional coverages, refer to the Additional Coverages Table in Rules </w:t>
            </w:r>
            <w:r w:rsidRPr="00EA7C9F">
              <w:rPr>
                <w:rStyle w:val="rulelink"/>
              </w:rPr>
              <w:t>23.</w:t>
            </w:r>
            <w:r w:rsidRPr="00EA7C9F">
              <w:rPr>
                <w:kern w:val="18"/>
              </w:rPr>
              <w:t xml:space="preserve"> and </w:t>
            </w:r>
            <w:r w:rsidRPr="00EA7C9F">
              <w:rPr>
                <w:rStyle w:val="rulelink"/>
              </w:rPr>
              <w:t>40.</w:t>
            </w: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A7C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  <w:r w:rsidRPr="00EA7C9F">
              <w:rPr>
                <w:kern w:val="18"/>
              </w:rPr>
              <w:t xml:space="preserve">For Deductible factors, refer to Rule </w:t>
            </w:r>
            <w:r w:rsidRPr="00EA7C9F">
              <w:rPr>
                <w:rStyle w:val="rulelink"/>
              </w:rPr>
              <w:t>98.</w:t>
            </w: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A7C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  <w:r w:rsidRPr="00EA7C9F">
              <w:rPr>
                <w:kern w:val="18"/>
              </w:rPr>
              <w:t xml:space="preserve">For Original Cost New and Age Group factors, refer to Rule </w:t>
            </w:r>
            <w:r w:rsidRPr="00EA7C9F">
              <w:rPr>
                <w:rStyle w:val="rulelink"/>
              </w:rPr>
              <w:t>101.</w:t>
            </w: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A7C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  <w:r w:rsidRPr="00EA7C9F">
              <w:rPr>
                <w:kern w:val="18"/>
              </w:rPr>
              <w:t xml:space="preserve">For Stated Amount factors, refer to Rule </w:t>
            </w:r>
            <w:r w:rsidRPr="00EA7C9F">
              <w:rPr>
                <w:rStyle w:val="rulelink"/>
              </w:rPr>
              <w:t>101.</w:t>
            </w: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A7C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  <w:r w:rsidRPr="00EA7C9F">
              <w:rPr>
                <w:kern w:val="18"/>
              </w:rPr>
              <w:t xml:space="preserve">For Towing and Labor Costs Coverage rating, refer to Rule </w:t>
            </w:r>
            <w:r w:rsidRPr="00EA7C9F">
              <w:rPr>
                <w:rStyle w:val="rulelink"/>
              </w:rPr>
              <w:t>34.</w:t>
            </w: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A7C9F" w:rsidTr="005C14D8">
        <w:trPr>
          <w:cantSplit/>
        </w:trPr>
        <w:tc>
          <w:tcPr>
            <w:tcW w:w="220" w:type="dxa"/>
          </w:tcPr>
          <w:p w:rsidR="00596539" w:rsidRPr="00EA7C9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A7C9F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EA7C9F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48"/>
          <w:footerReference w:type="default" r:id="rId4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AC4CA5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AC4CA5" w:rsidRDefault="00596539" w:rsidP="005C14D8">
            <w:pPr>
              <w:pStyle w:val="tablehead"/>
              <w:rPr>
                <w:kern w:val="18"/>
              </w:rPr>
            </w:pPr>
            <w:r w:rsidRPr="00AC4CA5">
              <w:rPr>
                <w:kern w:val="18"/>
              </w:rPr>
              <w:t>PHYSICAL DAMAGE</w:t>
            </w:r>
            <w:r w:rsidRPr="00AC4CA5">
              <w:rPr>
                <w:kern w:val="18"/>
              </w:rPr>
              <w:br/>
              <w:t>Original Cost New Range</w:t>
            </w:r>
            <w:r w:rsidRPr="00AC4CA5">
              <w:rPr>
                <w:kern w:val="18"/>
              </w:rPr>
              <w:br/>
              <w:t>$15,001 – 20,000</w:t>
            </w:r>
          </w:p>
        </w:tc>
      </w:tr>
      <w:tr w:rsidR="00596539" w:rsidRPr="00AC4CA5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AC4CA5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AC4CA5" w:rsidRDefault="00596539" w:rsidP="005C14D8">
            <w:pPr>
              <w:pStyle w:val="tablehead"/>
              <w:rPr>
                <w:kern w:val="18"/>
              </w:rPr>
            </w:pPr>
            <w:r w:rsidRPr="00AC4CA5">
              <w:rPr>
                <w:kern w:val="18"/>
              </w:rPr>
              <w:t>Specified</w:t>
            </w:r>
            <w:r w:rsidRPr="00AC4CA5">
              <w:rPr>
                <w:kern w:val="18"/>
              </w:rPr>
              <w:br/>
              <w:t>Causes</w:t>
            </w:r>
            <w:r w:rsidRPr="00AC4CA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AC4CA5" w:rsidRDefault="00596539" w:rsidP="005C14D8">
            <w:pPr>
              <w:pStyle w:val="tablehead"/>
              <w:rPr>
                <w:kern w:val="18"/>
              </w:rPr>
            </w:pPr>
            <w:r w:rsidRPr="00AC4CA5">
              <w:rPr>
                <w:kern w:val="18"/>
              </w:rPr>
              <w:t>$500</w:t>
            </w:r>
            <w:r w:rsidRPr="00AC4CA5">
              <w:rPr>
                <w:kern w:val="18"/>
              </w:rPr>
              <w:br/>
              <w:t>Ded.</w:t>
            </w:r>
            <w:r w:rsidRPr="00AC4CA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AC4CA5" w:rsidRDefault="00596539" w:rsidP="005C14D8">
            <w:pPr>
              <w:pStyle w:val="tablehead"/>
              <w:rPr>
                <w:kern w:val="18"/>
              </w:rPr>
            </w:pPr>
            <w:r w:rsidRPr="00AC4CA5">
              <w:rPr>
                <w:kern w:val="18"/>
              </w:rPr>
              <w:t>$500</w:t>
            </w:r>
            <w:r w:rsidRPr="00AC4CA5">
              <w:rPr>
                <w:kern w:val="18"/>
              </w:rPr>
              <w:br/>
              <w:t>Ded.</w:t>
            </w:r>
            <w:r w:rsidRPr="00AC4CA5">
              <w:rPr>
                <w:kern w:val="18"/>
              </w:rPr>
              <w:br/>
              <w:t>Coll.</w:t>
            </w:r>
          </w:p>
        </w:tc>
      </w:tr>
      <w:tr w:rsidR="00596539" w:rsidRPr="00AC4CA5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AC4CA5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AC4CA5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AC4CA5" w:rsidTr="005C14D8">
        <w:trPr>
          <w:cantSplit/>
        </w:trPr>
        <w:tc>
          <w:tcPr>
            <w:tcW w:w="540" w:type="dxa"/>
            <w:gridSpan w:val="2"/>
          </w:tcPr>
          <w:p w:rsidR="00596539" w:rsidRPr="00AC4CA5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AC4CA5" w:rsidRDefault="00596539" w:rsidP="005C14D8">
            <w:pPr>
              <w:pStyle w:val="tabletext11"/>
              <w:rPr>
                <w:b/>
                <w:kern w:val="18"/>
              </w:rPr>
            </w:pPr>
            <w:r w:rsidRPr="00AC4CA5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AC4CA5" w:rsidTr="005C14D8">
        <w:trPr>
          <w:cantSplit/>
        </w:trPr>
        <w:tc>
          <w:tcPr>
            <w:tcW w:w="540" w:type="dxa"/>
            <w:gridSpan w:val="2"/>
          </w:tcPr>
          <w:p w:rsidR="00596539" w:rsidRPr="00AC4CA5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AC4CA5" w:rsidRDefault="00596539" w:rsidP="005C14D8">
            <w:pPr>
              <w:pStyle w:val="tabletext11"/>
              <w:rPr>
                <w:b/>
                <w:kern w:val="18"/>
              </w:rPr>
            </w:pPr>
            <w:r w:rsidRPr="00AC4CA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AC4CA5" w:rsidTr="005C14D8">
        <w:trPr>
          <w:cantSplit/>
        </w:trPr>
        <w:tc>
          <w:tcPr>
            <w:tcW w:w="4860" w:type="dxa"/>
            <w:gridSpan w:val="3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214</w:t>
            </w:r>
          </w:p>
        </w:tc>
      </w:tr>
      <w:tr w:rsidR="00596539" w:rsidRPr="00AC4CA5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AC4CA5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AC4CA5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AC4CA5" w:rsidTr="005C14D8">
        <w:trPr>
          <w:cantSplit/>
        </w:trPr>
        <w:tc>
          <w:tcPr>
            <w:tcW w:w="4860" w:type="dxa"/>
            <w:gridSpan w:val="3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4860" w:type="dxa"/>
            <w:gridSpan w:val="3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302</w:t>
            </w:r>
          </w:p>
        </w:tc>
      </w:tr>
      <w:tr w:rsidR="00596539" w:rsidRPr="00AC4CA5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AC4CA5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AC4CA5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AC4CA5" w:rsidTr="005C14D8">
        <w:trPr>
          <w:cantSplit/>
        </w:trPr>
        <w:tc>
          <w:tcPr>
            <w:tcW w:w="540" w:type="dxa"/>
            <w:gridSpan w:val="2"/>
          </w:tcPr>
          <w:p w:rsidR="00596539" w:rsidRPr="00AC4CA5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AC4CA5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AC4CA5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AC4CA5" w:rsidTr="005C14D8">
        <w:trPr>
          <w:cantSplit/>
        </w:trPr>
        <w:tc>
          <w:tcPr>
            <w:tcW w:w="4860" w:type="dxa"/>
            <w:gridSpan w:val="3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272</w:t>
            </w:r>
          </w:p>
        </w:tc>
      </w:tr>
      <w:tr w:rsidR="00596539" w:rsidRPr="00AC4CA5" w:rsidTr="005C14D8">
        <w:trPr>
          <w:cantSplit/>
        </w:trPr>
        <w:tc>
          <w:tcPr>
            <w:tcW w:w="540" w:type="dxa"/>
            <w:gridSpan w:val="2"/>
          </w:tcPr>
          <w:p w:rsidR="00596539" w:rsidRPr="00AC4CA5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AC4CA5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AC4CA5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AC4CA5" w:rsidTr="005C14D8">
        <w:trPr>
          <w:cantSplit/>
        </w:trPr>
        <w:tc>
          <w:tcPr>
            <w:tcW w:w="4860" w:type="dxa"/>
            <w:gridSpan w:val="3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22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139</w:t>
            </w:r>
          </w:p>
        </w:tc>
      </w:tr>
      <w:tr w:rsidR="00596539" w:rsidRPr="00AC4CA5" w:rsidTr="005C14D8">
        <w:trPr>
          <w:cantSplit/>
        </w:trPr>
        <w:tc>
          <w:tcPr>
            <w:tcW w:w="540" w:type="dxa"/>
            <w:gridSpan w:val="2"/>
          </w:tcPr>
          <w:p w:rsidR="00596539" w:rsidRPr="00AC4CA5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AC4CA5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AC4CA5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AC4CA5" w:rsidTr="005C14D8">
        <w:trPr>
          <w:cantSplit/>
        </w:trPr>
        <w:tc>
          <w:tcPr>
            <w:tcW w:w="4860" w:type="dxa"/>
            <w:gridSpan w:val="3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22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139</w:t>
            </w:r>
          </w:p>
        </w:tc>
      </w:tr>
      <w:tr w:rsidR="00596539" w:rsidRPr="00AC4CA5" w:rsidTr="005C14D8">
        <w:trPr>
          <w:cantSplit/>
        </w:trPr>
        <w:tc>
          <w:tcPr>
            <w:tcW w:w="540" w:type="dxa"/>
            <w:gridSpan w:val="2"/>
          </w:tcPr>
          <w:p w:rsidR="00596539" w:rsidRPr="00AC4CA5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AC4CA5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AC4CA5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AC4CA5" w:rsidTr="005C14D8">
        <w:trPr>
          <w:cantSplit/>
        </w:trPr>
        <w:tc>
          <w:tcPr>
            <w:tcW w:w="4860" w:type="dxa"/>
            <w:gridSpan w:val="3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6539" w:rsidRPr="00AC4CA5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AC4CA5">
              <w:rPr>
                <w:kern w:val="18"/>
              </w:rPr>
              <w:t>$   272</w:t>
            </w:r>
          </w:p>
        </w:tc>
      </w:tr>
      <w:tr w:rsidR="00596539" w:rsidRPr="00AC4CA5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AC4C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  <w:r w:rsidRPr="00AC4CA5">
              <w:rPr>
                <w:kern w:val="18"/>
              </w:rPr>
              <w:t xml:space="preserve">For physical damage fleet factors, refer to Rules </w:t>
            </w:r>
            <w:r w:rsidRPr="00AC4CA5">
              <w:rPr>
                <w:rStyle w:val="rulelink"/>
              </w:rPr>
              <w:t>22.</w:t>
            </w:r>
            <w:r w:rsidRPr="00AC4CA5">
              <w:rPr>
                <w:kern w:val="18"/>
              </w:rPr>
              <w:t xml:space="preserve"> and </w:t>
            </w:r>
            <w:r w:rsidRPr="00AC4CA5">
              <w:rPr>
                <w:rStyle w:val="rulelink"/>
              </w:rPr>
              <w:t>39.</w:t>
            </w: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AC4C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  <w:r w:rsidRPr="00AC4CA5">
              <w:rPr>
                <w:kern w:val="18"/>
              </w:rPr>
              <w:t xml:space="preserve">For additional coverages, refer to the Additional Coverages Table in Rules </w:t>
            </w:r>
            <w:r w:rsidRPr="00AC4CA5">
              <w:rPr>
                <w:rStyle w:val="rulelink"/>
              </w:rPr>
              <w:t>23.</w:t>
            </w:r>
            <w:r w:rsidRPr="00AC4CA5">
              <w:rPr>
                <w:kern w:val="18"/>
              </w:rPr>
              <w:t xml:space="preserve"> and </w:t>
            </w:r>
            <w:r w:rsidRPr="00AC4CA5">
              <w:rPr>
                <w:rStyle w:val="rulelink"/>
              </w:rPr>
              <w:t>40.</w:t>
            </w: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AC4C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  <w:r w:rsidRPr="00AC4CA5">
              <w:rPr>
                <w:kern w:val="18"/>
              </w:rPr>
              <w:t xml:space="preserve">For Deductible factors, refer to Rule </w:t>
            </w:r>
            <w:r w:rsidRPr="00AC4CA5">
              <w:rPr>
                <w:rStyle w:val="rulelink"/>
              </w:rPr>
              <w:t>98.</w:t>
            </w: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AC4C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  <w:r w:rsidRPr="00AC4CA5">
              <w:rPr>
                <w:kern w:val="18"/>
              </w:rPr>
              <w:t xml:space="preserve">For Original Cost New and Age Group factors, refer to Rule </w:t>
            </w:r>
            <w:r w:rsidRPr="00AC4CA5">
              <w:rPr>
                <w:rStyle w:val="rulelink"/>
              </w:rPr>
              <w:t>101.</w:t>
            </w: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AC4C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  <w:r w:rsidRPr="00AC4CA5">
              <w:rPr>
                <w:kern w:val="18"/>
              </w:rPr>
              <w:t xml:space="preserve">For Stated Amount factors, refer to Rule </w:t>
            </w:r>
            <w:r w:rsidRPr="00AC4CA5">
              <w:rPr>
                <w:rStyle w:val="rulelink"/>
              </w:rPr>
              <w:t>101.</w:t>
            </w: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AC4C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  <w:r w:rsidRPr="00AC4CA5">
              <w:rPr>
                <w:kern w:val="18"/>
              </w:rPr>
              <w:t xml:space="preserve">For Towing and Labor Costs Coverage rating, refer to Rule </w:t>
            </w:r>
            <w:r w:rsidRPr="00AC4CA5">
              <w:rPr>
                <w:rStyle w:val="rulelink"/>
              </w:rPr>
              <w:t>34.</w:t>
            </w: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AC4CA5" w:rsidTr="005C14D8">
        <w:trPr>
          <w:cantSplit/>
        </w:trPr>
        <w:tc>
          <w:tcPr>
            <w:tcW w:w="220" w:type="dxa"/>
          </w:tcPr>
          <w:p w:rsidR="00596539" w:rsidRPr="00AC4CA5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AC4CA5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AC4CA5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50"/>
          <w:footerReference w:type="default" r:id="rId5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BD086B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BD086B" w:rsidRDefault="00596539" w:rsidP="005C14D8">
            <w:pPr>
              <w:pStyle w:val="tablehead"/>
              <w:rPr>
                <w:kern w:val="18"/>
              </w:rPr>
            </w:pPr>
            <w:r w:rsidRPr="00BD086B">
              <w:rPr>
                <w:kern w:val="18"/>
              </w:rPr>
              <w:t>PHYSICAL DAMAGE</w:t>
            </w:r>
            <w:r w:rsidRPr="00BD086B">
              <w:rPr>
                <w:kern w:val="18"/>
              </w:rPr>
              <w:br/>
              <w:t>Original Cost New Range</w:t>
            </w:r>
            <w:r w:rsidRPr="00BD086B">
              <w:rPr>
                <w:kern w:val="18"/>
              </w:rPr>
              <w:br/>
              <w:t>$15,001 – 20,000</w:t>
            </w:r>
          </w:p>
        </w:tc>
      </w:tr>
      <w:tr w:rsidR="00596539" w:rsidRPr="00BD086B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BD086B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BD086B" w:rsidRDefault="00596539" w:rsidP="005C14D8">
            <w:pPr>
              <w:pStyle w:val="tablehead"/>
              <w:rPr>
                <w:kern w:val="18"/>
              </w:rPr>
            </w:pPr>
            <w:r w:rsidRPr="00BD086B">
              <w:rPr>
                <w:kern w:val="18"/>
              </w:rPr>
              <w:t>Specified</w:t>
            </w:r>
            <w:r w:rsidRPr="00BD086B">
              <w:rPr>
                <w:kern w:val="18"/>
              </w:rPr>
              <w:br/>
              <w:t>Causes</w:t>
            </w:r>
            <w:r w:rsidRPr="00BD086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BD086B" w:rsidRDefault="00596539" w:rsidP="005C14D8">
            <w:pPr>
              <w:pStyle w:val="tablehead"/>
              <w:rPr>
                <w:kern w:val="18"/>
              </w:rPr>
            </w:pPr>
            <w:r w:rsidRPr="00BD086B">
              <w:rPr>
                <w:kern w:val="18"/>
              </w:rPr>
              <w:t>$500</w:t>
            </w:r>
            <w:r w:rsidRPr="00BD086B">
              <w:rPr>
                <w:kern w:val="18"/>
              </w:rPr>
              <w:br/>
              <w:t>Ded.</w:t>
            </w:r>
            <w:r w:rsidRPr="00BD086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BD086B" w:rsidRDefault="00596539" w:rsidP="005C14D8">
            <w:pPr>
              <w:pStyle w:val="tablehead"/>
              <w:rPr>
                <w:kern w:val="18"/>
              </w:rPr>
            </w:pPr>
            <w:r w:rsidRPr="00BD086B">
              <w:rPr>
                <w:kern w:val="18"/>
              </w:rPr>
              <w:t>$500</w:t>
            </w:r>
            <w:r w:rsidRPr="00BD086B">
              <w:rPr>
                <w:kern w:val="18"/>
              </w:rPr>
              <w:br/>
              <w:t>Ded.</w:t>
            </w:r>
            <w:r w:rsidRPr="00BD086B">
              <w:rPr>
                <w:kern w:val="18"/>
              </w:rPr>
              <w:br/>
              <w:t>Coll.</w:t>
            </w:r>
          </w:p>
        </w:tc>
      </w:tr>
      <w:tr w:rsidR="00596539" w:rsidRPr="00BD086B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BD086B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D086B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BD086B" w:rsidTr="005C14D8">
        <w:trPr>
          <w:cantSplit/>
        </w:trPr>
        <w:tc>
          <w:tcPr>
            <w:tcW w:w="540" w:type="dxa"/>
            <w:gridSpan w:val="2"/>
          </w:tcPr>
          <w:p w:rsidR="00596539" w:rsidRPr="00BD086B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D086B" w:rsidRDefault="00596539" w:rsidP="005C14D8">
            <w:pPr>
              <w:pStyle w:val="tabletext11"/>
              <w:rPr>
                <w:b/>
                <w:kern w:val="18"/>
              </w:rPr>
            </w:pPr>
            <w:r w:rsidRPr="00BD086B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BD086B" w:rsidTr="005C14D8">
        <w:trPr>
          <w:cantSplit/>
        </w:trPr>
        <w:tc>
          <w:tcPr>
            <w:tcW w:w="540" w:type="dxa"/>
            <w:gridSpan w:val="2"/>
          </w:tcPr>
          <w:p w:rsidR="00596539" w:rsidRPr="00BD086B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D086B" w:rsidRDefault="00596539" w:rsidP="005C14D8">
            <w:pPr>
              <w:pStyle w:val="tabletext11"/>
              <w:rPr>
                <w:b/>
                <w:kern w:val="18"/>
              </w:rPr>
            </w:pPr>
            <w:r w:rsidRPr="00BD086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BD086B" w:rsidTr="005C14D8">
        <w:trPr>
          <w:cantSplit/>
        </w:trPr>
        <w:tc>
          <w:tcPr>
            <w:tcW w:w="4860" w:type="dxa"/>
            <w:gridSpan w:val="3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26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165</w:t>
            </w:r>
          </w:p>
        </w:tc>
      </w:tr>
      <w:tr w:rsidR="00596539" w:rsidRPr="00BD086B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BD086B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D086B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BD086B" w:rsidTr="005C14D8">
        <w:trPr>
          <w:cantSplit/>
        </w:trPr>
        <w:tc>
          <w:tcPr>
            <w:tcW w:w="4860" w:type="dxa"/>
            <w:gridSpan w:val="3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4860" w:type="dxa"/>
            <w:gridSpan w:val="3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262</w:t>
            </w:r>
          </w:p>
        </w:tc>
      </w:tr>
      <w:tr w:rsidR="00596539" w:rsidRPr="00BD086B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BD086B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D086B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BD086B" w:rsidTr="005C14D8">
        <w:trPr>
          <w:cantSplit/>
        </w:trPr>
        <w:tc>
          <w:tcPr>
            <w:tcW w:w="540" w:type="dxa"/>
            <w:gridSpan w:val="2"/>
          </w:tcPr>
          <w:p w:rsidR="00596539" w:rsidRPr="00BD086B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D086B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D086B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BD086B" w:rsidTr="005C14D8">
        <w:trPr>
          <w:cantSplit/>
        </w:trPr>
        <w:tc>
          <w:tcPr>
            <w:tcW w:w="4860" w:type="dxa"/>
            <w:gridSpan w:val="3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210</w:t>
            </w:r>
          </w:p>
        </w:tc>
      </w:tr>
      <w:tr w:rsidR="00596539" w:rsidRPr="00BD086B" w:rsidTr="005C14D8">
        <w:trPr>
          <w:cantSplit/>
        </w:trPr>
        <w:tc>
          <w:tcPr>
            <w:tcW w:w="540" w:type="dxa"/>
            <w:gridSpan w:val="2"/>
          </w:tcPr>
          <w:p w:rsidR="00596539" w:rsidRPr="00BD086B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D086B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D086B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BD086B" w:rsidTr="005C14D8">
        <w:trPr>
          <w:cantSplit/>
        </w:trPr>
        <w:tc>
          <w:tcPr>
            <w:tcW w:w="4860" w:type="dxa"/>
            <w:gridSpan w:val="3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107</w:t>
            </w:r>
          </w:p>
        </w:tc>
      </w:tr>
      <w:tr w:rsidR="00596539" w:rsidRPr="00BD086B" w:rsidTr="005C14D8">
        <w:trPr>
          <w:cantSplit/>
        </w:trPr>
        <w:tc>
          <w:tcPr>
            <w:tcW w:w="540" w:type="dxa"/>
            <w:gridSpan w:val="2"/>
          </w:tcPr>
          <w:p w:rsidR="00596539" w:rsidRPr="00BD086B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D086B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D086B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BD086B" w:rsidTr="005C14D8">
        <w:trPr>
          <w:cantSplit/>
        </w:trPr>
        <w:tc>
          <w:tcPr>
            <w:tcW w:w="4860" w:type="dxa"/>
            <w:gridSpan w:val="3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107</w:t>
            </w:r>
          </w:p>
        </w:tc>
      </w:tr>
      <w:tr w:rsidR="00596539" w:rsidRPr="00BD086B" w:rsidTr="005C14D8">
        <w:trPr>
          <w:cantSplit/>
        </w:trPr>
        <w:tc>
          <w:tcPr>
            <w:tcW w:w="540" w:type="dxa"/>
            <w:gridSpan w:val="2"/>
          </w:tcPr>
          <w:p w:rsidR="00596539" w:rsidRPr="00BD086B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D086B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D086B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BD086B" w:rsidTr="005C14D8">
        <w:trPr>
          <w:cantSplit/>
        </w:trPr>
        <w:tc>
          <w:tcPr>
            <w:tcW w:w="4860" w:type="dxa"/>
            <w:gridSpan w:val="3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96539" w:rsidRPr="00BD086B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D086B">
              <w:rPr>
                <w:kern w:val="18"/>
              </w:rPr>
              <w:t>$   210</w:t>
            </w:r>
          </w:p>
        </w:tc>
      </w:tr>
      <w:tr w:rsidR="00596539" w:rsidRPr="00BD086B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D0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  <w:r w:rsidRPr="00BD086B">
              <w:rPr>
                <w:kern w:val="18"/>
              </w:rPr>
              <w:t xml:space="preserve">For physical damage fleet factors, refer to Rules </w:t>
            </w:r>
            <w:r w:rsidRPr="00BD086B">
              <w:rPr>
                <w:rStyle w:val="rulelink"/>
              </w:rPr>
              <w:t>22.</w:t>
            </w:r>
            <w:r w:rsidRPr="00BD086B">
              <w:rPr>
                <w:kern w:val="18"/>
              </w:rPr>
              <w:t xml:space="preserve"> and </w:t>
            </w:r>
            <w:r w:rsidRPr="00BD086B">
              <w:rPr>
                <w:rStyle w:val="rulelink"/>
              </w:rPr>
              <w:t>39.</w:t>
            </w: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D0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  <w:r w:rsidRPr="00BD086B">
              <w:rPr>
                <w:kern w:val="18"/>
              </w:rPr>
              <w:t xml:space="preserve">For additional coverages, refer to the Additional Coverages Table in Rules </w:t>
            </w:r>
            <w:r w:rsidRPr="00BD086B">
              <w:rPr>
                <w:rStyle w:val="rulelink"/>
              </w:rPr>
              <w:t>23.</w:t>
            </w:r>
            <w:r w:rsidRPr="00BD086B">
              <w:rPr>
                <w:kern w:val="18"/>
              </w:rPr>
              <w:t xml:space="preserve"> and </w:t>
            </w:r>
            <w:r w:rsidRPr="00BD086B">
              <w:rPr>
                <w:rStyle w:val="rulelink"/>
              </w:rPr>
              <w:t>40.</w:t>
            </w: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D0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  <w:r w:rsidRPr="00BD086B">
              <w:rPr>
                <w:kern w:val="18"/>
              </w:rPr>
              <w:t xml:space="preserve">For Deductible factors, refer to Rule </w:t>
            </w:r>
            <w:r w:rsidRPr="00BD086B">
              <w:rPr>
                <w:rStyle w:val="rulelink"/>
              </w:rPr>
              <w:t>98.</w:t>
            </w: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D0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  <w:r w:rsidRPr="00BD086B">
              <w:rPr>
                <w:kern w:val="18"/>
              </w:rPr>
              <w:t xml:space="preserve">For Original Cost New and Age Group factors, refer to Rule </w:t>
            </w:r>
            <w:r w:rsidRPr="00BD086B">
              <w:rPr>
                <w:rStyle w:val="rulelink"/>
              </w:rPr>
              <w:t>101.</w:t>
            </w: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D0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  <w:r w:rsidRPr="00BD086B">
              <w:rPr>
                <w:kern w:val="18"/>
              </w:rPr>
              <w:t xml:space="preserve">For Stated Amount factors, refer to Rule </w:t>
            </w:r>
            <w:r w:rsidRPr="00BD086B">
              <w:rPr>
                <w:rStyle w:val="rulelink"/>
              </w:rPr>
              <w:t>101.</w:t>
            </w: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D086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  <w:r w:rsidRPr="00BD086B">
              <w:rPr>
                <w:kern w:val="18"/>
              </w:rPr>
              <w:t xml:space="preserve">For Towing and Labor Costs Coverage rating, refer to Rule </w:t>
            </w:r>
            <w:r w:rsidRPr="00BD086B">
              <w:rPr>
                <w:rStyle w:val="rulelink"/>
              </w:rPr>
              <w:t>34.</w:t>
            </w: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D086B" w:rsidTr="005C14D8">
        <w:trPr>
          <w:cantSplit/>
        </w:trPr>
        <w:tc>
          <w:tcPr>
            <w:tcW w:w="220" w:type="dxa"/>
          </w:tcPr>
          <w:p w:rsidR="00596539" w:rsidRPr="00BD086B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D086B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BD086B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52"/>
          <w:footerReference w:type="default" r:id="rId5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3F6AA9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3F6AA9" w:rsidRDefault="00596539" w:rsidP="005C14D8">
            <w:pPr>
              <w:pStyle w:val="tablehead"/>
              <w:rPr>
                <w:kern w:val="18"/>
              </w:rPr>
            </w:pPr>
            <w:r w:rsidRPr="003F6AA9">
              <w:rPr>
                <w:kern w:val="18"/>
              </w:rPr>
              <w:t>PHYSICAL DAMAGE</w:t>
            </w:r>
            <w:r w:rsidRPr="003F6AA9">
              <w:rPr>
                <w:kern w:val="18"/>
              </w:rPr>
              <w:br/>
              <w:t>Original Cost New Range</w:t>
            </w:r>
            <w:r w:rsidRPr="003F6AA9">
              <w:rPr>
                <w:kern w:val="18"/>
              </w:rPr>
              <w:br/>
              <w:t>$15,001 – 20,000</w:t>
            </w:r>
          </w:p>
        </w:tc>
      </w:tr>
      <w:tr w:rsidR="00596539" w:rsidRPr="003F6AA9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3F6AA9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3F6AA9" w:rsidRDefault="00596539" w:rsidP="005C14D8">
            <w:pPr>
              <w:pStyle w:val="tablehead"/>
              <w:rPr>
                <w:kern w:val="18"/>
              </w:rPr>
            </w:pPr>
            <w:r w:rsidRPr="003F6AA9">
              <w:rPr>
                <w:kern w:val="18"/>
              </w:rPr>
              <w:t>Specified</w:t>
            </w:r>
            <w:r w:rsidRPr="003F6AA9">
              <w:rPr>
                <w:kern w:val="18"/>
              </w:rPr>
              <w:br/>
              <w:t>Causes</w:t>
            </w:r>
            <w:r w:rsidRPr="003F6AA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3F6AA9" w:rsidRDefault="00596539" w:rsidP="005C14D8">
            <w:pPr>
              <w:pStyle w:val="tablehead"/>
              <w:rPr>
                <w:kern w:val="18"/>
              </w:rPr>
            </w:pPr>
            <w:r w:rsidRPr="003F6AA9">
              <w:rPr>
                <w:kern w:val="18"/>
              </w:rPr>
              <w:t>$500</w:t>
            </w:r>
            <w:r w:rsidRPr="003F6AA9">
              <w:rPr>
                <w:kern w:val="18"/>
              </w:rPr>
              <w:br/>
              <w:t>Ded.</w:t>
            </w:r>
            <w:r w:rsidRPr="003F6AA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3F6AA9" w:rsidRDefault="00596539" w:rsidP="005C14D8">
            <w:pPr>
              <w:pStyle w:val="tablehead"/>
              <w:rPr>
                <w:kern w:val="18"/>
              </w:rPr>
            </w:pPr>
            <w:r w:rsidRPr="003F6AA9">
              <w:rPr>
                <w:kern w:val="18"/>
              </w:rPr>
              <w:t>$500</w:t>
            </w:r>
            <w:r w:rsidRPr="003F6AA9">
              <w:rPr>
                <w:kern w:val="18"/>
              </w:rPr>
              <w:br/>
              <w:t>Ded.</w:t>
            </w:r>
            <w:r w:rsidRPr="003F6AA9">
              <w:rPr>
                <w:kern w:val="18"/>
              </w:rPr>
              <w:br/>
              <w:t>Coll.</w:t>
            </w:r>
          </w:p>
        </w:tc>
      </w:tr>
      <w:tr w:rsidR="00596539" w:rsidRPr="003F6AA9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3F6AA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F6AA9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3F6AA9" w:rsidTr="005C14D8">
        <w:trPr>
          <w:cantSplit/>
        </w:trPr>
        <w:tc>
          <w:tcPr>
            <w:tcW w:w="540" w:type="dxa"/>
            <w:gridSpan w:val="2"/>
          </w:tcPr>
          <w:p w:rsidR="00596539" w:rsidRPr="003F6AA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F6AA9" w:rsidRDefault="00596539" w:rsidP="005C14D8">
            <w:pPr>
              <w:pStyle w:val="tabletext11"/>
              <w:rPr>
                <w:b/>
                <w:kern w:val="18"/>
              </w:rPr>
            </w:pPr>
            <w:r w:rsidRPr="003F6AA9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3F6AA9" w:rsidTr="005C14D8">
        <w:trPr>
          <w:cantSplit/>
        </w:trPr>
        <w:tc>
          <w:tcPr>
            <w:tcW w:w="540" w:type="dxa"/>
            <w:gridSpan w:val="2"/>
          </w:tcPr>
          <w:p w:rsidR="00596539" w:rsidRPr="003F6AA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F6AA9" w:rsidRDefault="00596539" w:rsidP="005C14D8">
            <w:pPr>
              <w:pStyle w:val="tabletext11"/>
              <w:rPr>
                <w:b/>
                <w:kern w:val="18"/>
              </w:rPr>
            </w:pPr>
            <w:r w:rsidRPr="003F6AA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3F6AA9" w:rsidTr="005C14D8">
        <w:trPr>
          <w:cantSplit/>
        </w:trPr>
        <w:tc>
          <w:tcPr>
            <w:tcW w:w="4860" w:type="dxa"/>
            <w:gridSpan w:val="3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195</w:t>
            </w:r>
          </w:p>
        </w:tc>
      </w:tr>
      <w:tr w:rsidR="00596539" w:rsidRPr="003F6AA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3F6AA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F6AA9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3F6AA9" w:rsidTr="005C14D8">
        <w:trPr>
          <w:cantSplit/>
        </w:trPr>
        <w:tc>
          <w:tcPr>
            <w:tcW w:w="4860" w:type="dxa"/>
            <w:gridSpan w:val="3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4860" w:type="dxa"/>
            <w:gridSpan w:val="3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229</w:t>
            </w:r>
          </w:p>
        </w:tc>
      </w:tr>
      <w:tr w:rsidR="00596539" w:rsidRPr="003F6AA9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3F6AA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F6AA9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3F6AA9" w:rsidTr="005C14D8">
        <w:trPr>
          <w:cantSplit/>
        </w:trPr>
        <w:tc>
          <w:tcPr>
            <w:tcW w:w="540" w:type="dxa"/>
            <w:gridSpan w:val="2"/>
          </w:tcPr>
          <w:p w:rsidR="00596539" w:rsidRPr="003F6AA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F6AA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F6AA9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3F6AA9" w:rsidTr="005C14D8">
        <w:trPr>
          <w:cantSplit/>
        </w:trPr>
        <w:tc>
          <w:tcPr>
            <w:tcW w:w="4860" w:type="dxa"/>
            <w:gridSpan w:val="3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26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248</w:t>
            </w:r>
          </w:p>
        </w:tc>
      </w:tr>
      <w:tr w:rsidR="00596539" w:rsidRPr="003F6AA9" w:rsidTr="005C14D8">
        <w:trPr>
          <w:cantSplit/>
        </w:trPr>
        <w:tc>
          <w:tcPr>
            <w:tcW w:w="540" w:type="dxa"/>
            <w:gridSpan w:val="2"/>
          </w:tcPr>
          <w:p w:rsidR="00596539" w:rsidRPr="003F6AA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F6AA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F6AA9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3F6AA9" w:rsidTr="005C14D8">
        <w:trPr>
          <w:cantSplit/>
        </w:trPr>
        <w:tc>
          <w:tcPr>
            <w:tcW w:w="4860" w:type="dxa"/>
            <w:gridSpan w:val="3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30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127</w:t>
            </w:r>
          </w:p>
        </w:tc>
      </w:tr>
      <w:tr w:rsidR="00596539" w:rsidRPr="003F6AA9" w:rsidTr="005C14D8">
        <w:trPr>
          <w:cantSplit/>
        </w:trPr>
        <w:tc>
          <w:tcPr>
            <w:tcW w:w="540" w:type="dxa"/>
            <w:gridSpan w:val="2"/>
          </w:tcPr>
          <w:p w:rsidR="00596539" w:rsidRPr="003F6AA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F6AA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F6AA9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3F6AA9" w:rsidTr="005C14D8">
        <w:trPr>
          <w:cantSplit/>
        </w:trPr>
        <w:tc>
          <w:tcPr>
            <w:tcW w:w="4860" w:type="dxa"/>
            <w:gridSpan w:val="3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30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127</w:t>
            </w:r>
          </w:p>
        </w:tc>
      </w:tr>
      <w:tr w:rsidR="00596539" w:rsidRPr="003F6AA9" w:rsidTr="005C14D8">
        <w:trPr>
          <w:cantSplit/>
        </w:trPr>
        <w:tc>
          <w:tcPr>
            <w:tcW w:w="540" w:type="dxa"/>
            <w:gridSpan w:val="2"/>
          </w:tcPr>
          <w:p w:rsidR="00596539" w:rsidRPr="003F6AA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3F6AA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3F6AA9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3F6AA9" w:rsidTr="005C14D8">
        <w:trPr>
          <w:cantSplit/>
        </w:trPr>
        <w:tc>
          <w:tcPr>
            <w:tcW w:w="4860" w:type="dxa"/>
            <w:gridSpan w:val="3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26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:rsidR="00596539" w:rsidRPr="003F6AA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3F6AA9">
              <w:rPr>
                <w:kern w:val="18"/>
              </w:rPr>
              <w:t>$   248</w:t>
            </w:r>
          </w:p>
        </w:tc>
      </w:tr>
      <w:tr w:rsidR="00596539" w:rsidRPr="003F6AA9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F6A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  <w:r w:rsidRPr="003F6AA9">
              <w:rPr>
                <w:kern w:val="18"/>
              </w:rPr>
              <w:t xml:space="preserve">For physical damage fleet factors, refer to Rules </w:t>
            </w:r>
            <w:r w:rsidRPr="003F6AA9">
              <w:rPr>
                <w:rStyle w:val="rulelink"/>
              </w:rPr>
              <w:t>22.</w:t>
            </w:r>
            <w:r w:rsidRPr="003F6AA9">
              <w:rPr>
                <w:kern w:val="18"/>
              </w:rPr>
              <w:t xml:space="preserve"> and </w:t>
            </w:r>
            <w:r w:rsidRPr="003F6AA9">
              <w:rPr>
                <w:rStyle w:val="rulelink"/>
              </w:rPr>
              <w:t>39.</w:t>
            </w: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F6A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  <w:r w:rsidRPr="003F6AA9">
              <w:rPr>
                <w:kern w:val="18"/>
              </w:rPr>
              <w:t xml:space="preserve">For additional coverages, refer to the Additional Coverages Table in Rules </w:t>
            </w:r>
            <w:r w:rsidRPr="003F6AA9">
              <w:rPr>
                <w:rStyle w:val="rulelink"/>
              </w:rPr>
              <w:t>23.</w:t>
            </w:r>
            <w:r w:rsidRPr="003F6AA9">
              <w:rPr>
                <w:kern w:val="18"/>
              </w:rPr>
              <w:t xml:space="preserve"> and </w:t>
            </w:r>
            <w:r w:rsidRPr="003F6AA9">
              <w:rPr>
                <w:rStyle w:val="rulelink"/>
              </w:rPr>
              <w:t>40.</w:t>
            </w: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F6A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  <w:r w:rsidRPr="003F6AA9">
              <w:rPr>
                <w:kern w:val="18"/>
              </w:rPr>
              <w:t xml:space="preserve">For Deductible factors, refer to Rule </w:t>
            </w:r>
            <w:r w:rsidRPr="003F6AA9">
              <w:rPr>
                <w:rStyle w:val="rulelink"/>
              </w:rPr>
              <w:t>98.</w:t>
            </w: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F6A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  <w:r w:rsidRPr="003F6AA9">
              <w:rPr>
                <w:kern w:val="18"/>
              </w:rPr>
              <w:t xml:space="preserve">For Original Cost New and Age Group factors, refer to Rule </w:t>
            </w:r>
            <w:r w:rsidRPr="003F6AA9">
              <w:rPr>
                <w:rStyle w:val="rulelink"/>
              </w:rPr>
              <w:t>101.</w:t>
            </w: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F6A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  <w:r w:rsidRPr="003F6AA9">
              <w:rPr>
                <w:kern w:val="18"/>
              </w:rPr>
              <w:t xml:space="preserve">For Stated Amount factors, refer to Rule </w:t>
            </w:r>
            <w:r w:rsidRPr="003F6AA9">
              <w:rPr>
                <w:rStyle w:val="rulelink"/>
              </w:rPr>
              <w:t>101.</w:t>
            </w: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3F6A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  <w:r w:rsidRPr="003F6AA9">
              <w:rPr>
                <w:kern w:val="18"/>
              </w:rPr>
              <w:t xml:space="preserve">For Towing and Labor Costs Coverage rating, refer to Rule </w:t>
            </w:r>
            <w:r w:rsidRPr="003F6AA9">
              <w:rPr>
                <w:rStyle w:val="rulelink"/>
              </w:rPr>
              <w:t>34.</w:t>
            </w: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3F6AA9" w:rsidTr="005C14D8">
        <w:trPr>
          <w:cantSplit/>
        </w:trPr>
        <w:tc>
          <w:tcPr>
            <w:tcW w:w="220" w:type="dxa"/>
          </w:tcPr>
          <w:p w:rsidR="00596539" w:rsidRPr="003F6AA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3F6AA9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3F6AA9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54"/>
          <w:footerReference w:type="default" r:id="rId5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125AF3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125AF3" w:rsidRDefault="00596539" w:rsidP="005C14D8">
            <w:pPr>
              <w:pStyle w:val="tablehead"/>
              <w:rPr>
                <w:kern w:val="18"/>
              </w:rPr>
            </w:pPr>
            <w:r w:rsidRPr="00125AF3">
              <w:rPr>
                <w:kern w:val="18"/>
              </w:rPr>
              <w:t>PHYSICAL DAMAGE</w:t>
            </w:r>
            <w:r w:rsidRPr="00125AF3">
              <w:rPr>
                <w:kern w:val="18"/>
              </w:rPr>
              <w:br/>
              <w:t>Original Cost New Range</w:t>
            </w:r>
            <w:r w:rsidRPr="00125AF3">
              <w:rPr>
                <w:kern w:val="18"/>
              </w:rPr>
              <w:br/>
              <w:t>$15,001 – 20,000</w:t>
            </w:r>
          </w:p>
        </w:tc>
      </w:tr>
      <w:tr w:rsidR="00596539" w:rsidRPr="00125AF3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125AF3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125AF3" w:rsidRDefault="00596539" w:rsidP="005C14D8">
            <w:pPr>
              <w:pStyle w:val="tablehead"/>
              <w:rPr>
                <w:kern w:val="18"/>
              </w:rPr>
            </w:pPr>
            <w:r w:rsidRPr="00125AF3">
              <w:rPr>
                <w:kern w:val="18"/>
              </w:rPr>
              <w:t>Specified</w:t>
            </w:r>
            <w:r w:rsidRPr="00125AF3">
              <w:rPr>
                <w:kern w:val="18"/>
              </w:rPr>
              <w:br/>
              <w:t>Causes</w:t>
            </w:r>
            <w:r w:rsidRPr="00125AF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125AF3" w:rsidRDefault="00596539" w:rsidP="005C14D8">
            <w:pPr>
              <w:pStyle w:val="tablehead"/>
              <w:rPr>
                <w:kern w:val="18"/>
              </w:rPr>
            </w:pPr>
            <w:r w:rsidRPr="00125AF3">
              <w:rPr>
                <w:kern w:val="18"/>
              </w:rPr>
              <w:t>$500</w:t>
            </w:r>
            <w:r w:rsidRPr="00125AF3">
              <w:rPr>
                <w:kern w:val="18"/>
              </w:rPr>
              <w:br/>
              <w:t>Ded.</w:t>
            </w:r>
            <w:r w:rsidRPr="00125AF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125AF3" w:rsidRDefault="00596539" w:rsidP="005C14D8">
            <w:pPr>
              <w:pStyle w:val="tablehead"/>
              <w:rPr>
                <w:kern w:val="18"/>
              </w:rPr>
            </w:pPr>
            <w:r w:rsidRPr="00125AF3">
              <w:rPr>
                <w:kern w:val="18"/>
              </w:rPr>
              <w:t>$500</w:t>
            </w:r>
            <w:r w:rsidRPr="00125AF3">
              <w:rPr>
                <w:kern w:val="18"/>
              </w:rPr>
              <w:br/>
              <w:t>Ded.</w:t>
            </w:r>
            <w:r w:rsidRPr="00125AF3">
              <w:rPr>
                <w:kern w:val="18"/>
              </w:rPr>
              <w:br/>
              <w:t>Coll.</w:t>
            </w:r>
          </w:p>
        </w:tc>
      </w:tr>
      <w:tr w:rsidR="00596539" w:rsidRPr="00125AF3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125AF3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25AF3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125AF3" w:rsidTr="005C14D8">
        <w:trPr>
          <w:cantSplit/>
        </w:trPr>
        <w:tc>
          <w:tcPr>
            <w:tcW w:w="540" w:type="dxa"/>
            <w:gridSpan w:val="2"/>
          </w:tcPr>
          <w:p w:rsidR="00596539" w:rsidRPr="00125AF3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25AF3" w:rsidRDefault="00596539" w:rsidP="005C14D8">
            <w:pPr>
              <w:pStyle w:val="tabletext11"/>
              <w:rPr>
                <w:b/>
                <w:kern w:val="18"/>
              </w:rPr>
            </w:pPr>
            <w:r w:rsidRPr="00125AF3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125AF3" w:rsidTr="005C14D8">
        <w:trPr>
          <w:cantSplit/>
        </w:trPr>
        <w:tc>
          <w:tcPr>
            <w:tcW w:w="540" w:type="dxa"/>
            <w:gridSpan w:val="2"/>
          </w:tcPr>
          <w:p w:rsidR="00596539" w:rsidRPr="00125AF3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25AF3" w:rsidRDefault="00596539" w:rsidP="005C14D8">
            <w:pPr>
              <w:pStyle w:val="tabletext11"/>
              <w:rPr>
                <w:b/>
                <w:kern w:val="18"/>
              </w:rPr>
            </w:pPr>
            <w:r w:rsidRPr="00125AF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125AF3" w:rsidTr="005C14D8">
        <w:trPr>
          <w:cantSplit/>
        </w:trPr>
        <w:tc>
          <w:tcPr>
            <w:tcW w:w="4860" w:type="dxa"/>
            <w:gridSpan w:val="3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209</w:t>
            </w:r>
          </w:p>
        </w:tc>
      </w:tr>
      <w:tr w:rsidR="00596539" w:rsidRPr="00125AF3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125AF3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25AF3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125AF3" w:rsidTr="005C14D8">
        <w:trPr>
          <w:cantSplit/>
        </w:trPr>
        <w:tc>
          <w:tcPr>
            <w:tcW w:w="4860" w:type="dxa"/>
            <w:gridSpan w:val="3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4860" w:type="dxa"/>
            <w:gridSpan w:val="3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230</w:t>
            </w:r>
          </w:p>
        </w:tc>
      </w:tr>
      <w:tr w:rsidR="00596539" w:rsidRPr="00125AF3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125AF3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25AF3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125AF3" w:rsidTr="005C14D8">
        <w:trPr>
          <w:cantSplit/>
        </w:trPr>
        <w:tc>
          <w:tcPr>
            <w:tcW w:w="540" w:type="dxa"/>
            <w:gridSpan w:val="2"/>
          </w:tcPr>
          <w:p w:rsidR="00596539" w:rsidRPr="00125AF3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25AF3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25AF3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125AF3" w:rsidTr="005C14D8">
        <w:trPr>
          <w:cantSplit/>
        </w:trPr>
        <w:tc>
          <w:tcPr>
            <w:tcW w:w="4860" w:type="dxa"/>
            <w:gridSpan w:val="3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265</w:t>
            </w:r>
          </w:p>
        </w:tc>
      </w:tr>
      <w:tr w:rsidR="00596539" w:rsidRPr="00125AF3" w:rsidTr="005C14D8">
        <w:trPr>
          <w:cantSplit/>
        </w:trPr>
        <w:tc>
          <w:tcPr>
            <w:tcW w:w="540" w:type="dxa"/>
            <w:gridSpan w:val="2"/>
          </w:tcPr>
          <w:p w:rsidR="00596539" w:rsidRPr="00125AF3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25AF3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25AF3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125AF3" w:rsidTr="005C14D8">
        <w:trPr>
          <w:cantSplit/>
        </w:trPr>
        <w:tc>
          <w:tcPr>
            <w:tcW w:w="4860" w:type="dxa"/>
            <w:gridSpan w:val="3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22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136</w:t>
            </w:r>
          </w:p>
        </w:tc>
      </w:tr>
      <w:tr w:rsidR="00596539" w:rsidRPr="00125AF3" w:rsidTr="005C14D8">
        <w:trPr>
          <w:cantSplit/>
        </w:trPr>
        <w:tc>
          <w:tcPr>
            <w:tcW w:w="540" w:type="dxa"/>
            <w:gridSpan w:val="2"/>
          </w:tcPr>
          <w:p w:rsidR="00596539" w:rsidRPr="00125AF3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25AF3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25AF3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125AF3" w:rsidTr="005C14D8">
        <w:trPr>
          <w:cantSplit/>
        </w:trPr>
        <w:tc>
          <w:tcPr>
            <w:tcW w:w="4860" w:type="dxa"/>
            <w:gridSpan w:val="3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22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136</w:t>
            </w:r>
          </w:p>
        </w:tc>
      </w:tr>
      <w:tr w:rsidR="00596539" w:rsidRPr="00125AF3" w:rsidTr="005C14D8">
        <w:trPr>
          <w:cantSplit/>
        </w:trPr>
        <w:tc>
          <w:tcPr>
            <w:tcW w:w="540" w:type="dxa"/>
            <w:gridSpan w:val="2"/>
          </w:tcPr>
          <w:p w:rsidR="00596539" w:rsidRPr="00125AF3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25AF3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25AF3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125AF3" w:rsidTr="005C14D8">
        <w:trPr>
          <w:cantSplit/>
        </w:trPr>
        <w:tc>
          <w:tcPr>
            <w:tcW w:w="4860" w:type="dxa"/>
            <w:gridSpan w:val="3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:rsidR="00596539" w:rsidRPr="00125AF3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25AF3">
              <w:rPr>
                <w:kern w:val="18"/>
              </w:rPr>
              <w:t>$   265</w:t>
            </w:r>
          </w:p>
        </w:tc>
      </w:tr>
      <w:tr w:rsidR="00596539" w:rsidRPr="00125AF3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25AF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  <w:r w:rsidRPr="00125AF3">
              <w:rPr>
                <w:kern w:val="18"/>
              </w:rPr>
              <w:t xml:space="preserve">For physical damage fleet factors, refer to Rules </w:t>
            </w:r>
            <w:r w:rsidRPr="00125AF3">
              <w:rPr>
                <w:rStyle w:val="rulelink"/>
              </w:rPr>
              <w:t>22.</w:t>
            </w:r>
            <w:r w:rsidRPr="00125AF3">
              <w:rPr>
                <w:kern w:val="18"/>
              </w:rPr>
              <w:t xml:space="preserve"> and </w:t>
            </w:r>
            <w:r w:rsidRPr="00125AF3">
              <w:rPr>
                <w:rStyle w:val="rulelink"/>
              </w:rPr>
              <w:t>39.</w:t>
            </w: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25AF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  <w:r w:rsidRPr="00125AF3">
              <w:rPr>
                <w:kern w:val="18"/>
              </w:rPr>
              <w:t xml:space="preserve">For additional coverages, refer to the Additional Coverages Table in Rules </w:t>
            </w:r>
            <w:r w:rsidRPr="00125AF3">
              <w:rPr>
                <w:rStyle w:val="rulelink"/>
              </w:rPr>
              <w:t>23.</w:t>
            </w:r>
            <w:r w:rsidRPr="00125AF3">
              <w:rPr>
                <w:kern w:val="18"/>
              </w:rPr>
              <w:t xml:space="preserve"> and </w:t>
            </w:r>
            <w:r w:rsidRPr="00125AF3">
              <w:rPr>
                <w:rStyle w:val="rulelink"/>
              </w:rPr>
              <w:t>40.</w:t>
            </w: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25AF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  <w:r w:rsidRPr="00125AF3">
              <w:rPr>
                <w:kern w:val="18"/>
              </w:rPr>
              <w:t xml:space="preserve">For Deductible factors, refer to Rule </w:t>
            </w:r>
            <w:r w:rsidRPr="00125AF3">
              <w:rPr>
                <w:rStyle w:val="rulelink"/>
              </w:rPr>
              <w:t>98.</w:t>
            </w: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25AF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  <w:r w:rsidRPr="00125AF3">
              <w:rPr>
                <w:kern w:val="18"/>
              </w:rPr>
              <w:t xml:space="preserve">For Original Cost New and Age Group factors, refer to Rule </w:t>
            </w:r>
            <w:r w:rsidRPr="00125AF3">
              <w:rPr>
                <w:rStyle w:val="rulelink"/>
              </w:rPr>
              <w:t>101.</w:t>
            </w: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25AF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  <w:r w:rsidRPr="00125AF3">
              <w:rPr>
                <w:kern w:val="18"/>
              </w:rPr>
              <w:t xml:space="preserve">For Stated Amount factors, refer to Rule </w:t>
            </w:r>
            <w:r w:rsidRPr="00125AF3">
              <w:rPr>
                <w:rStyle w:val="rulelink"/>
              </w:rPr>
              <w:t>101.</w:t>
            </w: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25AF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  <w:r w:rsidRPr="00125AF3">
              <w:rPr>
                <w:kern w:val="18"/>
              </w:rPr>
              <w:t xml:space="preserve">For Towing and Labor Costs Coverage rating, refer to Rule </w:t>
            </w:r>
            <w:r w:rsidRPr="00125AF3">
              <w:rPr>
                <w:rStyle w:val="rulelink"/>
              </w:rPr>
              <w:t>34.</w:t>
            </w: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25AF3" w:rsidTr="005C14D8">
        <w:trPr>
          <w:cantSplit/>
        </w:trPr>
        <w:tc>
          <w:tcPr>
            <w:tcW w:w="220" w:type="dxa"/>
          </w:tcPr>
          <w:p w:rsidR="00596539" w:rsidRPr="00125AF3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25AF3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125AF3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56"/>
          <w:footerReference w:type="default" r:id="rId5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9D5B0F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9D5B0F" w:rsidRDefault="00596539" w:rsidP="005C14D8">
            <w:pPr>
              <w:pStyle w:val="tablehead"/>
              <w:rPr>
                <w:kern w:val="18"/>
              </w:rPr>
            </w:pPr>
            <w:r w:rsidRPr="009D5B0F">
              <w:rPr>
                <w:kern w:val="18"/>
              </w:rPr>
              <w:t>PHYSICAL DAMAGE</w:t>
            </w:r>
            <w:r w:rsidRPr="009D5B0F">
              <w:rPr>
                <w:kern w:val="18"/>
              </w:rPr>
              <w:br/>
              <w:t>Original Cost New Range</w:t>
            </w:r>
            <w:r w:rsidRPr="009D5B0F">
              <w:rPr>
                <w:kern w:val="18"/>
              </w:rPr>
              <w:br/>
              <w:t>$15,001 – 20,000</w:t>
            </w:r>
          </w:p>
        </w:tc>
      </w:tr>
      <w:tr w:rsidR="00596539" w:rsidRPr="009D5B0F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9D5B0F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D5B0F" w:rsidRDefault="00596539" w:rsidP="005C14D8">
            <w:pPr>
              <w:pStyle w:val="tablehead"/>
              <w:rPr>
                <w:kern w:val="18"/>
              </w:rPr>
            </w:pPr>
            <w:r w:rsidRPr="009D5B0F">
              <w:rPr>
                <w:kern w:val="18"/>
              </w:rPr>
              <w:t>Specified</w:t>
            </w:r>
            <w:r w:rsidRPr="009D5B0F">
              <w:rPr>
                <w:kern w:val="18"/>
              </w:rPr>
              <w:br/>
              <w:t>Causes</w:t>
            </w:r>
            <w:r w:rsidRPr="009D5B0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D5B0F" w:rsidRDefault="00596539" w:rsidP="005C14D8">
            <w:pPr>
              <w:pStyle w:val="tablehead"/>
              <w:rPr>
                <w:kern w:val="18"/>
              </w:rPr>
            </w:pPr>
            <w:r w:rsidRPr="009D5B0F">
              <w:rPr>
                <w:kern w:val="18"/>
              </w:rPr>
              <w:t>$500</w:t>
            </w:r>
            <w:r w:rsidRPr="009D5B0F">
              <w:rPr>
                <w:kern w:val="18"/>
              </w:rPr>
              <w:br/>
              <w:t>Ded.</w:t>
            </w:r>
            <w:r w:rsidRPr="009D5B0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D5B0F" w:rsidRDefault="00596539" w:rsidP="005C14D8">
            <w:pPr>
              <w:pStyle w:val="tablehead"/>
              <w:rPr>
                <w:kern w:val="18"/>
              </w:rPr>
            </w:pPr>
            <w:r w:rsidRPr="009D5B0F">
              <w:rPr>
                <w:kern w:val="18"/>
              </w:rPr>
              <w:t>$500</w:t>
            </w:r>
            <w:r w:rsidRPr="009D5B0F">
              <w:rPr>
                <w:kern w:val="18"/>
              </w:rPr>
              <w:br/>
              <w:t>Ded.</w:t>
            </w:r>
            <w:r w:rsidRPr="009D5B0F">
              <w:rPr>
                <w:kern w:val="18"/>
              </w:rPr>
              <w:br/>
              <w:t>Coll.</w:t>
            </w:r>
          </w:p>
        </w:tc>
      </w:tr>
      <w:tr w:rsidR="00596539" w:rsidRPr="009D5B0F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9D5B0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D5B0F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9D5B0F" w:rsidTr="005C14D8">
        <w:trPr>
          <w:cantSplit/>
        </w:trPr>
        <w:tc>
          <w:tcPr>
            <w:tcW w:w="540" w:type="dxa"/>
            <w:gridSpan w:val="2"/>
          </w:tcPr>
          <w:p w:rsidR="00596539" w:rsidRPr="009D5B0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D5B0F" w:rsidRDefault="00596539" w:rsidP="005C14D8">
            <w:pPr>
              <w:pStyle w:val="tabletext11"/>
              <w:rPr>
                <w:b/>
                <w:kern w:val="18"/>
              </w:rPr>
            </w:pPr>
            <w:r w:rsidRPr="009D5B0F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9D5B0F" w:rsidTr="005C14D8">
        <w:trPr>
          <w:cantSplit/>
        </w:trPr>
        <w:tc>
          <w:tcPr>
            <w:tcW w:w="540" w:type="dxa"/>
            <w:gridSpan w:val="2"/>
          </w:tcPr>
          <w:p w:rsidR="00596539" w:rsidRPr="009D5B0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D5B0F" w:rsidRDefault="00596539" w:rsidP="005C14D8">
            <w:pPr>
              <w:pStyle w:val="tabletext11"/>
              <w:rPr>
                <w:b/>
                <w:kern w:val="18"/>
              </w:rPr>
            </w:pPr>
            <w:r w:rsidRPr="009D5B0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9D5B0F" w:rsidTr="005C14D8">
        <w:trPr>
          <w:cantSplit/>
        </w:trPr>
        <w:tc>
          <w:tcPr>
            <w:tcW w:w="4860" w:type="dxa"/>
            <w:gridSpan w:val="3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215</w:t>
            </w:r>
          </w:p>
        </w:tc>
      </w:tr>
      <w:tr w:rsidR="00596539" w:rsidRPr="009D5B0F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D5B0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D5B0F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9D5B0F" w:rsidTr="005C14D8">
        <w:trPr>
          <w:cantSplit/>
        </w:trPr>
        <w:tc>
          <w:tcPr>
            <w:tcW w:w="4860" w:type="dxa"/>
            <w:gridSpan w:val="3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4860" w:type="dxa"/>
            <w:gridSpan w:val="3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387</w:t>
            </w:r>
          </w:p>
        </w:tc>
      </w:tr>
      <w:tr w:rsidR="00596539" w:rsidRPr="009D5B0F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D5B0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D5B0F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9D5B0F" w:rsidTr="005C14D8">
        <w:trPr>
          <w:cantSplit/>
        </w:trPr>
        <w:tc>
          <w:tcPr>
            <w:tcW w:w="540" w:type="dxa"/>
            <w:gridSpan w:val="2"/>
          </w:tcPr>
          <w:p w:rsidR="00596539" w:rsidRPr="009D5B0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D5B0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D5B0F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9D5B0F" w:rsidTr="005C14D8">
        <w:trPr>
          <w:cantSplit/>
        </w:trPr>
        <w:tc>
          <w:tcPr>
            <w:tcW w:w="4860" w:type="dxa"/>
            <w:gridSpan w:val="3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273</w:t>
            </w:r>
          </w:p>
        </w:tc>
      </w:tr>
      <w:tr w:rsidR="00596539" w:rsidRPr="009D5B0F" w:rsidTr="005C14D8">
        <w:trPr>
          <w:cantSplit/>
        </w:trPr>
        <w:tc>
          <w:tcPr>
            <w:tcW w:w="540" w:type="dxa"/>
            <w:gridSpan w:val="2"/>
          </w:tcPr>
          <w:p w:rsidR="00596539" w:rsidRPr="009D5B0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D5B0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D5B0F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9D5B0F" w:rsidTr="005C14D8">
        <w:trPr>
          <w:cantSplit/>
        </w:trPr>
        <w:tc>
          <w:tcPr>
            <w:tcW w:w="4860" w:type="dxa"/>
            <w:gridSpan w:val="3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140</w:t>
            </w:r>
          </w:p>
        </w:tc>
      </w:tr>
      <w:tr w:rsidR="00596539" w:rsidRPr="009D5B0F" w:rsidTr="005C14D8">
        <w:trPr>
          <w:cantSplit/>
        </w:trPr>
        <w:tc>
          <w:tcPr>
            <w:tcW w:w="540" w:type="dxa"/>
            <w:gridSpan w:val="2"/>
          </w:tcPr>
          <w:p w:rsidR="00596539" w:rsidRPr="009D5B0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D5B0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D5B0F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9D5B0F" w:rsidTr="005C14D8">
        <w:trPr>
          <w:cantSplit/>
        </w:trPr>
        <w:tc>
          <w:tcPr>
            <w:tcW w:w="4860" w:type="dxa"/>
            <w:gridSpan w:val="3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140</w:t>
            </w:r>
          </w:p>
        </w:tc>
      </w:tr>
      <w:tr w:rsidR="00596539" w:rsidRPr="009D5B0F" w:rsidTr="005C14D8">
        <w:trPr>
          <w:cantSplit/>
        </w:trPr>
        <w:tc>
          <w:tcPr>
            <w:tcW w:w="540" w:type="dxa"/>
            <w:gridSpan w:val="2"/>
          </w:tcPr>
          <w:p w:rsidR="00596539" w:rsidRPr="009D5B0F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D5B0F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D5B0F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9D5B0F" w:rsidTr="005C14D8">
        <w:trPr>
          <w:cantSplit/>
        </w:trPr>
        <w:tc>
          <w:tcPr>
            <w:tcW w:w="4860" w:type="dxa"/>
            <w:gridSpan w:val="3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6539" w:rsidRPr="009D5B0F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D5B0F">
              <w:rPr>
                <w:kern w:val="18"/>
              </w:rPr>
              <w:t>$   273</w:t>
            </w:r>
          </w:p>
        </w:tc>
      </w:tr>
      <w:tr w:rsidR="00596539" w:rsidRPr="009D5B0F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D5B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  <w:r w:rsidRPr="009D5B0F">
              <w:rPr>
                <w:kern w:val="18"/>
              </w:rPr>
              <w:t xml:space="preserve">For physical damage fleet factors, refer to Rules </w:t>
            </w:r>
            <w:r w:rsidRPr="009D5B0F">
              <w:rPr>
                <w:rStyle w:val="rulelink"/>
              </w:rPr>
              <w:t>22.</w:t>
            </w:r>
            <w:r w:rsidRPr="009D5B0F">
              <w:rPr>
                <w:kern w:val="18"/>
              </w:rPr>
              <w:t xml:space="preserve"> and </w:t>
            </w:r>
            <w:r w:rsidRPr="009D5B0F">
              <w:rPr>
                <w:rStyle w:val="rulelink"/>
              </w:rPr>
              <w:t>39.</w:t>
            </w: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D5B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  <w:r w:rsidRPr="009D5B0F">
              <w:rPr>
                <w:kern w:val="18"/>
              </w:rPr>
              <w:t xml:space="preserve">For additional coverages, refer to the Additional Coverages Table in Rules </w:t>
            </w:r>
            <w:r w:rsidRPr="009D5B0F">
              <w:rPr>
                <w:rStyle w:val="rulelink"/>
              </w:rPr>
              <w:t>23.</w:t>
            </w:r>
            <w:r w:rsidRPr="009D5B0F">
              <w:rPr>
                <w:kern w:val="18"/>
              </w:rPr>
              <w:t xml:space="preserve"> and </w:t>
            </w:r>
            <w:r w:rsidRPr="009D5B0F">
              <w:rPr>
                <w:rStyle w:val="rulelink"/>
              </w:rPr>
              <w:t>40.</w:t>
            </w: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D5B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  <w:r w:rsidRPr="009D5B0F">
              <w:rPr>
                <w:kern w:val="18"/>
              </w:rPr>
              <w:t xml:space="preserve">For Deductible factors, refer to Rule </w:t>
            </w:r>
            <w:r w:rsidRPr="009D5B0F">
              <w:rPr>
                <w:rStyle w:val="rulelink"/>
              </w:rPr>
              <w:t>98.</w:t>
            </w: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D5B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  <w:r w:rsidRPr="009D5B0F">
              <w:rPr>
                <w:kern w:val="18"/>
              </w:rPr>
              <w:t xml:space="preserve">For Original Cost New and Age Group factors, refer to Rule </w:t>
            </w:r>
            <w:r w:rsidRPr="009D5B0F">
              <w:rPr>
                <w:rStyle w:val="rulelink"/>
              </w:rPr>
              <w:t>101.</w:t>
            </w: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D5B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  <w:r w:rsidRPr="009D5B0F">
              <w:rPr>
                <w:kern w:val="18"/>
              </w:rPr>
              <w:t xml:space="preserve">For Stated Amount factors, refer to Rule </w:t>
            </w:r>
            <w:r w:rsidRPr="009D5B0F">
              <w:rPr>
                <w:rStyle w:val="rulelink"/>
              </w:rPr>
              <w:t>101.</w:t>
            </w: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D5B0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  <w:r w:rsidRPr="009D5B0F">
              <w:rPr>
                <w:kern w:val="18"/>
              </w:rPr>
              <w:t xml:space="preserve">For Towing and Labor Costs Coverage rating, refer to Rule </w:t>
            </w:r>
            <w:r w:rsidRPr="009D5B0F">
              <w:rPr>
                <w:rStyle w:val="rulelink"/>
              </w:rPr>
              <w:t>34.</w:t>
            </w: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D5B0F" w:rsidTr="005C14D8">
        <w:trPr>
          <w:cantSplit/>
        </w:trPr>
        <w:tc>
          <w:tcPr>
            <w:tcW w:w="220" w:type="dxa"/>
          </w:tcPr>
          <w:p w:rsidR="00596539" w:rsidRPr="009D5B0F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D5B0F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9D5B0F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58"/>
          <w:footerReference w:type="default" r:id="rId5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E85DE9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E85DE9" w:rsidRDefault="00596539" w:rsidP="005C14D8">
            <w:pPr>
              <w:pStyle w:val="tablehead"/>
              <w:rPr>
                <w:kern w:val="18"/>
              </w:rPr>
            </w:pPr>
            <w:r w:rsidRPr="00E85DE9">
              <w:rPr>
                <w:kern w:val="18"/>
              </w:rPr>
              <w:t>PHYSICAL DAMAGE</w:t>
            </w:r>
            <w:r w:rsidRPr="00E85DE9">
              <w:rPr>
                <w:kern w:val="18"/>
              </w:rPr>
              <w:br/>
              <w:t>Original Cost New Range</w:t>
            </w:r>
            <w:r w:rsidRPr="00E85DE9">
              <w:rPr>
                <w:kern w:val="18"/>
              </w:rPr>
              <w:br/>
              <w:t>$15,001 – 20,000</w:t>
            </w:r>
          </w:p>
        </w:tc>
      </w:tr>
      <w:tr w:rsidR="00596539" w:rsidRPr="00E85DE9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E85DE9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E85DE9" w:rsidRDefault="00596539" w:rsidP="005C14D8">
            <w:pPr>
              <w:pStyle w:val="tablehead"/>
              <w:rPr>
                <w:kern w:val="18"/>
              </w:rPr>
            </w:pPr>
            <w:r w:rsidRPr="00E85DE9">
              <w:rPr>
                <w:kern w:val="18"/>
              </w:rPr>
              <w:t>Specified</w:t>
            </w:r>
            <w:r w:rsidRPr="00E85DE9">
              <w:rPr>
                <w:kern w:val="18"/>
              </w:rPr>
              <w:br/>
              <w:t>Causes</w:t>
            </w:r>
            <w:r w:rsidRPr="00E85DE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E85DE9" w:rsidRDefault="00596539" w:rsidP="005C14D8">
            <w:pPr>
              <w:pStyle w:val="tablehead"/>
              <w:rPr>
                <w:kern w:val="18"/>
              </w:rPr>
            </w:pPr>
            <w:r w:rsidRPr="00E85DE9">
              <w:rPr>
                <w:kern w:val="18"/>
              </w:rPr>
              <w:t>$500</w:t>
            </w:r>
            <w:r w:rsidRPr="00E85DE9">
              <w:rPr>
                <w:kern w:val="18"/>
              </w:rPr>
              <w:br/>
              <w:t>Ded.</w:t>
            </w:r>
            <w:r w:rsidRPr="00E85DE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E85DE9" w:rsidRDefault="00596539" w:rsidP="005C14D8">
            <w:pPr>
              <w:pStyle w:val="tablehead"/>
              <w:rPr>
                <w:kern w:val="18"/>
              </w:rPr>
            </w:pPr>
            <w:r w:rsidRPr="00E85DE9">
              <w:rPr>
                <w:kern w:val="18"/>
              </w:rPr>
              <w:t>$500</w:t>
            </w:r>
            <w:r w:rsidRPr="00E85DE9">
              <w:rPr>
                <w:kern w:val="18"/>
              </w:rPr>
              <w:br/>
              <w:t>Ded.</w:t>
            </w:r>
            <w:r w:rsidRPr="00E85DE9">
              <w:rPr>
                <w:kern w:val="18"/>
              </w:rPr>
              <w:br/>
              <w:t>Coll.</w:t>
            </w:r>
          </w:p>
        </w:tc>
      </w:tr>
      <w:tr w:rsidR="00596539" w:rsidRPr="00E85DE9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E85DE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85DE9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E85DE9" w:rsidTr="005C14D8">
        <w:trPr>
          <w:cantSplit/>
        </w:trPr>
        <w:tc>
          <w:tcPr>
            <w:tcW w:w="540" w:type="dxa"/>
            <w:gridSpan w:val="2"/>
          </w:tcPr>
          <w:p w:rsidR="00596539" w:rsidRPr="00E85DE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85DE9" w:rsidRDefault="00596539" w:rsidP="005C14D8">
            <w:pPr>
              <w:pStyle w:val="tabletext11"/>
              <w:rPr>
                <w:b/>
                <w:kern w:val="18"/>
              </w:rPr>
            </w:pPr>
            <w:r w:rsidRPr="00E85DE9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E85DE9" w:rsidTr="005C14D8">
        <w:trPr>
          <w:cantSplit/>
        </w:trPr>
        <w:tc>
          <w:tcPr>
            <w:tcW w:w="540" w:type="dxa"/>
            <w:gridSpan w:val="2"/>
          </w:tcPr>
          <w:p w:rsidR="00596539" w:rsidRPr="00E85DE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85DE9" w:rsidRDefault="00596539" w:rsidP="005C14D8">
            <w:pPr>
              <w:pStyle w:val="tabletext11"/>
              <w:rPr>
                <w:b/>
                <w:kern w:val="18"/>
              </w:rPr>
            </w:pPr>
            <w:r w:rsidRPr="00E85DE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E85DE9" w:rsidTr="005C14D8">
        <w:trPr>
          <w:cantSplit/>
        </w:trPr>
        <w:tc>
          <w:tcPr>
            <w:tcW w:w="4860" w:type="dxa"/>
            <w:gridSpan w:val="3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192</w:t>
            </w:r>
          </w:p>
        </w:tc>
      </w:tr>
      <w:tr w:rsidR="00596539" w:rsidRPr="00E85DE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E85DE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85DE9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E85DE9" w:rsidTr="005C14D8">
        <w:trPr>
          <w:cantSplit/>
        </w:trPr>
        <w:tc>
          <w:tcPr>
            <w:tcW w:w="4860" w:type="dxa"/>
            <w:gridSpan w:val="3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4860" w:type="dxa"/>
            <w:gridSpan w:val="3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248</w:t>
            </w:r>
          </w:p>
        </w:tc>
      </w:tr>
      <w:tr w:rsidR="00596539" w:rsidRPr="00E85DE9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E85DE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85DE9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E85DE9" w:rsidTr="005C14D8">
        <w:trPr>
          <w:cantSplit/>
        </w:trPr>
        <w:tc>
          <w:tcPr>
            <w:tcW w:w="540" w:type="dxa"/>
            <w:gridSpan w:val="2"/>
          </w:tcPr>
          <w:p w:rsidR="00596539" w:rsidRPr="00E85DE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85DE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85DE9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E85DE9" w:rsidTr="005C14D8">
        <w:trPr>
          <w:cantSplit/>
        </w:trPr>
        <w:tc>
          <w:tcPr>
            <w:tcW w:w="4860" w:type="dxa"/>
            <w:gridSpan w:val="3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244</w:t>
            </w:r>
          </w:p>
        </w:tc>
      </w:tr>
      <w:tr w:rsidR="00596539" w:rsidRPr="00E85DE9" w:rsidTr="005C14D8">
        <w:trPr>
          <w:cantSplit/>
        </w:trPr>
        <w:tc>
          <w:tcPr>
            <w:tcW w:w="540" w:type="dxa"/>
            <w:gridSpan w:val="2"/>
          </w:tcPr>
          <w:p w:rsidR="00596539" w:rsidRPr="00E85DE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85DE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85DE9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E85DE9" w:rsidTr="005C14D8">
        <w:trPr>
          <w:cantSplit/>
        </w:trPr>
        <w:tc>
          <w:tcPr>
            <w:tcW w:w="4860" w:type="dxa"/>
            <w:gridSpan w:val="3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125</w:t>
            </w:r>
          </w:p>
        </w:tc>
      </w:tr>
      <w:tr w:rsidR="00596539" w:rsidRPr="00E85DE9" w:rsidTr="005C14D8">
        <w:trPr>
          <w:cantSplit/>
        </w:trPr>
        <w:tc>
          <w:tcPr>
            <w:tcW w:w="540" w:type="dxa"/>
            <w:gridSpan w:val="2"/>
          </w:tcPr>
          <w:p w:rsidR="00596539" w:rsidRPr="00E85DE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85DE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85DE9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E85DE9" w:rsidTr="005C14D8">
        <w:trPr>
          <w:cantSplit/>
        </w:trPr>
        <w:tc>
          <w:tcPr>
            <w:tcW w:w="4860" w:type="dxa"/>
            <w:gridSpan w:val="3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125</w:t>
            </w:r>
          </w:p>
        </w:tc>
      </w:tr>
      <w:tr w:rsidR="00596539" w:rsidRPr="00E85DE9" w:rsidTr="005C14D8">
        <w:trPr>
          <w:cantSplit/>
        </w:trPr>
        <w:tc>
          <w:tcPr>
            <w:tcW w:w="540" w:type="dxa"/>
            <w:gridSpan w:val="2"/>
          </w:tcPr>
          <w:p w:rsidR="00596539" w:rsidRPr="00E85DE9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E85DE9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E85DE9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E85DE9" w:rsidTr="005C14D8">
        <w:trPr>
          <w:cantSplit/>
        </w:trPr>
        <w:tc>
          <w:tcPr>
            <w:tcW w:w="4860" w:type="dxa"/>
            <w:gridSpan w:val="3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6539" w:rsidRPr="00E85DE9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E85DE9">
              <w:rPr>
                <w:kern w:val="18"/>
              </w:rPr>
              <w:t>$   244</w:t>
            </w:r>
          </w:p>
        </w:tc>
      </w:tr>
      <w:tr w:rsidR="00596539" w:rsidRPr="00E85DE9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8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  <w:r w:rsidRPr="00E85DE9">
              <w:rPr>
                <w:kern w:val="18"/>
              </w:rPr>
              <w:t xml:space="preserve">For physical damage fleet factors, refer to Rules </w:t>
            </w:r>
            <w:r w:rsidRPr="00E85DE9">
              <w:rPr>
                <w:rStyle w:val="rulelink"/>
              </w:rPr>
              <w:t>22.</w:t>
            </w:r>
            <w:r w:rsidRPr="00E85DE9">
              <w:rPr>
                <w:kern w:val="18"/>
              </w:rPr>
              <w:t xml:space="preserve"> and </w:t>
            </w:r>
            <w:r w:rsidRPr="00E85DE9">
              <w:rPr>
                <w:rStyle w:val="rulelink"/>
              </w:rPr>
              <w:t>39.</w:t>
            </w: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8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  <w:r w:rsidRPr="00E85DE9">
              <w:rPr>
                <w:kern w:val="18"/>
              </w:rPr>
              <w:t xml:space="preserve">For additional coverages, refer to the Additional Coverages Table in Rules </w:t>
            </w:r>
            <w:r w:rsidRPr="00E85DE9">
              <w:rPr>
                <w:rStyle w:val="rulelink"/>
              </w:rPr>
              <w:t>23.</w:t>
            </w:r>
            <w:r w:rsidRPr="00E85DE9">
              <w:rPr>
                <w:kern w:val="18"/>
              </w:rPr>
              <w:t xml:space="preserve"> and </w:t>
            </w:r>
            <w:r w:rsidRPr="00E85DE9">
              <w:rPr>
                <w:rStyle w:val="rulelink"/>
              </w:rPr>
              <w:t>40.</w:t>
            </w: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8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  <w:r w:rsidRPr="00E85DE9">
              <w:rPr>
                <w:kern w:val="18"/>
              </w:rPr>
              <w:t xml:space="preserve">For Deductible factors, refer to Rule </w:t>
            </w:r>
            <w:r w:rsidRPr="00E85DE9">
              <w:rPr>
                <w:rStyle w:val="rulelink"/>
              </w:rPr>
              <w:t>98.</w:t>
            </w: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8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  <w:r w:rsidRPr="00E85DE9">
              <w:rPr>
                <w:kern w:val="18"/>
              </w:rPr>
              <w:t xml:space="preserve">For Original Cost New and Age Group factors, refer to Rule </w:t>
            </w:r>
            <w:r w:rsidRPr="00E85DE9">
              <w:rPr>
                <w:rStyle w:val="rulelink"/>
              </w:rPr>
              <w:t>101.</w:t>
            </w: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8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  <w:r w:rsidRPr="00E85DE9">
              <w:rPr>
                <w:kern w:val="18"/>
              </w:rPr>
              <w:t xml:space="preserve">For Stated Amount factors, refer to Rule </w:t>
            </w:r>
            <w:r w:rsidRPr="00E85DE9">
              <w:rPr>
                <w:rStyle w:val="rulelink"/>
              </w:rPr>
              <w:t>101.</w:t>
            </w: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E85D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  <w:r w:rsidRPr="00E85DE9">
              <w:rPr>
                <w:kern w:val="18"/>
              </w:rPr>
              <w:t xml:space="preserve">For Towing and Labor Costs Coverage rating, refer to Rule </w:t>
            </w:r>
            <w:r w:rsidRPr="00E85DE9">
              <w:rPr>
                <w:rStyle w:val="rulelink"/>
              </w:rPr>
              <w:t>34.</w:t>
            </w: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E85DE9" w:rsidTr="005C14D8">
        <w:trPr>
          <w:cantSplit/>
        </w:trPr>
        <w:tc>
          <w:tcPr>
            <w:tcW w:w="220" w:type="dxa"/>
          </w:tcPr>
          <w:p w:rsidR="00596539" w:rsidRPr="00E85DE9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E85DE9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E85DE9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60"/>
          <w:footerReference w:type="default" r:id="rId61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BB2247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BB2247" w:rsidRDefault="00596539" w:rsidP="005C14D8">
            <w:pPr>
              <w:pStyle w:val="tablehead"/>
              <w:rPr>
                <w:kern w:val="18"/>
              </w:rPr>
            </w:pPr>
            <w:r w:rsidRPr="00BB2247">
              <w:rPr>
                <w:kern w:val="18"/>
              </w:rPr>
              <w:t>PHYSICAL DAMAGE</w:t>
            </w:r>
            <w:r w:rsidRPr="00BB2247">
              <w:rPr>
                <w:kern w:val="18"/>
              </w:rPr>
              <w:br/>
              <w:t>Original Cost New Range</w:t>
            </w:r>
            <w:r w:rsidRPr="00BB2247">
              <w:rPr>
                <w:kern w:val="18"/>
              </w:rPr>
              <w:br/>
              <w:t>$15,001 – 20,000</w:t>
            </w:r>
          </w:p>
        </w:tc>
      </w:tr>
      <w:tr w:rsidR="00596539" w:rsidRPr="00BB2247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BB2247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BB2247" w:rsidRDefault="00596539" w:rsidP="005C14D8">
            <w:pPr>
              <w:pStyle w:val="tablehead"/>
              <w:rPr>
                <w:kern w:val="18"/>
              </w:rPr>
            </w:pPr>
            <w:r w:rsidRPr="00BB2247">
              <w:rPr>
                <w:kern w:val="18"/>
              </w:rPr>
              <w:t>Specified</w:t>
            </w:r>
            <w:r w:rsidRPr="00BB2247">
              <w:rPr>
                <w:kern w:val="18"/>
              </w:rPr>
              <w:br/>
              <w:t>Causes</w:t>
            </w:r>
            <w:r w:rsidRPr="00BB224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BB2247" w:rsidRDefault="00596539" w:rsidP="005C14D8">
            <w:pPr>
              <w:pStyle w:val="tablehead"/>
              <w:rPr>
                <w:kern w:val="18"/>
              </w:rPr>
            </w:pPr>
            <w:r w:rsidRPr="00BB2247">
              <w:rPr>
                <w:kern w:val="18"/>
              </w:rPr>
              <w:t>$500</w:t>
            </w:r>
            <w:r w:rsidRPr="00BB2247">
              <w:rPr>
                <w:kern w:val="18"/>
              </w:rPr>
              <w:br/>
              <w:t>Ded.</w:t>
            </w:r>
            <w:r w:rsidRPr="00BB224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BB2247" w:rsidRDefault="00596539" w:rsidP="005C14D8">
            <w:pPr>
              <w:pStyle w:val="tablehead"/>
              <w:rPr>
                <w:kern w:val="18"/>
              </w:rPr>
            </w:pPr>
            <w:r w:rsidRPr="00BB2247">
              <w:rPr>
                <w:kern w:val="18"/>
              </w:rPr>
              <w:t>$500</w:t>
            </w:r>
            <w:r w:rsidRPr="00BB2247">
              <w:rPr>
                <w:kern w:val="18"/>
              </w:rPr>
              <w:br/>
              <w:t>Ded.</w:t>
            </w:r>
            <w:r w:rsidRPr="00BB2247">
              <w:rPr>
                <w:kern w:val="18"/>
              </w:rPr>
              <w:br/>
              <w:t>Coll.</w:t>
            </w:r>
          </w:p>
        </w:tc>
      </w:tr>
      <w:tr w:rsidR="00596539" w:rsidRPr="00BB2247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BB2247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B2247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BB2247" w:rsidTr="005C14D8">
        <w:trPr>
          <w:cantSplit/>
        </w:trPr>
        <w:tc>
          <w:tcPr>
            <w:tcW w:w="540" w:type="dxa"/>
            <w:gridSpan w:val="2"/>
          </w:tcPr>
          <w:p w:rsidR="00596539" w:rsidRPr="00BB2247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B2247" w:rsidRDefault="00596539" w:rsidP="005C14D8">
            <w:pPr>
              <w:pStyle w:val="tabletext11"/>
              <w:rPr>
                <w:b/>
                <w:kern w:val="18"/>
              </w:rPr>
            </w:pPr>
            <w:r w:rsidRPr="00BB2247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BB2247" w:rsidTr="005C14D8">
        <w:trPr>
          <w:cantSplit/>
        </w:trPr>
        <w:tc>
          <w:tcPr>
            <w:tcW w:w="540" w:type="dxa"/>
            <w:gridSpan w:val="2"/>
          </w:tcPr>
          <w:p w:rsidR="00596539" w:rsidRPr="00BB2247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B2247" w:rsidRDefault="00596539" w:rsidP="005C14D8">
            <w:pPr>
              <w:pStyle w:val="tabletext11"/>
              <w:rPr>
                <w:b/>
                <w:kern w:val="18"/>
              </w:rPr>
            </w:pPr>
            <w:r w:rsidRPr="00BB224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BB2247" w:rsidTr="005C14D8">
        <w:trPr>
          <w:cantSplit/>
        </w:trPr>
        <w:tc>
          <w:tcPr>
            <w:tcW w:w="4860" w:type="dxa"/>
            <w:gridSpan w:val="3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184</w:t>
            </w:r>
          </w:p>
        </w:tc>
      </w:tr>
      <w:tr w:rsidR="00596539" w:rsidRPr="00BB2247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BB2247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B2247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BB2247" w:rsidTr="005C14D8">
        <w:trPr>
          <w:cantSplit/>
        </w:trPr>
        <w:tc>
          <w:tcPr>
            <w:tcW w:w="4860" w:type="dxa"/>
            <w:gridSpan w:val="3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4860" w:type="dxa"/>
            <w:gridSpan w:val="3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233</w:t>
            </w:r>
          </w:p>
        </w:tc>
      </w:tr>
      <w:tr w:rsidR="00596539" w:rsidRPr="00BB2247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BB2247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B2247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BB2247" w:rsidTr="005C14D8">
        <w:trPr>
          <w:cantSplit/>
        </w:trPr>
        <w:tc>
          <w:tcPr>
            <w:tcW w:w="540" w:type="dxa"/>
            <w:gridSpan w:val="2"/>
          </w:tcPr>
          <w:p w:rsidR="00596539" w:rsidRPr="00BB2247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B2247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B2247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BB2247" w:rsidTr="005C14D8">
        <w:trPr>
          <w:cantSplit/>
        </w:trPr>
        <w:tc>
          <w:tcPr>
            <w:tcW w:w="4860" w:type="dxa"/>
            <w:gridSpan w:val="3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234</w:t>
            </w:r>
          </w:p>
        </w:tc>
      </w:tr>
      <w:tr w:rsidR="00596539" w:rsidRPr="00BB2247" w:rsidTr="005C14D8">
        <w:trPr>
          <w:cantSplit/>
        </w:trPr>
        <w:tc>
          <w:tcPr>
            <w:tcW w:w="540" w:type="dxa"/>
            <w:gridSpan w:val="2"/>
          </w:tcPr>
          <w:p w:rsidR="00596539" w:rsidRPr="00BB2247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B2247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B2247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BB2247" w:rsidTr="005C14D8">
        <w:trPr>
          <w:cantSplit/>
        </w:trPr>
        <w:tc>
          <w:tcPr>
            <w:tcW w:w="4860" w:type="dxa"/>
            <w:gridSpan w:val="3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17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120</w:t>
            </w:r>
          </w:p>
        </w:tc>
      </w:tr>
      <w:tr w:rsidR="00596539" w:rsidRPr="00BB2247" w:rsidTr="005C14D8">
        <w:trPr>
          <w:cantSplit/>
        </w:trPr>
        <w:tc>
          <w:tcPr>
            <w:tcW w:w="540" w:type="dxa"/>
            <w:gridSpan w:val="2"/>
          </w:tcPr>
          <w:p w:rsidR="00596539" w:rsidRPr="00BB2247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B2247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B2247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BB2247" w:rsidTr="005C14D8">
        <w:trPr>
          <w:cantSplit/>
        </w:trPr>
        <w:tc>
          <w:tcPr>
            <w:tcW w:w="4860" w:type="dxa"/>
            <w:gridSpan w:val="3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17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120</w:t>
            </w:r>
          </w:p>
        </w:tc>
      </w:tr>
      <w:tr w:rsidR="00596539" w:rsidRPr="00BB2247" w:rsidTr="005C14D8">
        <w:trPr>
          <w:cantSplit/>
        </w:trPr>
        <w:tc>
          <w:tcPr>
            <w:tcW w:w="540" w:type="dxa"/>
            <w:gridSpan w:val="2"/>
          </w:tcPr>
          <w:p w:rsidR="00596539" w:rsidRPr="00BB2247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BB2247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BB2247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BB2247" w:rsidTr="005C14D8">
        <w:trPr>
          <w:cantSplit/>
        </w:trPr>
        <w:tc>
          <w:tcPr>
            <w:tcW w:w="4860" w:type="dxa"/>
            <w:gridSpan w:val="3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6539" w:rsidRPr="00BB2247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BB2247">
              <w:rPr>
                <w:kern w:val="18"/>
              </w:rPr>
              <w:t>$   234</w:t>
            </w:r>
          </w:p>
        </w:tc>
      </w:tr>
      <w:tr w:rsidR="00596539" w:rsidRPr="00BB2247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B22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  <w:r w:rsidRPr="00BB2247">
              <w:rPr>
                <w:kern w:val="18"/>
              </w:rPr>
              <w:t xml:space="preserve">For physical damage fleet factors, refer to Rules </w:t>
            </w:r>
            <w:r w:rsidRPr="00BB2247">
              <w:rPr>
                <w:rStyle w:val="rulelink"/>
              </w:rPr>
              <w:t>22.</w:t>
            </w:r>
            <w:r w:rsidRPr="00BB2247">
              <w:rPr>
                <w:kern w:val="18"/>
              </w:rPr>
              <w:t xml:space="preserve"> and </w:t>
            </w:r>
            <w:r w:rsidRPr="00BB2247">
              <w:rPr>
                <w:rStyle w:val="rulelink"/>
              </w:rPr>
              <w:t>39.</w:t>
            </w: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B22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  <w:r w:rsidRPr="00BB2247">
              <w:rPr>
                <w:kern w:val="18"/>
              </w:rPr>
              <w:t xml:space="preserve">For additional coverages, refer to the Additional Coverages Table in Rules </w:t>
            </w:r>
            <w:r w:rsidRPr="00BB2247">
              <w:rPr>
                <w:rStyle w:val="rulelink"/>
              </w:rPr>
              <w:t>23.</w:t>
            </w:r>
            <w:r w:rsidRPr="00BB2247">
              <w:rPr>
                <w:kern w:val="18"/>
              </w:rPr>
              <w:t xml:space="preserve"> and </w:t>
            </w:r>
            <w:r w:rsidRPr="00BB2247">
              <w:rPr>
                <w:rStyle w:val="rulelink"/>
              </w:rPr>
              <w:t>40.</w:t>
            </w: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B22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  <w:r w:rsidRPr="00BB2247">
              <w:rPr>
                <w:kern w:val="18"/>
              </w:rPr>
              <w:t xml:space="preserve">For Deductible factors, refer to Rule </w:t>
            </w:r>
            <w:r w:rsidRPr="00BB2247">
              <w:rPr>
                <w:rStyle w:val="rulelink"/>
              </w:rPr>
              <w:t>98.</w:t>
            </w: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B22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  <w:r w:rsidRPr="00BB2247">
              <w:rPr>
                <w:kern w:val="18"/>
              </w:rPr>
              <w:t xml:space="preserve">For Original Cost New and Age Group factors, refer to Rule </w:t>
            </w:r>
            <w:r w:rsidRPr="00BB2247">
              <w:rPr>
                <w:rStyle w:val="rulelink"/>
              </w:rPr>
              <w:t>101.</w:t>
            </w: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B22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  <w:r w:rsidRPr="00BB2247">
              <w:rPr>
                <w:kern w:val="18"/>
              </w:rPr>
              <w:t xml:space="preserve">For Stated Amount factors, refer to Rule </w:t>
            </w:r>
            <w:r w:rsidRPr="00BB2247">
              <w:rPr>
                <w:rStyle w:val="rulelink"/>
              </w:rPr>
              <w:t>101.</w:t>
            </w: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BB224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  <w:r w:rsidRPr="00BB2247">
              <w:rPr>
                <w:kern w:val="18"/>
              </w:rPr>
              <w:t xml:space="preserve">For Towing and Labor Costs Coverage rating, refer to Rule </w:t>
            </w:r>
            <w:r w:rsidRPr="00BB2247">
              <w:rPr>
                <w:rStyle w:val="rulelink"/>
              </w:rPr>
              <w:t>34.</w:t>
            </w: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BB2247" w:rsidTr="005C14D8">
        <w:trPr>
          <w:cantSplit/>
        </w:trPr>
        <w:tc>
          <w:tcPr>
            <w:tcW w:w="220" w:type="dxa"/>
          </w:tcPr>
          <w:p w:rsidR="00596539" w:rsidRPr="00BB2247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BB2247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BB2247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62"/>
          <w:footerReference w:type="default" r:id="rId63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933B98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933B98" w:rsidRDefault="00596539" w:rsidP="005C14D8">
            <w:pPr>
              <w:pStyle w:val="tablehead"/>
              <w:rPr>
                <w:kern w:val="18"/>
              </w:rPr>
            </w:pPr>
            <w:r w:rsidRPr="00933B98">
              <w:rPr>
                <w:kern w:val="18"/>
              </w:rPr>
              <w:t>PHYSICAL DAMAGE</w:t>
            </w:r>
            <w:r w:rsidRPr="00933B98">
              <w:rPr>
                <w:kern w:val="18"/>
              </w:rPr>
              <w:br/>
              <w:t>Original Cost New Range</w:t>
            </w:r>
            <w:r w:rsidRPr="00933B98">
              <w:rPr>
                <w:kern w:val="18"/>
              </w:rPr>
              <w:br/>
              <w:t>$15,001 – 20,000</w:t>
            </w:r>
          </w:p>
        </w:tc>
      </w:tr>
      <w:tr w:rsidR="00596539" w:rsidRPr="00933B98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933B98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33B98" w:rsidRDefault="00596539" w:rsidP="005C14D8">
            <w:pPr>
              <w:pStyle w:val="tablehead"/>
              <w:rPr>
                <w:kern w:val="18"/>
              </w:rPr>
            </w:pPr>
            <w:r w:rsidRPr="00933B98">
              <w:rPr>
                <w:kern w:val="18"/>
              </w:rPr>
              <w:t>Specified</w:t>
            </w:r>
            <w:r w:rsidRPr="00933B98">
              <w:rPr>
                <w:kern w:val="18"/>
              </w:rPr>
              <w:br/>
              <w:t>Causes</w:t>
            </w:r>
            <w:r w:rsidRPr="00933B9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33B98" w:rsidRDefault="00596539" w:rsidP="005C14D8">
            <w:pPr>
              <w:pStyle w:val="tablehead"/>
              <w:rPr>
                <w:kern w:val="18"/>
              </w:rPr>
            </w:pPr>
            <w:r w:rsidRPr="00933B98">
              <w:rPr>
                <w:kern w:val="18"/>
              </w:rPr>
              <w:t>$500</w:t>
            </w:r>
            <w:r w:rsidRPr="00933B98">
              <w:rPr>
                <w:kern w:val="18"/>
              </w:rPr>
              <w:br/>
              <w:t>Ded.</w:t>
            </w:r>
            <w:r w:rsidRPr="00933B9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933B98" w:rsidRDefault="00596539" w:rsidP="005C14D8">
            <w:pPr>
              <w:pStyle w:val="tablehead"/>
              <w:rPr>
                <w:kern w:val="18"/>
              </w:rPr>
            </w:pPr>
            <w:r w:rsidRPr="00933B98">
              <w:rPr>
                <w:kern w:val="18"/>
              </w:rPr>
              <w:t>$500</w:t>
            </w:r>
            <w:r w:rsidRPr="00933B98">
              <w:rPr>
                <w:kern w:val="18"/>
              </w:rPr>
              <w:br/>
              <w:t>Ded.</w:t>
            </w:r>
            <w:r w:rsidRPr="00933B98">
              <w:rPr>
                <w:kern w:val="18"/>
              </w:rPr>
              <w:br/>
              <w:t>Coll.</w:t>
            </w:r>
          </w:p>
        </w:tc>
      </w:tr>
      <w:tr w:rsidR="00596539" w:rsidRPr="00933B98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933B9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33B98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933B98" w:rsidTr="005C14D8">
        <w:trPr>
          <w:cantSplit/>
        </w:trPr>
        <w:tc>
          <w:tcPr>
            <w:tcW w:w="540" w:type="dxa"/>
            <w:gridSpan w:val="2"/>
          </w:tcPr>
          <w:p w:rsidR="00596539" w:rsidRPr="00933B9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33B98" w:rsidRDefault="00596539" w:rsidP="005C14D8">
            <w:pPr>
              <w:pStyle w:val="tabletext11"/>
              <w:rPr>
                <w:b/>
                <w:kern w:val="18"/>
              </w:rPr>
            </w:pPr>
            <w:r w:rsidRPr="00933B98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933B98" w:rsidTr="005C14D8">
        <w:trPr>
          <w:cantSplit/>
        </w:trPr>
        <w:tc>
          <w:tcPr>
            <w:tcW w:w="540" w:type="dxa"/>
            <w:gridSpan w:val="2"/>
          </w:tcPr>
          <w:p w:rsidR="00596539" w:rsidRPr="00933B9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33B98" w:rsidRDefault="00596539" w:rsidP="005C14D8">
            <w:pPr>
              <w:pStyle w:val="tabletext11"/>
              <w:rPr>
                <w:b/>
                <w:kern w:val="18"/>
              </w:rPr>
            </w:pPr>
            <w:r w:rsidRPr="00933B9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933B98" w:rsidTr="005C14D8">
        <w:trPr>
          <w:cantSplit/>
        </w:trPr>
        <w:tc>
          <w:tcPr>
            <w:tcW w:w="4860" w:type="dxa"/>
            <w:gridSpan w:val="3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26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205</w:t>
            </w:r>
          </w:p>
        </w:tc>
      </w:tr>
      <w:tr w:rsidR="00596539" w:rsidRPr="00933B98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33B9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33B98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933B98" w:rsidTr="005C14D8">
        <w:trPr>
          <w:cantSplit/>
        </w:trPr>
        <w:tc>
          <w:tcPr>
            <w:tcW w:w="4860" w:type="dxa"/>
            <w:gridSpan w:val="3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4860" w:type="dxa"/>
            <w:gridSpan w:val="3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236</w:t>
            </w:r>
          </w:p>
        </w:tc>
      </w:tr>
      <w:tr w:rsidR="00596539" w:rsidRPr="00933B98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33B9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33B98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933B98" w:rsidTr="005C14D8">
        <w:trPr>
          <w:cantSplit/>
        </w:trPr>
        <w:tc>
          <w:tcPr>
            <w:tcW w:w="540" w:type="dxa"/>
            <w:gridSpan w:val="2"/>
          </w:tcPr>
          <w:p w:rsidR="00596539" w:rsidRPr="00933B9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33B9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33B98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933B98" w:rsidTr="005C14D8">
        <w:trPr>
          <w:cantSplit/>
        </w:trPr>
        <w:tc>
          <w:tcPr>
            <w:tcW w:w="4860" w:type="dxa"/>
            <w:gridSpan w:val="3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260</w:t>
            </w:r>
          </w:p>
        </w:tc>
      </w:tr>
      <w:tr w:rsidR="00596539" w:rsidRPr="00933B98" w:rsidTr="005C14D8">
        <w:trPr>
          <w:cantSplit/>
        </w:trPr>
        <w:tc>
          <w:tcPr>
            <w:tcW w:w="540" w:type="dxa"/>
            <w:gridSpan w:val="2"/>
          </w:tcPr>
          <w:p w:rsidR="00596539" w:rsidRPr="00933B9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33B9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33B98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933B98" w:rsidTr="005C14D8">
        <w:trPr>
          <w:cantSplit/>
        </w:trPr>
        <w:tc>
          <w:tcPr>
            <w:tcW w:w="4860" w:type="dxa"/>
            <w:gridSpan w:val="3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133</w:t>
            </w:r>
          </w:p>
        </w:tc>
      </w:tr>
      <w:tr w:rsidR="00596539" w:rsidRPr="00933B98" w:rsidTr="005C14D8">
        <w:trPr>
          <w:cantSplit/>
        </w:trPr>
        <w:tc>
          <w:tcPr>
            <w:tcW w:w="540" w:type="dxa"/>
            <w:gridSpan w:val="2"/>
          </w:tcPr>
          <w:p w:rsidR="00596539" w:rsidRPr="00933B9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33B9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33B98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933B98" w:rsidTr="005C14D8">
        <w:trPr>
          <w:cantSplit/>
        </w:trPr>
        <w:tc>
          <w:tcPr>
            <w:tcW w:w="4860" w:type="dxa"/>
            <w:gridSpan w:val="3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133</w:t>
            </w:r>
          </w:p>
        </w:tc>
      </w:tr>
      <w:tr w:rsidR="00596539" w:rsidRPr="00933B98" w:rsidTr="005C14D8">
        <w:trPr>
          <w:cantSplit/>
        </w:trPr>
        <w:tc>
          <w:tcPr>
            <w:tcW w:w="540" w:type="dxa"/>
            <w:gridSpan w:val="2"/>
          </w:tcPr>
          <w:p w:rsidR="00596539" w:rsidRPr="00933B9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933B9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933B98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933B98" w:rsidTr="005C14D8">
        <w:trPr>
          <w:cantSplit/>
        </w:trPr>
        <w:tc>
          <w:tcPr>
            <w:tcW w:w="4860" w:type="dxa"/>
            <w:gridSpan w:val="3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6539" w:rsidRPr="00933B9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933B98">
              <w:rPr>
                <w:kern w:val="18"/>
              </w:rPr>
              <w:t>$   260</w:t>
            </w:r>
          </w:p>
        </w:tc>
      </w:tr>
      <w:tr w:rsidR="00596539" w:rsidRPr="00933B98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33B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  <w:r w:rsidRPr="00933B98">
              <w:rPr>
                <w:kern w:val="18"/>
              </w:rPr>
              <w:t xml:space="preserve">For physical damage fleet factors, refer to Rules </w:t>
            </w:r>
            <w:r w:rsidRPr="00933B98">
              <w:rPr>
                <w:rStyle w:val="rulelink"/>
              </w:rPr>
              <w:t>22.</w:t>
            </w:r>
            <w:r w:rsidRPr="00933B98">
              <w:rPr>
                <w:kern w:val="18"/>
              </w:rPr>
              <w:t xml:space="preserve"> and </w:t>
            </w:r>
            <w:r w:rsidRPr="00933B98">
              <w:rPr>
                <w:rStyle w:val="rulelink"/>
              </w:rPr>
              <w:t>39.</w:t>
            </w: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33B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  <w:r w:rsidRPr="00933B98">
              <w:rPr>
                <w:kern w:val="18"/>
              </w:rPr>
              <w:t xml:space="preserve">For additional coverages, refer to the Additional Coverages Table in Rules </w:t>
            </w:r>
            <w:r w:rsidRPr="00933B98">
              <w:rPr>
                <w:rStyle w:val="rulelink"/>
              </w:rPr>
              <w:t>23.</w:t>
            </w:r>
            <w:r w:rsidRPr="00933B98">
              <w:rPr>
                <w:kern w:val="18"/>
              </w:rPr>
              <w:t xml:space="preserve"> and </w:t>
            </w:r>
            <w:r w:rsidRPr="00933B98">
              <w:rPr>
                <w:rStyle w:val="rulelink"/>
              </w:rPr>
              <w:t>40.</w:t>
            </w: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33B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  <w:r w:rsidRPr="00933B98">
              <w:rPr>
                <w:kern w:val="18"/>
              </w:rPr>
              <w:t xml:space="preserve">For Deductible factors, refer to Rule </w:t>
            </w:r>
            <w:r w:rsidRPr="00933B98">
              <w:rPr>
                <w:rStyle w:val="rulelink"/>
              </w:rPr>
              <w:t>98.</w:t>
            </w: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33B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  <w:r w:rsidRPr="00933B98">
              <w:rPr>
                <w:kern w:val="18"/>
              </w:rPr>
              <w:t xml:space="preserve">For Original Cost New and Age Group factors, refer to Rule </w:t>
            </w:r>
            <w:r w:rsidRPr="00933B98">
              <w:rPr>
                <w:rStyle w:val="rulelink"/>
              </w:rPr>
              <w:t>101.</w:t>
            </w: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33B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  <w:r w:rsidRPr="00933B98">
              <w:rPr>
                <w:kern w:val="18"/>
              </w:rPr>
              <w:t xml:space="preserve">For Stated Amount factors, refer to Rule </w:t>
            </w:r>
            <w:r w:rsidRPr="00933B98">
              <w:rPr>
                <w:rStyle w:val="rulelink"/>
              </w:rPr>
              <w:t>101.</w:t>
            </w: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933B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  <w:r w:rsidRPr="00933B98">
              <w:rPr>
                <w:kern w:val="18"/>
              </w:rPr>
              <w:t xml:space="preserve">For Towing and Labor Costs Coverage rating, refer to Rule </w:t>
            </w:r>
            <w:r w:rsidRPr="00933B98">
              <w:rPr>
                <w:rStyle w:val="rulelink"/>
              </w:rPr>
              <w:t>34.</w:t>
            </w: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933B98" w:rsidTr="005C14D8">
        <w:trPr>
          <w:cantSplit/>
        </w:trPr>
        <w:tc>
          <w:tcPr>
            <w:tcW w:w="220" w:type="dxa"/>
          </w:tcPr>
          <w:p w:rsidR="00596539" w:rsidRPr="00933B9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933B98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933B98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64"/>
          <w:footerReference w:type="default" r:id="rId65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811F88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811F88" w:rsidRDefault="00596539" w:rsidP="005C14D8">
            <w:pPr>
              <w:pStyle w:val="tablehead"/>
              <w:rPr>
                <w:kern w:val="18"/>
              </w:rPr>
            </w:pPr>
            <w:r w:rsidRPr="00811F88">
              <w:rPr>
                <w:kern w:val="18"/>
              </w:rPr>
              <w:t>PHYSICAL DAMAGE</w:t>
            </w:r>
            <w:r w:rsidRPr="00811F88">
              <w:rPr>
                <w:kern w:val="18"/>
              </w:rPr>
              <w:br/>
              <w:t>Original Cost New Range</w:t>
            </w:r>
            <w:r w:rsidRPr="00811F88">
              <w:rPr>
                <w:kern w:val="18"/>
              </w:rPr>
              <w:br/>
              <w:t>$15,001 – 20,000</w:t>
            </w:r>
          </w:p>
        </w:tc>
      </w:tr>
      <w:tr w:rsidR="00596539" w:rsidRPr="00811F88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811F88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811F88" w:rsidRDefault="00596539" w:rsidP="005C14D8">
            <w:pPr>
              <w:pStyle w:val="tablehead"/>
              <w:rPr>
                <w:kern w:val="18"/>
              </w:rPr>
            </w:pPr>
            <w:r w:rsidRPr="00811F88">
              <w:rPr>
                <w:kern w:val="18"/>
              </w:rPr>
              <w:t>Specified</w:t>
            </w:r>
            <w:r w:rsidRPr="00811F88">
              <w:rPr>
                <w:kern w:val="18"/>
              </w:rPr>
              <w:br/>
              <w:t>Causes</w:t>
            </w:r>
            <w:r w:rsidRPr="00811F8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811F88" w:rsidRDefault="00596539" w:rsidP="005C14D8">
            <w:pPr>
              <w:pStyle w:val="tablehead"/>
              <w:rPr>
                <w:kern w:val="18"/>
              </w:rPr>
            </w:pPr>
            <w:r w:rsidRPr="00811F88">
              <w:rPr>
                <w:kern w:val="18"/>
              </w:rPr>
              <w:t>$500</w:t>
            </w:r>
            <w:r w:rsidRPr="00811F88">
              <w:rPr>
                <w:kern w:val="18"/>
              </w:rPr>
              <w:br/>
              <w:t>Ded.</w:t>
            </w:r>
            <w:r w:rsidRPr="00811F8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811F88" w:rsidRDefault="00596539" w:rsidP="005C14D8">
            <w:pPr>
              <w:pStyle w:val="tablehead"/>
              <w:rPr>
                <w:kern w:val="18"/>
              </w:rPr>
            </w:pPr>
            <w:r w:rsidRPr="00811F88">
              <w:rPr>
                <w:kern w:val="18"/>
              </w:rPr>
              <w:t>$500</w:t>
            </w:r>
            <w:r w:rsidRPr="00811F88">
              <w:rPr>
                <w:kern w:val="18"/>
              </w:rPr>
              <w:br/>
              <w:t>Ded.</w:t>
            </w:r>
            <w:r w:rsidRPr="00811F88">
              <w:rPr>
                <w:kern w:val="18"/>
              </w:rPr>
              <w:br/>
              <w:t>Coll.</w:t>
            </w:r>
          </w:p>
        </w:tc>
      </w:tr>
      <w:tr w:rsidR="00596539" w:rsidRPr="00811F88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811F8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811F88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811F88" w:rsidTr="005C14D8">
        <w:trPr>
          <w:cantSplit/>
        </w:trPr>
        <w:tc>
          <w:tcPr>
            <w:tcW w:w="540" w:type="dxa"/>
            <w:gridSpan w:val="2"/>
          </w:tcPr>
          <w:p w:rsidR="00596539" w:rsidRPr="00811F8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811F88" w:rsidRDefault="00596539" w:rsidP="005C14D8">
            <w:pPr>
              <w:pStyle w:val="tabletext11"/>
              <w:rPr>
                <w:b/>
                <w:kern w:val="18"/>
              </w:rPr>
            </w:pPr>
            <w:r w:rsidRPr="00811F88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811F88" w:rsidTr="005C14D8">
        <w:trPr>
          <w:cantSplit/>
        </w:trPr>
        <w:tc>
          <w:tcPr>
            <w:tcW w:w="540" w:type="dxa"/>
            <w:gridSpan w:val="2"/>
          </w:tcPr>
          <w:p w:rsidR="00596539" w:rsidRPr="00811F8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811F88" w:rsidRDefault="00596539" w:rsidP="005C14D8">
            <w:pPr>
              <w:pStyle w:val="tabletext11"/>
              <w:rPr>
                <w:b/>
                <w:kern w:val="18"/>
              </w:rPr>
            </w:pPr>
            <w:r w:rsidRPr="00811F8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811F88" w:rsidTr="005C14D8">
        <w:trPr>
          <w:cantSplit/>
        </w:trPr>
        <w:tc>
          <w:tcPr>
            <w:tcW w:w="4860" w:type="dxa"/>
            <w:gridSpan w:val="3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198</w:t>
            </w:r>
          </w:p>
        </w:tc>
      </w:tr>
      <w:tr w:rsidR="00596539" w:rsidRPr="00811F88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811F8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811F88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811F88" w:rsidTr="005C14D8">
        <w:trPr>
          <w:cantSplit/>
        </w:trPr>
        <w:tc>
          <w:tcPr>
            <w:tcW w:w="4860" w:type="dxa"/>
            <w:gridSpan w:val="3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4860" w:type="dxa"/>
            <w:gridSpan w:val="3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234</w:t>
            </w:r>
          </w:p>
        </w:tc>
      </w:tr>
      <w:tr w:rsidR="00596539" w:rsidRPr="00811F88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811F8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811F88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811F88" w:rsidTr="005C14D8">
        <w:trPr>
          <w:cantSplit/>
        </w:trPr>
        <w:tc>
          <w:tcPr>
            <w:tcW w:w="540" w:type="dxa"/>
            <w:gridSpan w:val="2"/>
          </w:tcPr>
          <w:p w:rsidR="00596539" w:rsidRPr="00811F8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811F8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811F88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811F88" w:rsidTr="005C14D8">
        <w:trPr>
          <w:cantSplit/>
        </w:trPr>
        <w:tc>
          <w:tcPr>
            <w:tcW w:w="4860" w:type="dxa"/>
            <w:gridSpan w:val="3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251</w:t>
            </w:r>
          </w:p>
        </w:tc>
      </w:tr>
      <w:tr w:rsidR="00596539" w:rsidRPr="00811F88" w:rsidTr="005C14D8">
        <w:trPr>
          <w:cantSplit/>
        </w:trPr>
        <w:tc>
          <w:tcPr>
            <w:tcW w:w="540" w:type="dxa"/>
            <w:gridSpan w:val="2"/>
          </w:tcPr>
          <w:p w:rsidR="00596539" w:rsidRPr="00811F8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811F8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811F88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811F88" w:rsidTr="005C14D8">
        <w:trPr>
          <w:cantSplit/>
        </w:trPr>
        <w:tc>
          <w:tcPr>
            <w:tcW w:w="4860" w:type="dxa"/>
            <w:gridSpan w:val="3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129</w:t>
            </w:r>
          </w:p>
        </w:tc>
      </w:tr>
      <w:tr w:rsidR="00596539" w:rsidRPr="00811F88" w:rsidTr="005C14D8">
        <w:trPr>
          <w:cantSplit/>
        </w:trPr>
        <w:tc>
          <w:tcPr>
            <w:tcW w:w="540" w:type="dxa"/>
            <w:gridSpan w:val="2"/>
          </w:tcPr>
          <w:p w:rsidR="00596539" w:rsidRPr="00811F8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811F8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811F88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811F88" w:rsidTr="005C14D8">
        <w:trPr>
          <w:cantSplit/>
        </w:trPr>
        <w:tc>
          <w:tcPr>
            <w:tcW w:w="4860" w:type="dxa"/>
            <w:gridSpan w:val="3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129</w:t>
            </w:r>
          </w:p>
        </w:tc>
      </w:tr>
      <w:tr w:rsidR="00596539" w:rsidRPr="00811F88" w:rsidTr="005C14D8">
        <w:trPr>
          <w:cantSplit/>
        </w:trPr>
        <w:tc>
          <w:tcPr>
            <w:tcW w:w="540" w:type="dxa"/>
            <w:gridSpan w:val="2"/>
          </w:tcPr>
          <w:p w:rsidR="00596539" w:rsidRPr="00811F88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811F88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811F88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811F88" w:rsidTr="005C14D8">
        <w:trPr>
          <w:cantSplit/>
        </w:trPr>
        <w:tc>
          <w:tcPr>
            <w:tcW w:w="4860" w:type="dxa"/>
            <w:gridSpan w:val="3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96539" w:rsidRPr="00811F88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811F88">
              <w:rPr>
                <w:kern w:val="18"/>
              </w:rPr>
              <w:t>$   251</w:t>
            </w:r>
          </w:p>
        </w:tc>
      </w:tr>
      <w:tr w:rsidR="00596539" w:rsidRPr="00811F88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811F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  <w:r w:rsidRPr="00811F88">
              <w:rPr>
                <w:kern w:val="18"/>
              </w:rPr>
              <w:t xml:space="preserve">For physical damage fleet factors, refer to Rules </w:t>
            </w:r>
            <w:r w:rsidRPr="00811F88">
              <w:rPr>
                <w:rStyle w:val="rulelink"/>
              </w:rPr>
              <w:t>22.</w:t>
            </w:r>
            <w:r w:rsidRPr="00811F88">
              <w:rPr>
                <w:kern w:val="18"/>
              </w:rPr>
              <w:t xml:space="preserve"> and </w:t>
            </w:r>
            <w:r w:rsidRPr="00811F88">
              <w:rPr>
                <w:rStyle w:val="rulelink"/>
              </w:rPr>
              <w:t>39.</w:t>
            </w: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811F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  <w:r w:rsidRPr="00811F88">
              <w:rPr>
                <w:kern w:val="18"/>
              </w:rPr>
              <w:t xml:space="preserve">For additional coverages, refer to the Additional Coverages Table in Rules </w:t>
            </w:r>
            <w:r w:rsidRPr="00811F88">
              <w:rPr>
                <w:rStyle w:val="rulelink"/>
              </w:rPr>
              <w:t>23.</w:t>
            </w:r>
            <w:r w:rsidRPr="00811F88">
              <w:rPr>
                <w:kern w:val="18"/>
              </w:rPr>
              <w:t xml:space="preserve"> and </w:t>
            </w:r>
            <w:r w:rsidRPr="00811F88">
              <w:rPr>
                <w:rStyle w:val="rulelink"/>
              </w:rPr>
              <w:t>40.</w:t>
            </w: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811F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  <w:r w:rsidRPr="00811F88">
              <w:rPr>
                <w:kern w:val="18"/>
              </w:rPr>
              <w:t xml:space="preserve">For Deductible factors, refer to Rule </w:t>
            </w:r>
            <w:r w:rsidRPr="00811F88">
              <w:rPr>
                <w:rStyle w:val="rulelink"/>
              </w:rPr>
              <w:t>98.</w:t>
            </w: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811F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  <w:r w:rsidRPr="00811F88">
              <w:rPr>
                <w:kern w:val="18"/>
              </w:rPr>
              <w:t xml:space="preserve">For Original Cost New and Age Group factors, refer to Rule </w:t>
            </w:r>
            <w:r w:rsidRPr="00811F88">
              <w:rPr>
                <w:rStyle w:val="rulelink"/>
              </w:rPr>
              <w:t>101.</w:t>
            </w: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811F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  <w:r w:rsidRPr="00811F88">
              <w:rPr>
                <w:kern w:val="18"/>
              </w:rPr>
              <w:t xml:space="preserve">For Stated Amount factors, refer to Rule </w:t>
            </w:r>
            <w:r w:rsidRPr="00811F88">
              <w:rPr>
                <w:rStyle w:val="rulelink"/>
              </w:rPr>
              <w:t>101.</w:t>
            </w: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811F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  <w:r w:rsidRPr="00811F88">
              <w:rPr>
                <w:kern w:val="18"/>
              </w:rPr>
              <w:t xml:space="preserve">For Towing and Labor Costs Coverage rating, refer to Rule </w:t>
            </w:r>
            <w:r w:rsidRPr="00811F88">
              <w:rPr>
                <w:rStyle w:val="rulelink"/>
              </w:rPr>
              <w:t>34.</w:t>
            </w: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811F88" w:rsidTr="005C14D8">
        <w:trPr>
          <w:cantSplit/>
        </w:trPr>
        <w:tc>
          <w:tcPr>
            <w:tcW w:w="220" w:type="dxa"/>
          </w:tcPr>
          <w:p w:rsidR="00596539" w:rsidRPr="00811F88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811F88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Pr="00811F88" w:rsidRDefault="00596539" w:rsidP="00B611AF">
      <w:pPr>
        <w:pStyle w:val="isonormal"/>
      </w:pPr>
    </w:p>
    <w:p w:rsidR="00596539" w:rsidRDefault="00596539" w:rsidP="00B611AF">
      <w:pPr>
        <w:pStyle w:val="isonormal"/>
        <w:sectPr w:rsidR="00596539" w:rsidSect="00596539">
          <w:headerReference w:type="default" r:id="rId66"/>
          <w:footerReference w:type="default" r:id="rId67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6539" w:rsidRPr="00102C32" w:rsidTr="005C14D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6539" w:rsidRPr="00102C32" w:rsidRDefault="00596539" w:rsidP="005C14D8">
            <w:pPr>
              <w:pStyle w:val="tablehead"/>
              <w:rPr>
                <w:kern w:val="18"/>
              </w:rPr>
            </w:pPr>
            <w:r w:rsidRPr="00102C32">
              <w:rPr>
                <w:kern w:val="18"/>
              </w:rPr>
              <w:t>PHYSICAL DAMAGE</w:t>
            </w:r>
            <w:r w:rsidRPr="00102C32">
              <w:rPr>
                <w:kern w:val="18"/>
              </w:rPr>
              <w:br/>
              <w:t>Original Cost New Range</w:t>
            </w:r>
            <w:r w:rsidRPr="00102C32">
              <w:rPr>
                <w:kern w:val="18"/>
              </w:rPr>
              <w:br/>
              <w:t>$15,001 – 20,000</w:t>
            </w:r>
          </w:p>
        </w:tc>
      </w:tr>
      <w:tr w:rsidR="00596539" w:rsidRPr="00102C32" w:rsidTr="005C14D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6539" w:rsidRPr="00102C32" w:rsidRDefault="00596539" w:rsidP="005C14D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102C32" w:rsidRDefault="00596539" w:rsidP="005C14D8">
            <w:pPr>
              <w:pStyle w:val="tablehead"/>
              <w:rPr>
                <w:kern w:val="18"/>
              </w:rPr>
            </w:pPr>
            <w:r w:rsidRPr="00102C32">
              <w:rPr>
                <w:kern w:val="18"/>
              </w:rPr>
              <w:t>Specified</w:t>
            </w:r>
            <w:r w:rsidRPr="00102C32">
              <w:rPr>
                <w:kern w:val="18"/>
              </w:rPr>
              <w:br/>
              <w:t>Causes</w:t>
            </w:r>
            <w:r w:rsidRPr="00102C3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102C32" w:rsidRDefault="00596539" w:rsidP="005C14D8">
            <w:pPr>
              <w:pStyle w:val="tablehead"/>
              <w:rPr>
                <w:kern w:val="18"/>
              </w:rPr>
            </w:pPr>
            <w:r w:rsidRPr="00102C32">
              <w:rPr>
                <w:kern w:val="18"/>
              </w:rPr>
              <w:t>$500</w:t>
            </w:r>
            <w:r w:rsidRPr="00102C32">
              <w:rPr>
                <w:kern w:val="18"/>
              </w:rPr>
              <w:br/>
              <w:t>Ded.</w:t>
            </w:r>
            <w:r w:rsidRPr="00102C3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6539" w:rsidRPr="00102C32" w:rsidRDefault="00596539" w:rsidP="005C14D8">
            <w:pPr>
              <w:pStyle w:val="tablehead"/>
              <w:rPr>
                <w:kern w:val="18"/>
              </w:rPr>
            </w:pPr>
            <w:r w:rsidRPr="00102C32">
              <w:rPr>
                <w:kern w:val="18"/>
              </w:rPr>
              <w:t>$500</w:t>
            </w:r>
            <w:r w:rsidRPr="00102C32">
              <w:rPr>
                <w:kern w:val="18"/>
              </w:rPr>
              <w:br/>
              <w:t>Ded.</w:t>
            </w:r>
            <w:r w:rsidRPr="00102C32">
              <w:rPr>
                <w:kern w:val="18"/>
              </w:rPr>
              <w:br/>
              <w:t>Coll.</w:t>
            </w:r>
          </w:p>
        </w:tc>
      </w:tr>
      <w:tr w:rsidR="00596539" w:rsidRPr="00102C32" w:rsidTr="005C14D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6539" w:rsidRPr="00102C3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02C32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6539" w:rsidRPr="00102C32" w:rsidTr="005C14D8">
        <w:trPr>
          <w:cantSplit/>
        </w:trPr>
        <w:tc>
          <w:tcPr>
            <w:tcW w:w="540" w:type="dxa"/>
            <w:gridSpan w:val="2"/>
          </w:tcPr>
          <w:p w:rsidR="00596539" w:rsidRPr="00102C3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02C32" w:rsidRDefault="00596539" w:rsidP="005C14D8">
            <w:pPr>
              <w:pStyle w:val="tabletext11"/>
              <w:rPr>
                <w:b/>
                <w:kern w:val="18"/>
              </w:rPr>
            </w:pPr>
            <w:r w:rsidRPr="00102C32">
              <w:rPr>
                <w:b/>
                <w:kern w:val="18"/>
              </w:rPr>
              <w:t>– Local And Intermediate – All Vehicles</w:t>
            </w:r>
          </w:p>
        </w:tc>
      </w:tr>
      <w:tr w:rsidR="00596539" w:rsidRPr="00102C32" w:rsidTr="005C14D8">
        <w:trPr>
          <w:cantSplit/>
        </w:trPr>
        <w:tc>
          <w:tcPr>
            <w:tcW w:w="540" w:type="dxa"/>
            <w:gridSpan w:val="2"/>
          </w:tcPr>
          <w:p w:rsidR="00596539" w:rsidRPr="00102C3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02C32" w:rsidRDefault="00596539" w:rsidP="005C14D8">
            <w:pPr>
              <w:pStyle w:val="tabletext11"/>
              <w:rPr>
                <w:b/>
                <w:kern w:val="18"/>
              </w:rPr>
            </w:pPr>
            <w:r w:rsidRPr="00102C3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6539" w:rsidRPr="00102C32" w:rsidTr="005C14D8">
        <w:trPr>
          <w:cantSplit/>
        </w:trPr>
        <w:tc>
          <w:tcPr>
            <w:tcW w:w="4860" w:type="dxa"/>
            <w:gridSpan w:val="3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201</w:t>
            </w:r>
          </w:p>
        </w:tc>
      </w:tr>
      <w:tr w:rsidR="00596539" w:rsidRPr="00102C32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102C3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02C32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6539" w:rsidRPr="00102C32" w:rsidTr="005C14D8">
        <w:trPr>
          <w:cantSplit/>
        </w:trPr>
        <w:tc>
          <w:tcPr>
            <w:tcW w:w="4860" w:type="dxa"/>
            <w:gridSpan w:val="3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4860" w:type="dxa"/>
            <w:gridSpan w:val="3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266</w:t>
            </w:r>
          </w:p>
        </w:tc>
      </w:tr>
      <w:tr w:rsidR="00596539" w:rsidRPr="00102C32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102C3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02C32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6539" w:rsidRPr="00102C32" w:rsidTr="005C14D8">
        <w:trPr>
          <w:cantSplit/>
        </w:trPr>
        <w:tc>
          <w:tcPr>
            <w:tcW w:w="540" w:type="dxa"/>
            <w:gridSpan w:val="2"/>
          </w:tcPr>
          <w:p w:rsidR="00596539" w:rsidRPr="00102C3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02C3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02C32">
              <w:rPr>
                <w:b/>
                <w:caps/>
                <w:kern w:val="18"/>
              </w:rPr>
              <w:t>– taxicabs and limousines</w:t>
            </w:r>
          </w:p>
        </w:tc>
      </w:tr>
      <w:tr w:rsidR="00596539" w:rsidRPr="00102C32" w:rsidTr="005C14D8">
        <w:trPr>
          <w:cantSplit/>
        </w:trPr>
        <w:tc>
          <w:tcPr>
            <w:tcW w:w="4860" w:type="dxa"/>
            <w:gridSpan w:val="3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255</w:t>
            </w:r>
          </w:p>
        </w:tc>
      </w:tr>
      <w:tr w:rsidR="00596539" w:rsidRPr="00102C32" w:rsidTr="005C14D8">
        <w:trPr>
          <w:cantSplit/>
        </w:trPr>
        <w:tc>
          <w:tcPr>
            <w:tcW w:w="540" w:type="dxa"/>
            <w:gridSpan w:val="2"/>
          </w:tcPr>
          <w:p w:rsidR="00596539" w:rsidRPr="00102C3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02C3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02C32">
              <w:rPr>
                <w:b/>
                <w:caps/>
                <w:kern w:val="18"/>
              </w:rPr>
              <w:t>– SCHOOL AND CHURCH BUSES</w:t>
            </w:r>
          </w:p>
        </w:tc>
      </w:tr>
      <w:tr w:rsidR="00596539" w:rsidRPr="00102C32" w:rsidTr="005C14D8">
        <w:trPr>
          <w:cantSplit/>
        </w:trPr>
        <w:tc>
          <w:tcPr>
            <w:tcW w:w="4860" w:type="dxa"/>
            <w:gridSpan w:val="3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131</w:t>
            </w:r>
          </w:p>
        </w:tc>
      </w:tr>
      <w:tr w:rsidR="00596539" w:rsidRPr="00102C32" w:rsidTr="005C14D8">
        <w:trPr>
          <w:cantSplit/>
        </w:trPr>
        <w:tc>
          <w:tcPr>
            <w:tcW w:w="540" w:type="dxa"/>
            <w:gridSpan w:val="2"/>
          </w:tcPr>
          <w:p w:rsidR="00596539" w:rsidRPr="00102C3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02C3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02C32">
              <w:rPr>
                <w:b/>
                <w:caps/>
                <w:kern w:val="18"/>
              </w:rPr>
              <w:t>– OTHER BUSES</w:t>
            </w:r>
          </w:p>
        </w:tc>
      </w:tr>
      <w:tr w:rsidR="00596539" w:rsidRPr="00102C32" w:rsidTr="005C14D8">
        <w:trPr>
          <w:cantSplit/>
        </w:trPr>
        <w:tc>
          <w:tcPr>
            <w:tcW w:w="4860" w:type="dxa"/>
            <w:gridSpan w:val="3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131</w:t>
            </w:r>
          </w:p>
        </w:tc>
      </w:tr>
      <w:tr w:rsidR="00596539" w:rsidRPr="00102C32" w:rsidTr="005C14D8">
        <w:trPr>
          <w:cantSplit/>
        </w:trPr>
        <w:tc>
          <w:tcPr>
            <w:tcW w:w="540" w:type="dxa"/>
            <w:gridSpan w:val="2"/>
          </w:tcPr>
          <w:p w:rsidR="00596539" w:rsidRPr="00102C32" w:rsidRDefault="00596539" w:rsidP="005C14D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6539" w:rsidRPr="00102C32" w:rsidRDefault="00596539" w:rsidP="005C14D8">
            <w:pPr>
              <w:pStyle w:val="tabletext11"/>
              <w:rPr>
                <w:b/>
                <w:caps/>
                <w:kern w:val="18"/>
              </w:rPr>
            </w:pPr>
            <w:r w:rsidRPr="00102C32">
              <w:rPr>
                <w:b/>
                <w:caps/>
                <w:kern w:val="18"/>
              </w:rPr>
              <w:t>– VAN POOLS</w:t>
            </w:r>
          </w:p>
        </w:tc>
      </w:tr>
      <w:tr w:rsidR="00596539" w:rsidRPr="00102C32" w:rsidTr="005C14D8">
        <w:trPr>
          <w:cantSplit/>
        </w:trPr>
        <w:tc>
          <w:tcPr>
            <w:tcW w:w="4860" w:type="dxa"/>
            <w:gridSpan w:val="3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6539" w:rsidRPr="00102C32" w:rsidRDefault="00596539" w:rsidP="005C14D8">
            <w:pPr>
              <w:pStyle w:val="tabletext11"/>
              <w:jc w:val="center"/>
              <w:rPr>
                <w:kern w:val="18"/>
              </w:rPr>
            </w:pPr>
            <w:r w:rsidRPr="00102C32">
              <w:rPr>
                <w:kern w:val="18"/>
              </w:rPr>
              <w:t>$   255</w:t>
            </w:r>
          </w:p>
        </w:tc>
      </w:tr>
      <w:tr w:rsidR="00596539" w:rsidRPr="00102C32" w:rsidTr="005C14D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  <w:tcBorders>
              <w:top w:val="nil"/>
            </w:tcBorders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02C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  <w:r w:rsidRPr="00102C32">
              <w:rPr>
                <w:kern w:val="18"/>
              </w:rPr>
              <w:t xml:space="preserve">For physical damage fleet factors, refer to Rules </w:t>
            </w:r>
            <w:r w:rsidRPr="00102C32">
              <w:rPr>
                <w:rStyle w:val="rulelink"/>
              </w:rPr>
              <w:t>22.</w:t>
            </w:r>
            <w:r w:rsidRPr="00102C32">
              <w:rPr>
                <w:kern w:val="18"/>
              </w:rPr>
              <w:t xml:space="preserve"> and </w:t>
            </w:r>
            <w:r w:rsidRPr="00102C32">
              <w:rPr>
                <w:rStyle w:val="rulelink"/>
              </w:rPr>
              <w:t>39.</w:t>
            </w: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02C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  <w:r w:rsidRPr="00102C32">
              <w:rPr>
                <w:kern w:val="18"/>
              </w:rPr>
              <w:t xml:space="preserve">For additional coverages, refer to the Additional Coverages Table in Rules </w:t>
            </w:r>
            <w:r w:rsidRPr="00102C32">
              <w:rPr>
                <w:rStyle w:val="rulelink"/>
              </w:rPr>
              <w:t>23.</w:t>
            </w:r>
            <w:r w:rsidRPr="00102C32">
              <w:rPr>
                <w:kern w:val="18"/>
              </w:rPr>
              <w:t xml:space="preserve"> and </w:t>
            </w:r>
            <w:r w:rsidRPr="00102C32">
              <w:rPr>
                <w:rStyle w:val="rulelink"/>
              </w:rPr>
              <w:t>40.</w:t>
            </w: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02C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  <w:r w:rsidRPr="00102C32">
              <w:rPr>
                <w:kern w:val="18"/>
              </w:rPr>
              <w:t xml:space="preserve">For Deductible factors, refer to Rule </w:t>
            </w:r>
            <w:r w:rsidRPr="00102C32">
              <w:rPr>
                <w:rStyle w:val="rulelink"/>
              </w:rPr>
              <w:t>98.</w:t>
            </w: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02C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  <w:r w:rsidRPr="00102C32">
              <w:rPr>
                <w:kern w:val="18"/>
              </w:rPr>
              <w:t xml:space="preserve">For Original Cost New and Age Group factors, refer to Rule </w:t>
            </w:r>
            <w:r w:rsidRPr="00102C32">
              <w:rPr>
                <w:rStyle w:val="rulelink"/>
              </w:rPr>
              <w:t>101.</w:t>
            </w: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02C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  <w:r w:rsidRPr="00102C32">
              <w:rPr>
                <w:kern w:val="18"/>
              </w:rPr>
              <w:t xml:space="preserve">For Stated Amount factors, refer to Rule </w:t>
            </w:r>
            <w:r w:rsidRPr="00102C32">
              <w:rPr>
                <w:rStyle w:val="rulelink"/>
              </w:rPr>
              <w:t>101.</w:t>
            </w: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  <w:r w:rsidRPr="00102C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  <w:r w:rsidRPr="00102C32">
              <w:rPr>
                <w:kern w:val="18"/>
              </w:rPr>
              <w:t xml:space="preserve">For Towing and Labor Costs Coverage rating, refer to Rule </w:t>
            </w:r>
            <w:r w:rsidRPr="00102C32">
              <w:rPr>
                <w:rStyle w:val="rulelink"/>
              </w:rPr>
              <w:t>34.</w:t>
            </w: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  <w:tr w:rsidR="00596539" w:rsidRPr="00102C32" w:rsidTr="005C14D8">
        <w:trPr>
          <w:cantSplit/>
        </w:trPr>
        <w:tc>
          <w:tcPr>
            <w:tcW w:w="220" w:type="dxa"/>
          </w:tcPr>
          <w:p w:rsidR="00596539" w:rsidRPr="00102C32" w:rsidRDefault="00596539" w:rsidP="005C14D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:rsidR="00596539" w:rsidRPr="00102C32" w:rsidRDefault="00596539" w:rsidP="005C14D8">
            <w:pPr>
              <w:pStyle w:val="tabletext11"/>
              <w:rPr>
                <w:kern w:val="18"/>
              </w:rPr>
            </w:pPr>
          </w:p>
        </w:tc>
      </w:tr>
    </w:tbl>
    <w:p w:rsidR="00596539" w:rsidRDefault="00596539" w:rsidP="00B611AF">
      <w:pPr>
        <w:pStyle w:val="isonormal"/>
      </w:pPr>
    </w:p>
    <w:p w:rsidR="00596539" w:rsidRDefault="00596539" w:rsidP="00596539">
      <w:pPr>
        <w:sectPr w:rsidR="00596539" w:rsidSect="00596539">
          <w:headerReference w:type="default" r:id="rId68"/>
          <w:footerReference w:type="default" r:id="rId69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596539" w:rsidRDefault="00596539" w:rsidP="00774486">
      <w:pPr>
        <w:pStyle w:val="boxrule"/>
      </w:pPr>
      <w:r>
        <w:t>90.  HIRED AUTOS</w:t>
      </w:r>
    </w:p>
    <w:p w:rsidR="00596539" w:rsidRDefault="00596539" w:rsidP="00774486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596539" w:rsidTr="00F53F11">
        <w:trPr>
          <w:cantSplit/>
          <w:trHeight w:val="190"/>
        </w:trPr>
        <w:tc>
          <w:tcPr>
            <w:tcW w:w="200" w:type="dxa"/>
          </w:tcPr>
          <w:p w:rsidR="00596539" w:rsidRDefault="00596539" w:rsidP="00774486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539" w:rsidRDefault="00596539" w:rsidP="00774486">
            <w:pPr>
              <w:pStyle w:val="tablehead"/>
            </w:pPr>
            <w:r>
              <w:t xml:space="preserve">Cost Of Hire Basis – </w:t>
            </w:r>
            <w:smartTag w:uri="urn:schemas-microsoft-com:office:smarttags" w:element="place">
              <w:smartTag w:uri="urn:schemas-microsoft-com:office:smarttags" w:element="PlaceName">
                <w:r>
                  <w:t>All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Territories</w:t>
                </w:r>
              </w:smartTag>
            </w:smartTag>
            <w:r>
              <w:t xml:space="preserve"> </w:t>
            </w:r>
            <w:r>
              <w:br/>
              <w:t xml:space="preserve">Liability Base Loss Cost </w:t>
            </w:r>
          </w:p>
        </w:tc>
      </w:tr>
      <w:tr w:rsidR="00596539" w:rsidTr="00F53F11">
        <w:trPr>
          <w:cantSplit/>
          <w:trHeight w:val="190"/>
        </w:trPr>
        <w:tc>
          <w:tcPr>
            <w:tcW w:w="200" w:type="dxa"/>
          </w:tcPr>
          <w:p w:rsidR="00596539" w:rsidRDefault="00596539" w:rsidP="00774486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96539" w:rsidRDefault="00596539" w:rsidP="00774486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539" w:rsidRDefault="00596539" w:rsidP="00774486">
            <w:pPr>
              <w:pStyle w:val="tabletext11"/>
            </w:pPr>
            <w:r>
              <w:t>0.</w:t>
            </w:r>
            <w:ins w:id="2" w:author="Author" w:date="2017-03-07T11:49:00Z">
              <w:r>
                <w:t>41</w:t>
              </w:r>
            </w:ins>
            <w:del w:id="3" w:author="Author" w:date="2017-03-07T11:49:00Z">
              <w:r w:rsidDel="00081B7A">
                <w:delText>37</w:delText>
              </w:r>
            </w:del>
          </w:p>
        </w:tc>
      </w:tr>
    </w:tbl>
    <w:p w:rsidR="00596539" w:rsidRDefault="00596539" w:rsidP="00774486">
      <w:pPr>
        <w:pStyle w:val="tablecaption"/>
      </w:pPr>
      <w:r>
        <w:t xml:space="preserve">Table </w:t>
      </w:r>
      <w:r w:rsidRPr="00D979B3">
        <w:t>90.B.3.b.(LC)</w:t>
      </w:r>
      <w:r>
        <w:t xml:space="preserve"> Cost Of Hire Basis Liability Loss Cost</w:t>
      </w:r>
    </w:p>
    <w:p w:rsidR="00596539" w:rsidRDefault="00596539" w:rsidP="00774486">
      <w:pPr>
        <w:pStyle w:val="isonormal"/>
      </w:pPr>
    </w:p>
    <w:p w:rsidR="00193EA7" w:rsidRPr="00596539" w:rsidRDefault="00193EA7" w:rsidP="00596539"/>
    <w:sectPr w:rsidR="00193EA7" w:rsidRPr="00596539" w:rsidSect="00596539">
      <w:headerReference w:type="default" r:id="rId70"/>
      <w:pgSz w:w="12240" w:h="15840" w:code="1"/>
      <w:pgMar w:top="1735" w:right="960" w:bottom="1560" w:left="1200" w:header="575" w:footer="48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539" w:rsidRDefault="00596539">
      <w:r>
        <w:separator/>
      </w:r>
    </w:p>
  </w:endnote>
  <w:endnote w:type="continuationSeparator" w:id="0">
    <w:p w:rsidR="00596539" w:rsidRDefault="0059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Default="00596539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8</w:t>
    </w:r>
    <w:r>
      <w:rPr>
        <w:rFonts w:ascii="Times New Roman" w:hAnsi="Times New Roman"/>
        <w:color w:val="000000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9</w:t>
    </w:r>
    <w:r>
      <w:rPr>
        <w:rFonts w:ascii="Times New Roman" w:hAnsi="Times New Roman"/>
        <w:color w:val="000000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10</w:t>
    </w:r>
    <w:r>
      <w:rPr>
        <w:rFonts w:ascii="Times New Roman" w:hAnsi="Times New Roman"/>
        <w:color w:val="000000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11</w:t>
    </w:r>
    <w:r>
      <w:rPr>
        <w:rFonts w:ascii="Times New Roman" w:hAnsi="Times New Roman"/>
        <w:color w:val="000000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12</w:t>
    </w:r>
    <w:r>
      <w:rPr>
        <w:rFonts w:ascii="Times New Roman" w:hAnsi="Times New Roman"/>
        <w:color w:val="000000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13</w:t>
    </w:r>
    <w:r>
      <w:rPr>
        <w:rFonts w:ascii="Times New Roman" w:hAnsi="Times New Roman"/>
        <w:color w:val="000000"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14</w:t>
    </w:r>
    <w:r>
      <w:rPr>
        <w:rFonts w:ascii="Times New Roman" w:hAnsi="Times New Roman"/>
        <w:color w:val="000000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15</w:t>
    </w:r>
    <w:r>
      <w:rPr>
        <w:rFonts w:ascii="Times New Roman" w:hAnsi="Times New Roman"/>
        <w:color w:val="000000"/>
      </w:rPr>
      <w:fldChar w:fldCharType="end"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16</w:t>
    </w:r>
    <w:r>
      <w:rPr>
        <w:rFonts w:ascii="Times New Roman" w:hAnsi="Times New Roman"/>
        <w:color w:val="000000"/>
      </w:rPr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17</w:t>
    </w:r>
    <w:r>
      <w:rPr>
        <w:rFonts w:ascii="Times New Roman" w:hAnsi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2017          New Hampshire          CA-2017-BRLA1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276617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18</w:t>
    </w:r>
    <w:r>
      <w:rPr>
        <w:rFonts w:ascii="Times New Roman" w:hAnsi="Times New Roman"/>
        <w:color w:val="000000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19</w:t>
    </w:r>
    <w:r>
      <w:rPr>
        <w:rFonts w:ascii="Times New Roman" w:hAnsi="Times New Roman"/>
        <w:color w:val="000000"/>
      </w:rPr>
      <w:fldChar w:fldCharType="end"/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20</w:t>
    </w:r>
    <w:r>
      <w:rPr>
        <w:rFonts w:ascii="Times New Roman" w:hAnsi="Times New Roman"/>
        <w:color w:val="000000"/>
      </w:rPr>
      <w:fldChar w:fldCharType="end"/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21</w:t>
    </w:r>
    <w:r>
      <w:rPr>
        <w:rFonts w:ascii="Times New Roman" w:hAnsi="Times New Roman"/>
        <w:color w:val="000000"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22</w:t>
    </w:r>
    <w:r>
      <w:rPr>
        <w:rFonts w:ascii="Times New Roman" w:hAnsi="Times New Roman"/>
        <w:color w:val="000000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23</w:t>
    </w:r>
    <w:r>
      <w:rPr>
        <w:rFonts w:ascii="Times New Roman" w:hAnsi="Times New Roman"/>
        <w:color w:val="000000"/>
      </w:rPr>
      <w:fldChar w:fldCharType="end"/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24</w:t>
    </w:r>
    <w:r>
      <w:rPr>
        <w:rFonts w:ascii="Times New Roman" w:hAnsi="Times New Roman"/>
        <w:color w:val="000000"/>
      </w:rPr>
      <w:fldChar w:fldCharType="end"/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25</w:t>
    </w:r>
    <w:r>
      <w:rPr>
        <w:rFonts w:ascii="Times New Roman" w:hAnsi="Times New Roman"/>
        <w:color w:val="000000"/>
      </w:rPr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26</w:t>
    </w:r>
    <w:r>
      <w:rPr>
        <w:rFonts w:ascii="Times New Roman" w:hAnsi="Times New Roman"/>
        <w:color w:val="000000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27</w:t>
    </w:r>
    <w:r>
      <w:rPr>
        <w:rFonts w:ascii="Times New Roman" w:hAnsi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Default="00596539">
    <w:pPr>
      <w:pStyle w:val="Footer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28</w:t>
    </w:r>
    <w:r>
      <w:rPr>
        <w:rFonts w:ascii="Times New Roman" w:hAnsi="Times New Roman"/>
        <w:color w:val="000000"/>
      </w:rPr>
      <w:fldChar w:fldCharType="end"/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D8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30</w:t>
    </w:r>
    <w:r>
      <w:rPr>
        <w:rFonts w:ascii="Times New Roman" w:hAnsi="Times New Roman"/>
        <w:color w:val="00000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276617">
      <w:rPr>
        <w:rFonts w:ascii="Times New Roman" w:hAnsi="Times New Roman"/>
        <w:noProof/>
        <w:color w:val="000000"/>
      </w:rPr>
      <w:t>2</w:t>
    </w:r>
    <w:r>
      <w:rPr>
        <w:rFonts w:ascii="Times New Roman" w:hAnsi="Times New Roman"/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3</w:t>
    </w:r>
    <w:r>
      <w:rPr>
        <w:rFonts w:ascii="Times New Roman" w:hAnsi="Times New Roman"/>
        <w:color w:val="00000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4</w:t>
    </w:r>
    <w:r>
      <w:rPr>
        <w:rFonts w:ascii="Times New Roman" w:hAnsi="Times New Roman"/>
        <w:color w:val="000000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5</w:t>
    </w:r>
    <w:r>
      <w:rPr>
        <w:rFonts w:ascii="Times New Roman" w:hAnsi="Times New Roman"/>
        <w:color w:val="000000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6</w:t>
    </w:r>
    <w:r>
      <w:rPr>
        <w:rFonts w:ascii="Times New Roman" w:hAnsi="Times New Roman"/>
        <w:color w:val="000000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isonormal"/>
      <w:jc w:val="center"/>
      <w:rPr>
        <w:rFonts w:ascii="Times New Roman" w:hAnsi="Times New Roman"/>
        <w:color w:val="000000"/>
      </w:rPr>
    </w:pPr>
    <w:r>
      <w:rPr>
        <w:rFonts w:ascii="Times New Roman" w:hAnsi="Times New Roman"/>
        <w:color w:val="000000"/>
      </w:rPr>
      <w:t>© Insurance Services Office, Inc., 2017          New Hampshire          CA-2017-BRLA1          D-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7</w:t>
    </w:r>
    <w:r>
      <w:rPr>
        <w:rFonts w:ascii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539" w:rsidRDefault="00596539">
      <w:r>
        <w:separator/>
      </w:r>
    </w:p>
  </w:footnote>
  <w:footnote w:type="continuationSeparator" w:id="0">
    <w:p w:rsidR="00596539" w:rsidRDefault="00596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Default="00596539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124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125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126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128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130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131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132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133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101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102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0A" w:rsidRDefault="00596539">
    <w:pPr>
      <w:pStyle w:val="Header"/>
      <w:rPr>
        <w:sz w:val="18"/>
      </w:rPr>
    </w:pPr>
    <w:r>
      <w:rPr>
        <w:sz w:val="18"/>
      </w:rPr>
      <w:t xml:space="preserve"> 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116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117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118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121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124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125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126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128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130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131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Default="00596539">
    <w:pPr>
      <w:pStyle w:val="Header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132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C14D8">
      <w:trPr>
        <w:cantSplit/>
      </w:trPr>
      <w:tc>
        <w:tcPr>
          <w:tcW w:w="2420" w:type="dxa"/>
        </w:tcPr>
        <w:p w:rsidR="005C14D8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C14D8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C14D8" w:rsidRDefault="00276617">
          <w:pPr>
            <w:pStyle w:val="Header"/>
            <w:jc w:val="right"/>
          </w:pPr>
        </w:p>
      </w:tc>
    </w:tr>
    <w:tr w:rsidR="005C14D8">
      <w:trPr>
        <w:cantSplit/>
      </w:trPr>
      <w:tc>
        <w:tcPr>
          <w:tcW w:w="2420" w:type="dxa"/>
        </w:tcPr>
        <w:p w:rsidR="005C14D8" w:rsidRDefault="00596539">
          <w:pPr>
            <w:pStyle w:val="Header"/>
          </w:pPr>
          <w:r>
            <w:t>TERRITORY 133</w:t>
          </w:r>
        </w:p>
      </w:tc>
      <w:tc>
        <w:tcPr>
          <w:tcW w:w="5440" w:type="dxa"/>
        </w:tcPr>
        <w:p w:rsidR="005C14D8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C14D8" w:rsidRDefault="00276617">
          <w:pPr>
            <w:pStyle w:val="Header"/>
            <w:jc w:val="right"/>
          </w:pPr>
        </w:p>
      </w:tc>
    </w:tr>
    <w:tr w:rsidR="005C14D8">
      <w:trPr>
        <w:cantSplit/>
      </w:trPr>
      <w:tc>
        <w:tcPr>
          <w:tcW w:w="2420" w:type="dxa"/>
        </w:tcPr>
        <w:p w:rsidR="005C14D8" w:rsidRDefault="00276617">
          <w:pPr>
            <w:pStyle w:val="Header"/>
          </w:pPr>
        </w:p>
      </w:tc>
      <w:tc>
        <w:tcPr>
          <w:tcW w:w="5440" w:type="dxa"/>
        </w:tcPr>
        <w:p w:rsidR="005C14D8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C14D8" w:rsidRDefault="00276617">
          <w:pPr>
            <w:pStyle w:val="Header"/>
            <w:jc w:val="right"/>
          </w:pPr>
        </w:p>
      </w:tc>
    </w:tr>
    <w:tr w:rsidR="005C14D8">
      <w:trPr>
        <w:cantSplit/>
      </w:trPr>
      <w:tc>
        <w:tcPr>
          <w:tcW w:w="2420" w:type="dxa"/>
        </w:tcPr>
        <w:p w:rsidR="005C14D8" w:rsidRDefault="00276617">
          <w:pPr>
            <w:pStyle w:val="Header"/>
          </w:pPr>
        </w:p>
      </w:tc>
      <w:tc>
        <w:tcPr>
          <w:tcW w:w="5440" w:type="dxa"/>
        </w:tcPr>
        <w:p w:rsidR="005C14D8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C14D8" w:rsidRDefault="00276617">
          <w:pPr>
            <w:pStyle w:val="Header"/>
            <w:jc w:val="right"/>
          </w:pPr>
        </w:p>
      </w:tc>
    </w:tr>
    <w:tr w:rsidR="005C14D8">
      <w:trPr>
        <w:cantSplit/>
      </w:trPr>
      <w:tc>
        <w:tcPr>
          <w:tcW w:w="2420" w:type="dxa"/>
        </w:tcPr>
        <w:p w:rsidR="005C14D8" w:rsidRDefault="00276617">
          <w:pPr>
            <w:pStyle w:val="Header"/>
          </w:pPr>
        </w:p>
      </w:tc>
      <w:tc>
        <w:tcPr>
          <w:tcW w:w="5440" w:type="dxa"/>
        </w:tcPr>
        <w:p w:rsidR="005C14D8" w:rsidRDefault="00276617">
          <w:pPr>
            <w:pStyle w:val="Header"/>
            <w:jc w:val="center"/>
          </w:pPr>
        </w:p>
      </w:tc>
      <w:tc>
        <w:tcPr>
          <w:tcW w:w="2420" w:type="dxa"/>
        </w:tcPr>
        <w:p w:rsidR="005C14D8" w:rsidRDefault="00276617">
          <w:pPr>
            <w:pStyle w:val="Header"/>
            <w:jc w:val="right"/>
          </w:pPr>
        </w:p>
      </w:tc>
    </w:tr>
  </w:tbl>
  <w:p w:rsidR="005C14D8" w:rsidRDefault="00276617">
    <w:pPr>
      <w:pStyle w:val="isonormal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39" w:rsidRPr="00596539" w:rsidRDefault="00596539" w:rsidP="00596539">
    <w:pPr>
      <w:pStyle w:val="Header"/>
      <w:jc w:val="center"/>
      <w:rPr>
        <w:color w:val="000000"/>
        <w:sz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101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102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116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117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NEW HAMPSHIRE (28)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  <w:r>
            <w:t>TERRITORY 118</w:t>
          </w: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  <w:r>
            <w:t>TERRITORY 121</w:t>
          </w: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  <w:tr w:rsidR="00596539">
      <w:trPr>
        <w:cantSplit/>
      </w:trPr>
      <w:tc>
        <w:tcPr>
          <w:tcW w:w="2420" w:type="dxa"/>
        </w:tcPr>
        <w:p w:rsidR="00596539" w:rsidRDefault="00596539">
          <w:pPr>
            <w:pStyle w:val="Header"/>
          </w:pPr>
        </w:p>
      </w:tc>
      <w:tc>
        <w:tcPr>
          <w:tcW w:w="5440" w:type="dxa"/>
        </w:tcPr>
        <w:p w:rsidR="00596539" w:rsidRDefault="00596539">
          <w:pPr>
            <w:pStyle w:val="Header"/>
            <w:jc w:val="center"/>
          </w:pPr>
        </w:p>
      </w:tc>
      <w:tc>
        <w:tcPr>
          <w:tcW w:w="2420" w:type="dxa"/>
        </w:tcPr>
        <w:p w:rsidR="00596539" w:rsidRDefault="00596539">
          <w:pPr>
            <w:pStyle w:val="Header"/>
            <w:jc w:val="right"/>
          </w:pPr>
        </w:p>
      </w:tc>
    </w:tr>
  </w:tbl>
  <w:p w:rsidR="00596539" w:rsidRDefault="00596539">
    <w:pPr>
      <w:pStyle w:val="iso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39"/>
    <w:rsid w:val="00193EA7"/>
    <w:rsid w:val="00276617"/>
    <w:rsid w:val="003B5234"/>
    <w:rsid w:val="00596539"/>
    <w:rsid w:val="007A2296"/>
    <w:rsid w:val="00CC377A"/>
    <w:rsid w:val="00E3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96539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ing5Char">
    <w:name w:val="Heading 5 Char"/>
    <w:basedOn w:val="DefaultParagraphFont"/>
    <w:link w:val="Heading5"/>
    <w:rsid w:val="00596539"/>
    <w:rPr>
      <w:rFonts w:ascii="Arial" w:hAnsi="Arial"/>
      <w:sz w:val="22"/>
    </w:rPr>
  </w:style>
  <w:style w:type="character" w:customStyle="1" w:styleId="HeaderChar">
    <w:name w:val="Header Char"/>
    <w:basedOn w:val="DefaultParagraphFont"/>
    <w:link w:val="Header"/>
    <w:rsid w:val="00596539"/>
    <w:rPr>
      <w:sz w:val="22"/>
    </w:rPr>
  </w:style>
  <w:style w:type="character" w:customStyle="1" w:styleId="FooterChar">
    <w:name w:val="Footer Char"/>
    <w:basedOn w:val="DefaultParagraphFont"/>
    <w:link w:val="Footer"/>
    <w:rsid w:val="00596539"/>
    <w:rPr>
      <w:sz w:val="22"/>
    </w:rPr>
  </w:style>
  <w:style w:type="character" w:customStyle="1" w:styleId="Heading1Char">
    <w:name w:val="Heading 1 Char"/>
    <w:basedOn w:val="DefaultParagraphFont"/>
    <w:link w:val="Heading1"/>
    <w:rsid w:val="00596539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596539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596539"/>
    <w:rPr>
      <w:b/>
      <w:sz w:val="24"/>
    </w:rPr>
  </w:style>
  <w:style w:type="paragraph" w:customStyle="1" w:styleId="tablehead">
    <w:name w:val="tablehead"/>
    <w:basedOn w:val="isonormal"/>
    <w:rsid w:val="0059653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96539"/>
    <w:pPr>
      <w:spacing w:before="20" w:after="20"/>
      <w:jc w:val="left"/>
    </w:pPr>
  </w:style>
  <w:style w:type="paragraph" w:customStyle="1" w:styleId="isonormal">
    <w:name w:val="isonormal"/>
    <w:rsid w:val="0059653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hd1">
    <w:name w:val="blockhd1"/>
    <w:basedOn w:val="isonormal"/>
    <w:next w:val="blocktext1"/>
    <w:rsid w:val="0059653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9653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9653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9653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9653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9653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9653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9653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9653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96539"/>
    <w:pPr>
      <w:keepLines/>
    </w:pPr>
  </w:style>
  <w:style w:type="paragraph" w:customStyle="1" w:styleId="blocktext10">
    <w:name w:val="blocktext10"/>
    <w:basedOn w:val="isonormal"/>
    <w:rsid w:val="00596539"/>
    <w:pPr>
      <w:keepLines/>
      <w:ind w:left="2700"/>
    </w:pPr>
  </w:style>
  <w:style w:type="paragraph" w:customStyle="1" w:styleId="blocktext2">
    <w:name w:val="blocktext2"/>
    <w:basedOn w:val="isonormal"/>
    <w:rsid w:val="00596539"/>
    <w:pPr>
      <w:keepLines/>
      <w:ind w:left="300"/>
    </w:pPr>
  </w:style>
  <w:style w:type="paragraph" w:customStyle="1" w:styleId="blocktext3">
    <w:name w:val="blocktext3"/>
    <w:basedOn w:val="isonormal"/>
    <w:rsid w:val="00596539"/>
    <w:pPr>
      <w:keepLines/>
      <w:ind w:left="600"/>
    </w:pPr>
  </w:style>
  <w:style w:type="paragraph" w:customStyle="1" w:styleId="blocktext4">
    <w:name w:val="blocktext4"/>
    <w:basedOn w:val="isonormal"/>
    <w:rsid w:val="00596539"/>
    <w:pPr>
      <w:keepLines/>
      <w:ind w:left="900"/>
    </w:pPr>
  </w:style>
  <w:style w:type="paragraph" w:customStyle="1" w:styleId="blocktext5">
    <w:name w:val="blocktext5"/>
    <w:basedOn w:val="isonormal"/>
    <w:rsid w:val="00596539"/>
    <w:pPr>
      <w:keepLines/>
      <w:ind w:left="1200"/>
    </w:pPr>
  </w:style>
  <w:style w:type="paragraph" w:customStyle="1" w:styleId="blocktext6">
    <w:name w:val="blocktext6"/>
    <w:basedOn w:val="isonormal"/>
    <w:rsid w:val="00596539"/>
    <w:pPr>
      <w:keepLines/>
      <w:ind w:left="1500"/>
    </w:pPr>
  </w:style>
  <w:style w:type="paragraph" w:customStyle="1" w:styleId="blocktext7">
    <w:name w:val="blocktext7"/>
    <w:basedOn w:val="isonormal"/>
    <w:rsid w:val="00596539"/>
    <w:pPr>
      <w:keepLines/>
      <w:ind w:left="1800"/>
    </w:pPr>
  </w:style>
  <w:style w:type="paragraph" w:customStyle="1" w:styleId="blocktext8">
    <w:name w:val="blocktext8"/>
    <w:basedOn w:val="isonormal"/>
    <w:rsid w:val="00596539"/>
    <w:pPr>
      <w:keepLines/>
      <w:ind w:left="2100"/>
    </w:pPr>
  </w:style>
  <w:style w:type="paragraph" w:customStyle="1" w:styleId="blocktext9">
    <w:name w:val="blocktext9"/>
    <w:basedOn w:val="isonormal"/>
    <w:rsid w:val="0059653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9653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96539"/>
    <w:pPr>
      <w:jc w:val="center"/>
    </w:pPr>
    <w:rPr>
      <w:b/>
    </w:rPr>
  </w:style>
  <w:style w:type="paragraph" w:customStyle="1" w:styleId="ctoutlinetxt1">
    <w:name w:val="ctoutlinetxt1"/>
    <w:basedOn w:val="isonormal"/>
    <w:rsid w:val="0059653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9653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9653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9653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96539"/>
    <w:rPr>
      <w:b/>
    </w:rPr>
  </w:style>
  <w:style w:type="paragraph" w:customStyle="1" w:styleId="icblock">
    <w:name w:val="i/cblock"/>
    <w:basedOn w:val="isonormal"/>
    <w:rsid w:val="0059653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96539"/>
  </w:style>
  <w:style w:type="paragraph" w:styleId="MacroText">
    <w:name w:val="macro"/>
    <w:link w:val="MacroTextChar"/>
    <w:rsid w:val="005965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596539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59653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9653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9653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9653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9653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9653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9653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9653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9653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9653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9653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9653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9653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9653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9653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9653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9653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9653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9653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96539"/>
  </w:style>
  <w:style w:type="character" w:customStyle="1" w:styleId="rulelink">
    <w:name w:val="rulelink"/>
    <w:basedOn w:val="DefaultParagraphFont"/>
    <w:rsid w:val="00596539"/>
    <w:rPr>
      <w:b/>
    </w:rPr>
  </w:style>
  <w:style w:type="paragraph" w:styleId="Signature">
    <w:name w:val="Signature"/>
    <w:basedOn w:val="Normal"/>
    <w:link w:val="SignatureChar"/>
    <w:rsid w:val="00596539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596539"/>
    <w:rPr>
      <w:rFonts w:ascii="Arial" w:hAnsi="Arial"/>
    </w:rPr>
  </w:style>
  <w:style w:type="paragraph" w:customStyle="1" w:styleId="space2">
    <w:name w:val="space2"/>
    <w:basedOn w:val="isonormal"/>
    <w:next w:val="isonormal"/>
    <w:rsid w:val="0059653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9653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96539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96539"/>
    <w:rPr>
      <w:b/>
    </w:rPr>
  </w:style>
  <w:style w:type="character" w:customStyle="1" w:styleId="spotlinktarget">
    <w:name w:val="spotlinktarget"/>
    <w:basedOn w:val="DefaultParagraphFont"/>
    <w:rsid w:val="00596539"/>
    <w:rPr>
      <w:b/>
    </w:rPr>
  </w:style>
  <w:style w:type="paragraph" w:customStyle="1" w:styleId="subcap">
    <w:name w:val="subcap"/>
    <w:basedOn w:val="isonormal"/>
    <w:rsid w:val="0059653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9653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96539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596539"/>
    <w:rPr>
      <w:rFonts w:ascii="Arial" w:hAnsi="Arial"/>
      <w:i/>
    </w:rPr>
  </w:style>
  <w:style w:type="table" w:styleId="TableGrid">
    <w:name w:val="Table Grid"/>
    <w:basedOn w:val="TableNormal"/>
    <w:rsid w:val="0059653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96539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596539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59653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9653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9653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9653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96539"/>
    <w:pPr>
      <w:jc w:val="left"/>
    </w:pPr>
    <w:rPr>
      <w:b/>
    </w:rPr>
  </w:style>
  <w:style w:type="character" w:customStyle="1" w:styleId="tablelink">
    <w:name w:val="tablelink"/>
    <w:basedOn w:val="DefaultParagraphFont"/>
    <w:rsid w:val="00596539"/>
    <w:rPr>
      <w:b/>
    </w:rPr>
  </w:style>
  <w:style w:type="paragraph" w:customStyle="1" w:styleId="tabletext00">
    <w:name w:val="tabletext0/0"/>
    <w:basedOn w:val="isonormal"/>
    <w:rsid w:val="00596539"/>
    <w:pPr>
      <w:spacing w:before="0"/>
      <w:jc w:val="left"/>
    </w:pPr>
  </w:style>
  <w:style w:type="paragraph" w:customStyle="1" w:styleId="tabletext01">
    <w:name w:val="tabletext0/1"/>
    <w:basedOn w:val="isonormal"/>
    <w:rsid w:val="00596539"/>
    <w:pPr>
      <w:spacing w:before="0" w:after="20"/>
      <w:jc w:val="left"/>
    </w:pPr>
  </w:style>
  <w:style w:type="paragraph" w:customStyle="1" w:styleId="tabletext10">
    <w:name w:val="tabletext1/0"/>
    <w:basedOn w:val="isonormal"/>
    <w:rsid w:val="00596539"/>
    <w:pPr>
      <w:spacing w:before="20"/>
      <w:jc w:val="left"/>
    </w:pPr>
  </w:style>
  <w:style w:type="paragraph" w:customStyle="1" w:styleId="tabletext40">
    <w:name w:val="tabletext4/0"/>
    <w:basedOn w:val="isonormal"/>
    <w:rsid w:val="00596539"/>
    <w:pPr>
      <w:jc w:val="left"/>
    </w:pPr>
  </w:style>
  <w:style w:type="paragraph" w:customStyle="1" w:styleId="tabletext44">
    <w:name w:val="tabletext4/4"/>
    <w:basedOn w:val="isonormal"/>
    <w:rsid w:val="00596539"/>
    <w:pPr>
      <w:spacing w:after="80"/>
      <w:jc w:val="left"/>
    </w:pPr>
  </w:style>
  <w:style w:type="paragraph" w:customStyle="1" w:styleId="terr2colblock1">
    <w:name w:val="terr2colblock1"/>
    <w:basedOn w:val="isonormal"/>
    <w:rsid w:val="0059653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9653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9653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9653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9653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9653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9653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9653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96539"/>
  </w:style>
  <w:style w:type="paragraph" w:customStyle="1" w:styleId="tabletext1">
    <w:name w:val="tabletext1"/>
    <w:rsid w:val="0059653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9653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9653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96539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59653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9653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9653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9653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9653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9653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9653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9653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9653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9653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96539"/>
    <w:pPr>
      <w:spacing w:before="20" w:after="20"/>
      <w:jc w:val="center"/>
    </w:pPr>
    <w:rPr>
      <w:rFonts w:cs="Arial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96539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ing5Char">
    <w:name w:val="Heading 5 Char"/>
    <w:basedOn w:val="DefaultParagraphFont"/>
    <w:link w:val="Heading5"/>
    <w:rsid w:val="00596539"/>
    <w:rPr>
      <w:rFonts w:ascii="Arial" w:hAnsi="Arial"/>
      <w:sz w:val="22"/>
    </w:rPr>
  </w:style>
  <w:style w:type="character" w:customStyle="1" w:styleId="HeaderChar">
    <w:name w:val="Header Char"/>
    <w:basedOn w:val="DefaultParagraphFont"/>
    <w:link w:val="Header"/>
    <w:rsid w:val="00596539"/>
    <w:rPr>
      <w:sz w:val="22"/>
    </w:rPr>
  </w:style>
  <w:style w:type="character" w:customStyle="1" w:styleId="FooterChar">
    <w:name w:val="Footer Char"/>
    <w:basedOn w:val="DefaultParagraphFont"/>
    <w:link w:val="Footer"/>
    <w:rsid w:val="00596539"/>
    <w:rPr>
      <w:sz w:val="22"/>
    </w:rPr>
  </w:style>
  <w:style w:type="character" w:customStyle="1" w:styleId="Heading1Char">
    <w:name w:val="Heading 1 Char"/>
    <w:basedOn w:val="DefaultParagraphFont"/>
    <w:link w:val="Heading1"/>
    <w:rsid w:val="00596539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596539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596539"/>
    <w:rPr>
      <w:b/>
      <w:sz w:val="24"/>
    </w:rPr>
  </w:style>
  <w:style w:type="paragraph" w:customStyle="1" w:styleId="tablehead">
    <w:name w:val="tablehead"/>
    <w:basedOn w:val="isonormal"/>
    <w:rsid w:val="0059653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96539"/>
    <w:pPr>
      <w:spacing w:before="20" w:after="20"/>
      <w:jc w:val="left"/>
    </w:pPr>
  </w:style>
  <w:style w:type="paragraph" w:customStyle="1" w:styleId="isonormal">
    <w:name w:val="isonormal"/>
    <w:rsid w:val="0059653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hd1">
    <w:name w:val="blockhd1"/>
    <w:basedOn w:val="isonormal"/>
    <w:next w:val="blocktext1"/>
    <w:rsid w:val="0059653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9653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9653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9653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9653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9653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9653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9653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9653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96539"/>
    <w:pPr>
      <w:keepLines/>
    </w:pPr>
  </w:style>
  <w:style w:type="paragraph" w:customStyle="1" w:styleId="blocktext10">
    <w:name w:val="blocktext10"/>
    <w:basedOn w:val="isonormal"/>
    <w:rsid w:val="00596539"/>
    <w:pPr>
      <w:keepLines/>
      <w:ind w:left="2700"/>
    </w:pPr>
  </w:style>
  <w:style w:type="paragraph" w:customStyle="1" w:styleId="blocktext2">
    <w:name w:val="blocktext2"/>
    <w:basedOn w:val="isonormal"/>
    <w:rsid w:val="00596539"/>
    <w:pPr>
      <w:keepLines/>
      <w:ind w:left="300"/>
    </w:pPr>
  </w:style>
  <w:style w:type="paragraph" w:customStyle="1" w:styleId="blocktext3">
    <w:name w:val="blocktext3"/>
    <w:basedOn w:val="isonormal"/>
    <w:rsid w:val="00596539"/>
    <w:pPr>
      <w:keepLines/>
      <w:ind w:left="600"/>
    </w:pPr>
  </w:style>
  <w:style w:type="paragraph" w:customStyle="1" w:styleId="blocktext4">
    <w:name w:val="blocktext4"/>
    <w:basedOn w:val="isonormal"/>
    <w:rsid w:val="00596539"/>
    <w:pPr>
      <w:keepLines/>
      <w:ind w:left="900"/>
    </w:pPr>
  </w:style>
  <w:style w:type="paragraph" w:customStyle="1" w:styleId="blocktext5">
    <w:name w:val="blocktext5"/>
    <w:basedOn w:val="isonormal"/>
    <w:rsid w:val="00596539"/>
    <w:pPr>
      <w:keepLines/>
      <w:ind w:left="1200"/>
    </w:pPr>
  </w:style>
  <w:style w:type="paragraph" w:customStyle="1" w:styleId="blocktext6">
    <w:name w:val="blocktext6"/>
    <w:basedOn w:val="isonormal"/>
    <w:rsid w:val="00596539"/>
    <w:pPr>
      <w:keepLines/>
      <w:ind w:left="1500"/>
    </w:pPr>
  </w:style>
  <w:style w:type="paragraph" w:customStyle="1" w:styleId="blocktext7">
    <w:name w:val="blocktext7"/>
    <w:basedOn w:val="isonormal"/>
    <w:rsid w:val="00596539"/>
    <w:pPr>
      <w:keepLines/>
      <w:ind w:left="1800"/>
    </w:pPr>
  </w:style>
  <w:style w:type="paragraph" w:customStyle="1" w:styleId="blocktext8">
    <w:name w:val="blocktext8"/>
    <w:basedOn w:val="isonormal"/>
    <w:rsid w:val="00596539"/>
    <w:pPr>
      <w:keepLines/>
      <w:ind w:left="2100"/>
    </w:pPr>
  </w:style>
  <w:style w:type="paragraph" w:customStyle="1" w:styleId="blocktext9">
    <w:name w:val="blocktext9"/>
    <w:basedOn w:val="isonormal"/>
    <w:rsid w:val="0059653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9653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96539"/>
    <w:pPr>
      <w:jc w:val="center"/>
    </w:pPr>
    <w:rPr>
      <w:b/>
    </w:rPr>
  </w:style>
  <w:style w:type="paragraph" w:customStyle="1" w:styleId="ctoutlinetxt1">
    <w:name w:val="ctoutlinetxt1"/>
    <w:basedOn w:val="isonormal"/>
    <w:rsid w:val="0059653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9653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9653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9653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96539"/>
    <w:rPr>
      <w:b/>
    </w:rPr>
  </w:style>
  <w:style w:type="paragraph" w:customStyle="1" w:styleId="icblock">
    <w:name w:val="i/cblock"/>
    <w:basedOn w:val="isonormal"/>
    <w:rsid w:val="0059653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96539"/>
  </w:style>
  <w:style w:type="paragraph" w:styleId="MacroText">
    <w:name w:val="macro"/>
    <w:link w:val="MacroTextChar"/>
    <w:rsid w:val="005965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596539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59653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9653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9653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9653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9653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9653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9653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9653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9653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9653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9653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9653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9653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9653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9653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9653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9653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9653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9653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96539"/>
  </w:style>
  <w:style w:type="character" w:customStyle="1" w:styleId="rulelink">
    <w:name w:val="rulelink"/>
    <w:basedOn w:val="DefaultParagraphFont"/>
    <w:rsid w:val="00596539"/>
    <w:rPr>
      <w:b/>
    </w:rPr>
  </w:style>
  <w:style w:type="paragraph" w:styleId="Signature">
    <w:name w:val="Signature"/>
    <w:basedOn w:val="Normal"/>
    <w:link w:val="SignatureChar"/>
    <w:rsid w:val="00596539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596539"/>
    <w:rPr>
      <w:rFonts w:ascii="Arial" w:hAnsi="Arial"/>
    </w:rPr>
  </w:style>
  <w:style w:type="paragraph" w:customStyle="1" w:styleId="space2">
    <w:name w:val="space2"/>
    <w:basedOn w:val="isonormal"/>
    <w:next w:val="isonormal"/>
    <w:rsid w:val="0059653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9653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96539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96539"/>
    <w:rPr>
      <w:b/>
    </w:rPr>
  </w:style>
  <w:style w:type="character" w:customStyle="1" w:styleId="spotlinktarget">
    <w:name w:val="spotlinktarget"/>
    <w:basedOn w:val="DefaultParagraphFont"/>
    <w:rsid w:val="00596539"/>
    <w:rPr>
      <w:b/>
    </w:rPr>
  </w:style>
  <w:style w:type="paragraph" w:customStyle="1" w:styleId="subcap">
    <w:name w:val="subcap"/>
    <w:basedOn w:val="isonormal"/>
    <w:rsid w:val="0059653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9653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96539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596539"/>
    <w:rPr>
      <w:rFonts w:ascii="Arial" w:hAnsi="Arial"/>
      <w:i/>
    </w:rPr>
  </w:style>
  <w:style w:type="table" w:styleId="TableGrid">
    <w:name w:val="Table Grid"/>
    <w:basedOn w:val="TableNormal"/>
    <w:rsid w:val="0059653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96539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596539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59653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9653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9653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9653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96539"/>
    <w:pPr>
      <w:jc w:val="left"/>
    </w:pPr>
    <w:rPr>
      <w:b/>
    </w:rPr>
  </w:style>
  <w:style w:type="character" w:customStyle="1" w:styleId="tablelink">
    <w:name w:val="tablelink"/>
    <w:basedOn w:val="DefaultParagraphFont"/>
    <w:rsid w:val="00596539"/>
    <w:rPr>
      <w:b/>
    </w:rPr>
  </w:style>
  <w:style w:type="paragraph" w:customStyle="1" w:styleId="tabletext00">
    <w:name w:val="tabletext0/0"/>
    <w:basedOn w:val="isonormal"/>
    <w:rsid w:val="00596539"/>
    <w:pPr>
      <w:spacing w:before="0"/>
      <w:jc w:val="left"/>
    </w:pPr>
  </w:style>
  <w:style w:type="paragraph" w:customStyle="1" w:styleId="tabletext01">
    <w:name w:val="tabletext0/1"/>
    <w:basedOn w:val="isonormal"/>
    <w:rsid w:val="00596539"/>
    <w:pPr>
      <w:spacing w:before="0" w:after="20"/>
      <w:jc w:val="left"/>
    </w:pPr>
  </w:style>
  <w:style w:type="paragraph" w:customStyle="1" w:styleId="tabletext10">
    <w:name w:val="tabletext1/0"/>
    <w:basedOn w:val="isonormal"/>
    <w:rsid w:val="00596539"/>
    <w:pPr>
      <w:spacing w:before="20"/>
      <w:jc w:val="left"/>
    </w:pPr>
  </w:style>
  <w:style w:type="paragraph" w:customStyle="1" w:styleId="tabletext40">
    <w:name w:val="tabletext4/0"/>
    <w:basedOn w:val="isonormal"/>
    <w:rsid w:val="00596539"/>
    <w:pPr>
      <w:jc w:val="left"/>
    </w:pPr>
  </w:style>
  <w:style w:type="paragraph" w:customStyle="1" w:styleId="tabletext44">
    <w:name w:val="tabletext4/4"/>
    <w:basedOn w:val="isonormal"/>
    <w:rsid w:val="00596539"/>
    <w:pPr>
      <w:spacing w:after="80"/>
      <w:jc w:val="left"/>
    </w:pPr>
  </w:style>
  <w:style w:type="paragraph" w:customStyle="1" w:styleId="terr2colblock1">
    <w:name w:val="terr2colblock1"/>
    <w:basedOn w:val="isonormal"/>
    <w:rsid w:val="0059653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9653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9653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9653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9653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9653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9653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9653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96539"/>
  </w:style>
  <w:style w:type="paragraph" w:customStyle="1" w:styleId="tabletext1">
    <w:name w:val="tabletext1"/>
    <w:rsid w:val="0059653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9653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9653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96539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59653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9653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9653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9653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9653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9653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9653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9653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9653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9653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96539"/>
    <w:pPr>
      <w:spacing w:before="20" w:after="20"/>
      <w:jc w:val="center"/>
    </w:pPr>
    <w:rPr>
      <w:rFonts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63" Type="http://schemas.openxmlformats.org/officeDocument/2006/relationships/footer" Target="footer28.xml"/><Relationship Id="rId68" Type="http://schemas.openxmlformats.org/officeDocument/2006/relationships/header" Target="header31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6.xml"/><Relationship Id="rId66" Type="http://schemas.openxmlformats.org/officeDocument/2006/relationships/header" Target="header30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61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header" Target="header27.xml"/><Relationship Id="rId65" Type="http://schemas.openxmlformats.org/officeDocument/2006/relationships/footer" Target="footer2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64" Type="http://schemas.openxmlformats.org/officeDocument/2006/relationships/header" Target="header29.xml"/><Relationship Id="rId69" Type="http://schemas.openxmlformats.org/officeDocument/2006/relationships/footer" Target="footer31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header" Target="header28.xml"/><Relationship Id="rId70" Type="http://schemas.openxmlformats.org/officeDocument/2006/relationships/header" Target="header3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4527</Words>
  <Characters>25810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2017-04-14T13:46:00Z</dcterms:created>
  <dcterms:modified xsi:type="dcterms:W3CDTF">2017-04-14T13:46:00Z</dcterms:modified>
</cp:coreProperties>
</file>