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BAB" w:rsidRDefault="008D0BAB" w:rsidP="00441438">
      <w:bookmarkStart w:id="0" w:name="bkmrk"/>
      <w:bookmarkStart w:id="1" w:name="Sect_A"/>
      <w:bookmarkStart w:id="2" w:name="_GoBack"/>
      <w:bookmarkEnd w:id="0"/>
      <w:bookmarkEnd w:id="1"/>
      <w:bookmarkEnd w:id="2"/>
    </w:p>
    <w:p w:rsidR="008D0BAB" w:rsidRDefault="008D0BAB" w:rsidP="00441438">
      <w:pPr>
        <w:jc w:val="center"/>
      </w:pPr>
      <w:r>
        <w:t>SECTION A - SCOPE OF REVISION</w:t>
      </w:r>
    </w:p>
    <w:p w:rsidR="008D0BAB" w:rsidRDefault="008D0BAB" w:rsidP="00441438"/>
    <w:p w:rsidR="008D0BAB" w:rsidRDefault="008D0BAB" w:rsidP="00441438"/>
    <w:p w:rsidR="008D0BAB" w:rsidRDefault="008D0BAB" w:rsidP="00441438">
      <w:pPr>
        <w:tabs>
          <w:tab w:val="left" w:leader="dot" w:pos="8640"/>
        </w:tabs>
      </w:pPr>
      <w:r>
        <w:t>Summary of Increased Limit Factor Changes</w:t>
      </w:r>
      <w:r>
        <w:tab/>
        <w:t>A2</w:t>
      </w:r>
    </w:p>
    <w:p w:rsidR="008D0BAB" w:rsidRDefault="008D0BAB" w:rsidP="00441438">
      <w:pPr>
        <w:tabs>
          <w:tab w:val="left" w:leader="dot" w:pos="8640"/>
        </w:tabs>
      </w:pPr>
      <w:r>
        <w:t>Summary of Deductible Discount Factor Changes</w:t>
      </w:r>
      <w:r>
        <w:tab/>
        <w:t>A3</w:t>
      </w:r>
    </w:p>
    <w:p w:rsidR="008D0BAB" w:rsidRDefault="008D0BAB" w:rsidP="00441438">
      <w:pPr>
        <w:tabs>
          <w:tab w:val="left" w:leader="dot" w:pos="8640"/>
        </w:tabs>
      </w:pPr>
      <w:r>
        <w:t>Revised Increased Limit Factors</w:t>
      </w:r>
      <w:r>
        <w:tab/>
        <w:t>A4</w:t>
      </w:r>
    </w:p>
    <w:p w:rsidR="008D0BAB" w:rsidRDefault="008D0BAB" w:rsidP="00441438">
      <w:pPr>
        <w:tabs>
          <w:tab w:val="left" w:leader="dot" w:pos="8640"/>
        </w:tabs>
      </w:pPr>
      <w:r>
        <w:t>Revised Deductible Discount Factors</w:t>
      </w:r>
      <w:r>
        <w:tab/>
        <w:t>A5-A8</w:t>
      </w:r>
    </w:p>
    <w:p w:rsidR="008D0BAB" w:rsidRDefault="008D0BAB" w:rsidP="00441438">
      <w:pPr>
        <w:spacing w:line="120" w:lineRule="exact"/>
      </w:pPr>
      <w:r>
        <w:br w:type="page"/>
      </w:r>
    </w:p>
    <w:p w:rsidR="008D0BAB" w:rsidRPr="00F25577" w:rsidRDefault="008D0BAB" w:rsidP="00441438">
      <w:pPr>
        <w:jc w:val="center"/>
        <w:rPr>
          <w:b/>
        </w:rPr>
      </w:pPr>
      <w:r w:rsidRPr="00F25577">
        <w:rPr>
          <w:b/>
        </w:rPr>
        <w:lastRenderedPageBreak/>
        <w:t>SUMMARY OF INCREASED LIMIT FACTOR CHANGES</w:t>
      </w:r>
    </w:p>
    <w:p w:rsidR="008D0BAB" w:rsidRDefault="008D0BAB" w:rsidP="00441438">
      <w:pPr>
        <w:rPr>
          <w:szCs w:val="16"/>
        </w:rPr>
      </w:pPr>
    </w:p>
    <w:p w:rsidR="008D0BAB" w:rsidRDefault="008D0BAB" w:rsidP="00441438">
      <w:r>
        <w:rPr>
          <w:u w:val="single"/>
        </w:rPr>
        <w:t>Changes by Table and in Total</w:t>
      </w:r>
    </w:p>
    <w:p w:rsidR="008D0BAB" w:rsidRPr="00C87AF8" w:rsidRDefault="008D0BAB" w:rsidP="00441438">
      <w:pPr>
        <w:spacing w:line="160" w:lineRule="exact"/>
        <w:rPr>
          <w:sz w:val="16"/>
          <w:szCs w:val="16"/>
        </w:rPr>
      </w:pPr>
    </w:p>
    <w:p w:rsidR="008D0BAB" w:rsidRDefault="008D0BAB" w:rsidP="00441438">
      <w:r>
        <w:t>The following shows the average effects of the filed changes for risks in each table:</w:t>
      </w:r>
    </w:p>
    <w:p w:rsidR="008D0BAB" w:rsidRPr="00C87AF8" w:rsidRDefault="008D0BAB" w:rsidP="00441438">
      <w:pPr>
        <w:spacing w:line="160" w:lineRule="exact"/>
        <w:rPr>
          <w:sz w:val="16"/>
          <w:szCs w:val="16"/>
        </w:rPr>
      </w:pPr>
    </w:p>
    <w:tbl>
      <w:tblPr>
        <w:tblW w:w="0" w:type="auto"/>
        <w:tblLayout w:type="fixed"/>
        <w:tblLook w:val="0000" w:firstRow="0" w:lastRow="0" w:firstColumn="0" w:lastColumn="0" w:noHBand="0" w:noVBand="0"/>
      </w:tblPr>
      <w:tblGrid>
        <w:gridCol w:w="5148"/>
        <w:gridCol w:w="2574"/>
        <w:gridCol w:w="2574"/>
      </w:tblGrid>
      <w:tr w:rsidR="008D0BAB">
        <w:tc>
          <w:tcPr>
            <w:tcW w:w="5148" w:type="dxa"/>
            <w:tcBorders>
              <w:top w:val="nil"/>
              <w:left w:val="nil"/>
              <w:bottom w:val="nil"/>
              <w:right w:val="nil"/>
            </w:tcBorders>
          </w:tcPr>
          <w:p w:rsidR="008D0BAB" w:rsidRDefault="008D0BAB" w:rsidP="00441438">
            <w:pPr>
              <w:tabs>
                <w:tab w:val="center" w:pos="2160"/>
                <w:tab w:val="center" w:pos="5040"/>
                <w:tab w:val="center" w:pos="7920"/>
              </w:tabs>
              <w:ind w:left="720"/>
              <w:rPr>
                <w:u w:val="single"/>
              </w:rPr>
            </w:pPr>
            <w:r>
              <w:rPr>
                <w:u w:val="single"/>
              </w:rPr>
              <w:t>Table</w:t>
            </w:r>
          </w:p>
        </w:tc>
        <w:tc>
          <w:tcPr>
            <w:tcW w:w="2574" w:type="dxa"/>
            <w:tcBorders>
              <w:top w:val="nil"/>
              <w:left w:val="nil"/>
              <w:bottom w:val="nil"/>
              <w:right w:val="nil"/>
            </w:tcBorders>
          </w:tcPr>
          <w:p w:rsidR="008D0BAB" w:rsidRDefault="008D0BAB" w:rsidP="00441438">
            <w:pPr>
              <w:jc w:val="center"/>
              <w:rPr>
                <w:u w:val="single"/>
              </w:rPr>
            </w:pPr>
            <w:r>
              <w:rPr>
                <w:u w:val="single"/>
              </w:rPr>
              <w:t>Indicated Change</w:t>
            </w:r>
          </w:p>
        </w:tc>
        <w:tc>
          <w:tcPr>
            <w:tcW w:w="2574" w:type="dxa"/>
            <w:tcBorders>
              <w:top w:val="nil"/>
              <w:left w:val="nil"/>
              <w:bottom w:val="nil"/>
              <w:right w:val="nil"/>
            </w:tcBorders>
          </w:tcPr>
          <w:p w:rsidR="008D0BAB" w:rsidRDefault="008D0BAB" w:rsidP="00441438">
            <w:pPr>
              <w:ind w:right="-90"/>
              <w:jc w:val="center"/>
              <w:rPr>
                <w:u w:val="single"/>
              </w:rPr>
            </w:pPr>
            <w:r>
              <w:rPr>
                <w:u w:val="single"/>
              </w:rPr>
              <w:t>Selected Change</w:t>
            </w:r>
          </w:p>
        </w:tc>
      </w:tr>
      <w:tr w:rsidR="008D0BAB">
        <w:tc>
          <w:tcPr>
            <w:tcW w:w="5148" w:type="dxa"/>
            <w:tcBorders>
              <w:top w:val="nil"/>
              <w:left w:val="nil"/>
              <w:bottom w:val="nil"/>
              <w:right w:val="nil"/>
            </w:tcBorders>
          </w:tcPr>
          <w:p w:rsidR="008D0BAB" w:rsidRDefault="008D0BAB" w:rsidP="00441438">
            <w:pPr>
              <w:tabs>
                <w:tab w:val="center" w:pos="2160"/>
                <w:tab w:val="center" w:pos="5040"/>
                <w:tab w:val="center" w:pos="7920"/>
              </w:tabs>
              <w:ind w:left="720"/>
            </w:pPr>
            <w:r>
              <w:t>Light and Medium</w:t>
            </w:r>
          </w:p>
        </w:tc>
        <w:tc>
          <w:tcPr>
            <w:tcW w:w="2574" w:type="dxa"/>
            <w:tcBorders>
              <w:top w:val="nil"/>
              <w:left w:val="nil"/>
              <w:bottom w:val="nil"/>
              <w:right w:val="nil"/>
            </w:tcBorders>
          </w:tcPr>
          <w:p w:rsidR="008D0BAB" w:rsidRDefault="008D0BAB" w:rsidP="00441438">
            <w:pPr>
              <w:ind w:right="821"/>
              <w:jc w:val="right"/>
              <w:rPr>
                <w:color w:val="000000"/>
                <w:szCs w:val="22"/>
              </w:rPr>
            </w:pPr>
            <w:r>
              <w:rPr>
                <w:color w:val="000000"/>
                <w:szCs w:val="22"/>
              </w:rPr>
              <w:t>-1.9%</w:t>
            </w:r>
          </w:p>
        </w:tc>
        <w:tc>
          <w:tcPr>
            <w:tcW w:w="2574" w:type="dxa"/>
            <w:tcBorders>
              <w:top w:val="nil"/>
              <w:left w:val="nil"/>
              <w:bottom w:val="nil"/>
              <w:right w:val="nil"/>
            </w:tcBorders>
          </w:tcPr>
          <w:p w:rsidR="008D0BAB" w:rsidRDefault="008D0BAB" w:rsidP="00441438">
            <w:pPr>
              <w:ind w:right="821"/>
              <w:jc w:val="right"/>
              <w:rPr>
                <w:color w:val="000000"/>
                <w:szCs w:val="22"/>
              </w:rPr>
            </w:pPr>
            <w:r>
              <w:rPr>
                <w:color w:val="000000"/>
                <w:szCs w:val="22"/>
              </w:rPr>
              <w:t>-1.9%</w:t>
            </w:r>
          </w:p>
        </w:tc>
      </w:tr>
      <w:tr w:rsidR="008D0BAB">
        <w:tc>
          <w:tcPr>
            <w:tcW w:w="5148" w:type="dxa"/>
            <w:tcBorders>
              <w:top w:val="nil"/>
              <w:left w:val="nil"/>
              <w:bottom w:val="nil"/>
              <w:right w:val="nil"/>
            </w:tcBorders>
          </w:tcPr>
          <w:p w:rsidR="008D0BAB" w:rsidRDefault="008D0BAB" w:rsidP="00441438">
            <w:pPr>
              <w:tabs>
                <w:tab w:val="center" w:pos="2160"/>
                <w:tab w:val="center" w:pos="5040"/>
                <w:tab w:val="center" w:pos="7920"/>
              </w:tabs>
              <w:ind w:left="720"/>
            </w:pPr>
            <w:r>
              <w:t>Heavy</w:t>
            </w:r>
          </w:p>
        </w:tc>
        <w:tc>
          <w:tcPr>
            <w:tcW w:w="2574" w:type="dxa"/>
            <w:tcBorders>
              <w:top w:val="nil"/>
              <w:left w:val="nil"/>
              <w:bottom w:val="nil"/>
              <w:right w:val="nil"/>
            </w:tcBorders>
          </w:tcPr>
          <w:p w:rsidR="008D0BAB" w:rsidRDefault="008D0BAB" w:rsidP="00441438">
            <w:pPr>
              <w:ind w:right="821"/>
              <w:jc w:val="right"/>
              <w:rPr>
                <w:color w:val="000000"/>
                <w:szCs w:val="22"/>
              </w:rPr>
            </w:pPr>
            <w:r>
              <w:rPr>
                <w:color w:val="000000"/>
                <w:szCs w:val="22"/>
              </w:rPr>
              <w:t>0.1%</w:t>
            </w:r>
          </w:p>
        </w:tc>
        <w:tc>
          <w:tcPr>
            <w:tcW w:w="2574" w:type="dxa"/>
            <w:tcBorders>
              <w:top w:val="nil"/>
              <w:left w:val="nil"/>
              <w:bottom w:val="nil"/>
              <w:right w:val="nil"/>
            </w:tcBorders>
          </w:tcPr>
          <w:p w:rsidR="008D0BAB" w:rsidRDefault="008D0BAB" w:rsidP="00441438">
            <w:pPr>
              <w:ind w:right="821"/>
              <w:jc w:val="right"/>
              <w:rPr>
                <w:color w:val="000000"/>
                <w:szCs w:val="22"/>
              </w:rPr>
            </w:pPr>
            <w:r>
              <w:rPr>
                <w:color w:val="000000"/>
                <w:szCs w:val="22"/>
              </w:rPr>
              <w:t>0.1%</w:t>
            </w:r>
          </w:p>
        </w:tc>
      </w:tr>
      <w:tr w:rsidR="008D0BAB">
        <w:tc>
          <w:tcPr>
            <w:tcW w:w="5148" w:type="dxa"/>
            <w:tcBorders>
              <w:top w:val="nil"/>
              <w:left w:val="nil"/>
              <w:bottom w:val="nil"/>
              <w:right w:val="nil"/>
            </w:tcBorders>
          </w:tcPr>
          <w:p w:rsidR="008D0BAB" w:rsidRDefault="008D0BAB" w:rsidP="00441438">
            <w:pPr>
              <w:tabs>
                <w:tab w:val="center" w:pos="2160"/>
                <w:tab w:val="center" w:pos="5040"/>
                <w:tab w:val="center" w:pos="7920"/>
              </w:tabs>
              <w:ind w:left="720"/>
            </w:pPr>
            <w:r>
              <w:t>Extra Heavy</w:t>
            </w:r>
          </w:p>
        </w:tc>
        <w:tc>
          <w:tcPr>
            <w:tcW w:w="2574" w:type="dxa"/>
            <w:tcBorders>
              <w:top w:val="nil"/>
              <w:left w:val="nil"/>
              <w:bottom w:val="nil"/>
              <w:right w:val="nil"/>
            </w:tcBorders>
          </w:tcPr>
          <w:p w:rsidR="008D0BAB" w:rsidRDefault="008D0BAB" w:rsidP="00441438">
            <w:pPr>
              <w:ind w:right="821"/>
              <w:jc w:val="right"/>
              <w:rPr>
                <w:color w:val="000000"/>
                <w:szCs w:val="22"/>
              </w:rPr>
            </w:pPr>
            <w:r>
              <w:rPr>
                <w:color w:val="000000"/>
                <w:szCs w:val="22"/>
              </w:rPr>
              <w:t>-0.4%</w:t>
            </w:r>
          </w:p>
        </w:tc>
        <w:tc>
          <w:tcPr>
            <w:tcW w:w="2574" w:type="dxa"/>
            <w:tcBorders>
              <w:top w:val="nil"/>
              <w:left w:val="nil"/>
              <w:bottom w:val="nil"/>
              <w:right w:val="nil"/>
            </w:tcBorders>
          </w:tcPr>
          <w:p w:rsidR="008D0BAB" w:rsidRDefault="008D0BAB" w:rsidP="00441438">
            <w:pPr>
              <w:ind w:right="821"/>
              <w:jc w:val="right"/>
              <w:rPr>
                <w:color w:val="000000"/>
                <w:szCs w:val="22"/>
              </w:rPr>
            </w:pPr>
            <w:r>
              <w:rPr>
                <w:color w:val="000000"/>
                <w:szCs w:val="22"/>
              </w:rPr>
              <w:t>-0.4%</w:t>
            </w:r>
          </w:p>
        </w:tc>
      </w:tr>
      <w:tr w:rsidR="008D0BAB" w:rsidTr="006E723D">
        <w:tc>
          <w:tcPr>
            <w:tcW w:w="5148" w:type="dxa"/>
            <w:tcBorders>
              <w:top w:val="nil"/>
              <w:left w:val="nil"/>
              <w:bottom w:val="nil"/>
              <w:right w:val="nil"/>
            </w:tcBorders>
          </w:tcPr>
          <w:p w:rsidR="008D0BAB" w:rsidRDefault="008D0BAB" w:rsidP="00441438">
            <w:pPr>
              <w:tabs>
                <w:tab w:val="center" w:pos="2160"/>
                <w:tab w:val="center" w:pos="5040"/>
                <w:tab w:val="center" w:pos="7920"/>
              </w:tabs>
              <w:ind w:left="720"/>
            </w:pPr>
            <w:r>
              <w:t>Zone-rated</w:t>
            </w:r>
          </w:p>
        </w:tc>
        <w:tc>
          <w:tcPr>
            <w:tcW w:w="2574" w:type="dxa"/>
            <w:tcBorders>
              <w:top w:val="nil"/>
              <w:left w:val="nil"/>
              <w:bottom w:val="nil"/>
              <w:right w:val="nil"/>
            </w:tcBorders>
          </w:tcPr>
          <w:p w:rsidR="008D0BAB" w:rsidRDefault="008D0BAB" w:rsidP="00441438">
            <w:pPr>
              <w:ind w:right="821"/>
              <w:jc w:val="right"/>
              <w:rPr>
                <w:color w:val="000000"/>
                <w:szCs w:val="22"/>
              </w:rPr>
            </w:pPr>
            <w:r>
              <w:rPr>
                <w:color w:val="000000"/>
                <w:szCs w:val="22"/>
              </w:rPr>
              <w:t>0.0%</w:t>
            </w:r>
          </w:p>
        </w:tc>
        <w:tc>
          <w:tcPr>
            <w:tcW w:w="2574" w:type="dxa"/>
            <w:tcBorders>
              <w:top w:val="nil"/>
              <w:left w:val="nil"/>
              <w:bottom w:val="nil"/>
              <w:right w:val="nil"/>
            </w:tcBorders>
          </w:tcPr>
          <w:p w:rsidR="008D0BAB" w:rsidRDefault="008D0BAB" w:rsidP="00441438">
            <w:pPr>
              <w:ind w:right="821"/>
              <w:jc w:val="right"/>
              <w:rPr>
                <w:color w:val="000000"/>
                <w:szCs w:val="22"/>
              </w:rPr>
            </w:pPr>
            <w:r>
              <w:rPr>
                <w:color w:val="000000"/>
                <w:szCs w:val="22"/>
              </w:rPr>
              <w:t>0.0%</w:t>
            </w:r>
          </w:p>
        </w:tc>
      </w:tr>
      <w:tr w:rsidR="008D0BAB">
        <w:tc>
          <w:tcPr>
            <w:tcW w:w="5148" w:type="dxa"/>
            <w:tcBorders>
              <w:top w:val="nil"/>
              <w:left w:val="nil"/>
              <w:bottom w:val="nil"/>
              <w:right w:val="nil"/>
            </w:tcBorders>
          </w:tcPr>
          <w:p w:rsidR="008D0BAB" w:rsidRDefault="008D0BAB" w:rsidP="00441438">
            <w:pPr>
              <w:tabs>
                <w:tab w:val="center" w:pos="2160"/>
                <w:tab w:val="center" w:pos="5040"/>
                <w:tab w:val="center" w:pos="7920"/>
              </w:tabs>
              <w:ind w:left="720"/>
              <w:rPr>
                <w:u w:val="single"/>
              </w:rPr>
            </w:pPr>
            <w:r>
              <w:rPr>
                <w:u w:val="single"/>
              </w:rPr>
              <w:t>All Other</w:t>
            </w:r>
          </w:p>
        </w:tc>
        <w:tc>
          <w:tcPr>
            <w:tcW w:w="2574" w:type="dxa"/>
            <w:tcBorders>
              <w:top w:val="nil"/>
              <w:left w:val="nil"/>
              <w:bottom w:val="nil"/>
              <w:right w:val="nil"/>
            </w:tcBorders>
          </w:tcPr>
          <w:p w:rsidR="008D0BAB" w:rsidRPr="00A26E10" w:rsidRDefault="008D0BAB" w:rsidP="00441438">
            <w:pPr>
              <w:ind w:right="821"/>
              <w:jc w:val="right"/>
              <w:rPr>
                <w:color w:val="000000"/>
                <w:szCs w:val="22"/>
                <w:u w:val="single"/>
              </w:rPr>
            </w:pPr>
            <w:r w:rsidRPr="00A26E10">
              <w:rPr>
                <w:color w:val="000000"/>
                <w:szCs w:val="22"/>
                <w:u w:val="single"/>
              </w:rPr>
              <w:t>-4.4%</w:t>
            </w:r>
          </w:p>
        </w:tc>
        <w:tc>
          <w:tcPr>
            <w:tcW w:w="2574" w:type="dxa"/>
            <w:tcBorders>
              <w:top w:val="nil"/>
              <w:left w:val="nil"/>
              <w:bottom w:val="nil"/>
              <w:right w:val="nil"/>
            </w:tcBorders>
          </w:tcPr>
          <w:p w:rsidR="008D0BAB" w:rsidRDefault="008D0BAB" w:rsidP="00441438">
            <w:pPr>
              <w:ind w:right="821"/>
              <w:jc w:val="right"/>
              <w:rPr>
                <w:color w:val="000000"/>
                <w:szCs w:val="22"/>
                <w:u w:val="single"/>
              </w:rPr>
            </w:pPr>
            <w:r>
              <w:rPr>
                <w:color w:val="000000"/>
                <w:szCs w:val="22"/>
                <w:u w:val="single"/>
              </w:rPr>
              <w:t>-4.4%</w:t>
            </w:r>
          </w:p>
        </w:tc>
      </w:tr>
      <w:tr w:rsidR="008D0BAB">
        <w:tc>
          <w:tcPr>
            <w:tcW w:w="5148" w:type="dxa"/>
            <w:tcBorders>
              <w:top w:val="nil"/>
              <w:left w:val="nil"/>
              <w:bottom w:val="nil"/>
              <w:right w:val="nil"/>
            </w:tcBorders>
          </w:tcPr>
          <w:p w:rsidR="008D0BAB" w:rsidRDefault="008D0BAB" w:rsidP="00441438">
            <w:pPr>
              <w:tabs>
                <w:tab w:val="center" w:pos="2160"/>
                <w:tab w:val="center" w:pos="5040"/>
                <w:tab w:val="center" w:pos="7920"/>
              </w:tabs>
              <w:ind w:left="720"/>
            </w:pPr>
            <w:r>
              <w:t>TOTAL</w:t>
            </w:r>
          </w:p>
        </w:tc>
        <w:tc>
          <w:tcPr>
            <w:tcW w:w="2574" w:type="dxa"/>
            <w:tcBorders>
              <w:top w:val="nil"/>
              <w:left w:val="nil"/>
              <w:bottom w:val="nil"/>
              <w:right w:val="nil"/>
            </w:tcBorders>
          </w:tcPr>
          <w:p w:rsidR="008D0BAB" w:rsidRDefault="008D0BAB" w:rsidP="00441438">
            <w:pPr>
              <w:ind w:right="821"/>
              <w:jc w:val="right"/>
              <w:rPr>
                <w:color w:val="000000"/>
                <w:szCs w:val="22"/>
              </w:rPr>
            </w:pPr>
            <w:r>
              <w:rPr>
                <w:color w:val="000000"/>
                <w:szCs w:val="22"/>
              </w:rPr>
              <w:t>-1.9%</w:t>
            </w:r>
          </w:p>
        </w:tc>
        <w:tc>
          <w:tcPr>
            <w:tcW w:w="2574" w:type="dxa"/>
            <w:tcBorders>
              <w:top w:val="nil"/>
              <w:left w:val="nil"/>
              <w:bottom w:val="nil"/>
              <w:right w:val="nil"/>
            </w:tcBorders>
          </w:tcPr>
          <w:p w:rsidR="008D0BAB" w:rsidRDefault="008D0BAB" w:rsidP="00441438">
            <w:pPr>
              <w:ind w:right="821"/>
              <w:jc w:val="right"/>
              <w:rPr>
                <w:color w:val="000000"/>
                <w:szCs w:val="22"/>
              </w:rPr>
            </w:pPr>
            <w:r>
              <w:rPr>
                <w:color w:val="000000"/>
                <w:szCs w:val="22"/>
              </w:rPr>
              <w:t>-1.9%</w:t>
            </w:r>
          </w:p>
        </w:tc>
      </w:tr>
    </w:tbl>
    <w:p w:rsidR="008D0BAB" w:rsidRPr="00C87AF8" w:rsidRDefault="008D0BAB" w:rsidP="00441438">
      <w:pPr>
        <w:spacing w:line="160" w:lineRule="exact"/>
        <w:rPr>
          <w:sz w:val="16"/>
          <w:szCs w:val="16"/>
        </w:rPr>
      </w:pPr>
    </w:p>
    <w:p w:rsidR="008D0BAB" w:rsidRPr="00C87AF8" w:rsidRDefault="008D0BAB" w:rsidP="00441438">
      <w:pPr>
        <w:spacing w:line="160" w:lineRule="exact"/>
        <w:rPr>
          <w:sz w:val="16"/>
          <w:szCs w:val="16"/>
        </w:rPr>
      </w:pPr>
    </w:p>
    <w:p w:rsidR="008D0BAB" w:rsidRDefault="008D0BAB" w:rsidP="00441438">
      <w:r>
        <w:rPr>
          <w:u w:val="single"/>
        </w:rPr>
        <w:t>Comparison of Current and Revised Increased Limit Factors</w:t>
      </w:r>
    </w:p>
    <w:p w:rsidR="008D0BAB" w:rsidRPr="00C87AF8" w:rsidRDefault="008D0BAB" w:rsidP="00441438">
      <w:pPr>
        <w:spacing w:line="160" w:lineRule="exact"/>
        <w:rPr>
          <w:sz w:val="16"/>
          <w:szCs w:val="16"/>
        </w:rPr>
      </w:pPr>
    </w:p>
    <w:p w:rsidR="008D0BAB" w:rsidRDefault="008D0BAB" w:rsidP="00441438">
      <w:r>
        <w:t>The following compares the current and revised increased limit factors for a sample of policy limits:</w:t>
      </w:r>
    </w:p>
    <w:p w:rsidR="008D0BAB" w:rsidRPr="00C87AF8" w:rsidRDefault="008D0BAB" w:rsidP="00441438">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8D0BAB">
        <w:tc>
          <w:tcPr>
            <w:tcW w:w="2059" w:type="dxa"/>
            <w:tcBorders>
              <w:top w:val="nil"/>
              <w:left w:val="nil"/>
              <w:bottom w:val="nil"/>
              <w:right w:val="nil"/>
            </w:tcBorders>
          </w:tcPr>
          <w:p w:rsidR="008D0BAB" w:rsidRDefault="008D0BAB" w:rsidP="00441438">
            <w:pPr>
              <w:jc w:val="center"/>
              <w:rPr>
                <w:u w:val="single"/>
              </w:rPr>
            </w:pPr>
          </w:p>
          <w:p w:rsidR="008D0BAB" w:rsidRDefault="008D0BAB" w:rsidP="00441438">
            <w:pPr>
              <w:jc w:val="center"/>
              <w:rPr>
                <w:u w:val="single"/>
              </w:rPr>
            </w:pPr>
          </w:p>
          <w:p w:rsidR="008D0BAB" w:rsidRDefault="008D0BAB" w:rsidP="00441438">
            <w:pPr>
              <w:spacing w:line="120" w:lineRule="exact"/>
              <w:jc w:val="center"/>
              <w:rPr>
                <w:u w:val="single"/>
              </w:rPr>
            </w:pPr>
          </w:p>
          <w:p w:rsidR="008D0BAB" w:rsidRDefault="008D0BAB" w:rsidP="00441438">
            <w:pPr>
              <w:jc w:val="center"/>
              <w:rPr>
                <w:u w:val="single"/>
              </w:rPr>
            </w:pPr>
          </w:p>
          <w:p w:rsidR="008D0BAB" w:rsidRDefault="008D0BAB" w:rsidP="00441438">
            <w:pPr>
              <w:spacing w:after="60"/>
              <w:jc w:val="center"/>
              <w:rPr>
                <w:u w:val="single"/>
              </w:rPr>
            </w:pPr>
            <w:r>
              <w:rPr>
                <w:u w:val="single"/>
              </w:rPr>
              <w:t>Table</w:t>
            </w:r>
          </w:p>
        </w:tc>
        <w:tc>
          <w:tcPr>
            <w:tcW w:w="2059" w:type="dxa"/>
            <w:tcBorders>
              <w:top w:val="nil"/>
              <w:left w:val="nil"/>
              <w:bottom w:val="nil"/>
              <w:right w:val="nil"/>
            </w:tcBorders>
          </w:tcPr>
          <w:p w:rsidR="008D0BAB" w:rsidRDefault="008D0BAB" w:rsidP="00441438">
            <w:pPr>
              <w:jc w:val="center"/>
              <w:rPr>
                <w:u w:val="single"/>
              </w:rPr>
            </w:pPr>
          </w:p>
          <w:p w:rsidR="008D0BAB" w:rsidRDefault="008D0BAB" w:rsidP="00441438">
            <w:pPr>
              <w:spacing w:line="120" w:lineRule="exact"/>
              <w:jc w:val="center"/>
            </w:pPr>
          </w:p>
          <w:p w:rsidR="008D0BAB" w:rsidRDefault="008D0BAB" w:rsidP="00441438">
            <w:pPr>
              <w:jc w:val="center"/>
              <w:rPr>
                <w:u w:val="single"/>
              </w:rPr>
            </w:pPr>
            <w:r>
              <w:t>Policy</w:t>
            </w:r>
          </w:p>
          <w:p w:rsidR="008D0BAB" w:rsidRDefault="008D0BAB" w:rsidP="00441438">
            <w:pPr>
              <w:jc w:val="center"/>
            </w:pPr>
            <w:r>
              <w:t>Limit</w:t>
            </w:r>
          </w:p>
          <w:p w:rsidR="008D0BAB" w:rsidRDefault="008D0BAB" w:rsidP="00441438">
            <w:pPr>
              <w:jc w:val="center"/>
              <w:rPr>
                <w:u w:val="single"/>
              </w:rPr>
            </w:pPr>
            <w:r>
              <w:rPr>
                <w:u w:val="single"/>
              </w:rPr>
              <w:t>($,000)</w:t>
            </w:r>
          </w:p>
        </w:tc>
        <w:tc>
          <w:tcPr>
            <w:tcW w:w="2059" w:type="dxa"/>
            <w:tcBorders>
              <w:top w:val="nil"/>
              <w:left w:val="nil"/>
              <w:bottom w:val="nil"/>
              <w:right w:val="nil"/>
            </w:tcBorders>
          </w:tcPr>
          <w:p w:rsidR="008D0BAB" w:rsidRDefault="008D0BAB" w:rsidP="00441438">
            <w:pPr>
              <w:jc w:val="center"/>
            </w:pPr>
            <w:r>
              <w:t>(1)</w:t>
            </w:r>
          </w:p>
          <w:p w:rsidR="008D0BAB" w:rsidRDefault="008D0BAB" w:rsidP="00441438">
            <w:pPr>
              <w:jc w:val="center"/>
            </w:pPr>
          </w:p>
          <w:p w:rsidR="008D0BAB" w:rsidRDefault="008D0BAB" w:rsidP="00441438">
            <w:pPr>
              <w:spacing w:line="120" w:lineRule="exact"/>
              <w:jc w:val="center"/>
            </w:pPr>
          </w:p>
          <w:p w:rsidR="008D0BAB" w:rsidRDefault="008D0BAB" w:rsidP="00441438">
            <w:pPr>
              <w:jc w:val="center"/>
              <w:rPr>
                <w:u w:val="single"/>
              </w:rPr>
            </w:pPr>
            <w:r>
              <w:t>Current</w:t>
            </w:r>
          </w:p>
          <w:p w:rsidR="008D0BAB" w:rsidRDefault="008D0BAB" w:rsidP="00441438">
            <w:pPr>
              <w:jc w:val="center"/>
              <w:rPr>
                <w:u w:val="single"/>
              </w:rPr>
            </w:pPr>
            <w:r>
              <w:rPr>
                <w:u w:val="single"/>
              </w:rPr>
              <w:t>Factor</w:t>
            </w:r>
          </w:p>
        </w:tc>
        <w:tc>
          <w:tcPr>
            <w:tcW w:w="2059" w:type="dxa"/>
            <w:tcBorders>
              <w:top w:val="nil"/>
              <w:left w:val="nil"/>
              <w:bottom w:val="nil"/>
              <w:right w:val="nil"/>
            </w:tcBorders>
          </w:tcPr>
          <w:p w:rsidR="008D0BAB" w:rsidRDefault="008D0BAB" w:rsidP="00441438">
            <w:pPr>
              <w:jc w:val="center"/>
            </w:pPr>
            <w:r>
              <w:t>(2)</w:t>
            </w:r>
          </w:p>
          <w:p w:rsidR="008D0BAB" w:rsidRDefault="008D0BAB" w:rsidP="00441438">
            <w:pPr>
              <w:jc w:val="center"/>
            </w:pPr>
          </w:p>
          <w:p w:rsidR="008D0BAB" w:rsidRDefault="008D0BAB" w:rsidP="00441438">
            <w:pPr>
              <w:spacing w:line="120" w:lineRule="exact"/>
              <w:jc w:val="center"/>
            </w:pPr>
          </w:p>
          <w:p w:rsidR="008D0BAB" w:rsidRDefault="008D0BAB" w:rsidP="00441438">
            <w:pPr>
              <w:jc w:val="center"/>
              <w:rPr>
                <w:u w:val="single"/>
              </w:rPr>
            </w:pPr>
            <w:r>
              <w:t>Revised</w:t>
            </w:r>
          </w:p>
          <w:p w:rsidR="008D0BAB" w:rsidRDefault="008D0BAB" w:rsidP="00441438">
            <w:pPr>
              <w:jc w:val="center"/>
              <w:rPr>
                <w:u w:val="single"/>
              </w:rPr>
            </w:pPr>
            <w:r>
              <w:rPr>
                <w:u w:val="single"/>
              </w:rPr>
              <w:t>Factor</w:t>
            </w:r>
          </w:p>
        </w:tc>
        <w:tc>
          <w:tcPr>
            <w:tcW w:w="2059" w:type="dxa"/>
            <w:tcBorders>
              <w:top w:val="nil"/>
              <w:left w:val="nil"/>
              <w:bottom w:val="nil"/>
              <w:right w:val="nil"/>
            </w:tcBorders>
          </w:tcPr>
          <w:p w:rsidR="008D0BAB" w:rsidRDefault="008D0BAB" w:rsidP="00441438">
            <w:pPr>
              <w:jc w:val="center"/>
            </w:pPr>
            <w:r>
              <w:t>(3)</w:t>
            </w:r>
          </w:p>
          <w:p w:rsidR="008D0BAB" w:rsidRDefault="008D0BAB" w:rsidP="00441438">
            <w:pPr>
              <w:jc w:val="center"/>
            </w:pPr>
            <w:r>
              <w:t>[(2)-(1)]/(1)</w:t>
            </w:r>
          </w:p>
          <w:p w:rsidR="008D0BAB" w:rsidRDefault="008D0BAB" w:rsidP="00441438">
            <w:pPr>
              <w:spacing w:line="120" w:lineRule="exact"/>
              <w:jc w:val="center"/>
            </w:pPr>
          </w:p>
          <w:p w:rsidR="008D0BAB" w:rsidRDefault="008D0BAB" w:rsidP="00441438">
            <w:pPr>
              <w:jc w:val="center"/>
              <w:rPr>
                <w:u w:val="single"/>
              </w:rPr>
            </w:pPr>
            <w:r>
              <w:t>Percent</w:t>
            </w:r>
          </w:p>
          <w:p w:rsidR="008D0BAB" w:rsidRDefault="008D0BAB" w:rsidP="00441438">
            <w:pPr>
              <w:jc w:val="center"/>
              <w:rPr>
                <w:u w:val="single"/>
              </w:rPr>
            </w:pPr>
            <w:r>
              <w:rPr>
                <w:u w:val="single"/>
              </w:rPr>
              <w:t>Change</w:t>
            </w:r>
          </w:p>
        </w:tc>
      </w:tr>
      <w:tr w:rsidR="008D0BAB">
        <w:tc>
          <w:tcPr>
            <w:tcW w:w="2059" w:type="dxa"/>
            <w:tcBorders>
              <w:top w:val="nil"/>
              <w:left w:val="nil"/>
              <w:bottom w:val="nil"/>
              <w:right w:val="nil"/>
            </w:tcBorders>
          </w:tcPr>
          <w:p w:rsidR="008D0BAB" w:rsidRDefault="008D0BAB" w:rsidP="00441438">
            <w:pPr>
              <w:tabs>
                <w:tab w:val="center" w:pos="2160"/>
                <w:tab w:val="center" w:pos="5040"/>
                <w:tab w:val="center" w:pos="7920"/>
              </w:tabs>
            </w:pPr>
            <w:r>
              <w:t>Light and Medium</w:t>
            </w:r>
          </w:p>
        </w:tc>
        <w:tc>
          <w:tcPr>
            <w:tcW w:w="2059" w:type="dxa"/>
            <w:tcBorders>
              <w:top w:val="nil"/>
              <w:left w:val="nil"/>
              <w:bottom w:val="nil"/>
              <w:right w:val="nil"/>
            </w:tcBorders>
          </w:tcPr>
          <w:p w:rsidR="008D0BAB" w:rsidRDefault="008D0BAB" w:rsidP="00441438">
            <w:pPr>
              <w:ind w:right="691"/>
              <w:jc w:val="right"/>
            </w:pPr>
            <w:r>
              <w:t>300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1.45</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1.43</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-1.4%</w:t>
            </w:r>
          </w:p>
        </w:tc>
      </w:tr>
      <w:tr w:rsidR="008D0BAB">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691"/>
              <w:jc w:val="right"/>
            </w:pPr>
            <w:r>
              <w:t>500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1.68</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1.66</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-1.2%</w:t>
            </w:r>
          </w:p>
        </w:tc>
      </w:tr>
      <w:tr w:rsidR="008D0BAB">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691"/>
              <w:jc w:val="right"/>
            </w:pPr>
            <w:r>
              <w:t>1,000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2.00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1.96</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-2.0%</w:t>
            </w:r>
          </w:p>
        </w:tc>
      </w:tr>
      <w:tr w:rsidR="008D0BAB">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691"/>
              <w:jc w:val="right"/>
            </w:pPr>
            <w:r>
              <w:t>2,000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2.30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2.27</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-1.3%</w:t>
            </w:r>
          </w:p>
        </w:tc>
      </w:tr>
      <w:tr w:rsidR="008D0BAB">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691"/>
              <w:jc w:val="right"/>
            </w:pPr>
          </w:p>
        </w:tc>
        <w:tc>
          <w:tcPr>
            <w:tcW w:w="2059" w:type="dxa"/>
            <w:tcBorders>
              <w:top w:val="nil"/>
              <w:left w:val="nil"/>
              <w:bottom w:val="nil"/>
              <w:right w:val="nil"/>
            </w:tcBorders>
            <w:vAlign w:val="bottom"/>
          </w:tcPr>
          <w:p w:rsidR="008D0BAB" w:rsidRDefault="008D0BAB" w:rsidP="00441438">
            <w:pPr>
              <w:jc w:val="center"/>
              <w:rPr>
                <w:color w:val="000000"/>
                <w:szCs w:val="22"/>
              </w:rPr>
            </w:pPr>
          </w:p>
        </w:tc>
        <w:tc>
          <w:tcPr>
            <w:tcW w:w="2059" w:type="dxa"/>
            <w:tcBorders>
              <w:top w:val="nil"/>
              <w:left w:val="nil"/>
              <w:bottom w:val="nil"/>
              <w:right w:val="nil"/>
            </w:tcBorders>
            <w:vAlign w:val="bottom"/>
          </w:tcPr>
          <w:p w:rsidR="008D0BAB" w:rsidRDefault="008D0BAB" w:rsidP="00441438">
            <w:pPr>
              <w:jc w:val="center"/>
              <w:rPr>
                <w:color w:val="000000"/>
                <w:szCs w:val="22"/>
              </w:rPr>
            </w:pP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p>
        </w:tc>
      </w:tr>
      <w:tr w:rsidR="008D0BAB" w:rsidTr="00725A9F">
        <w:tc>
          <w:tcPr>
            <w:tcW w:w="2059" w:type="dxa"/>
            <w:tcBorders>
              <w:top w:val="nil"/>
              <w:left w:val="nil"/>
              <w:bottom w:val="nil"/>
              <w:right w:val="nil"/>
            </w:tcBorders>
          </w:tcPr>
          <w:p w:rsidR="008D0BAB" w:rsidRDefault="008D0BAB" w:rsidP="00441438">
            <w:r>
              <w:t>Heavy</w:t>
            </w:r>
          </w:p>
        </w:tc>
        <w:tc>
          <w:tcPr>
            <w:tcW w:w="2059" w:type="dxa"/>
            <w:tcBorders>
              <w:top w:val="nil"/>
              <w:left w:val="nil"/>
              <w:bottom w:val="nil"/>
              <w:right w:val="nil"/>
            </w:tcBorders>
          </w:tcPr>
          <w:p w:rsidR="008D0BAB" w:rsidRDefault="008D0BAB" w:rsidP="00441438">
            <w:pPr>
              <w:ind w:right="691"/>
              <w:jc w:val="right"/>
            </w:pPr>
            <w:r>
              <w:t>300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1.49</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1.48</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-0.7%</w:t>
            </w:r>
          </w:p>
        </w:tc>
      </w:tr>
      <w:tr w:rsidR="008D0BAB" w:rsidTr="00725A9F">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691"/>
              <w:jc w:val="right"/>
            </w:pPr>
            <w:r>
              <w:t>500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1.77</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1.75</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-1.1%</w:t>
            </w:r>
          </w:p>
        </w:tc>
      </w:tr>
      <w:tr w:rsidR="008D0BAB" w:rsidTr="00725A9F">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691"/>
              <w:jc w:val="right"/>
            </w:pPr>
            <w:r>
              <w:t>1,000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2.12</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2.12</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0.0%</w:t>
            </w:r>
          </w:p>
        </w:tc>
      </w:tr>
      <w:tr w:rsidR="008D0BAB" w:rsidTr="00725A9F">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691"/>
              <w:jc w:val="right"/>
            </w:pPr>
            <w:r>
              <w:t>2,000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2.48</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2.51</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1.2%</w:t>
            </w:r>
          </w:p>
        </w:tc>
      </w:tr>
      <w:tr w:rsidR="008D0BAB">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691"/>
              <w:jc w:val="right"/>
            </w:pPr>
          </w:p>
        </w:tc>
        <w:tc>
          <w:tcPr>
            <w:tcW w:w="2059" w:type="dxa"/>
            <w:tcBorders>
              <w:top w:val="nil"/>
              <w:left w:val="nil"/>
              <w:bottom w:val="nil"/>
              <w:right w:val="nil"/>
            </w:tcBorders>
            <w:vAlign w:val="bottom"/>
          </w:tcPr>
          <w:p w:rsidR="008D0BAB" w:rsidRDefault="008D0BAB" w:rsidP="00441438">
            <w:pPr>
              <w:jc w:val="center"/>
              <w:rPr>
                <w:color w:val="000000"/>
                <w:szCs w:val="22"/>
              </w:rPr>
            </w:pPr>
          </w:p>
        </w:tc>
        <w:tc>
          <w:tcPr>
            <w:tcW w:w="2059" w:type="dxa"/>
            <w:tcBorders>
              <w:top w:val="nil"/>
              <w:left w:val="nil"/>
              <w:bottom w:val="nil"/>
              <w:right w:val="nil"/>
            </w:tcBorders>
            <w:vAlign w:val="bottom"/>
          </w:tcPr>
          <w:p w:rsidR="008D0BAB" w:rsidRDefault="008D0BAB" w:rsidP="00441438">
            <w:pPr>
              <w:jc w:val="center"/>
              <w:rPr>
                <w:color w:val="000000"/>
                <w:szCs w:val="22"/>
              </w:rPr>
            </w:pP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p>
        </w:tc>
      </w:tr>
      <w:tr w:rsidR="008D0BAB">
        <w:tc>
          <w:tcPr>
            <w:tcW w:w="2059" w:type="dxa"/>
            <w:tcBorders>
              <w:top w:val="nil"/>
              <w:left w:val="nil"/>
              <w:bottom w:val="nil"/>
              <w:right w:val="nil"/>
            </w:tcBorders>
          </w:tcPr>
          <w:p w:rsidR="008D0BAB" w:rsidRDefault="008D0BAB" w:rsidP="00441438">
            <w:r>
              <w:t>Extra Heavy</w:t>
            </w:r>
          </w:p>
        </w:tc>
        <w:tc>
          <w:tcPr>
            <w:tcW w:w="2059" w:type="dxa"/>
            <w:tcBorders>
              <w:top w:val="nil"/>
              <w:left w:val="nil"/>
              <w:bottom w:val="nil"/>
              <w:right w:val="nil"/>
            </w:tcBorders>
          </w:tcPr>
          <w:p w:rsidR="008D0BAB" w:rsidRDefault="008D0BAB" w:rsidP="00441438">
            <w:pPr>
              <w:ind w:right="691"/>
              <w:jc w:val="right"/>
            </w:pPr>
            <w:r>
              <w:t>300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1.50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1.50</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0.0%</w:t>
            </w:r>
          </w:p>
        </w:tc>
      </w:tr>
      <w:tr w:rsidR="008D0BAB">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691"/>
              <w:jc w:val="right"/>
            </w:pPr>
            <w:r>
              <w:t>500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1.79</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1.79</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0.0%</w:t>
            </w:r>
          </w:p>
        </w:tc>
      </w:tr>
      <w:tr w:rsidR="008D0BAB">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691"/>
              <w:jc w:val="right"/>
            </w:pPr>
            <w:r>
              <w:t>1,000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2.22</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2.21</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-0.5%</w:t>
            </w:r>
          </w:p>
        </w:tc>
      </w:tr>
      <w:tr w:rsidR="008D0BAB">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691"/>
              <w:jc w:val="right"/>
            </w:pPr>
            <w:r>
              <w:t>2,000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2.66</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2.66</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0.0%</w:t>
            </w:r>
          </w:p>
        </w:tc>
      </w:tr>
      <w:tr w:rsidR="008D0BAB" w:rsidTr="000D3178">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691"/>
              <w:jc w:val="right"/>
            </w:pPr>
          </w:p>
        </w:tc>
        <w:tc>
          <w:tcPr>
            <w:tcW w:w="2059" w:type="dxa"/>
            <w:tcBorders>
              <w:top w:val="nil"/>
              <w:left w:val="nil"/>
              <w:bottom w:val="nil"/>
              <w:right w:val="nil"/>
            </w:tcBorders>
            <w:vAlign w:val="bottom"/>
          </w:tcPr>
          <w:p w:rsidR="008D0BAB" w:rsidRDefault="008D0BAB" w:rsidP="00441438">
            <w:pPr>
              <w:jc w:val="center"/>
              <w:rPr>
                <w:color w:val="000000"/>
                <w:szCs w:val="22"/>
              </w:rPr>
            </w:pPr>
          </w:p>
        </w:tc>
        <w:tc>
          <w:tcPr>
            <w:tcW w:w="2059" w:type="dxa"/>
            <w:tcBorders>
              <w:top w:val="nil"/>
              <w:left w:val="nil"/>
              <w:bottom w:val="nil"/>
              <w:right w:val="nil"/>
            </w:tcBorders>
            <w:vAlign w:val="bottom"/>
          </w:tcPr>
          <w:p w:rsidR="008D0BAB" w:rsidRDefault="008D0BAB" w:rsidP="00441438">
            <w:pPr>
              <w:jc w:val="center"/>
              <w:rPr>
                <w:color w:val="000000"/>
                <w:szCs w:val="22"/>
              </w:rPr>
            </w:pP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p>
        </w:tc>
      </w:tr>
      <w:tr w:rsidR="008D0BAB" w:rsidTr="000D3178">
        <w:tc>
          <w:tcPr>
            <w:tcW w:w="2059" w:type="dxa"/>
            <w:tcBorders>
              <w:top w:val="nil"/>
              <w:left w:val="nil"/>
              <w:bottom w:val="nil"/>
              <w:right w:val="nil"/>
            </w:tcBorders>
          </w:tcPr>
          <w:p w:rsidR="008D0BAB" w:rsidRDefault="008D0BAB" w:rsidP="00441438">
            <w:r>
              <w:t>Zone-rated</w:t>
            </w:r>
          </w:p>
        </w:tc>
        <w:tc>
          <w:tcPr>
            <w:tcW w:w="2059" w:type="dxa"/>
            <w:tcBorders>
              <w:top w:val="nil"/>
              <w:left w:val="nil"/>
              <w:bottom w:val="nil"/>
              <w:right w:val="nil"/>
            </w:tcBorders>
          </w:tcPr>
          <w:p w:rsidR="008D0BAB" w:rsidRDefault="008D0BAB" w:rsidP="00441438">
            <w:pPr>
              <w:ind w:right="691"/>
              <w:jc w:val="right"/>
            </w:pPr>
            <w:r>
              <w:t>300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1.37</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1.37</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0.0%</w:t>
            </w:r>
          </w:p>
        </w:tc>
      </w:tr>
      <w:tr w:rsidR="008D0BAB" w:rsidTr="000D3178">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691"/>
              <w:jc w:val="right"/>
            </w:pPr>
            <w:r>
              <w:t>500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1.59</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1.59</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0.0%</w:t>
            </w:r>
          </w:p>
        </w:tc>
      </w:tr>
      <w:tr w:rsidR="008D0BAB" w:rsidTr="000D3178">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691"/>
              <w:jc w:val="right"/>
            </w:pPr>
            <w:r>
              <w:t>1,000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1.92</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1.92</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0.0%</w:t>
            </w:r>
          </w:p>
        </w:tc>
      </w:tr>
      <w:tr w:rsidR="008D0BAB" w:rsidTr="000D3178">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691"/>
              <w:jc w:val="right"/>
            </w:pPr>
            <w:r>
              <w:t>2,000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2.25</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2.25</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0.0%</w:t>
            </w:r>
          </w:p>
        </w:tc>
      </w:tr>
      <w:tr w:rsidR="008D0BAB">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691"/>
              <w:jc w:val="right"/>
            </w:pPr>
          </w:p>
        </w:tc>
        <w:tc>
          <w:tcPr>
            <w:tcW w:w="2059" w:type="dxa"/>
            <w:tcBorders>
              <w:top w:val="nil"/>
              <w:left w:val="nil"/>
              <w:bottom w:val="nil"/>
              <w:right w:val="nil"/>
            </w:tcBorders>
            <w:vAlign w:val="bottom"/>
          </w:tcPr>
          <w:p w:rsidR="008D0BAB" w:rsidRDefault="008D0BAB" w:rsidP="00441438">
            <w:pPr>
              <w:jc w:val="center"/>
              <w:rPr>
                <w:color w:val="000000"/>
                <w:szCs w:val="22"/>
              </w:rPr>
            </w:pPr>
          </w:p>
        </w:tc>
        <w:tc>
          <w:tcPr>
            <w:tcW w:w="2059" w:type="dxa"/>
            <w:tcBorders>
              <w:top w:val="nil"/>
              <w:left w:val="nil"/>
              <w:bottom w:val="nil"/>
              <w:right w:val="nil"/>
            </w:tcBorders>
            <w:vAlign w:val="bottom"/>
          </w:tcPr>
          <w:p w:rsidR="008D0BAB" w:rsidRDefault="008D0BAB" w:rsidP="00441438">
            <w:pPr>
              <w:jc w:val="center"/>
              <w:rPr>
                <w:color w:val="000000"/>
                <w:szCs w:val="22"/>
              </w:rPr>
            </w:pP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p>
        </w:tc>
      </w:tr>
      <w:tr w:rsidR="008D0BAB">
        <w:tc>
          <w:tcPr>
            <w:tcW w:w="2059" w:type="dxa"/>
            <w:tcBorders>
              <w:top w:val="nil"/>
              <w:left w:val="nil"/>
              <w:bottom w:val="nil"/>
              <w:right w:val="nil"/>
            </w:tcBorders>
          </w:tcPr>
          <w:p w:rsidR="008D0BAB" w:rsidRDefault="008D0BAB" w:rsidP="00441438">
            <w:r>
              <w:t>All Other</w:t>
            </w:r>
          </w:p>
        </w:tc>
        <w:tc>
          <w:tcPr>
            <w:tcW w:w="2059" w:type="dxa"/>
            <w:tcBorders>
              <w:top w:val="nil"/>
              <w:left w:val="nil"/>
              <w:bottom w:val="nil"/>
              <w:right w:val="nil"/>
            </w:tcBorders>
          </w:tcPr>
          <w:p w:rsidR="008D0BAB" w:rsidRDefault="008D0BAB" w:rsidP="00441438">
            <w:pPr>
              <w:ind w:right="691"/>
              <w:jc w:val="right"/>
            </w:pPr>
            <w:r>
              <w:t>300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1.42</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1.40</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-1.4%</w:t>
            </w:r>
          </w:p>
        </w:tc>
      </w:tr>
      <w:tr w:rsidR="008D0BAB">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691"/>
              <w:jc w:val="right"/>
            </w:pPr>
            <w:r>
              <w:t>500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1.67</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1.62</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-3.0%</w:t>
            </w:r>
          </w:p>
        </w:tc>
      </w:tr>
      <w:tr w:rsidR="008D0BAB">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691"/>
              <w:jc w:val="right"/>
            </w:pPr>
            <w:r>
              <w:t>1,000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2.04</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1.94</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-4.9%</w:t>
            </w:r>
          </w:p>
        </w:tc>
      </w:tr>
      <w:tr w:rsidR="008D0BAB">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691"/>
              <w:jc w:val="right"/>
            </w:pPr>
            <w:r>
              <w:t>2,000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2.42</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2.35</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-2.9%</w:t>
            </w:r>
          </w:p>
        </w:tc>
      </w:tr>
    </w:tbl>
    <w:p w:rsidR="008D0BAB" w:rsidRPr="007B5F3A" w:rsidRDefault="008D0BAB" w:rsidP="00441438">
      <w:pPr>
        <w:rPr>
          <w:sz w:val="16"/>
          <w:szCs w:val="16"/>
        </w:rPr>
      </w:pPr>
    </w:p>
    <w:p w:rsidR="008D0BAB" w:rsidRDefault="008D0BAB" w:rsidP="00441438">
      <w:r>
        <w:t xml:space="preserve">Page A-4 displays the revised Commercial Automobile Liability increased limit factors as they will appear in the Commercial Lines Manual.  The increased limit factors shown are the ratio of the sum of indemnity, ALAE, ULAE and risk load at each specific limit to the same sum evaluated at the basic limit ($100,000).  Therefore, the factor listed for the basic limit is 1.00.  </w:t>
      </w:r>
      <w:r>
        <w:br w:type="page"/>
      </w:r>
    </w:p>
    <w:p w:rsidR="008D0BAB" w:rsidRPr="00F25577" w:rsidRDefault="008D0BAB" w:rsidP="00441438">
      <w:pPr>
        <w:jc w:val="center"/>
        <w:rPr>
          <w:b/>
        </w:rPr>
      </w:pPr>
      <w:r w:rsidRPr="00F25577">
        <w:rPr>
          <w:b/>
        </w:rPr>
        <w:lastRenderedPageBreak/>
        <w:t xml:space="preserve">SUMMARY OF </w:t>
      </w:r>
      <w:r>
        <w:rPr>
          <w:b/>
        </w:rPr>
        <w:t>DEDUCTIBLE DISCOUNT</w:t>
      </w:r>
      <w:r w:rsidRPr="00F25577">
        <w:rPr>
          <w:b/>
        </w:rPr>
        <w:t xml:space="preserve"> FACTOR CHANGES</w:t>
      </w:r>
    </w:p>
    <w:p w:rsidR="008D0BAB" w:rsidRDefault="008D0BAB" w:rsidP="00441438">
      <w:pPr>
        <w:rPr>
          <w:szCs w:val="16"/>
        </w:rPr>
      </w:pPr>
    </w:p>
    <w:p w:rsidR="008D0BAB" w:rsidRDefault="008D0BAB" w:rsidP="00441438">
      <w:r w:rsidRPr="00B8091A">
        <w:t>The following compares the current and revised deductible discount factors for a sample of deductible amounts</w:t>
      </w:r>
      <w:r>
        <w:t>:</w:t>
      </w:r>
    </w:p>
    <w:p w:rsidR="008D0BAB" w:rsidRDefault="008D0BAB" w:rsidP="00441438"/>
    <w:p w:rsidR="008D0BAB" w:rsidRDefault="008D0BAB" w:rsidP="00441438">
      <w:pPr>
        <w:jc w:val="center"/>
      </w:pPr>
      <w:r>
        <w:t>Combined Single Limit Deductible</w:t>
      </w:r>
    </w:p>
    <w:p w:rsidR="008D0BAB" w:rsidRPr="00C87AF8" w:rsidRDefault="008D0BAB" w:rsidP="00441438">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8D0BAB" w:rsidTr="00DF46C4">
        <w:tc>
          <w:tcPr>
            <w:tcW w:w="2059" w:type="dxa"/>
            <w:tcBorders>
              <w:top w:val="nil"/>
              <w:left w:val="nil"/>
              <w:bottom w:val="nil"/>
              <w:right w:val="nil"/>
            </w:tcBorders>
          </w:tcPr>
          <w:p w:rsidR="008D0BAB" w:rsidRDefault="008D0BAB" w:rsidP="00441438">
            <w:pPr>
              <w:jc w:val="center"/>
              <w:rPr>
                <w:u w:val="single"/>
              </w:rPr>
            </w:pPr>
          </w:p>
          <w:p w:rsidR="008D0BAB" w:rsidRDefault="008D0BAB" w:rsidP="00441438">
            <w:pPr>
              <w:jc w:val="center"/>
              <w:rPr>
                <w:u w:val="single"/>
              </w:rPr>
            </w:pPr>
          </w:p>
          <w:p w:rsidR="008D0BAB" w:rsidRDefault="008D0BAB" w:rsidP="00441438">
            <w:pPr>
              <w:spacing w:line="120" w:lineRule="exact"/>
              <w:jc w:val="center"/>
              <w:rPr>
                <w:u w:val="single"/>
              </w:rPr>
            </w:pPr>
          </w:p>
          <w:p w:rsidR="008D0BAB" w:rsidRDefault="008D0BAB" w:rsidP="00441438">
            <w:pPr>
              <w:jc w:val="center"/>
              <w:rPr>
                <w:u w:val="single"/>
              </w:rPr>
            </w:pPr>
          </w:p>
          <w:p w:rsidR="008D0BAB" w:rsidRDefault="008D0BAB" w:rsidP="00441438">
            <w:pPr>
              <w:spacing w:after="60"/>
              <w:jc w:val="center"/>
              <w:rPr>
                <w:u w:val="single"/>
              </w:rPr>
            </w:pPr>
            <w:r>
              <w:rPr>
                <w:u w:val="single"/>
              </w:rPr>
              <w:t>Table</w:t>
            </w:r>
          </w:p>
        </w:tc>
        <w:tc>
          <w:tcPr>
            <w:tcW w:w="2059" w:type="dxa"/>
            <w:tcBorders>
              <w:top w:val="nil"/>
              <w:left w:val="nil"/>
              <w:bottom w:val="nil"/>
              <w:right w:val="nil"/>
            </w:tcBorders>
          </w:tcPr>
          <w:p w:rsidR="008D0BAB" w:rsidRDefault="008D0BAB" w:rsidP="00441438">
            <w:pPr>
              <w:jc w:val="center"/>
              <w:rPr>
                <w:u w:val="single"/>
              </w:rPr>
            </w:pPr>
          </w:p>
          <w:p w:rsidR="008D0BAB" w:rsidRDefault="008D0BAB" w:rsidP="00441438">
            <w:pPr>
              <w:spacing w:line="120" w:lineRule="exact"/>
              <w:jc w:val="center"/>
            </w:pPr>
          </w:p>
          <w:p w:rsidR="008D0BAB" w:rsidRDefault="008D0BAB" w:rsidP="00441438">
            <w:pPr>
              <w:jc w:val="center"/>
            </w:pPr>
          </w:p>
          <w:p w:rsidR="008D0BAB" w:rsidRDefault="008D0BAB" w:rsidP="00441438">
            <w:pPr>
              <w:jc w:val="center"/>
            </w:pPr>
            <w:r>
              <w:t>Deductible</w:t>
            </w:r>
          </w:p>
          <w:p w:rsidR="008D0BAB" w:rsidRDefault="008D0BAB" w:rsidP="00441438">
            <w:pPr>
              <w:jc w:val="center"/>
              <w:rPr>
                <w:u w:val="single"/>
              </w:rPr>
            </w:pPr>
            <w:r>
              <w:rPr>
                <w:u w:val="single"/>
              </w:rPr>
              <w:t>Amount</w:t>
            </w:r>
          </w:p>
        </w:tc>
        <w:tc>
          <w:tcPr>
            <w:tcW w:w="2059" w:type="dxa"/>
            <w:tcBorders>
              <w:top w:val="nil"/>
              <w:left w:val="nil"/>
              <w:bottom w:val="nil"/>
              <w:right w:val="nil"/>
            </w:tcBorders>
          </w:tcPr>
          <w:p w:rsidR="008D0BAB" w:rsidRDefault="008D0BAB" w:rsidP="00441438">
            <w:pPr>
              <w:jc w:val="center"/>
            </w:pPr>
            <w:r>
              <w:t>(1)</w:t>
            </w:r>
          </w:p>
          <w:p w:rsidR="008D0BAB" w:rsidRDefault="008D0BAB" w:rsidP="00441438">
            <w:pPr>
              <w:jc w:val="center"/>
            </w:pPr>
          </w:p>
          <w:p w:rsidR="008D0BAB" w:rsidRDefault="008D0BAB" w:rsidP="00441438">
            <w:pPr>
              <w:spacing w:line="120" w:lineRule="exact"/>
              <w:jc w:val="center"/>
            </w:pPr>
          </w:p>
          <w:p w:rsidR="008D0BAB" w:rsidRDefault="008D0BAB" w:rsidP="00441438">
            <w:pPr>
              <w:jc w:val="center"/>
              <w:rPr>
                <w:u w:val="single"/>
              </w:rPr>
            </w:pPr>
            <w:r>
              <w:t>Current</w:t>
            </w:r>
          </w:p>
          <w:p w:rsidR="008D0BAB" w:rsidRDefault="008D0BAB" w:rsidP="00441438">
            <w:pPr>
              <w:jc w:val="center"/>
              <w:rPr>
                <w:u w:val="single"/>
              </w:rPr>
            </w:pPr>
            <w:r>
              <w:rPr>
                <w:u w:val="single"/>
              </w:rPr>
              <w:t>Factor</w:t>
            </w:r>
          </w:p>
        </w:tc>
        <w:tc>
          <w:tcPr>
            <w:tcW w:w="2059" w:type="dxa"/>
            <w:tcBorders>
              <w:top w:val="nil"/>
              <w:left w:val="nil"/>
              <w:bottom w:val="nil"/>
              <w:right w:val="nil"/>
            </w:tcBorders>
          </w:tcPr>
          <w:p w:rsidR="008D0BAB" w:rsidRDefault="008D0BAB" w:rsidP="00441438">
            <w:pPr>
              <w:jc w:val="center"/>
            </w:pPr>
            <w:r>
              <w:t>(2)</w:t>
            </w:r>
          </w:p>
          <w:p w:rsidR="008D0BAB" w:rsidRDefault="008D0BAB" w:rsidP="00441438">
            <w:pPr>
              <w:jc w:val="center"/>
            </w:pPr>
          </w:p>
          <w:p w:rsidR="008D0BAB" w:rsidRDefault="008D0BAB" w:rsidP="00441438">
            <w:pPr>
              <w:spacing w:line="120" w:lineRule="exact"/>
              <w:jc w:val="center"/>
            </w:pPr>
          </w:p>
          <w:p w:rsidR="008D0BAB" w:rsidRDefault="008D0BAB" w:rsidP="00441438">
            <w:pPr>
              <w:jc w:val="center"/>
              <w:rPr>
                <w:u w:val="single"/>
              </w:rPr>
            </w:pPr>
            <w:r>
              <w:t>Revised</w:t>
            </w:r>
          </w:p>
          <w:p w:rsidR="008D0BAB" w:rsidRDefault="008D0BAB" w:rsidP="00441438">
            <w:pPr>
              <w:jc w:val="center"/>
              <w:rPr>
                <w:u w:val="single"/>
              </w:rPr>
            </w:pPr>
            <w:r>
              <w:rPr>
                <w:u w:val="single"/>
              </w:rPr>
              <w:t>Factor</w:t>
            </w:r>
          </w:p>
        </w:tc>
        <w:tc>
          <w:tcPr>
            <w:tcW w:w="2059" w:type="dxa"/>
            <w:tcBorders>
              <w:top w:val="nil"/>
              <w:left w:val="nil"/>
              <w:bottom w:val="nil"/>
              <w:right w:val="nil"/>
            </w:tcBorders>
          </w:tcPr>
          <w:p w:rsidR="008D0BAB" w:rsidRDefault="008D0BAB" w:rsidP="00441438">
            <w:pPr>
              <w:jc w:val="center"/>
            </w:pPr>
            <w:r>
              <w:t>(3)</w:t>
            </w:r>
          </w:p>
          <w:p w:rsidR="008D0BAB" w:rsidRDefault="008D0BAB" w:rsidP="00441438">
            <w:pPr>
              <w:jc w:val="center"/>
            </w:pPr>
            <w:r>
              <w:t>[(2)-(1)]/(1)</w:t>
            </w:r>
          </w:p>
          <w:p w:rsidR="008D0BAB" w:rsidRDefault="008D0BAB" w:rsidP="00441438">
            <w:pPr>
              <w:spacing w:line="120" w:lineRule="exact"/>
              <w:jc w:val="center"/>
            </w:pPr>
          </w:p>
          <w:p w:rsidR="008D0BAB" w:rsidRDefault="008D0BAB" w:rsidP="00441438">
            <w:pPr>
              <w:jc w:val="center"/>
              <w:rPr>
                <w:u w:val="single"/>
              </w:rPr>
            </w:pPr>
            <w:r>
              <w:t>Percent</w:t>
            </w:r>
          </w:p>
          <w:p w:rsidR="008D0BAB" w:rsidRDefault="008D0BAB" w:rsidP="00441438">
            <w:pPr>
              <w:jc w:val="center"/>
              <w:rPr>
                <w:u w:val="single"/>
              </w:rPr>
            </w:pPr>
            <w:r>
              <w:rPr>
                <w:u w:val="single"/>
              </w:rPr>
              <w:t>Change</w:t>
            </w:r>
          </w:p>
        </w:tc>
      </w:tr>
      <w:tr w:rsidR="008D0BAB" w:rsidTr="00DF46C4">
        <w:tc>
          <w:tcPr>
            <w:tcW w:w="2059" w:type="dxa"/>
            <w:tcBorders>
              <w:top w:val="nil"/>
              <w:left w:val="nil"/>
              <w:bottom w:val="nil"/>
              <w:right w:val="nil"/>
            </w:tcBorders>
          </w:tcPr>
          <w:p w:rsidR="008D0BAB" w:rsidRDefault="008D0BAB" w:rsidP="00441438">
            <w:pPr>
              <w:tabs>
                <w:tab w:val="center" w:pos="2160"/>
                <w:tab w:val="center" w:pos="5040"/>
                <w:tab w:val="center" w:pos="7920"/>
              </w:tabs>
            </w:pPr>
            <w:r>
              <w:t>Non-zone-rated</w:t>
            </w:r>
          </w:p>
        </w:tc>
        <w:tc>
          <w:tcPr>
            <w:tcW w:w="2059" w:type="dxa"/>
            <w:tcBorders>
              <w:top w:val="nil"/>
              <w:left w:val="nil"/>
              <w:bottom w:val="nil"/>
              <w:right w:val="nil"/>
            </w:tcBorders>
          </w:tcPr>
          <w:p w:rsidR="008D0BAB" w:rsidRDefault="008D0BAB" w:rsidP="00441438">
            <w:pPr>
              <w:ind w:right="504"/>
              <w:jc w:val="right"/>
            </w:pPr>
            <w:r>
              <w:t>1,000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0.914</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0.962</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5.3%</w:t>
            </w:r>
          </w:p>
        </w:tc>
      </w:tr>
      <w:tr w:rsidR="008D0BAB" w:rsidTr="00DF46C4">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504"/>
              <w:jc w:val="right"/>
            </w:pPr>
            <w:r>
              <w:t>10,000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0.637</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0.791</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24.2%</w:t>
            </w:r>
          </w:p>
        </w:tc>
      </w:tr>
      <w:tr w:rsidR="008D0BAB" w:rsidTr="00DF46C4">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504"/>
              <w:jc w:val="right"/>
            </w:pPr>
            <w:r>
              <w:t>100,000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0.261</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0.415</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59.0%</w:t>
            </w:r>
          </w:p>
        </w:tc>
      </w:tr>
      <w:tr w:rsidR="008D0BAB" w:rsidTr="00DF46C4">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691"/>
              <w:jc w:val="right"/>
            </w:pPr>
          </w:p>
        </w:tc>
        <w:tc>
          <w:tcPr>
            <w:tcW w:w="2059" w:type="dxa"/>
            <w:tcBorders>
              <w:top w:val="nil"/>
              <w:left w:val="nil"/>
              <w:bottom w:val="nil"/>
              <w:right w:val="nil"/>
            </w:tcBorders>
            <w:vAlign w:val="bottom"/>
          </w:tcPr>
          <w:p w:rsidR="008D0BAB" w:rsidRDefault="008D0BAB" w:rsidP="00441438">
            <w:pPr>
              <w:jc w:val="center"/>
              <w:rPr>
                <w:color w:val="000000"/>
                <w:szCs w:val="22"/>
              </w:rPr>
            </w:pPr>
          </w:p>
        </w:tc>
        <w:tc>
          <w:tcPr>
            <w:tcW w:w="2059" w:type="dxa"/>
            <w:tcBorders>
              <w:top w:val="nil"/>
              <w:left w:val="nil"/>
              <w:bottom w:val="nil"/>
              <w:right w:val="nil"/>
            </w:tcBorders>
            <w:vAlign w:val="bottom"/>
          </w:tcPr>
          <w:p w:rsidR="008D0BAB" w:rsidRDefault="008D0BAB" w:rsidP="00441438">
            <w:pPr>
              <w:jc w:val="center"/>
              <w:rPr>
                <w:color w:val="000000"/>
                <w:szCs w:val="22"/>
              </w:rPr>
            </w:pP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p>
        </w:tc>
      </w:tr>
      <w:tr w:rsidR="008D0BAB" w:rsidTr="00DF46C4">
        <w:tc>
          <w:tcPr>
            <w:tcW w:w="2059" w:type="dxa"/>
            <w:tcBorders>
              <w:top w:val="nil"/>
              <w:left w:val="nil"/>
              <w:bottom w:val="nil"/>
              <w:right w:val="nil"/>
            </w:tcBorders>
          </w:tcPr>
          <w:p w:rsidR="008D0BAB" w:rsidRDefault="008D0BAB" w:rsidP="00441438">
            <w:r>
              <w:t>Zone-rated</w:t>
            </w:r>
          </w:p>
        </w:tc>
        <w:tc>
          <w:tcPr>
            <w:tcW w:w="2059" w:type="dxa"/>
            <w:tcBorders>
              <w:top w:val="nil"/>
              <w:left w:val="nil"/>
              <w:bottom w:val="nil"/>
              <w:right w:val="nil"/>
            </w:tcBorders>
          </w:tcPr>
          <w:p w:rsidR="008D0BAB" w:rsidRDefault="008D0BAB" w:rsidP="00441438">
            <w:pPr>
              <w:ind w:right="504"/>
              <w:jc w:val="right"/>
            </w:pPr>
            <w:r>
              <w:t>1,000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0.942</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0.963</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2.2%</w:t>
            </w:r>
          </w:p>
        </w:tc>
      </w:tr>
      <w:tr w:rsidR="008D0BAB" w:rsidTr="00DF46C4">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504"/>
              <w:jc w:val="right"/>
            </w:pPr>
            <w:r>
              <w:t>10,000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0.700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0.777</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11.0%</w:t>
            </w:r>
          </w:p>
        </w:tc>
      </w:tr>
      <w:tr w:rsidR="008D0BAB" w:rsidTr="00DF46C4">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504"/>
              <w:jc w:val="right"/>
            </w:pPr>
            <w:r>
              <w:t>100,000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0.320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0.429</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34.1%</w:t>
            </w:r>
          </w:p>
        </w:tc>
      </w:tr>
    </w:tbl>
    <w:p w:rsidR="008D0BAB" w:rsidRPr="007B5F3A" w:rsidRDefault="008D0BAB" w:rsidP="00441438">
      <w:pPr>
        <w:rPr>
          <w:sz w:val="16"/>
          <w:szCs w:val="16"/>
        </w:rPr>
      </w:pPr>
    </w:p>
    <w:p w:rsidR="008D0BAB" w:rsidRDefault="008D0BAB" w:rsidP="00441438">
      <w:pPr>
        <w:jc w:val="center"/>
      </w:pPr>
      <w:r>
        <w:t>Property Damage Deductible Only</w:t>
      </w:r>
    </w:p>
    <w:p w:rsidR="008D0BAB" w:rsidRPr="00C87AF8" w:rsidRDefault="008D0BAB" w:rsidP="00441438">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8D0BAB" w:rsidTr="00785BC7">
        <w:tc>
          <w:tcPr>
            <w:tcW w:w="2059" w:type="dxa"/>
            <w:tcBorders>
              <w:top w:val="nil"/>
              <w:left w:val="nil"/>
              <w:bottom w:val="nil"/>
              <w:right w:val="nil"/>
            </w:tcBorders>
          </w:tcPr>
          <w:p w:rsidR="008D0BAB" w:rsidRDefault="008D0BAB" w:rsidP="00441438">
            <w:pPr>
              <w:jc w:val="center"/>
              <w:rPr>
                <w:u w:val="single"/>
              </w:rPr>
            </w:pPr>
          </w:p>
          <w:p w:rsidR="008D0BAB" w:rsidRDefault="008D0BAB" w:rsidP="00441438">
            <w:pPr>
              <w:jc w:val="center"/>
              <w:rPr>
                <w:u w:val="single"/>
              </w:rPr>
            </w:pPr>
          </w:p>
          <w:p w:rsidR="008D0BAB" w:rsidRDefault="008D0BAB" w:rsidP="00441438">
            <w:pPr>
              <w:spacing w:line="120" w:lineRule="exact"/>
              <w:jc w:val="center"/>
              <w:rPr>
                <w:u w:val="single"/>
              </w:rPr>
            </w:pPr>
          </w:p>
          <w:p w:rsidR="008D0BAB" w:rsidRDefault="008D0BAB" w:rsidP="00441438">
            <w:pPr>
              <w:jc w:val="center"/>
              <w:rPr>
                <w:u w:val="single"/>
              </w:rPr>
            </w:pPr>
          </w:p>
          <w:p w:rsidR="008D0BAB" w:rsidRDefault="008D0BAB" w:rsidP="00441438">
            <w:pPr>
              <w:spacing w:after="60"/>
              <w:jc w:val="center"/>
              <w:rPr>
                <w:u w:val="single"/>
              </w:rPr>
            </w:pPr>
            <w:r>
              <w:rPr>
                <w:u w:val="single"/>
              </w:rPr>
              <w:t>Table</w:t>
            </w:r>
          </w:p>
        </w:tc>
        <w:tc>
          <w:tcPr>
            <w:tcW w:w="2059" w:type="dxa"/>
            <w:tcBorders>
              <w:top w:val="nil"/>
              <w:left w:val="nil"/>
              <w:bottom w:val="nil"/>
              <w:right w:val="nil"/>
            </w:tcBorders>
          </w:tcPr>
          <w:p w:rsidR="008D0BAB" w:rsidRDefault="008D0BAB" w:rsidP="00441438">
            <w:pPr>
              <w:jc w:val="center"/>
              <w:rPr>
                <w:u w:val="single"/>
              </w:rPr>
            </w:pPr>
          </w:p>
          <w:p w:rsidR="008D0BAB" w:rsidRDefault="008D0BAB" w:rsidP="00441438">
            <w:pPr>
              <w:spacing w:line="120" w:lineRule="exact"/>
              <w:jc w:val="center"/>
            </w:pPr>
          </w:p>
          <w:p w:rsidR="008D0BAB" w:rsidRDefault="008D0BAB" w:rsidP="00441438">
            <w:pPr>
              <w:jc w:val="center"/>
            </w:pPr>
          </w:p>
          <w:p w:rsidR="008D0BAB" w:rsidRDefault="008D0BAB" w:rsidP="00441438">
            <w:pPr>
              <w:jc w:val="center"/>
            </w:pPr>
            <w:r>
              <w:t>Deductible</w:t>
            </w:r>
          </w:p>
          <w:p w:rsidR="008D0BAB" w:rsidRDefault="008D0BAB" w:rsidP="00441438">
            <w:pPr>
              <w:jc w:val="center"/>
              <w:rPr>
                <w:u w:val="single"/>
              </w:rPr>
            </w:pPr>
            <w:r>
              <w:rPr>
                <w:u w:val="single"/>
              </w:rPr>
              <w:t>Amount</w:t>
            </w:r>
          </w:p>
        </w:tc>
        <w:tc>
          <w:tcPr>
            <w:tcW w:w="2059" w:type="dxa"/>
            <w:tcBorders>
              <w:top w:val="nil"/>
              <w:left w:val="nil"/>
              <w:bottom w:val="nil"/>
              <w:right w:val="nil"/>
            </w:tcBorders>
          </w:tcPr>
          <w:p w:rsidR="008D0BAB" w:rsidRDefault="008D0BAB" w:rsidP="00441438">
            <w:pPr>
              <w:jc w:val="center"/>
            </w:pPr>
            <w:r>
              <w:t>(1)</w:t>
            </w:r>
          </w:p>
          <w:p w:rsidR="008D0BAB" w:rsidRDefault="008D0BAB" w:rsidP="00441438">
            <w:pPr>
              <w:jc w:val="center"/>
            </w:pPr>
          </w:p>
          <w:p w:rsidR="008D0BAB" w:rsidRDefault="008D0BAB" w:rsidP="00441438">
            <w:pPr>
              <w:spacing w:line="120" w:lineRule="exact"/>
              <w:jc w:val="center"/>
            </w:pPr>
          </w:p>
          <w:p w:rsidR="008D0BAB" w:rsidRDefault="008D0BAB" w:rsidP="00441438">
            <w:pPr>
              <w:jc w:val="center"/>
              <w:rPr>
                <w:u w:val="single"/>
              </w:rPr>
            </w:pPr>
            <w:r>
              <w:t>Current</w:t>
            </w:r>
          </w:p>
          <w:p w:rsidR="008D0BAB" w:rsidRDefault="008D0BAB" w:rsidP="00441438">
            <w:pPr>
              <w:jc w:val="center"/>
              <w:rPr>
                <w:u w:val="single"/>
              </w:rPr>
            </w:pPr>
            <w:r>
              <w:rPr>
                <w:u w:val="single"/>
              </w:rPr>
              <w:t>Factor</w:t>
            </w:r>
          </w:p>
        </w:tc>
        <w:tc>
          <w:tcPr>
            <w:tcW w:w="2059" w:type="dxa"/>
            <w:tcBorders>
              <w:top w:val="nil"/>
              <w:left w:val="nil"/>
              <w:bottom w:val="nil"/>
              <w:right w:val="nil"/>
            </w:tcBorders>
          </w:tcPr>
          <w:p w:rsidR="008D0BAB" w:rsidRDefault="008D0BAB" w:rsidP="00441438">
            <w:pPr>
              <w:jc w:val="center"/>
            </w:pPr>
            <w:r>
              <w:t>(2)</w:t>
            </w:r>
          </w:p>
          <w:p w:rsidR="008D0BAB" w:rsidRDefault="008D0BAB" w:rsidP="00441438">
            <w:pPr>
              <w:jc w:val="center"/>
            </w:pPr>
          </w:p>
          <w:p w:rsidR="008D0BAB" w:rsidRDefault="008D0BAB" w:rsidP="00441438">
            <w:pPr>
              <w:spacing w:line="120" w:lineRule="exact"/>
              <w:jc w:val="center"/>
            </w:pPr>
          </w:p>
          <w:p w:rsidR="008D0BAB" w:rsidRDefault="008D0BAB" w:rsidP="00441438">
            <w:pPr>
              <w:jc w:val="center"/>
              <w:rPr>
                <w:u w:val="single"/>
              </w:rPr>
            </w:pPr>
            <w:r>
              <w:t>Revised</w:t>
            </w:r>
          </w:p>
          <w:p w:rsidR="008D0BAB" w:rsidRDefault="008D0BAB" w:rsidP="00441438">
            <w:pPr>
              <w:jc w:val="center"/>
              <w:rPr>
                <w:u w:val="single"/>
              </w:rPr>
            </w:pPr>
            <w:r>
              <w:rPr>
                <w:u w:val="single"/>
              </w:rPr>
              <w:t>Factor</w:t>
            </w:r>
          </w:p>
        </w:tc>
        <w:tc>
          <w:tcPr>
            <w:tcW w:w="2059" w:type="dxa"/>
            <w:tcBorders>
              <w:top w:val="nil"/>
              <w:left w:val="nil"/>
              <w:bottom w:val="nil"/>
              <w:right w:val="nil"/>
            </w:tcBorders>
          </w:tcPr>
          <w:p w:rsidR="008D0BAB" w:rsidRDefault="008D0BAB" w:rsidP="00441438">
            <w:pPr>
              <w:jc w:val="center"/>
            </w:pPr>
            <w:r>
              <w:t>(3)</w:t>
            </w:r>
          </w:p>
          <w:p w:rsidR="008D0BAB" w:rsidRDefault="008D0BAB" w:rsidP="00441438">
            <w:pPr>
              <w:jc w:val="center"/>
            </w:pPr>
            <w:r>
              <w:t>[(2)-(1)]/(1)</w:t>
            </w:r>
          </w:p>
          <w:p w:rsidR="008D0BAB" w:rsidRDefault="008D0BAB" w:rsidP="00441438">
            <w:pPr>
              <w:spacing w:line="120" w:lineRule="exact"/>
              <w:jc w:val="center"/>
            </w:pPr>
          </w:p>
          <w:p w:rsidR="008D0BAB" w:rsidRDefault="008D0BAB" w:rsidP="00441438">
            <w:pPr>
              <w:jc w:val="center"/>
              <w:rPr>
                <w:u w:val="single"/>
              </w:rPr>
            </w:pPr>
            <w:r>
              <w:t>Percent</w:t>
            </w:r>
          </w:p>
          <w:p w:rsidR="008D0BAB" w:rsidRDefault="008D0BAB" w:rsidP="00441438">
            <w:pPr>
              <w:jc w:val="center"/>
              <w:rPr>
                <w:u w:val="single"/>
              </w:rPr>
            </w:pPr>
            <w:r>
              <w:rPr>
                <w:u w:val="single"/>
              </w:rPr>
              <w:t>Change</w:t>
            </w:r>
          </w:p>
        </w:tc>
      </w:tr>
      <w:tr w:rsidR="008D0BAB" w:rsidTr="00785BC7">
        <w:tc>
          <w:tcPr>
            <w:tcW w:w="2059" w:type="dxa"/>
            <w:tcBorders>
              <w:top w:val="nil"/>
              <w:left w:val="nil"/>
              <w:bottom w:val="nil"/>
              <w:right w:val="nil"/>
            </w:tcBorders>
          </w:tcPr>
          <w:p w:rsidR="008D0BAB" w:rsidRDefault="008D0BAB" w:rsidP="00441438">
            <w:pPr>
              <w:tabs>
                <w:tab w:val="center" w:pos="2160"/>
                <w:tab w:val="center" w:pos="5040"/>
                <w:tab w:val="center" w:pos="7920"/>
              </w:tabs>
            </w:pPr>
            <w:r>
              <w:t>Non-zone-rated</w:t>
            </w:r>
          </w:p>
        </w:tc>
        <w:tc>
          <w:tcPr>
            <w:tcW w:w="2059" w:type="dxa"/>
            <w:tcBorders>
              <w:top w:val="nil"/>
              <w:left w:val="nil"/>
              <w:bottom w:val="nil"/>
              <w:right w:val="nil"/>
            </w:tcBorders>
          </w:tcPr>
          <w:p w:rsidR="008D0BAB" w:rsidRDefault="008D0BAB" w:rsidP="00441438">
            <w:pPr>
              <w:ind w:right="504"/>
              <w:jc w:val="right"/>
            </w:pPr>
            <w:r>
              <w:t>1,000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0.922</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0.965</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4.7%</w:t>
            </w:r>
          </w:p>
        </w:tc>
      </w:tr>
      <w:tr w:rsidR="008D0BAB" w:rsidTr="00785BC7">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504"/>
              <w:jc w:val="right"/>
            </w:pPr>
            <w:r>
              <w:t>10,000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0.727</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0.844</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16.1%</w:t>
            </w:r>
          </w:p>
        </w:tc>
      </w:tr>
      <w:tr w:rsidR="008D0BAB" w:rsidTr="00785BC7">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504"/>
              <w:jc w:val="right"/>
            </w:pPr>
            <w:r>
              <w:t>100,000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0.671</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0.791</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17.9%</w:t>
            </w:r>
          </w:p>
        </w:tc>
      </w:tr>
      <w:tr w:rsidR="008D0BAB" w:rsidTr="00785BC7">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691"/>
              <w:jc w:val="right"/>
            </w:pPr>
          </w:p>
        </w:tc>
        <w:tc>
          <w:tcPr>
            <w:tcW w:w="2059" w:type="dxa"/>
            <w:tcBorders>
              <w:top w:val="nil"/>
              <w:left w:val="nil"/>
              <w:bottom w:val="nil"/>
              <w:right w:val="nil"/>
            </w:tcBorders>
            <w:vAlign w:val="bottom"/>
          </w:tcPr>
          <w:p w:rsidR="008D0BAB" w:rsidRDefault="008D0BAB" w:rsidP="00441438">
            <w:pPr>
              <w:jc w:val="center"/>
              <w:rPr>
                <w:color w:val="000000"/>
                <w:szCs w:val="22"/>
              </w:rPr>
            </w:pPr>
          </w:p>
        </w:tc>
        <w:tc>
          <w:tcPr>
            <w:tcW w:w="2059" w:type="dxa"/>
            <w:tcBorders>
              <w:top w:val="nil"/>
              <w:left w:val="nil"/>
              <w:bottom w:val="nil"/>
              <w:right w:val="nil"/>
            </w:tcBorders>
            <w:vAlign w:val="bottom"/>
          </w:tcPr>
          <w:p w:rsidR="008D0BAB" w:rsidRDefault="008D0BAB" w:rsidP="00441438">
            <w:pPr>
              <w:jc w:val="center"/>
              <w:rPr>
                <w:color w:val="000000"/>
                <w:szCs w:val="22"/>
              </w:rPr>
            </w:pP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p>
        </w:tc>
      </w:tr>
      <w:tr w:rsidR="008D0BAB" w:rsidTr="00785BC7">
        <w:tc>
          <w:tcPr>
            <w:tcW w:w="2059" w:type="dxa"/>
            <w:tcBorders>
              <w:top w:val="nil"/>
              <w:left w:val="nil"/>
              <w:bottom w:val="nil"/>
              <w:right w:val="nil"/>
            </w:tcBorders>
          </w:tcPr>
          <w:p w:rsidR="008D0BAB" w:rsidRDefault="008D0BAB" w:rsidP="00441438">
            <w:r>
              <w:t>Zone-rated</w:t>
            </w:r>
          </w:p>
        </w:tc>
        <w:tc>
          <w:tcPr>
            <w:tcW w:w="2059" w:type="dxa"/>
            <w:tcBorders>
              <w:top w:val="nil"/>
              <w:left w:val="nil"/>
              <w:bottom w:val="nil"/>
              <w:right w:val="nil"/>
            </w:tcBorders>
          </w:tcPr>
          <w:p w:rsidR="008D0BAB" w:rsidRDefault="008D0BAB" w:rsidP="00441438">
            <w:pPr>
              <w:ind w:right="504"/>
              <w:jc w:val="right"/>
            </w:pPr>
            <w:r>
              <w:t>1,000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0.947</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0.966</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2.0%</w:t>
            </w:r>
          </w:p>
        </w:tc>
      </w:tr>
      <w:tr w:rsidR="008D0BAB" w:rsidTr="00785BC7">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504"/>
              <w:jc w:val="right"/>
            </w:pPr>
            <w:r>
              <w:t>10,000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0.767</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0.818</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6.6%</w:t>
            </w:r>
          </w:p>
        </w:tc>
      </w:tr>
      <w:tr w:rsidR="008D0BAB" w:rsidTr="00785BC7">
        <w:tc>
          <w:tcPr>
            <w:tcW w:w="2059" w:type="dxa"/>
            <w:tcBorders>
              <w:top w:val="nil"/>
              <w:left w:val="nil"/>
              <w:bottom w:val="nil"/>
              <w:right w:val="nil"/>
            </w:tcBorders>
          </w:tcPr>
          <w:p w:rsidR="008D0BAB" w:rsidRDefault="008D0BAB" w:rsidP="00441438"/>
        </w:tc>
        <w:tc>
          <w:tcPr>
            <w:tcW w:w="2059" w:type="dxa"/>
            <w:tcBorders>
              <w:top w:val="nil"/>
              <w:left w:val="nil"/>
              <w:bottom w:val="nil"/>
              <w:right w:val="nil"/>
            </w:tcBorders>
          </w:tcPr>
          <w:p w:rsidR="008D0BAB" w:rsidRDefault="008D0BAB" w:rsidP="00441438">
            <w:pPr>
              <w:ind w:right="504"/>
              <w:jc w:val="right"/>
            </w:pPr>
            <w:r>
              <w:t>100,000</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0.693</w:t>
            </w:r>
          </w:p>
        </w:tc>
        <w:tc>
          <w:tcPr>
            <w:tcW w:w="2059" w:type="dxa"/>
            <w:tcBorders>
              <w:top w:val="nil"/>
              <w:left w:val="nil"/>
              <w:bottom w:val="nil"/>
              <w:right w:val="nil"/>
            </w:tcBorders>
            <w:vAlign w:val="bottom"/>
          </w:tcPr>
          <w:p w:rsidR="008D0BAB" w:rsidRDefault="008D0BAB" w:rsidP="00441438">
            <w:pPr>
              <w:jc w:val="center"/>
              <w:rPr>
                <w:color w:val="000000"/>
                <w:szCs w:val="22"/>
              </w:rPr>
            </w:pPr>
            <w:r>
              <w:rPr>
                <w:color w:val="000000"/>
                <w:szCs w:val="22"/>
              </w:rPr>
              <w:t>0.716</w:t>
            </w:r>
          </w:p>
        </w:tc>
        <w:tc>
          <w:tcPr>
            <w:tcW w:w="2059" w:type="dxa"/>
            <w:tcBorders>
              <w:top w:val="nil"/>
              <w:left w:val="nil"/>
              <w:bottom w:val="nil"/>
              <w:right w:val="nil"/>
            </w:tcBorders>
            <w:vAlign w:val="bottom"/>
          </w:tcPr>
          <w:p w:rsidR="008D0BAB" w:rsidRDefault="008D0BAB" w:rsidP="00441438">
            <w:pPr>
              <w:ind w:right="629"/>
              <w:jc w:val="right"/>
              <w:rPr>
                <w:color w:val="000000"/>
                <w:szCs w:val="22"/>
              </w:rPr>
            </w:pPr>
            <w:r>
              <w:rPr>
                <w:color w:val="000000"/>
                <w:szCs w:val="22"/>
              </w:rPr>
              <w:t>3.3%</w:t>
            </w:r>
          </w:p>
        </w:tc>
      </w:tr>
    </w:tbl>
    <w:p w:rsidR="008D0BAB" w:rsidRDefault="008D0BAB" w:rsidP="00441438"/>
    <w:p w:rsidR="008D0BAB" w:rsidRDefault="008D0BAB" w:rsidP="00441438">
      <w:r>
        <w:t>This section includes a reproduction of the deductible discount factor rule in the Commercial Lines Manual on page A-5.  For more information on these factors, please refer to Section H.</w:t>
      </w:r>
    </w:p>
    <w:p w:rsidR="008D0BAB" w:rsidRDefault="008D0BAB" w:rsidP="008D0BAB">
      <w:pPr>
        <w:sectPr w:rsidR="008D0BAB" w:rsidSect="008D0BAB">
          <w:headerReference w:type="even" r:id="rId7"/>
          <w:headerReference w:type="default" r:id="rId8"/>
          <w:footerReference w:type="even" r:id="rId9"/>
          <w:footerReference w:type="default" r:id="rId10"/>
          <w:headerReference w:type="first" r:id="rId11"/>
          <w:footerReference w:type="first" r:id="rId12"/>
          <w:pgSz w:w="12240" w:h="15840"/>
          <w:pgMar w:top="1152" w:right="965" w:bottom="1152" w:left="1195" w:header="605" w:footer="475" w:gutter="0"/>
          <w:paperSrc w:first="7" w:other="7"/>
          <w:pgNumType w:start="1"/>
          <w:cols w:space="720"/>
          <w:docGrid w:linePitch="299"/>
        </w:sectPr>
      </w:pPr>
    </w:p>
    <w:p w:rsidR="008D0BAB" w:rsidRDefault="008D0BAB" w:rsidP="00764AF6">
      <w:pPr>
        <w:pStyle w:val="boxrule"/>
      </w:pPr>
      <w:r>
        <w:lastRenderedPageBreak/>
        <w:t>100.  INCREASED LIABILITY LIMITS</w:t>
      </w:r>
    </w:p>
    <w:p w:rsidR="008D0BAB" w:rsidRDefault="008D0BAB" w:rsidP="00764AF6">
      <w:pPr>
        <w:pStyle w:val="blocktext1"/>
      </w:pPr>
      <w:r>
        <w:t xml:space="preserve">Paragraph </w:t>
      </w:r>
      <w:r>
        <w:rPr>
          <w:b/>
        </w:rPr>
        <w:t>B.</w:t>
      </w:r>
      <w:r>
        <w:t xml:space="preserve"> is replaced by the following:</w:t>
      </w:r>
    </w:p>
    <w:p w:rsidR="008D0BAB" w:rsidRDefault="008D0BAB" w:rsidP="00764AF6">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080"/>
        <w:gridCol w:w="600"/>
        <w:gridCol w:w="1060"/>
        <w:gridCol w:w="620"/>
        <w:gridCol w:w="1020"/>
        <w:gridCol w:w="660"/>
        <w:gridCol w:w="1060"/>
        <w:gridCol w:w="620"/>
        <w:gridCol w:w="1020"/>
        <w:gridCol w:w="660"/>
        <w:gridCol w:w="1060"/>
        <w:gridCol w:w="620"/>
        <w:tblGridChange w:id="4">
          <w:tblGrid>
            <w:gridCol w:w="200"/>
            <w:gridCol w:w="534"/>
            <w:gridCol w:w="200"/>
            <w:gridCol w:w="346"/>
            <w:gridCol w:w="600"/>
            <w:gridCol w:w="134"/>
            <w:gridCol w:w="600"/>
            <w:gridCol w:w="326"/>
            <w:gridCol w:w="620"/>
            <w:gridCol w:w="114"/>
            <w:gridCol w:w="620"/>
            <w:gridCol w:w="286"/>
            <w:gridCol w:w="660"/>
            <w:gridCol w:w="74"/>
            <w:gridCol w:w="660"/>
            <w:gridCol w:w="326"/>
            <w:gridCol w:w="620"/>
            <w:gridCol w:w="114"/>
            <w:gridCol w:w="620"/>
            <w:gridCol w:w="286"/>
            <w:gridCol w:w="660"/>
            <w:gridCol w:w="74"/>
            <w:gridCol w:w="660"/>
            <w:gridCol w:w="326"/>
            <w:gridCol w:w="620"/>
            <w:gridCol w:w="114"/>
            <w:gridCol w:w="620"/>
          </w:tblGrid>
        </w:tblGridChange>
      </w:tblGrid>
      <w:tr w:rsidR="008D0BAB" w:rsidTr="00CD5A17">
        <w:trPr>
          <w:cantSplit/>
          <w:trHeight w:val="190"/>
        </w:trPr>
        <w:tc>
          <w:tcPr>
            <w:tcW w:w="200" w:type="dxa"/>
          </w:tcPr>
          <w:p w:rsidR="008D0BAB" w:rsidRDefault="008D0BAB" w:rsidP="00764AF6">
            <w:pPr>
              <w:pStyle w:val="tablehead"/>
            </w:pPr>
            <w:r>
              <w:br/>
            </w:r>
            <w:r>
              <w:br/>
            </w:r>
            <w:r>
              <w:br/>
            </w:r>
            <w:r>
              <w:br/>
            </w:r>
            <w:r>
              <w:br/>
            </w:r>
            <w:r>
              <w:br/>
            </w:r>
            <w:r>
              <w:br w:type="column"/>
            </w:r>
            <w:r>
              <w:br w:type="column"/>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8D0BAB" w:rsidRDefault="008D0BAB" w:rsidP="00764AF6">
            <w:pPr>
              <w:pStyle w:val="tablehead"/>
            </w:pPr>
            <w:r>
              <w:br/>
            </w:r>
            <w:r>
              <w:br/>
              <w:t>Combined</w:t>
            </w:r>
            <w:r>
              <w:br/>
              <w:t>Single</w:t>
            </w:r>
            <w:r>
              <w:br/>
              <w:t>Limit Of</w:t>
            </w:r>
            <w:r>
              <w:br/>
              <w:t>Liability</w:t>
            </w:r>
            <w:r>
              <w:br/>
              <w:t>(000's)</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8D0BAB" w:rsidRDefault="008D0BAB" w:rsidP="00764AF6">
            <w:pPr>
              <w:pStyle w:val="tablehead"/>
            </w:pPr>
            <w:r>
              <w:t>1.</w:t>
            </w:r>
            <w:r>
              <w:br/>
            </w:r>
            <w:r>
              <w:br/>
            </w:r>
            <w:r>
              <w:br/>
              <w:t>Light</w:t>
            </w:r>
            <w:r>
              <w:br/>
              <w:t>And</w:t>
            </w:r>
            <w:r>
              <w:br/>
              <w:t>Medium</w:t>
            </w:r>
            <w:r>
              <w:br/>
              <w:t>Trucks</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8D0BAB" w:rsidRDefault="008D0BAB" w:rsidP="00764AF6">
            <w:pPr>
              <w:pStyle w:val="tablehead"/>
            </w:pPr>
            <w:r>
              <w:t>2.</w:t>
            </w:r>
            <w:r>
              <w:br/>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8D0BAB" w:rsidRDefault="008D0BAB" w:rsidP="00764AF6">
            <w:pPr>
              <w:pStyle w:val="tablehead"/>
            </w:pPr>
            <w:r>
              <w:t>3.</w:t>
            </w:r>
            <w:r>
              <w:br/>
              <w:t>Extra-</w:t>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8D0BAB" w:rsidRDefault="008D0BAB" w:rsidP="00764AF6">
            <w:pPr>
              <w:pStyle w:val="tablehead"/>
            </w:pPr>
            <w:r>
              <w:t>4.</w:t>
            </w:r>
            <w:r>
              <w:br/>
            </w:r>
            <w:r>
              <w:br/>
              <w:t>Trucks,</w:t>
            </w:r>
            <w:r>
              <w:br/>
              <w:t>Tractors,</w:t>
            </w:r>
            <w:r>
              <w:br/>
              <w:t>And</w:t>
            </w:r>
            <w:r>
              <w:br/>
              <w:t>Trailers</w:t>
            </w:r>
            <w:r>
              <w:br/>
              <w:t>Zone-rated</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8D0BAB" w:rsidRDefault="008D0BAB" w:rsidP="00764AF6">
            <w:pPr>
              <w:pStyle w:val="tablehead"/>
            </w:pPr>
            <w:r>
              <w:t>5.</w:t>
            </w:r>
            <w:r>
              <w:br/>
            </w:r>
            <w:r>
              <w:br/>
            </w:r>
            <w:r>
              <w:br/>
            </w:r>
            <w:r>
              <w:br/>
              <w:t>All</w:t>
            </w:r>
            <w:r>
              <w:br/>
              <w:t>Other</w:t>
            </w:r>
            <w:r>
              <w:br/>
              <w:t>Risks</w:t>
            </w:r>
          </w:p>
        </w:tc>
      </w:tr>
      <w:tr w:rsidR="008D0BAB" w:rsidTr="00AB4007">
        <w:trPr>
          <w:cantSplit/>
          <w:trHeight w:val="190"/>
        </w:trPr>
        <w:tc>
          <w:tcPr>
            <w:tcW w:w="200" w:type="dxa"/>
          </w:tcPr>
          <w:p w:rsidR="008D0BAB" w:rsidRDefault="008D0BAB" w:rsidP="00764AF6">
            <w:pPr>
              <w:pStyle w:val="tabletext11"/>
            </w:pPr>
          </w:p>
        </w:tc>
        <w:tc>
          <w:tcPr>
            <w:tcW w:w="1080" w:type="dxa"/>
            <w:tcBorders>
              <w:left w:val="single" w:sz="6" w:space="0" w:color="auto"/>
            </w:tcBorders>
            <w:shd w:val="clear" w:color="auto" w:fill="auto"/>
          </w:tcPr>
          <w:p w:rsidR="008D0BAB" w:rsidRDefault="008D0BAB" w:rsidP="00764AF6">
            <w:pPr>
              <w:pStyle w:val="tabletext11"/>
              <w:jc w:val="right"/>
            </w:pPr>
            <w:r w:rsidRPr="000B507E">
              <w:t>25</w:t>
            </w:r>
          </w:p>
        </w:tc>
        <w:tc>
          <w:tcPr>
            <w:tcW w:w="600" w:type="dxa"/>
            <w:tcBorders>
              <w:left w:val="nil"/>
              <w:right w:val="single" w:sz="6" w:space="0" w:color="auto"/>
            </w:tcBorders>
            <w:shd w:val="clear" w:color="auto" w:fill="auto"/>
          </w:tcPr>
          <w:p w:rsidR="008D0BAB" w:rsidRDefault="008D0BAB" w:rsidP="00764AF6">
            <w:pPr>
              <w:pStyle w:val="tabletext11"/>
            </w:pPr>
          </w:p>
        </w:tc>
        <w:tc>
          <w:tcPr>
            <w:tcW w:w="1060" w:type="dxa"/>
            <w:tcBorders>
              <w:left w:val="single" w:sz="6" w:space="0" w:color="auto"/>
            </w:tcBorders>
            <w:shd w:val="clear" w:color="auto" w:fill="auto"/>
          </w:tcPr>
          <w:p w:rsidR="008D0BAB" w:rsidRDefault="008D0BAB" w:rsidP="00764AF6">
            <w:pPr>
              <w:pStyle w:val="tabletext11"/>
              <w:jc w:val="right"/>
              <w:rPr>
                <w:rFonts w:cs="Arial"/>
                <w:szCs w:val="18"/>
              </w:rPr>
            </w:pPr>
            <w:r w:rsidRPr="000B507E">
              <w:t>0.61</w:t>
            </w:r>
          </w:p>
        </w:tc>
        <w:tc>
          <w:tcPr>
            <w:tcW w:w="620" w:type="dxa"/>
            <w:tcBorders>
              <w:left w:val="nil"/>
              <w:right w:val="single" w:sz="6" w:space="0" w:color="auto"/>
            </w:tcBorders>
            <w:shd w:val="clear" w:color="auto" w:fill="auto"/>
          </w:tcPr>
          <w:p w:rsidR="008D0BAB" w:rsidRDefault="008D0BAB" w:rsidP="00764AF6">
            <w:pPr>
              <w:pStyle w:val="tabletext11"/>
              <w:jc w:val="center"/>
            </w:pPr>
          </w:p>
        </w:tc>
        <w:tc>
          <w:tcPr>
            <w:tcW w:w="1020" w:type="dxa"/>
            <w:tcBorders>
              <w:left w:val="single" w:sz="6" w:space="0" w:color="auto"/>
            </w:tcBorders>
            <w:shd w:val="clear" w:color="auto" w:fill="auto"/>
          </w:tcPr>
          <w:p w:rsidR="008D0BAB" w:rsidRDefault="008D0BAB" w:rsidP="00764AF6">
            <w:pPr>
              <w:pStyle w:val="tabletext11"/>
              <w:jc w:val="right"/>
              <w:rPr>
                <w:rFonts w:cs="Arial"/>
                <w:szCs w:val="18"/>
              </w:rPr>
            </w:pPr>
            <w:ins w:id="5" w:author="Author" w:date="2017-11-17T10:00:00Z">
              <w:r>
                <w:t>0.60</w:t>
              </w:r>
            </w:ins>
            <w:del w:id="6" w:author="Author" w:date="2017-11-17T10:00:00Z">
              <w:r w:rsidRPr="000B507E" w:rsidDel="002E33EC">
                <w:delText>0.61</w:delText>
              </w:r>
            </w:del>
          </w:p>
        </w:tc>
        <w:tc>
          <w:tcPr>
            <w:tcW w:w="660" w:type="dxa"/>
            <w:tcBorders>
              <w:left w:val="nil"/>
              <w:right w:val="single" w:sz="6" w:space="0" w:color="auto"/>
            </w:tcBorders>
            <w:shd w:val="clear" w:color="auto" w:fill="auto"/>
          </w:tcPr>
          <w:p w:rsidR="008D0BAB" w:rsidRDefault="008D0BAB" w:rsidP="00764AF6">
            <w:pPr>
              <w:pStyle w:val="tabletext11"/>
              <w:jc w:val="center"/>
            </w:pPr>
          </w:p>
        </w:tc>
        <w:tc>
          <w:tcPr>
            <w:tcW w:w="1060" w:type="dxa"/>
            <w:tcBorders>
              <w:left w:val="single" w:sz="6" w:space="0" w:color="auto"/>
            </w:tcBorders>
            <w:shd w:val="clear" w:color="auto" w:fill="auto"/>
          </w:tcPr>
          <w:p w:rsidR="008D0BAB" w:rsidRDefault="008D0BAB" w:rsidP="00764AF6">
            <w:pPr>
              <w:pStyle w:val="tabletext11"/>
              <w:jc w:val="right"/>
              <w:rPr>
                <w:rFonts w:cs="Arial"/>
                <w:szCs w:val="18"/>
              </w:rPr>
            </w:pPr>
            <w:r w:rsidRPr="000B507E">
              <w:t>0.61</w:t>
            </w:r>
          </w:p>
        </w:tc>
        <w:tc>
          <w:tcPr>
            <w:tcW w:w="620" w:type="dxa"/>
            <w:tcBorders>
              <w:left w:val="nil"/>
              <w:right w:val="single" w:sz="6" w:space="0" w:color="auto"/>
            </w:tcBorders>
            <w:shd w:val="clear" w:color="auto" w:fill="auto"/>
          </w:tcPr>
          <w:p w:rsidR="008D0BAB" w:rsidRDefault="008D0BAB" w:rsidP="00764AF6">
            <w:pPr>
              <w:pStyle w:val="tabletext11"/>
              <w:jc w:val="center"/>
            </w:pPr>
          </w:p>
        </w:tc>
        <w:tc>
          <w:tcPr>
            <w:tcW w:w="1020" w:type="dxa"/>
            <w:tcBorders>
              <w:left w:val="single" w:sz="6" w:space="0" w:color="auto"/>
            </w:tcBorders>
            <w:shd w:val="clear" w:color="auto" w:fill="auto"/>
          </w:tcPr>
          <w:p w:rsidR="008D0BAB" w:rsidRDefault="008D0BAB" w:rsidP="00764AF6">
            <w:pPr>
              <w:pStyle w:val="tabletext11"/>
              <w:jc w:val="right"/>
            </w:pPr>
            <w:r w:rsidRPr="000B507E">
              <w:t>0.66</w:t>
            </w:r>
          </w:p>
        </w:tc>
        <w:tc>
          <w:tcPr>
            <w:tcW w:w="660" w:type="dxa"/>
            <w:tcBorders>
              <w:left w:val="nil"/>
              <w:right w:val="single" w:sz="6" w:space="0" w:color="auto"/>
            </w:tcBorders>
            <w:shd w:val="clear" w:color="auto" w:fill="auto"/>
          </w:tcPr>
          <w:p w:rsidR="008D0BAB" w:rsidRDefault="008D0BAB" w:rsidP="00764AF6">
            <w:pPr>
              <w:pStyle w:val="tabletext11"/>
              <w:jc w:val="center"/>
            </w:pPr>
          </w:p>
        </w:tc>
        <w:tc>
          <w:tcPr>
            <w:tcW w:w="1060" w:type="dxa"/>
            <w:tcBorders>
              <w:left w:val="single" w:sz="6" w:space="0" w:color="auto"/>
            </w:tcBorders>
            <w:shd w:val="clear" w:color="auto" w:fill="auto"/>
          </w:tcPr>
          <w:p w:rsidR="008D0BAB" w:rsidRDefault="008D0BAB" w:rsidP="00764AF6">
            <w:pPr>
              <w:pStyle w:val="tabletext11"/>
              <w:jc w:val="right"/>
              <w:rPr>
                <w:rFonts w:cs="Arial"/>
                <w:szCs w:val="18"/>
              </w:rPr>
            </w:pPr>
            <w:ins w:id="7" w:author="Author" w:date="2017-11-17T10:04:00Z">
              <w:r>
                <w:t>0.63</w:t>
              </w:r>
            </w:ins>
            <w:del w:id="8" w:author="Author" w:date="2017-11-17T10:04:00Z">
              <w:r w:rsidRPr="000B507E" w:rsidDel="009F2A9A">
                <w:delText>0.62</w:delText>
              </w:r>
            </w:del>
          </w:p>
        </w:tc>
        <w:tc>
          <w:tcPr>
            <w:tcW w:w="620" w:type="dxa"/>
            <w:tcBorders>
              <w:left w:val="nil"/>
              <w:right w:val="single" w:sz="6" w:space="0" w:color="auto"/>
            </w:tcBorders>
            <w:shd w:val="clear" w:color="auto" w:fill="auto"/>
          </w:tcPr>
          <w:p w:rsidR="008D0BAB" w:rsidRDefault="008D0BAB" w:rsidP="00764AF6">
            <w:pPr>
              <w:pStyle w:val="tabletext11"/>
              <w:jc w:val="center"/>
            </w:pPr>
          </w:p>
        </w:tc>
      </w:tr>
      <w:tr w:rsidR="008D0BAB" w:rsidTr="009325C9">
        <w:trPr>
          <w:cantSplit/>
          <w:trHeight w:val="190"/>
        </w:trPr>
        <w:tc>
          <w:tcPr>
            <w:tcW w:w="200" w:type="dxa"/>
          </w:tcPr>
          <w:p w:rsidR="008D0BAB" w:rsidRDefault="008D0BAB" w:rsidP="00764AF6">
            <w:pPr>
              <w:pStyle w:val="tabletext11"/>
            </w:pPr>
          </w:p>
        </w:tc>
        <w:tc>
          <w:tcPr>
            <w:tcW w:w="1080" w:type="dxa"/>
            <w:tcBorders>
              <w:left w:val="single" w:sz="6" w:space="0" w:color="auto"/>
            </w:tcBorders>
            <w:shd w:val="clear" w:color="auto" w:fill="auto"/>
          </w:tcPr>
          <w:p w:rsidR="008D0BAB" w:rsidRDefault="008D0BAB" w:rsidP="00764AF6">
            <w:pPr>
              <w:pStyle w:val="tabletext11"/>
              <w:jc w:val="right"/>
            </w:pPr>
            <w:r>
              <w:t>75</w:t>
            </w:r>
          </w:p>
        </w:tc>
        <w:tc>
          <w:tcPr>
            <w:tcW w:w="600" w:type="dxa"/>
            <w:tcBorders>
              <w:left w:val="nil"/>
              <w:right w:val="single" w:sz="6" w:space="0" w:color="auto"/>
            </w:tcBorders>
            <w:shd w:val="clear" w:color="auto" w:fill="auto"/>
          </w:tcPr>
          <w:p w:rsidR="008D0BAB" w:rsidRDefault="008D0BAB" w:rsidP="00764AF6">
            <w:pPr>
              <w:pStyle w:val="tabletext11"/>
            </w:pPr>
          </w:p>
        </w:tc>
        <w:tc>
          <w:tcPr>
            <w:tcW w:w="1060" w:type="dxa"/>
            <w:tcBorders>
              <w:left w:val="single" w:sz="6" w:space="0" w:color="auto"/>
            </w:tcBorders>
            <w:shd w:val="clear" w:color="auto" w:fill="auto"/>
            <w:vAlign w:val="bottom"/>
          </w:tcPr>
          <w:p w:rsidR="008D0BAB" w:rsidRDefault="008D0BAB" w:rsidP="00764AF6">
            <w:pPr>
              <w:pStyle w:val="tabletext11"/>
              <w:jc w:val="right"/>
            </w:pPr>
            <w:r>
              <w:rPr>
                <w:rFonts w:cs="Arial"/>
                <w:szCs w:val="18"/>
              </w:rPr>
              <w:t>0.91</w:t>
            </w:r>
          </w:p>
        </w:tc>
        <w:tc>
          <w:tcPr>
            <w:tcW w:w="620" w:type="dxa"/>
            <w:tcBorders>
              <w:left w:val="nil"/>
              <w:right w:val="single" w:sz="6" w:space="0" w:color="auto"/>
            </w:tcBorders>
            <w:shd w:val="clear" w:color="auto" w:fill="auto"/>
          </w:tcPr>
          <w:p w:rsidR="008D0BAB" w:rsidRDefault="008D0BAB" w:rsidP="00764AF6">
            <w:pPr>
              <w:pStyle w:val="tabletext11"/>
              <w:jc w:val="center"/>
            </w:pPr>
          </w:p>
        </w:tc>
        <w:tc>
          <w:tcPr>
            <w:tcW w:w="1020" w:type="dxa"/>
            <w:tcBorders>
              <w:left w:val="single" w:sz="6" w:space="0" w:color="auto"/>
            </w:tcBorders>
            <w:shd w:val="clear" w:color="auto" w:fill="auto"/>
            <w:vAlign w:val="bottom"/>
          </w:tcPr>
          <w:p w:rsidR="008D0BAB" w:rsidRDefault="008D0BAB" w:rsidP="00764AF6">
            <w:pPr>
              <w:pStyle w:val="tabletext11"/>
              <w:jc w:val="right"/>
            </w:pPr>
            <w:r>
              <w:rPr>
                <w:rFonts w:cs="Arial"/>
                <w:szCs w:val="18"/>
              </w:rPr>
              <w:t>0.90</w:t>
            </w:r>
          </w:p>
        </w:tc>
        <w:tc>
          <w:tcPr>
            <w:tcW w:w="660" w:type="dxa"/>
            <w:tcBorders>
              <w:left w:val="nil"/>
              <w:right w:val="single" w:sz="6" w:space="0" w:color="auto"/>
            </w:tcBorders>
            <w:shd w:val="clear" w:color="auto" w:fill="auto"/>
          </w:tcPr>
          <w:p w:rsidR="008D0BAB" w:rsidRDefault="008D0BAB" w:rsidP="00764AF6">
            <w:pPr>
              <w:pStyle w:val="tabletext11"/>
              <w:jc w:val="center"/>
            </w:pPr>
          </w:p>
        </w:tc>
        <w:tc>
          <w:tcPr>
            <w:tcW w:w="1060" w:type="dxa"/>
            <w:tcBorders>
              <w:left w:val="single" w:sz="6" w:space="0" w:color="auto"/>
            </w:tcBorders>
            <w:shd w:val="clear" w:color="auto" w:fill="auto"/>
            <w:vAlign w:val="bottom"/>
          </w:tcPr>
          <w:p w:rsidR="008D0BAB" w:rsidRDefault="008D0BAB" w:rsidP="00764AF6">
            <w:pPr>
              <w:pStyle w:val="tabletext11"/>
              <w:jc w:val="right"/>
            </w:pPr>
            <w:r>
              <w:rPr>
                <w:rFonts w:cs="Arial"/>
                <w:szCs w:val="18"/>
              </w:rPr>
              <w:t>0.90</w:t>
            </w:r>
          </w:p>
        </w:tc>
        <w:tc>
          <w:tcPr>
            <w:tcW w:w="620" w:type="dxa"/>
            <w:tcBorders>
              <w:left w:val="nil"/>
              <w:right w:val="single" w:sz="6" w:space="0" w:color="auto"/>
            </w:tcBorders>
            <w:shd w:val="clear" w:color="auto" w:fill="auto"/>
          </w:tcPr>
          <w:p w:rsidR="008D0BAB" w:rsidRDefault="008D0BAB" w:rsidP="00764AF6">
            <w:pPr>
              <w:pStyle w:val="tabletext11"/>
              <w:jc w:val="center"/>
            </w:pPr>
          </w:p>
        </w:tc>
        <w:tc>
          <w:tcPr>
            <w:tcW w:w="1020" w:type="dxa"/>
            <w:tcBorders>
              <w:left w:val="single" w:sz="6" w:space="0" w:color="auto"/>
            </w:tcBorders>
            <w:shd w:val="clear" w:color="auto" w:fill="auto"/>
          </w:tcPr>
          <w:p w:rsidR="008D0BAB" w:rsidRDefault="008D0BAB" w:rsidP="00764AF6">
            <w:pPr>
              <w:pStyle w:val="tabletext11"/>
              <w:jc w:val="right"/>
            </w:pPr>
            <w:r>
              <w:t>0.92</w:t>
            </w:r>
          </w:p>
        </w:tc>
        <w:tc>
          <w:tcPr>
            <w:tcW w:w="660" w:type="dxa"/>
            <w:tcBorders>
              <w:left w:val="nil"/>
              <w:right w:val="single" w:sz="6" w:space="0" w:color="auto"/>
            </w:tcBorders>
            <w:shd w:val="clear" w:color="auto" w:fill="auto"/>
          </w:tcPr>
          <w:p w:rsidR="008D0BAB" w:rsidRDefault="008D0BAB" w:rsidP="00764AF6">
            <w:pPr>
              <w:pStyle w:val="tabletext11"/>
              <w:jc w:val="center"/>
            </w:pPr>
          </w:p>
        </w:tc>
        <w:tc>
          <w:tcPr>
            <w:tcW w:w="1060" w:type="dxa"/>
            <w:tcBorders>
              <w:left w:val="single" w:sz="6" w:space="0" w:color="auto"/>
            </w:tcBorders>
            <w:shd w:val="clear" w:color="auto" w:fill="auto"/>
            <w:vAlign w:val="bottom"/>
          </w:tcPr>
          <w:p w:rsidR="008D0BAB" w:rsidRDefault="008D0BAB" w:rsidP="00764AF6">
            <w:pPr>
              <w:pStyle w:val="tabletext11"/>
              <w:jc w:val="right"/>
            </w:pPr>
            <w:r>
              <w:rPr>
                <w:rFonts w:cs="Arial"/>
                <w:szCs w:val="18"/>
              </w:rPr>
              <w:t>0.91</w:t>
            </w:r>
          </w:p>
        </w:tc>
        <w:tc>
          <w:tcPr>
            <w:tcW w:w="620" w:type="dxa"/>
            <w:tcBorders>
              <w:left w:val="nil"/>
              <w:right w:val="single" w:sz="6" w:space="0" w:color="auto"/>
            </w:tcBorders>
            <w:shd w:val="clear" w:color="auto" w:fill="auto"/>
          </w:tcPr>
          <w:p w:rsidR="008D0BAB" w:rsidRDefault="008D0BAB" w:rsidP="00764AF6">
            <w:pPr>
              <w:pStyle w:val="tabletext11"/>
              <w:jc w:val="center"/>
            </w:pPr>
          </w:p>
        </w:tc>
      </w:tr>
      <w:tr w:rsidR="008D0BAB" w:rsidTr="009325C9">
        <w:trPr>
          <w:cantSplit/>
          <w:trHeight w:val="190"/>
        </w:trPr>
        <w:tc>
          <w:tcPr>
            <w:tcW w:w="200" w:type="dxa"/>
          </w:tcPr>
          <w:p w:rsidR="008D0BAB" w:rsidRDefault="008D0BAB" w:rsidP="00764AF6">
            <w:pPr>
              <w:pStyle w:val="tabletext11"/>
            </w:pPr>
          </w:p>
        </w:tc>
        <w:tc>
          <w:tcPr>
            <w:tcW w:w="1080" w:type="dxa"/>
            <w:tcBorders>
              <w:left w:val="single" w:sz="6" w:space="0" w:color="auto"/>
            </w:tcBorders>
            <w:shd w:val="clear" w:color="auto" w:fill="auto"/>
          </w:tcPr>
          <w:p w:rsidR="008D0BAB" w:rsidRDefault="008D0BAB" w:rsidP="00764AF6">
            <w:pPr>
              <w:pStyle w:val="tabletext11"/>
              <w:jc w:val="right"/>
            </w:pPr>
            <w:r>
              <w:t>100</w:t>
            </w:r>
          </w:p>
        </w:tc>
        <w:tc>
          <w:tcPr>
            <w:tcW w:w="600" w:type="dxa"/>
            <w:tcBorders>
              <w:left w:val="nil"/>
              <w:right w:val="single" w:sz="6" w:space="0" w:color="auto"/>
            </w:tcBorders>
            <w:shd w:val="clear" w:color="auto" w:fill="auto"/>
          </w:tcPr>
          <w:p w:rsidR="008D0BAB" w:rsidRDefault="008D0BAB" w:rsidP="00764AF6">
            <w:pPr>
              <w:pStyle w:val="tabletext11"/>
            </w:pPr>
          </w:p>
        </w:tc>
        <w:tc>
          <w:tcPr>
            <w:tcW w:w="1060" w:type="dxa"/>
            <w:tcBorders>
              <w:left w:val="single" w:sz="6" w:space="0" w:color="auto"/>
            </w:tcBorders>
            <w:shd w:val="clear" w:color="auto" w:fill="auto"/>
            <w:vAlign w:val="bottom"/>
          </w:tcPr>
          <w:p w:rsidR="008D0BAB" w:rsidRDefault="008D0BAB" w:rsidP="00764AF6">
            <w:pPr>
              <w:pStyle w:val="tabletext11"/>
              <w:jc w:val="right"/>
            </w:pPr>
            <w:r>
              <w:rPr>
                <w:rFonts w:cs="Arial"/>
                <w:szCs w:val="18"/>
              </w:rPr>
              <w:t>1.00</w:t>
            </w:r>
          </w:p>
        </w:tc>
        <w:tc>
          <w:tcPr>
            <w:tcW w:w="620" w:type="dxa"/>
            <w:tcBorders>
              <w:left w:val="nil"/>
              <w:right w:val="single" w:sz="6" w:space="0" w:color="auto"/>
            </w:tcBorders>
            <w:shd w:val="clear" w:color="auto" w:fill="auto"/>
          </w:tcPr>
          <w:p w:rsidR="008D0BAB" w:rsidRDefault="008D0BAB" w:rsidP="00764AF6">
            <w:pPr>
              <w:pStyle w:val="tabletext11"/>
              <w:jc w:val="center"/>
            </w:pPr>
          </w:p>
        </w:tc>
        <w:tc>
          <w:tcPr>
            <w:tcW w:w="1020" w:type="dxa"/>
            <w:tcBorders>
              <w:left w:val="single" w:sz="6" w:space="0" w:color="auto"/>
            </w:tcBorders>
            <w:shd w:val="clear" w:color="auto" w:fill="auto"/>
            <w:vAlign w:val="bottom"/>
          </w:tcPr>
          <w:p w:rsidR="008D0BAB" w:rsidRDefault="008D0BAB" w:rsidP="00764AF6">
            <w:pPr>
              <w:pStyle w:val="tabletext11"/>
              <w:jc w:val="right"/>
            </w:pPr>
            <w:r>
              <w:rPr>
                <w:rFonts w:cs="Arial"/>
                <w:szCs w:val="18"/>
              </w:rPr>
              <w:t>1.00</w:t>
            </w:r>
          </w:p>
        </w:tc>
        <w:tc>
          <w:tcPr>
            <w:tcW w:w="660" w:type="dxa"/>
            <w:tcBorders>
              <w:left w:val="nil"/>
              <w:right w:val="single" w:sz="6" w:space="0" w:color="auto"/>
            </w:tcBorders>
            <w:shd w:val="clear" w:color="auto" w:fill="auto"/>
          </w:tcPr>
          <w:p w:rsidR="008D0BAB" w:rsidRDefault="008D0BAB" w:rsidP="00764AF6">
            <w:pPr>
              <w:pStyle w:val="tabletext11"/>
              <w:jc w:val="center"/>
            </w:pPr>
          </w:p>
        </w:tc>
        <w:tc>
          <w:tcPr>
            <w:tcW w:w="1060" w:type="dxa"/>
            <w:tcBorders>
              <w:left w:val="single" w:sz="6" w:space="0" w:color="auto"/>
            </w:tcBorders>
            <w:shd w:val="clear" w:color="auto" w:fill="auto"/>
            <w:vAlign w:val="bottom"/>
          </w:tcPr>
          <w:p w:rsidR="008D0BAB" w:rsidRDefault="008D0BAB" w:rsidP="00764AF6">
            <w:pPr>
              <w:pStyle w:val="tabletext11"/>
              <w:jc w:val="right"/>
            </w:pPr>
            <w:r>
              <w:rPr>
                <w:rFonts w:cs="Arial"/>
                <w:szCs w:val="18"/>
              </w:rPr>
              <w:t>1.00</w:t>
            </w:r>
          </w:p>
        </w:tc>
        <w:tc>
          <w:tcPr>
            <w:tcW w:w="620" w:type="dxa"/>
            <w:tcBorders>
              <w:left w:val="nil"/>
              <w:right w:val="single" w:sz="6" w:space="0" w:color="auto"/>
            </w:tcBorders>
            <w:shd w:val="clear" w:color="auto" w:fill="auto"/>
          </w:tcPr>
          <w:p w:rsidR="008D0BAB" w:rsidRDefault="008D0BAB" w:rsidP="00764AF6">
            <w:pPr>
              <w:pStyle w:val="tabletext11"/>
              <w:jc w:val="center"/>
            </w:pPr>
          </w:p>
        </w:tc>
        <w:tc>
          <w:tcPr>
            <w:tcW w:w="1020" w:type="dxa"/>
            <w:tcBorders>
              <w:left w:val="single" w:sz="6" w:space="0" w:color="auto"/>
            </w:tcBorders>
            <w:shd w:val="clear" w:color="auto" w:fill="auto"/>
          </w:tcPr>
          <w:p w:rsidR="008D0BAB" w:rsidRDefault="008D0BAB" w:rsidP="00764AF6">
            <w:pPr>
              <w:pStyle w:val="tabletext11"/>
              <w:jc w:val="right"/>
            </w:pPr>
            <w:r>
              <w:t>1.00</w:t>
            </w:r>
          </w:p>
        </w:tc>
        <w:tc>
          <w:tcPr>
            <w:tcW w:w="660" w:type="dxa"/>
            <w:tcBorders>
              <w:left w:val="nil"/>
              <w:right w:val="single" w:sz="6" w:space="0" w:color="auto"/>
            </w:tcBorders>
            <w:shd w:val="clear" w:color="auto" w:fill="auto"/>
          </w:tcPr>
          <w:p w:rsidR="008D0BAB" w:rsidRDefault="008D0BAB" w:rsidP="00764AF6">
            <w:pPr>
              <w:pStyle w:val="tabletext11"/>
              <w:jc w:val="center"/>
            </w:pPr>
          </w:p>
        </w:tc>
        <w:tc>
          <w:tcPr>
            <w:tcW w:w="1060" w:type="dxa"/>
            <w:tcBorders>
              <w:left w:val="single" w:sz="6" w:space="0" w:color="auto"/>
            </w:tcBorders>
            <w:shd w:val="clear" w:color="auto" w:fill="auto"/>
            <w:vAlign w:val="bottom"/>
          </w:tcPr>
          <w:p w:rsidR="008D0BAB" w:rsidRDefault="008D0BAB" w:rsidP="00764AF6">
            <w:pPr>
              <w:pStyle w:val="tabletext11"/>
              <w:jc w:val="right"/>
            </w:pPr>
            <w:r>
              <w:rPr>
                <w:rFonts w:cs="Arial"/>
                <w:szCs w:val="18"/>
              </w:rPr>
              <w:t>1.00</w:t>
            </w:r>
          </w:p>
        </w:tc>
        <w:tc>
          <w:tcPr>
            <w:tcW w:w="620" w:type="dxa"/>
            <w:tcBorders>
              <w:left w:val="nil"/>
              <w:right w:val="single" w:sz="6" w:space="0" w:color="auto"/>
            </w:tcBorders>
            <w:shd w:val="clear" w:color="auto" w:fill="auto"/>
          </w:tcPr>
          <w:p w:rsidR="008D0BAB" w:rsidRDefault="008D0BAB" w:rsidP="00764AF6">
            <w:pPr>
              <w:pStyle w:val="tabletext11"/>
              <w:jc w:val="center"/>
            </w:pPr>
          </w:p>
        </w:tc>
      </w:tr>
      <w:tr w:rsidR="008D0BAB" w:rsidTr="00703177">
        <w:tblPrEx>
          <w:tblW w:w="0" w:type="auto"/>
          <w:tblInd w:w="-161" w:type="dxa"/>
          <w:tblLayout w:type="fixed"/>
          <w:tblCellMar>
            <w:left w:w="50" w:type="dxa"/>
            <w:right w:w="50" w:type="dxa"/>
          </w:tblCellMar>
          <w:tblLook w:val="0000" w:firstRow="0" w:lastRow="0" w:firstColumn="0" w:lastColumn="0" w:noHBand="0" w:noVBand="0"/>
          <w:tblPrExChange w:id="9" w:author="Author" w:date="2017-11-17T10:0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10" w:author="Author" w:date="2017-11-17T10:06:00Z">
            <w:trPr>
              <w:gridBefore w:val="2"/>
              <w:cantSplit/>
              <w:trHeight w:val="190"/>
            </w:trPr>
          </w:trPrChange>
        </w:trPr>
        <w:tc>
          <w:tcPr>
            <w:tcW w:w="200" w:type="dxa"/>
            <w:tcPrChange w:id="11" w:author="Author" w:date="2017-11-17T10:06:00Z">
              <w:tcPr>
                <w:tcW w:w="200" w:type="dxa"/>
              </w:tcPr>
            </w:tcPrChange>
          </w:tcPr>
          <w:p w:rsidR="008D0BAB" w:rsidRDefault="008D0BAB" w:rsidP="00764AF6">
            <w:pPr>
              <w:pStyle w:val="tabletext11"/>
            </w:pPr>
          </w:p>
        </w:tc>
        <w:tc>
          <w:tcPr>
            <w:tcW w:w="1080" w:type="dxa"/>
            <w:tcBorders>
              <w:left w:val="single" w:sz="6" w:space="0" w:color="auto"/>
            </w:tcBorders>
            <w:shd w:val="clear" w:color="auto" w:fill="auto"/>
            <w:tcPrChange w:id="12" w:author="Author" w:date="2017-11-17T10:06:00Z">
              <w:tcPr>
                <w:tcW w:w="1080" w:type="dxa"/>
                <w:gridSpan w:val="3"/>
                <w:tcBorders>
                  <w:left w:val="single" w:sz="6" w:space="0" w:color="auto"/>
                </w:tcBorders>
                <w:shd w:val="clear" w:color="auto" w:fill="auto"/>
              </w:tcPr>
            </w:tcPrChange>
          </w:tcPr>
          <w:p w:rsidR="008D0BAB" w:rsidRDefault="008D0BAB" w:rsidP="00764AF6">
            <w:pPr>
              <w:pStyle w:val="tabletext11"/>
              <w:jc w:val="right"/>
            </w:pPr>
            <w:r>
              <w:t>125</w:t>
            </w:r>
          </w:p>
        </w:tc>
        <w:tc>
          <w:tcPr>
            <w:tcW w:w="600" w:type="dxa"/>
            <w:tcBorders>
              <w:left w:val="nil"/>
              <w:right w:val="single" w:sz="6" w:space="0" w:color="auto"/>
            </w:tcBorders>
            <w:shd w:val="clear" w:color="auto" w:fill="auto"/>
            <w:tcPrChange w:id="13" w:author="Author" w:date="2017-11-17T10:06:00Z">
              <w:tcPr>
                <w:tcW w:w="600" w:type="dxa"/>
                <w:tcBorders>
                  <w:left w:val="nil"/>
                  <w:right w:val="single" w:sz="6" w:space="0" w:color="auto"/>
                </w:tcBorders>
                <w:shd w:val="clear" w:color="auto" w:fill="auto"/>
              </w:tcPr>
            </w:tcPrChange>
          </w:tcPr>
          <w:p w:rsidR="008D0BAB" w:rsidRDefault="008D0BAB" w:rsidP="00764AF6">
            <w:pPr>
              <w:pStyle w:val="tabletext11"/>
            </w:pPr>
          </w:p>
        </w:tc>
        <w:tc>
          <w:tcPr>
            <w:tcW w:w="1060" w:type="dxa"/>
            <w:tcBorders>
              <w:left w:val="single" w:sz="6" w:space="0" w:color="auto"/>
            </w:tcBorders>
            <w:shd w:val="clear" w:color="auto" w:fill="auto"/>
            <w:vAlign w:val="bottom"/>
            <w:tcPrChange w:id="14"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r>
              <w:rPr>
                <w:rFonts w:cs="Arial"/>
                <w:szCs w:val="18"/>
              </w:rPr>
              <w:t>1.08</w:t>
            </w:r>
          </w:p>
        </w:tc>
        <w:tc>
          <w:tcPr>
            <w:tcW w:w="620" w:type="dxa"/>
            <w:tcBorders>
              <w:left w:val="nil"/>
              <w:right w:val="single" w:sz="6" w:space="0" w:color="auto"/>
            </w:tcBorders>
            <w:shd w:val="clear" w:color="auto" w:fill="auto"/>
            <w:tcPrChange w:id="15"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vAlign w:val="bottom"/>
            <w:tcPrChange w:id="16" w:author="Author" w:date="2017-11-17T10:06:00Z">
              <w:tcPr>
                <w:tcW w:w="1020" w:type="dxa"/>
                <w:gridSpan w:val="3"/>
                <w:tcBorders>
                  <w:left w:val="single" w:sz="6" w:space="0" w:color="auto"/>
                </w:tcBorders>
                <w:shd w:val="clear" w:color="auto" w:fill="auto"/>
                <w:vAlign w:val="bottom"/>
              </w:tcPr>
            </w:tcPrChange>
          </w:tcPr>
          <w:p w:rsidR="008D0BAB" w:rsidRDefault="008D0BAB" w:rsidP="00764AF6">
            <w:pPr>
              <w:pStyle w:val="tabletext11"/>
              <w:jc w:val="right"/>
            </w:pPr>
            <w:r>
              <w:rPr>
                <w:rFonts w:cs="Arial"/>
                <w:szCs w:val="18"/>
              </w:rPr>
              <w:t>1.08</w:t>
            </w:r>
          </w:p>
        </w:tc>
        <w:tc>
          <w:tcPr>
            <w:tcW w:w="660" w:type="dxa"/>
            <w:tcBorders>
              <w:left w:val="nil"/>
              <w:right w:val="single" w:sz="6" w:space="0" w:color="auto"/>
            </w:tcBorders>
            <w:shd w:val="clear" w:color="auto" w:fill="auto"/>
            <w:tcPrChange w:id="17"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vAlign w:val="bottom"/>
            <w:tcPrChange w:id="18"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r>
              <w:rPr>
                <w:rFonts w:cs="Arial"/>
                <w:szCs w:val="18"/>
              </w:rPr>
              <w:t>1.08</w:t>
            </w:r>
          </w:p>
        </w:tc>
        <w:tc>
          <w:tcPr>
            <w:tcW w:w="620" w:type="dxa"/>
            <w:tcBorders>
              <w:left w:val="nil"/>
              <w:right w:val="single" w:sz="6" w:space="0" w:color="auto"/>
            </w:tcBorders>
            <w:shd w:val="clear" w:color="auto" w:fill="auto"/>
            <w:tcPrChange w:id="19"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20" w:author="Author" w:date="2017-11-17T10:06:00Z">
              <w:tcPr>
                <w:tcW w:w="1020" w:type="dxa"/>
                <w:gridSpan w:val="3"/>
                <w:tcBorders>
                  <w:left w:val="single" w:sz="6" w:space="0" w:color="auto"/>
                </w:tcBorders>
                <w:shd w:val="clear" w:color="auto" w:fill="auto"/>
              </w:tcPr>
            </w:tcPrChange>
          </w:tcPr>
          <w:p w:rsidR="008D0BAB" w:rsidRDefault="008D0BAB" w:rsidP="00764AF6">
            <w:pPr>
              <w:pStyle w:val="tabletext11"/>
              <w:jc w:val="right"/>
            </w:pPr>
            <w:ins w:id="21" w:author="Author" w:date="2017-11-17T10:03:00Z">
              <w:r>
                <w:t>1.07</w:t>
              </w:r>
            </w:ins>
            <w:del w:id="22" w:author="Author" w:date="2017-11-17T10:03:00Z">
              <w:r w:rsidDel="00C82E97">
                <w:delText>1.06</w:delText>
              </w:r>
            </w:del>
          </w:p>
        </w:tc>
        <w:tc>
          <w:tcPr>
            <w:tcW w:w="660" w:type="dxa"/>
            <w:tcBorders>
              <w:left w:val="nil"/>
              <w:right w:val="single" w:sz="6" w:space="0" w:color="auto"/>
            </w:tcBorders>
            <w:shd w:val="clear" w:color="auto" w:fill="auto"/>
            <w:tcPrChange w:id="23"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24"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25" w:author="Author" w:date="2017-11-17T10:06:00Z">
              <w:r>
                <w:t>1.07</w:t>
              </w:r>
            </w:ins>
            <w:del w:id="26" w:author="Author" w:date="2017-11-17T10:06:00Z">
              <w:r w:rsidDel="00703177">
                <w:rPr>
                  <w:rFonts w:cs="Arial"/>
                  <w:szCs w:val="18"/>
                </w:rPr>
                <w:delText>1.08</w:delText>
              </w:r>
            </w:del>
          </w:p>
        </w:tc>
        <w:tc>
          <w:tcPr>
            <w:tcW w:w="620" w:type="dxa"/>
            <w:tcBorders>
              <w:left w:val="nil"/>
              <w:right w:val="single" w:sz="6" w:space="0" w:color="auto"/>
            </w:tcBorders>
            <w:shd w:val="clear" w:color="auto" w:fill="auto"/>
            <w:tcPrChange w:id="27"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r>
      <w:tr w:rsidR="008D0BAB" w:rsidTr="00703177">
        <w:tblPrEx>
          <w:tblW w:w="0" w:type="auto"/>
          <w:tblInd w:w="-161" w:type="dxa"/>
          <w:tblLayout w:type="fixed"/>
          <w:tblCellMar>
            <w:left w:w="50" w:type="dxa"/>
            <w:right w:w="50" w:type="dxa"/>
          </w:tblCellMar>
          <w:tblLook w:val="0000" w:firstRow="0" w:lastRow="0" w:firstColumn="0" w:lastColumn="0" w:noHBand="0" w:noVBand="0"/>
          <w:tblPrExChange w:id="28" w:author="Author" w:date="2017-11-17T10:0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29" w:author="Author" w:date="2017-11-17T10:06:00Z">
            <w:trPr>
              <w:gridBefore w:val="2"/>
              <w:cantSplit/>
              <w:trHeight w:val="190"/>
            </w:trPr>
          </w:trPrChange>
        </w:trPr>
        <w:tc>
          <w:tcPr>
            <w:tcW w:w="200" w:type="dxa"/>
            <w:tcPrChange w:id="30" w:author="Author" w:date="2017-11-17T10:06:00Z">
              <w:tcPr>
                <w:tcW w:w="200" w:type="dxa"/>
              </w:tcPr>
            </w:tcPrChange>
          </w:tcPr>
          <w:p w:rsidR="008D0BAB" w:rsidRDefault="008D0BAB" w:rsidP="00764AF6">
            <w:pPr>
              <w:pStyle w:val="tabletext11"/>
            </w:pPr>
          </w:p>
        </w:tc>
        <w:tc>
          <w:tcPr>
            <w:tcW w:w="1080" w:type="dxa"/>
            <w:tcBorders>
              <w:left w:val="single" w:sz="6" w:space="0" w:color="auto"/>
            </w:tcBorders>
            <w:shd w:val="clear" w:color="auto" w:fill="auto"/>
            <w:tcPrChange w:id="31" w:author="Author" w:date="2017-11-17T10:06:00Z">
              <w:tcPr>
                <w:tcW w:w="1080" w:type="dxa"/>
                <w:gridSpan w:val="3"/>
                <w:tcBorders>
                  <w:left w:val="single" w:sz="6" w:space="0" w:color="auto"/>
                </w:tcBorders>
                <w:shd w:val="clear" w:color="auto" w:fill="auto"/>
              </w:tcPr>
            </w:tcPrChange>
          </w:tcPr>
          <w:p w:rsidR="008D0BAB" w:rsidRDefault="008D0BAB" w:rsidP="00764AF6">
            <w:pPr>
              <w:pStyle w:val="tabletext11"/>
              <w:jc w:val="right"/>
            </w:pPr>
            <w:r>
              <w:t>150</w:t>
            </w:r>
          </w:p>
        </w:tc>
        <w:tc>
          <w:tcPr>
            <w:tcW w:w="600" w:type="dxa"/>
            <w:tcBorders>
              <w:left w:val="nil"/>
              <w:right w:val="single" w:sz="6" w:space="0" w:color="auto"/>
            </w:tcBorders>
            <w:shd w:val="clear" w:color="auto" w:fill="auto"/>
            <w:tcPrChange w:id="32" w:author="Author" w:date="2017-11-17T10:06:00Z">
              <w:tcPr>
                <w:tcW w:w="600" w:type="dxa"/>
                <w:tcBorders>
                  <w:left w:val="nil"/>
                  <w:right w:val="single" w:sz="6" w:space="0" w:color="auto"/>
                </w:tcBorders>
                <w:shd w:val="clear" w:color="auto" w:fill="auto"/>
              </w:tcPr>
            </w:tcPrChange>
          </w:tcPr>
          <w:p w:rsidR="008D0BAB" w:rsidRDefault="008D0BAB" w:rsidP="00764AF6">
            <w:pPr>
              <w:pStyle w:val="tabletext11"/>
            </w:pPr>
          </w:p>
        </w:tc>
        <w:tc>
          <w:tcPr>
            <w:tcW w:w="1060" w:type="dxa"/>
            <w:tcBorders>
              <w:left w:val="single" w:sz="6" w:space="0" w:color="auto"/>
            </w:tcBorders>
            <w:shd w:val="clear" w:color="auto" w:fill="auto"/>
            <w:tcPrChange w:id="33"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34" w:author="Author" w:date="2017-11-17T10:00:00Z">
              <w:r>
                <w:t>1.14</w:t>
              </w:r>
            </w:ins>
            <w:del w:id="35" w:author="Author" w:date="2017-11-17T10:00:00Z">
              <w:r w:rsidDel="0066588A">
                <w:rPr>
                  <w:rFonts w:cs="Arial"/>
                  <w:szCs w:val="18"/>
                </w:rPr>
                <w:delText>1.15</w:delText>
              </w:r>
            </w:del>
          </w:p>
        </w:tc>
        <w:tc>
          <w:tcPr>
            <w:tcW w:w="620" w:type="dxa"/>
            <w:tcBorders>
              <w:left w:val="nil"/>
              <w:right w:val="single" w:sz="6" w:space="0" w:color="auto"/>
            </w:tcBorders>
            <w:shd w:val="clear" w:color="auto" w:fill="auto"/>
            <w:tcPrChange w:id="36"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37" w:author="Author" w:date="2017-11-17T10:06:00Z">
              <w:tcPr>
                <w:tcW w:w="102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38" w:author="Author" w:date="2017-11-17T10:01:00Z">
              <w:r>
                <w:t>1.15</w:t>
              </w:r>
            </w:ins>
            <w:del w:id="39" w:author="Author" w:date="2017-11-17T10:01:00Z">
              <w:r w:rsidDel="00F00541">
                <w:rPr>
                  <w:rFonts w:cs="Arial"/>
                  <w:szCs w:val="18"/>
                </w:rPr>
                <w:delText>1.16</w:delText>
              </w:r>
            </w:del>
          </w:p>
        </w:tc>
        <w:tc>
          <w:tcPr>
            <w:tcW w:w="660" w:type="dxa"/>
            <w:tcBorders>
              <w:left w:val="nil"/>
              <w:right w:val="single" w:sz="6" w:space="0" w:color="auto"/>
            </w:tcBorders>
            <w:shd w:val="clear" w:color="auto" w:fill="auto"/>
            <w:tcPrChange w:id="40"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vAlign w:val="bottom"/>
            <w:tcPrChange w:id="41"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r>
              <w:rPr>
                <w:rFonts w:cs="Arial"/>
                <w:szCs w:val="18"/>
              </w:rPr>
              <w:t>1.16</w:t>
            </w:r>
          </w:p>
        </w:tc>
        <w:tc>
          <w:tcPr>
            <w:tcW w:w="620" w:type="dxa"/>
            <w:tcBorders>
              <w:left w:val="nil"/>
              <w:right w:val="single" w:sz="6" w:space="0" w:color="auto"/>
            </w:tcBorders>
            <w:shd w:val="clear" w:color="auto" w:fill="auto"/>
            <w:tcPrChange w:id="42"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43" w:author="Author" w:date="2017-11-17T10:06:00Z">
              <w:tcPr>
                <w:tcW w:w="1020" w:type="dxa"/>
                <w:gridSpan w:val="3"/>
                <w:tcBorders>
                  <w:left w:val="single" w:sz="6" w:space="0" w:color="auto"/>
                </w:tcBorders>
                <w:shd w:val="clear" w:color="auto" w:fill="auto"/>
              </w:tcPr>
            </w:tcPrChange>
          </w:tcPr>
          <w:p w:rsidR="008D0BAB" w:rsidRDefault="008D0BAB" w:rsidP="00764AF6">
            <w:pPr>
              <w:pStyle w:val="tabletext11"/>
              <w:jc w:val="right"/>
            </w:pPr>
            <w:r>
              <w:t>1.12</w:t>
            </w:r>
          </w:p>
        </w:tc>
        <w:tc>
          <w:tcPr>
            <w:tcW w:w="660" w:type="dxa"/>
            <w:tcBorders>
              <w:left w:val="nil"/>
              <w:right w:val="single" w:sz="6" w:space="0" w:color="auto"/>
            </w:tcBorders>
            <w:shd w:val="clear" w:color="auto" w:fill="auto"/>
            <w:tcPrChange w:id="44"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45"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46" w:author="Author" w:date="2017-11-17T10:06:00Z">
              <w:r>
                <w:t>1.13</w:t>
              </w:r>
            </w:ins>
            <w:del w:id="47" w:author="Author" w:date="2017-11-17T10:06:00Z">
              <w:r w:rsidDel="00703177">
                <w:rPr>
                  <w:rFonts w:cs="Arial"/>
                  <w:szCs w:val="18"/>
                </w:rPr>
                <w:delText>1.14</w:delText>
              </w:r>
            </w:del>
          </w:p>
        </w:tc>
        <w:tc>
          <w:tcPr>
            <w:tcW w:w="620" w:type="dxa"/>
            <w:tcBorders>
              <w:left w:val="nil"/>
              <w:right w:val="single" w:sz="6" w:space="0" w:color="auto"/>
            </w:tcBorders>
            <w:shd w:val="clear" w:color="auto" w:fill="auto"/>
            <w:tcPrChange w:id="48"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r>
      <w:tr w:rsidR="008D0BAB" w:rsidTr="00703177">
        <w:tblPrEx>
          <w:tblW w:w="0" w:type="auto"/>
          <w:tblInd w:w="-161" w:type="dxa"/>
          <w:tblLayout w:type="fixed"/>
          <w:tblCellMar>
            <w:left w:w="50" w:type="dxa"/>
            <w:right w:w="50" w:type="dxa"/>
          </w:tblCellMar>
          <w:tblLook w:val="0000" w:firstRow="0" w:lastRow="0" w:firstColumn="0" w:lastColumn="0" w:noHBand="0" w:noVBand="0"/>
          <w:tblPrExChange w:id="49" w:author="Author" w:date="2017-11-17T10:0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50" w:author="Author" w:date="2017-11-17T10:06:00Z">
            <w:trPr>
              <w:gridBefore w:val="2"/>
              <w:cantSplit/>
              <w:trHeight w:val="190"/>
            </w:trPr>
          </w:trPrChange>
        </w:trPr>
        <w:tc>
          <w:tcPr>
            <w:tcW w:w="200" w:type="dxa"/>
            <w:tcPrChange w:id="51" w:author="Author" w:date="2017-11-17T10:06:00Z">
              <w:tcPr>
                <w:tcW w:w="200" w:type="dxa"/>
              </w:tcPr>
            </w:tcPrChange>
          </w:tcPr>
          <w:p w:rsidR="008D0BAB" w:rsidRDefault="008D0BAB" w:rsidP="00764AF6">
            <w:pPr>
              <w:pStyle w:val="tabletext11"/>
            </w:pPr>
          </w:p>
        </w:tc>
        <w:tc>
          <w:tcPr>
            <w:tcW w:w="1080" w:type="dxa"/>
            <w:tcBorders>
              <w:left w:val="single" w:sz="6" w:space="0" w:color="auto"/>
            </w:tcBorders>
            <w:shd w:val="clear" w:color="auto" w:fill="auto"/>
            <w:tcPrChange w:id="52" w:author="Author" w:date="2017-11-17T10:06:00Z">
              <w:tcPr>
                <w:tcW w:w="1080" w:type="dxa"/>
                <w:gridSpan w:val="3"/>
                <w:tcBorders>
                  <w:left w:val="single" w:sz="6" w:space="0" w:color="auto"/>
                </w:tcBorders>
                <w:shd w:val="clear" w:color="auto" w:fill="auto"/>
              </w:tcPr>
            </w:tcPrChange>
          </w:tcPr>
          <w:p w:rsidR="008D0BAB" w:rsidRDefault="008D0BAB" w:rsidP="00764AF6">
            <w:pPr>
              <w:pStyle w:val="tabletext11"/>
              <w:jc w:val="right"/>
            </w:pPr>
            <w:r>
              <w:t>200</w:t>
            </w:r>
          </w:p>
        </w:tc>
        <w:tc>
          <w:tcPr>
            <w:tcW w:w="600" w:type="dxa"/>
            <w:tcBorders>
              <w:left w:val="nil"/>
              <w:right w:val="single" w:sz="6" w:space="0" w:color="auto"/>
            </w:tcBorders>
            <w:shd w:val="clear" w:color="auto" w:fill="auto"/>
            <w:tcPrChange w:id="53" w:author="Author" w:date="2017-11-17T10:06:00Z">
              <w:tcPr>
                <w:tcW w:w="600" w:type="dxa"/>
                <w:tcBorders>
                  <w:left w:val="nil"/>
                  <w:right w:val="single" w:sz="6" w:space="0" w:color="auto"/>
                </w:tcBorders>
                <w:shd w:val="clear" w:color="auto" w:fill="auto"/>
              </w:tcPr>
            </w:tcPrChange>
          </w:tcPr>
          <w:p w:rsidR="008D0BAB" w:rsidRDefault="008D0BAB" w:rsidP="00764AF6">
            <w:pPr>
              <w:pStyle w:val="tabletext11"/>
            </w:pPr>
          </w:p>
        </w:tc>
        <w:tc>
          <w:tcPr>
            <w:tcW w:w="1060" w:type="dxa"/>
            <w:tcBorders>
              <w:left w:val="single" w:sz="6" w:space="0" w:color="auto"/>
            </w:tcBorders>
            <w:shd w:val="clear" w:color="auto" w:fill="auto"/>
            <w:tcPrChange w:id="54"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55" w:author="Author" w:date="2017-11-17T10:00:00Z">
              <w:r>
                <w:t>1.26</w:t>
              </w:r>
            </w:ins>
            <w:del w:id="56" w:author="Author" w:date="2017-11-17T10:00:00Z">
              <w:r w:rsidDel="0066588A">
                <w:rPr>
                  <w:rFonts w:cs="Arial"/>
                  <w:szCs w:val="18"/>
                </w:rPr>
                <w:delText>1.27</w:delText>
              </w:r>
            </w:del>
          </w:p>
        </w:tc>
        <w:tc>
          <w:tcPr>
            <w:tcW w:w="620" w:type="dxa"/>
            <w:tcBorders>
              <w:left w:val="nil"/>
              <w:right w:val="single" w:sz="6" w:space="0" w:color="auto"/>
            </w:tcBorders>
            <w:shd w:val="clear" w:color="auto" w:fill="auto"/>
            <w:tcPrChange w:id="57"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58" w:author="Author" w:date="2017-11-17T10:06:00Z">
              <w:tcPr>
                <w:tcW w:w="102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59" w:author="Author" w:date="2017-11-17T10:01:00Z">
              <w:r>
                <w:t>1.28</w:t>
              </w:r>
            </w:ins>
            <w:del w:id="60" w:author="Author" w:date="2017-11-17T10:01:00Z">
              <w:r w:rsidDel="00F00541">
                <w:rPr>
                  <w:rFonts w:cs="Arial"/>
                  <w:szCs w:val="18"/>
                </w:rPr>
                <w:delText>1.29</w:delText>
              </w:r>
            </w:del>
          </w:p>
        </w:tc>
        <w:tc>
          <w:tcPr>
            <w:tcW w:w="660" w:type="dxa"/>
            <w:tcBorders>
              <w:left w:val="nil"/>
              <w:right w:val="single" w:sz="6" w:space="0" w:color="auto"/>
            </w:tcBorders>
            <w:shd w:val="clear" w:color="auto" w:fill="auto"/>
            <w:tcPrChange w:id="61"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vAlign w:val="bottom"/>
            <w:tcPrChange w:id="62"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r>
              <w:rPr>
                <w:rFonts w:cs="Arial"/>
                <w:szCs w:val="18"/>
              </w:rPr>
              <w:t>1.29</w:t>
            </w:r>
          </w:p>
        </w:tc>
        <w:tc>
          <w:tcPr>
            <w:tcW w:w="620" w:type="dxa"/>
            <w:tcBorders>
              <w:left w:val="nil"/>
              <w:right w:val="single" w:sz="6" w:space="0" w:color="auto"/>
            </w:tcBorders>
            <w:shd w:val="clear" w:color="auto" w:fill="auto"/>
            <w:tcPrChange w:id="63"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64" w:author="Author" w:date="2017-11-17T10:06:00Z">
              <w:tcPr>
                <w:tcW w:w="1020" w:type="dxa"/>
                <w:gridSpan w:val="3"/>
                <w:tcBorders>
                  <w:left w:val="single" w:sz="6" w:space="0" w:color="auto"/>
                </w:tcBorders>
                <w:shd w:val="clear" w:color="auto" w:fill="auto"/>
              </w:tcPr>
            </w:tcPrChange>
          </w:tcPr>
          <w:p w:rsidR="008D0BAB" w:rsidRDefault="008D0BAB" w:rsidP="00764AF6">
            <w:pPr>
              <w:pStyle w:val="tabletext11"/>
              <w:jc w:val="right"/>
            </w:pPr>
            <w:r>
              <w:t>1.22</w:t>
            </w:r>
          </w:p>
        </w:tc>
        <w:tc>
          <w:tcPr>
            <w:tcW w:w="660" w:type="dxa"/>
            <w:tcBorders>
              <w:left w:val="nil"/>
              <w:right w:val="single" w:sz="6" w:space="0" w:color="auto"/>
            </w:tcBorders>
            <w:shd w:val="clear" w:color="auto" w:fill="auto"/>
            <w:tcPrChange w:id="65"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66"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67" w:author="Author" w:date="2017-11-17T10:06:00Z">
              <w:r>
                <w:t>1.24</w:t>
              </w:r>
            </w:ins>
            <w:del w:id="68" w:author="Author" w:date="2017-11-17T10:06:00Z">
              <w:r w:rsidDel="00703177">
                <w:rPr>
                  <w:rFonts w:cs="Arial"/>
                  <w:szCs w:val="18"/>
                </w:rPr>
                <w:delText>1.25</w:delText>
              </w:r>
            </w:del>
          </w:p>
        </w:tc>
        <w:tc>
          <w:tcPr>
            <w:tcW w:w="620" w:type="dxa"/>
            <w:tcBorders>
              <w:left w:val="nil"/>
              <w:right w:val="single" w:sz="6" w:space="0" w:color="auto"/>
            </w:tcBorders>
            <w:shd w:val="clear" w:color="auto" w:fill="auto"/>
            <w:tcPrChange w:id="69"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r>
      <w:tr w:rsidR="008D0BAB" w:rsidTr="00CD5A17">
        <w:trPr>
          <w:cantSplit/>
          <w:trHeight w:val="190"/>
        </w:trPr>
        <w:tc>
          <w:tcPr>
            <w:tcW w:w="200" w:type="dxa"/>
          </w:tcPr>
          <w:p w:rsidR="008D0BAB" w:rsidRDefault="008D0BAB" w:rsidP="00764AF6">
            <w:pPr>
              <w:pStyle w:val="tabletext11"/>
            </w:pPr>
          </w:p>
        </w:tc>
        <w:tc>
          <w:tcPr>
            <w:tcW w:w="1080" w:type="dxa"/>
            <w:tcBorders>
              <w:left w:val="single" w:sz="6" w:space="0" w:color="auto"/>
            </w:tcBorders>
            <w:shd w:val="clear" w:color="auto" w:fill="auto"/>
          </w:tcPr>
          <w:p w:rsidR="008D0BAB" w:rsidRDefault="008D0BAB" w:rsidP="00764AF6">
            <w:pPr>
              <w:pStyle w:val="tabletext11"/>
              <w:jc w:val="right"/>
            </w:pPr>
          </w:p>
        </w:tc>
        <w:tc>
          <w:tcPr>
            <w:tcW w:w="600" w:type="dxa"/>
            <w:tcBorders>
              <w:left w:val="nil"/>
              <w:right w:val="single" w:sz="6" w:space="0" w:color="auto"/>
            </w:tcBorders>
            <w:shd w:val="clear" w:color="auto" w:fill="auto"/>
          </w:tcPr>
          <w:p w:rsidR="008D0BAB" w:rsidRDefault="008D0BAB" w:rsidP="00764AF6">
            <w:pPr>
              <w:pStyle w:val="tabletext11"/>
            </w:pPr>
          </w:p>
        </w:tc>
        <w:tc>
          <w:tcPr>
            <w:tcW w:w="1060" w:type="dxa"/>
            <w:tcBorders>
              <w:left w:val="single" w:sz="6" w:space="0" w:color="auto"/>
            </w:tcBorders>
            <w:shd w:val="clear" w:color="auto" w:fill="auto"/>
          </w:tcPr>
          <w:p w:rsidR="008D0BAB" w:rsidRDefault="008D0BAB" w:rsidP="00764AF6">
            <w:pPr>
              <w:pStyle w:val="tabletext11"/>
              <w:jc w:val="right"/>
            </w:pPr>
          </w:p>
        </w:tc>
        <w:tc>
          <w:tcPr>
            <w:tcW w:w="620" w:type="dxa"/>
            <w:tcBorders>
              <w:left w:val="nil"/>
              <w:right w:val="single" w:sz="6" w:space="0" w:color="auto"/>
            </w:tcBorders>
            <w:shd w:val="clear" w:color="auto" w:fill="auto"/>
          </w:tcPr>
          <w:p w:rsidR="008D0BAB" w:rsidRDefault="008D0BAB" w:rsidP="00764AF6">
            <w:pPr>
              <w:pStyle w:val="tabletext11"/>
              <w:jc w:val="center"/>
            </w:pPr>
          </w:p>
        </w:tc>
        <w:tc>
          <w:tcPr>
            <w:tcW w:w="1020" w:type="dxa"/>
            <w:tcBorders>
              <w:left w:val="single" w:sz="6" w:space="0" w:color="auto"/>
            </w:tcBorders>
            <w:shd w:val="clear" w:color="auto" w:fill="auto"/>
          </w:tcPr>
          <w:p w:rsidR="008D0BAB" w:rsidRDefault="008D0BAB" w:rsidP="00764AF6">
            <w:pPr>
              <w:pStyle w:val="tabletext11"/>
              <w:jc w:val="right"/>
            </w:pPr>
          </w:p>
        </w:tc>
        <w:tc>
          <w:tcPr>
            <w:tcW w:w="660" w:type="dxa"/>
            <w:tcBorders>
              <w:left w:val="nil"/>
              <w:right w:val="single" w:sz="6" w:space="0" w:color="auto"/>
            </w:tcBorders>
            <w:shd w:val="clear" w:color="auto" w:fill="auto"/>
          </w:tcPr>
          <w:p w:rsidR="008D0BAB" w:rsidRDefault="008D0BAB" w:rsidP="00764AF6">
            <w:pPr>
              <w:pStyle w:val="tabletext11"/>
              <w:jc w:val="center"/>
            </w:pPr>
          </w:p>
        </w:tc>
        <w:tc>
          <w:tcPr>
            <w:tcW w:w="1060" w:type="dxa"/>
            <w:tcBorders>
              <w:left w:val="single" w:sz="6" w:space="0" w:color="auto"/>
            </w:tcBorders>
            <w:shd w:val="clear" w:color="auto" w:fill="auto"/>
          </w:tcPr>
          <w:p w:rsidR="008D0BAB" w:rsidRDefault="008D0BAB" w:rsidP="00764AF6">
            <w:pPr>
              <w:pStyle w:val="tabletext11"/>
              <w:jc w:val="right"/>
            </w:pPr>
          </w:p>
        </w:tc>
        <w:tc>
          <w:tcPr>
            <w:tcW w:w="620" w:type="dxa"/>
            <w:tcBorders>
              <w:left w:val="nil"/>
              <w:right w:val="single" w:sz="6" w:space="0" w:color="auto"/>
            </w:tcBorders>
            <w:shd w:val="clear" w:color="auto" w:fill="auto"/>
          </w:tcPr>
          <w:p w:rsidR="008D0BAB" w:rsidRDefault="008D0BAB" w:rsidP="00764AF6">
            <w:pPr>
              <w:pStyle w:val="tabletext11"/>
              <w:jc w:val="center"/>
            </w:pPr>
          </w:p>
        </w:tc>
        <w:tc>
          <w:tcPr>
            <w:tcW w:w="1020" w:type="dxa"/>
            <w:tcBorders>
              <w:left w:val="single" w:sz="6" w:space="0" w:color="auto"/>
            </w:tcBorders>
            <w:shd w:val="clear" w:color="auto" w:fill="auto"/>
          </w:tcPr>
          <w:p w:rsidR="008D0BAB" w:rsidRDefault="008D0BAB" w:rsidP="00764AF6">
            <w:pPr>
              <w:pStyle w:val="tabletext11"/>
              <w:jc w:val="right"/>
            </w:pPr>
          </w:p>
        </w:tc>
        <w:tc>
          <w:tcPr>
            <w:tcW w:w="660" w:type="dxa"/>
            <w:tcBorders>
              <w:left w:val="nil"/>
              <w:right w:val="single" w:sz="6" w:space="0" w:color="auto"/>
            </w:tcBorders>
            <w:shd w:val="clear" w:color="auto" w:fill="auto"/>
          </w:tcPr>
          <w:p w:rsidR="008D0BAB" w:rsidRDefault="008D0BAB" w:rsidP="00764AF6">
            <w:pPr>
              <w:pStyle w:val="tabletext11"/>
              <w:jc w:val="center"/>
            </w:pPr>
          </w:p>
        </w:tc>
        <w:tc>
          <w:tcPr>
            <w:tcW w:w="1060" w:type="dxa"/>
            <w:tcBorders>
              <w:left w:val="single" w:sz="6" w:space="0" w:color="auto"/>
            </w:tcBorders>
            <w:shd w:val="clear" w:color="auto" w:fill="auto"/>
          </w:tcPr>
          <w:p w:rsidR="008D0BAB" w:rsidRDefault="008D0BAB" w:rsidP="00764AF6">
            <w:pPr>
              <w:pStyle w:val="tabletext11"/>
              <w:jc w:val="right"/>
            </w:pPr>
          </w:p>
        </w:tc>
        <w:tc>
          <w:tcPr>
            <w:tcW w:w="620" w:type="dxa"/>
            <w:tcBorders>
              <w:left w:val="nil"/>
              <w:right w:val="single" w:sz="6" w:space="0" w:color="auto"/>
            </w:tcBorders>
            <w:shd w:val="clear" w:color="auto" w:fill="auto"/>
          </w:tcPr>
          <w:p w:rsidR="008D0BAB" w:rsidRDefault="008D0BAB" w:rsidP="00764AF6">
            <w:pPr>
              <w:pStyle w:val="tabletext11"/>
              <w:jc w:val="center"/>
            </w:pPr>
          </w:p>
        </w:tc>
      </w:tr>
      <w:tr w:rsidR="008D0BAB" w:rsidTr="00703177">
        <w:tblPrEx>
          <w:tblW w:w="0" w:type="auto"/>
          <w:tblInd w:w="-161" w:type="dxa"/>
          <w:tblLayout w:type="fixed"/>
          <w:tblCellMar>
            <w:left w:w="50" w:type="dxa"/>
            <w:right w:w="50" w:type="dxa"/>
          </w:tblCellMar>
          <w:tblLook w:val="0000" w:firstRow="0" w:lastRow="0" w:firstColumn="0" w:lastColumn="0" w:noHBand="0" w:noVBand="0"/>
          <w:tblPrExChange w:id="70" w:author="Author" w:date="2017-11-17T10:0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71" w:author="Author" w:date="2017-11-17T10:06:00Z">
            <w:trPr>
              <w:gridBefore w:val="2"/>
              <w:cantSplit/>
              <w:trHeight w:val="190"/>
            </w:trPr>
          </w:trPrChange>
        </w:trPr>
        <w:tc>
          <w:tcPr>
            <w:tcW w:w="200" w:type="dxa"/>
            <w:tcPrChange w:id="72" w:author="Author" w:date="2017-11-17T10:06:00Z">
              <w:tcPr>
                <w:tcW w:w="200" w:type="dxa"/>
              </w:tcPr>
            </w:tcPrChange>
          </w:tcPr>
          <w:p w:rsidR="008D0BAB" w:rsidRDefault="008D0BAB" w:rsidP="00764AF6">
            <w:pPr>
              <w:pStyle w:val="tabletext11"/>
            </w:pPr>
          </w:p>
        </w:tc>
        <w:tc>
          <w:tcPr>
            <w:tcW w:w="1080" w:type="dxa"/>
            <w:tcBorders>
              <w:left w:val="single" w:sz="6" w:space="0" w:color="auto"/>
            </w:tcBorders>
            <w:shd w:val="clear" w:color="auto" w:fill="auto"/>
            <w:tcPrChange w:id="73" w:author="Author" w:date="2017-11-17T10:06:00Z">
              <w:tcPr>
                <w:tcW w:w="1080" w:type="dxa"/>
                <w:gridSpan w:val="3"/>
                <w:tcBorders>
                  <w:left w:val="single" w:sz="6" w:space="0" w:color="auto"/>
                </w:tcBorders>
                <w:shd w:val="clear" w:color="auto" w:fill="auto"/>
              </w:tcPr>
            </w:tcPrChange>
          </w:tcPr>
          <w:p w:rsidR="008D0BAB" w:rsidRDefault="008D0BAB" w:rsidP="00764AF6">
            <w:pPr>
              <w:pStyle w:val="tabletext11"/>
              <w:jc w:val="right"/>
            </w:pPr>
            <w:r>
              <w:t>250</w:t>
            </w:r>
          </w:p>
        </w:tc>
        <w:tc>
          <w:tcPr>
            <w:tcW w:w="600" w:type="dxa"/>
            <w:tcBorders>
              <w:left w:val="nil"/>
              <w:right w:val="single" w:sz="6" w:space="0" w:color="auto"/>
            </w:tcBorders>
            <w:shd w:val="clear" w:color="auto" w:fill="auto"/>
            <w:tcPrChange w:id="74" w:author="Author" w:date="2017-11-17T10:06:00Z">
              <w:tcPr>
                <w:tcW w:w="600" w:type="dxa"/>
                <w:tcBorders>
                  <w:left w:val="nil"/>
                  <w:right w:val="single" w:sz="6" w:space="0" w:color="auto"/>
                </w:tcBorders>
                <w:shd w:val="clear" w:color="auto" w:fill="auto"/>
              </w:tcPr>
            </w:tcPrChange>
          </w:tcPr>
          <w:p w:rsidR="008D0BAB" w:rsidRDefault="008D0BAB" w:rsidP="00764AF6">
            <w:pPr>
              <w:pStyle w:val="tabletext11"/>
            </w:pPr>
          </w:p>
        </w:tc>
        <w:tc>
          <w:tcPr>
            <w:tcW w:w="1060" w:type="dxa"/>
            <w:tcBorders>
              <w:left w:val="single" w:sz="6" w:space="0" w:color="auto"/>
            </w:tcBorders>
            <w:shd w:val="clear" w:color="auto" w:fill="auto"/>
            <w:tcPrChange w:id="75"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76" w:author="Author" w:date="2017-11-17T10:00:00Z">
              <w:r>
                <w:t>1.35</w:t>
              </w:r>
            </w:ins>
            <w:del w:id="77" w:author="Author" w:date="2017-11-17T10:00:00Z">
              <w:r w:rsidDel="00C9712B">
                <w:rPr>
                  <w:rFonts w:cs="Arial"/>
                  <w:szCs w:val="18"/>
                </w:rPr>
                <w:delText>1.36</w:delText>
              </w:r>
            </w:del>
          </w:p>
        </w:tc>
        <w:tc>
          <w:tcPr>
            <w:tcW w:w="620" w:type="dxa"/>
            <w:tcBorders>
              <w:left w:val="nil"/>
              <w:right w:val="single" w:sz="6" w:space="0" w:color="auto"/>
            </w:tcBorders>
            <w:shd w:val="clear" w:color="auto" w:fill="auto"/>
            <w:tcPrChange w:id="78"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79" w:author="Author" w:date="2017-11-17T10:06:00Z">
              <w:tcPr>
                <w:tcW w:w="102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80" w:author="Author" w:date="2017-11-17T10:01:00Z">
              <w:r>
                <w:t>1.38</w:t>
              </w:r>
            </w:ins>
            <w:del w:id="81" w:author="Author" w:date="2017-11-17T10:01:00Z">
              <w:r w:rsidDel="00F00541">
                <w:rPr>
                  <w:rFonts w:cs="Arial"/>
                  <w:szCs w:val="18"/>
                </w:rPr>
                <w:delText>1.40</w:delText>
              </w:r>
            </w:del>
          </w:p>
        </w:tc>
        <w:tc>
          <w:tcPr>
            <w:tcW w:w="660" w:type="dxa"/>
            <w:tcBorders>
              <w:left w:val="nil"/>
              <w:right w:val="single" w:sz="6" w:space="0" w:color="auto"/>
            </w:tcBorders>
            <w:shd w:val="clear" w:color="auto" w:fill="auto"/>
            <w:tcPrChange w:id="82"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vAlign w:val="bottom"/>
            <w:tcPrChange w:id="83"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r>
              <w:rPr>
                <w:rFonts w:cs="Arial"/>
                <w:szCs w:val="18"/>
              </w:rPr>
              <w:t>1.40</w:t>
            </w:r>
          </w:p>
        </w:tc>
        <w:tc>
          <w:tcPr>
            <w:tcW w:w="620" w:type="dxa"/>
            <w:tcBorders>
              <w:left w:val="nil"/>
              <w:right w:val="single" w:sz="6" w:space="0" w:color="auto"/>
            </w:tcBorders>
            <w:shd w:val="clear" w:color="auto" w:fill="auto"/>
            <w:tcPrChange w:id="84"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85" w:author="Author" w:date="2017-11-17T10:06:00Z">
              <w:tcPr>
                <w:tcW w:w="1020" w:type="dxa"/>
                <w:gridSpan w:val="3"/>
                <w:tcBorders>
                  <w:left w:val="single" w:sz="6" w:space="0" w:color="auto"/>
                </w:tcBorders>
                <w:shd w:val="clear" w:color="auto" w:fill="auto"/>
              </w:tcPr>
            </w:tcPrChange>
          </w:tcPr>
          <w:p w:rsidR="008D0BAB" w:rsidRDefault="008D0BAB" w:rsidP="00764AF6">
            <w:pPr>
              <w:pStyle w:val="tabletext11"/>
              <w:jc w:val="right"/>
            </w:pPr>
            <w:r>
              <w:t>1.30</w:t>
            </w:r>
          </w:p>
        </w:tc>
        <w:tc>
          <w:tcPr>
            <w:tcW w:w="660" w:type="dxa"/>
            <w:tcBorders>
              <w:left w:val="nil"/>
              <w:right w:val="single" w:sz="6" w:space="0" w:color="auto"/>
            </w:tcBorders>
            <w:shd w:val="clear" w:color="auto" w:fill="auto"/>
            <w:tcPrChange w:id="86"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87"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88" w:author="Author" w:date="2017-11-17T10:06:00Z">
              <w:r>
                <w:t>1.33</w:t>
              </w:r>
            </w:ins>
            <w:del w:id="89" w:author="Author" w:date="2017-11-17T10:06:00Z">
              <w:r w:rsidDel="00703177">
                <w:rPr>
                  <w:rFonts w:cs="Arial"/>
                  <w:szCs w:val="18"/>
                </w:rPr>
                <w:delText>1.34</w:delText>
              </w:r>
            </w:del>
          </w:p>
        </w:tc>
        <w:tc>
          <w:tcPr>
            <w:tcW w:w="620" w:type="dxa"/>
            <w:tcBorders>
              <w:left w:val="nil"/>
              <w:right w:val="single" w:sz="6" w:space="0" w:color="auto"/>
            </w:tcBorders>
            <w:shd w:val="clear" w:color="auto" w:fill="auto"/>
            <w:tcPrChange w:id="90"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r>
      <w:tr w:rsidR="008D0BAB" w:rsidTr="00703177">
        <w:tblPrEx>
          <w:tblW w:w="0" w:type="auto"/>
          <w:tblInd w:w="-161" w:type="dxa"/>
          <w:tblLayout w:type="fixed"/>
          <w:tblCellMar>
            <w:left w:w="50" w:type="dxa"/>
            <w:right w:w="50" w:type="dxa"/>
          </w:tblCellMar>
          <w:tblLook w:val="0000" w:firstRow="0" w:lastRow="0" w:firstColumn="0" w:lastColumn="0" w:noHBand="0" w:noVBand="0"/>
          <w:tblPrExChange w:id="91" w:author="Author" w:date="2017-11-17T10:0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92" w:author="Author" w:date="2017-11-17T10:06:00Z">
            <w:trPr>
              <w:gridBefore w:val="2"/>
              <w:cantSplit/>
              <w:trHeight w:val="190"/>
            </w:trPr>
          </w:trPrChange>
        </w:trPr>
        <w:tc>
          <w:tcPr>
            <w:tcW w:w="200" w:type="dxa"/>
            <w:tcPrChange w:id="93" w:author="Author" w:date="2017-11-17T10:06:00Z">
              <w:tcPr>
                <w:tcW w:w="200" w:type="dxa"/>
              </w:tcPr>
            </w:tcPrChange>
          </w:tcPr>
          <w:p w:rsidR="008D0BAB" w:rsidRDefault="008D0BAB" w:rsidP="00764AF6">
            <w:pPr>
              <w:pStyle w:val="tabletext11"/>
            </w:pPr>
          </w:p>
        </w:tc>
        <w:tc>
          <w:tcPr>
            <w:tcW w:w="1080" w:type="dxa"/>
            <w:tcBorders>
              <w:left w:val="single" w:sz="6" w:space="0" w:color="auto"/>
            </w:tcBorders>
            <w:shd w:val="clear" w:color="auto" w:fill="auto"/>
            <w:tcPrChange w:id="94" w:author="Author" w:date="2017-11-17T10:06:00Z">
              <w:tcPr>
                <w:tcW w:w="1080" w:type="dxa"/>
                <w:gridSpan w:val="3"/>
                <w:tcBorders>
                  <w:left w:val="single" w:sz="6" w:space="0" w:color="auto"/>
                </w:tcBorders>
                <w:shd w:val="clear" w:color="auto" w:fill="auto"/>
              </w:tcPr>
            </w:tcPrChange>
          </w:tcPr>
          <w:p w:rsidR="008D0BAB" w:rsidRDefault="008D0BAB" w:rsidP="00764AF6">
            <w:pPr>
              <w:pStyle w:val="tabletext11"/>
              <w:jc w:val="right"/>
            </w:pPr>
            <w:r>
              <w:t>300</w:t>
            </w:r>
          </w:p>
        </w:tc>
        <w:tc>
          <w:tcPr>
            <w:tcW w:w="600" w:type="dxa"/>
            <w:tcBorders>
              <w:left w:val="nil"/>
              <w:right w:val="single" w:sz="6" w:space="0" w:color="auto"/>
            </w:tcBorders>
            <w:shd w:val="clear" w:color="auto" w:fill="auto"/>
            <w:tcPrChange w:id="95" w:author="Author" w:date="2017-11-17T10:06:00Z">
              <w:tcPr>
                <w:tcW w:w="600" w:type="dxa"/>
                <w:tcBorders>
                  <w:left w:val="nil"/>
                  <w:right w:val="single" w:sz="6" w:space="0" w:color="auto"/>
                </w:tcBorders>
                <w:shd w:val="clear" w:color="auto" w:fill="auto"/>
              </w:tcPr>
            </w:tcPrChange>
          </w:tcPr>
          <w:p w:rsidR="008D0BAB" w:rsidRDefault="008D0BAB" w:rsidP="00764AF6">
            <w:pPr>
              <w:pStyle w:val="tabletext11"/>
            </w:pPr>
          </w:p>
        </w:tc>
        <w:tc>
          <w:tcPr>
            <w:tcW w:w="1060" w:type="dxa"/>
            <w:tcBorders>
              <w:left w:val="single" w:sz="6" w:space="0" w:color="auto"/>
            </w:tcBorders>
            <w:shd w:val="clear" w:color="auto" w:fill="auto"/>
            <w:tcPrChange w:id="96"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97" w:author="Author" w:date="2017-11-17T10:00:00Z">
              <w:r>
                <w:t>1.43</w:t>
              </w:r>
            </w:ins>
            <w:del w:id="98" w:author="Author" w:date="2017-11-17T10:00:00Z">
              <w:r w:rsidDel="00C9712B">
                <w:rPr>
                  <w:rFonts w:cs="Arial"/>
                  <w:szCs w:val="18"/>
                </w:rPr>
                <w:delText>1.45</w:delText>
              </w:r>
            </w:del>
          </w:p>
        </w:tc>
        <w:tc>
          <w:tcPr>
            <w:tcW w:w="620" w:type="dxa"/>
            <w:tcBorders>
              <w:left w:val="nil"/>
              <w:right w:val="single" w:sz="6" w:space="0" w:color="auto"/>
            </w:tcBorders>
            <w:shd w:val="clear" w:color="auto" w:fill="auto"/>
            <w:tcPrChange w:id="99"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100" w:author="Author" w:date="2017-11-17T10:06:00Z">
              <w:tcPr>
                <w:tcW w:w="102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101" w:author="Author" w:date="2017-11-17T10:01:00Z">
              <w:r>
                <w:t>1.48</w:t>
              </w:r>
            </w:ins>
            <w:del w:id="102" w:author="Author" w:date="2017-11-17T10:01:00Z">
              <w:r w:rsidDel="00F00541">
                <w:rPr>
                  <w:rFonts w:cs="Arial"/>
                  <w:szCs w:val="18"/>
                </w:rPr>
                <w:delText>1.49</w:delText>
              </w:r>
            </w:del>
          </w:p>
        </w:tc>
        <w:tc>
          <w:tcPr>
            <w:tcW w:w="660" w:type="dxa"/>
            <w:tcBorders>
              <w:left w:val="nil"/>
              <w:right w:val="single" w:sz="6" w:space="0" w:color="auto"/>
            </w:tcBorders>
            <w:shd w:val="clear" w:color="auto" w:fill="auto"/>
            <w:tcPrChange w:id="103"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vAlign w:val="bottom"/>
            <w:tcPrChange w:id="104"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r>
              <w:rPr>
                <w:rFonts w:cs="Arial"/>
                <w:szCs w:val="18"/>
              </w:rPr>
              <w:t>1.50</w:t>
            </w:r>
          </w:p>
        </w:tc>
        <w:tc>
          <w:tcPr>
            <w:tcW w:w="620" w:type="dxa"/>
            <w:tcBorders>
              <w:left w:val="nil"/>
              <w:right w:val="single" w:sz="6" w:space="0" w:color="auto"/>
            </w:tcBorders>
            <w:shd w:val="clear" w:color="auto" w:fill="auto"/>
            <w:tcPrChange w:id="105"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106" w:author="Author" w:date="2017-11-17T10:06:00Z">
              <w:tcPr>
                <w:tcW w:w="1020" w:type="dxa"/>
                <w:gridSpan w:val="3"/>
                <w:tcBorders>
                  <w:left w:val="single" w:sz="6" w:space="0" w:color="auto"/>
                </w:tcBorders>
                <w:shd w:val="clear" w:color="auto" w:fill="auto"/>
              </w:tcPr>
            </w:tcPrChange>
          </w:tcPr>
          <w:p w:rsidR="008D0BAB" w:rsidRDefault="008D0BAB" w:rsidP="00764AF6">
            <w:pPr>
              <w:pStyle w:val="tabletext11"/>
              <w:jc w:val="right"/>
            </w:pPr>
            <w:r>
              <w:t>1.37</w:t>
            </w:r>
          </w:p>
        </w:tc>
        <w:tc>
          <w:tcPr>
            <w:tcW w:w="660" w:type="dxa"/>
            <w:tcBorders>
              <w:left w:val="nil"/>
              <w:right w:val="single" w:sz="6" w:space="0" w:color="auto"/>
            </w:tcBorders>
            <w:shd w:val="clear" w:color="auto" w:fill="auto"/>
            <w:tcPrChange w:id="107"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108"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109" w:author="Author" w:date="2017-11-17T10:06:00Z">
              <w:r>
                <w:t>1.40</w:t>
              </w:r>
            </w:ins>
            <w:del w:id="110" w:author="Author" w:date="2017-11-17T10:06:00Z">
              <w:r w:rsidDel="00703177">
                <w:rPr>
                  <w:rFonts w:cs="Arial"/>
                  <w:szCs w:val="18"/>
                </w:rPr>
                <w:delText>1.42</w:delText>
              </w:r>
            </w:del>
          </w:p>
        </w:tc>
        <w:tc>
          <w:tcPr>
            <w:tcW w:w="620" w:type="dxa"/>
            <w:tcBorders>
              <w:left w:val="nil"/>
              <w:right w:val="single" w:sz="6" w:space="0" w:color="auto"/>
            </w:tcBorders>
            <w:shd w:val="clear" w:color="auto" w:fill="auto"/>
            <w:tcPrChange w:id="111"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r>
      <w:tr w:rsidR="008D0BAB" w:rsidTr="00703177">
        <w:tblPrEx>
          <w:tblW w:w="0" w:type="auto"/>
          <w:tblInd w:w="-161" w:type="dxa"/>
          <w:tblLayout w:type="fixed"/>
          <w:tblCellMar>
            <w:left w:w="50" w:type="dxa"/>
            <w:right w:w="50" w:type="dxa"/>
          </w:tblCellMar>
          <w:tblLook w:val="0000" w:firstRow="0" w:lastRow="0" w:firstColumn="0" w:lastColumn="0" w:noHBand="0" w:noVBand="0"/>
          <w:tblPrExChange w:id="112" w:author="Author" w:date="2017-11-17T10:0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113" w:author="Author" w:date="2017-11-17T10:06:00Z">
            <w:trPr>
              <w:gridBefore w:val="2"/>
              <w:cantSplit/>
              <w:trHeight w:val="190"/>
            </w:trPr>
          </w:trPrChange>
        </w:trPr>
        <w:tc>
          <w:tcPr>
            <w:tcW w:w="200" w:type="dxa"/>
            <w:tcPrChange w:id="114" w:author="Author" w:date="2017-11-17T10:06:00Z">
              <w:tcPr>
                <w:tcW w:w="200" w:type="dxa"/>
              </w:tcPr>
            </w:tcPrChange>
          </w:tcPr>
          <w:p w:rsidR="008D0BAB" w:rsidRDefault="008D0BAB" w:rsidP="00764AF6">
            <w:pPr>
              <w:pStyle w:val="tabletext11"/>
            </w:pPr>
          </w:p>
        </w:tc>
        <w:tc>
          <w:tcPr>
            <w:tcW w:w="1080" w:type="dxa"/>
            <w:tcBorders>
              <w:left w:val="single" w:sz="6" w:space="0" w:color="auto"/>
            </w:tcBorders>
            <w:shd w:val="clear" w:color="auto" w:fill="auto"/>
            <w:tcPrChange w:id="115" w:author="Author" w:date="2017-11-17T10:06:00Z">
              <w:tcPr>
                <w:tcW w:w="1080" w:type="dxa"/>
                <w:gridSpan w:val="3"/>
                <w:tcBorders>
                  <w:left w:val="single" w:sz="6" w:space="0" w:color="auto"/>
                </w:tcBorders>
                <w:shd w:val="clear" w:color="auto" w:fill="auto"/>
              </w:tcPr>
            </w:tcPrChange>
          </w:tcPr>
          <w:p w:rsidR="008D0BAB" w:rsidRDefault="008D0BAB" w:rsidP="00764AF6">
            <w:pPr>
              <w:pStyle w:val="tabletext11"/>
              <w:jc w:val="right"/>
            </w:pPr>
            <w:r>
              <w:t>350</w:t>
            </w:r>
          </w:p>
        </w:tc>
        <w:tc>
          <w:tcPr>
            <w:tcW w:w="600" w:type="dxa"/>
            <w:tcBorders>
              <w:left w:val="nil"/>
              <w:right w:val="single" w:sz="6" w:space="0" w:color="auto"/>
            </w:tcBorders>
            <w:shd w:val="clear" w:color="auto" w:fill="auto"/>
            <w:tcPrChange w:id="116" w:author="Author" w:date="2017-11-17T10:06:00Z">
              <w:tcPr>
                <w:tcW w:w="600" w:type="dxa"/>
                <w:tcBorders>
                  <w:left w:val="nil"/>
                  <w:right w:val="single" w:sz="6" w:space="0" w:color="auto"/>
                </w:tcBorders>
                <w:shd w:val="clear" w:color="auto" w:fill="auto"/>
              </w:tcPr>
            </w:tcPrChange>
          </w:tcPr>
          <w:p w:rsidR="008D0BAB" w:rsidRDefault="008D0BAB" w:rsidP="00764AF6">
            <w:pPr>
              <w:pStyle w:val="tabletext11"/>
            </w:pPr>
          </w:p>
        </w:tc>
        <w:tc>
          <w:tcPr>
            <w:tcW w:w="1060" w:type="dxa"/>
            <w:tcBorders>
              <w:left w:val="single" w:sz="6" w:space="0" w:color="auto"/>
            </w:tcBorders>
            <w:shd w:val="clear" w:color="auto" w:fill="auto"/>
            <w:tcPrChange w:id="117"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118" w:author="Author" w:date="2017-11-17T10:00:00Z">
              <w:r>
                <w:t>1.50</w:t>
              </w:r>
            </w:ins>
            <w:del w:id="119" w:author="Author" w:date="2017-11-17T10:00:00Z">
              <w:r w:rsidDel="00C9712B">
                <w:rPr>
                  <w:rFonts w:cs="Arial"/>
                  <w:szCs w:val="18"/>
                </w:rPr>
                <w:delText>1.52</w:delText>
              </w:r>
            </w:del>
          </w:p>
        </w:tc>
        <w:tc>
          <w:tcPr>
            <w:tcW w:w="620" w:type="dxa"/>
            <w:tcBorders>
              <w:left w:val="nil"/>
              <w:right w:val="single" w:sz="6" w:space="0" w:color="auto"/>
            </w:tcBorders>
            <w:shd w:val="clear" w:color="auto" w:fill="auto"/>
            <w:tcPrChange w:id="120"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121" w:author="Author" w:date="2017-11-17T10:06:00Z">
              <w:tcPr>
                <w:tcW w:w="102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122" w:author="Author" w:date="2017-11-17T10:01:00Z">
              <w:r>
                <w:t>1.56</w:t>
              </w:r>
            </w:ins>
            <w:del w:id="123" w:author="Author" w:date="2017-11-17T10:01:00Z">
              <w:r w:rsidDel="00F00541">
                <w:rPr>
                  <w:rFonts w:cs="Arial"/>
                  <w:szCs w:val="18"/>
                </w:rPr>
                <w:delText>1.58</w:delText>
              </w:r>
            </w:del>
          </w:p>
        </w:tc>
        <w:tc>
          <w:tcPr>
            <w:tcW w:w="660" w:type="dxa"/>
            <w:tcBorders>
              <w:left w:val="nil"/>
              <w:right w:val="single" w:sz="6" w:space="0" w:color="auto"/>
            </w:tcBorders>
            <w:shd w:val="clear" w:color="auto" w:fill="auto"/>
            <w:tcPrChange w:id="124"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125"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126" w:author="Author" w:date="2017-11-17T10:02:00Z">
              <w:r>
                <w:t>1.59</w:t>
              </w:r>
            </w:ins>
            <w:del w:id="127" w:author="Author" w:date="2017-11-17T10:02:00Z">
              <w:r w:rsidDel="00931B79">
                <w:rPr>
                  <w:rFonts w:cs="Arial"/>
                  <w:szCs w:val="18"/>
                </w:rPr>
                <w:delText>1.58</w:delText>
              </w:r>
            </w:del>
          </w:p>
        </w:tc>
        <w:tc>
          <w:tcPr>
            <w:tcW w:w="620" w:type="dxa"/>
            <w:tcBorders>
              <w:left w:val="nil"/>
              <w:right w:val="single" w:sz="6" w:space="0" w:color="auto"/>
            </w:tcBorders>
            <w:shd w:val="clear" w:color="auto" w:fill="auto"/>
            <w:tcPrChange w:id="128"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129" w:author="Author" w:date="2017-11-17T10:06:00Z">
              <w:tcPr>
                <w:tcW w:w="1020" w:type="dxa"/>
                <w:gridSpan w:val="3"/>
                <w:tcBorders>
                  <w:left w:val="single" w:sz="6" w:space="0" w:color="auto"/>
                </w:tcBorders>
                <w:shd w:val="clear" w:color="auto" w:fill="auto"/>
              </w:tcPr>
            </w:tcPrChange>
          </w:tcPr>
          <w:p w:rsidR="008D0BAB" w:rsidRDefault="008D0BAB" w:rsidP="00764AF6">
            <w:pPr>
              <w:pStyle w:val="tabletext11"/>
              <w:jc w:val="right"/>
            </w:pPr>
            <w:r>
              <w:t>1.43</w:t>
            </w:r>
          </w:p>
        </w:tc>
        <w:tc>
          <w:tcPr>
            <w:tcW w:w="660" w:type="dxa"/>
            <w:tcBorders>
              <w:left w:val="nil"/>
              <w:right w:val="single" w:sz="6" w:space="0" w:color="auto"/>
            </w:tcBorders>
            <w:shd w:val="clear" w:color="auto" w:fill="auto"/>
            <w:tcPrChange w:id="130"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131"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132" w:author="Author" w:date="2017-11-17T10:06:00Z">
              <w:r>
                <w:t>1.47</w:t>
              </w:r>
            </w:ins>
            <w:del w:id="133" w:author="Author" w:date="2017-11-17T10:06:00Z">
              <w:r w:rsidDel="00703177">
                <w:rPr>
                  <w:szCs w:val="18"/>
                </w:rPr>
                <w:delText>1.49</w:delText>
              </w:r>
            </w:del>
          </w:p>
        </w:tc>
        <w:tc>
          <w:tcPr>
            <w:tcW w:w="620" w:type="dxa"/>
            <w:tcBorders>
              <w:left w:val="nil"/>
              <w:right w:val="single" w:sz="6" w:space="0" w:color="auto"/>
            </w:tcBorders>
            <w:shd w:val="clear" w:color="auto" w:fill="auto"/>
            <w:tcPrChange w:id="134"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r>
      <w:tr w:rsidR="008D0BAB" w:rsidTr="00703177">
        <w:tblPrEx>
          <w:tblW w:w="0" w:type="auto"/>
          <w:tblInd w:w="-161" w:type="dxa"/>
          <w:tblLayout w:type="fixed"/>
          <w:tblCellMar>
            <w:left w:w="50" w:type="dxa"/>
            <w:right w:w="50" w:type="dxa"/>
          </w:tblCellMar>
          <w:tblLook w:val="0000" w:firstRow="0" w:lastRow="0" w:firstColumn="0" w:lastColumn="0" w:noHBand="0" w:noVBand="0"/>
          <w:tblPrExChange w:id="135" w:author="Author" w:date="2017-11-17T10:0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136" w:author="Author" w:date="2017-11-17T10:06:00Z">
            <w:trPr>
              <w:gridBefore w:val="2"/>
              <w:cantSplit/>
              <w:trHeight w:val="190"/>
            </w:trPr>
          </w:trPrChange>
        </w:trPr>
        <w:tc>
          <w:tcPr>
            <w:tcW w:w="200" w:type="dxa"/>
            <w:tcPrChange w:id="137" w:author="Author" w:date="2017-11-17T10:06:00Z">
              <w:tcPr>
                <w:tcW w:w="200" w:type="dxa"/>
              </w:tcPr>
            </w:tcPrChange>
          </w:tcPr>
          <w:p w:rsidR="008D0BAB" w:rsidRDefault="008D0BAB" w:rsidP="00764AF6">
            <w:pPr>
              <w:pStyle w:val="tabletext11"/>
            </w:pPr>
          </w:p>
        </w:tc>
        <w:tc>
          <w:tcPr>
            <w:tcW w:w="1080" w:type="dxa"/>
            <w:tcBorders>
              <w:left w:val="single" w:sz="6" w:space="0" w:color="auto"/>
            </w:tcBorders>
            <w:shd w:val="clear" w:color="auto" w:fill="auto"/>
            <w:tcPrChange w:id="138" w:author="Author" w:date="2017-11-17T10:06:00Z">
              <w:tcPr>
                <w:tcW w:w="1080" w:type="dxa"/>
                <w:gridSpan w:val="3"/>
                <w:tcBorders>
                  <w:left w:val="single" w:sz="6" w:space="0" w:color="auto"/>
                </w:tcBorders>
                <w:shd w:val="clear" w:color="auto" w:fill="auto"/>
              </w:tcPr>
            </w:tcPrChange>
          </w:tcPr>
          <w:p w:rsidR="008D0BAB" w:rsidRDefault="008D0BAB" w:rsidP="00764AF6">
            <w:pPr>
              <w:pStyle w:val="tabletext11"/>
              <w:jc w:val="right"/>
            </w:pPr>
            <w:r>
              <w:t>400</w:t>
            </w:r>
          </w:p>
        </w:tc>
        <w:tc>
          <w:tcPr>
            <w:tcW w:w="600" w:type="dxa"/>
            <w:tcBorders>
              <w:left w:val="nil"/>
              <w:right w:val="single" w:sz="6" w:space="0" w:color="auto"/>
            </w:tcBorders>
            <w:shd w:val="clear" w:color="auto" w:fill="auto"/>
            <w:tcPrChange w:id="139" w:author="Author" w:date="2017-11-17T10:06:00Z">
              <w:tcPr>
                <w:tcW w:w="600" w:type="dxa"/>
                <w:tcBorders>
                  <w:left w:val="nil"/>
                  <w:right w:val="single" w:sz="6" w:space="0" w:color="auto"/>
                </w:tcBorders>
                <w:shd w:val="clear" w:color="auto" w:fill="auto"/>
              </w:tcPr>
            </w:tcPrChange>
          </w:tcPr>
          <w:p w:rsidR="008D0BAB" w:rsidRDefault="008D0BAB" w:rsidP="00764AF6">
            <w:pPr>
              <w:pStyle w:val="tabletext11"/>
            </w:pPr>
          </w:p>
        </w:tc>
        <w:tc>
          <w:tcPr>
            <w:tcW w:w="1060" w:type="dxa"/>
            <w:tcBorders>
              <w:left w:val="single" w:sz="6" w:space="0" w:color="auto"/>
            </w:tcBorders>
            <w:shd w:val="clear" w:color="auto" w:fill="auto"/>
            <w:tcPrChange w:id="140"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141" w:author="Author" w:date="2017-11-17T10:00:00Z">
              <w:r>
                <w:t>1.56</w:t>
              </w:r>
            </w:ins>
            <w:del w:id="142" w:author="Author" w:date="2017-11-17T10:00:00Z">
              <w:r w:rsidDel="00C9712B">
                <w:rPr>
                  <w:rFonts w:cs="Arial"/>
                  <w:szCs w:val="18"/>
                </w:rPr>
                <w:delText>1.58</w:delText>
              </w:r>
            </w:del>
          </w:p>
        </w:tc>
        <w:tc>
          <w:tcPr>
            <w:tcW w:w="620" w:type="dxa"/>
            <w:tcBorders>
              <w:left w:val="nil"/>
              <w:right w:val="single" w:sz="6" w:space="0" w:color="auto"/>
            </w:tcBorders>
            <w:shd w:val="clear" w:color="auto" w:fill="auto"/>
            <w:tcPrChange w:id="143"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144" w:author="Author" w:date="2017-11-17T10:06:00Z">
              <w:tcPr>
                <w:tcW w:w="102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145" w:author="Author" w:date="2017-11-17T10:01:00Z">
              <w:r>
                <w:t>1.63</w:t>
              </w:r>
            </w:ins>
            <w:del w:id="146" w:author="Author" w:date="2017-11-17T10:01:00Z">
              <w:r w:rsidDel="00F00541">
                <w:rPr>
                  <w:rFonts w:cs="Arial"/>
                  <w:szCs w:val="18"/>
                </w:rPr>
                <w:delText>1.65</w:delText>
              </w:r>
            </w:del>
          </w:p>
        </w:tc>
        <w:tc>
          <w:tcPr>
            <w:tcW w:w="660" w:type="dxa"/>
            <w:tcBorders>
              <w:left w:val="nil"/>
              <w:right w:val="single" w:sz="6" w:space="0" w:color="auto"/>
            </w:tcBorders>
            <w:shd w:val="clear" w:color="auto" w:fill="auto"/>
            <w:tcPrChange w:id="147"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vAlign w:val="bottom"/>
            <w:tcPrChange w:id="148"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r>
              <w:rPr>
                <w:rFonts w:cs="Arial"/>
                <w:szCs w:val="18"/>
              </w:rPr>
              <w:t>1.66</w:t>
            </w:r>
          </w:p>
        </w:tc>
        <w:tc>
          <w:tcPr>
            <w:tcW w:w="620" w:type="dxa"/>
            <w:tcBorders>
              <w:left w:val="nil"/>
              <w:right w:val="single" w:sz="6" w:space="0" w:color="auto"/>
            </w:tcBorders>
            <w:shd w:val="clear" w:color="auto" w:fill="auto"/>
            <w:tcPrChange w:id="149"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150" w:author="Author" w:date="2017-11-17T10:06:00Z">
              <w:tcPr>
                <w:tcW w:w="1020" w:type="dxa"/>
                <w:gridSpan w:val="3"/>
                <w:tcBorders>
                  <w:left w:val="single" w:sz="6" w:space="0" w:color="auto"/>
                </w:tcBorders>
                <w:shd w:val="clear" w:color="auto" w:fill="auto"/>
              </w:tcPr>
            </w:tcPrChange>
          </w:tcPr>
          <w:p w:rsidR="008D0BAB" w:rsidRDefault="008D0BAB" w:rsidP="00764AF6">
            <w:pPr>
              <w:pStyle w:val="tabletext11"/>
              <w:jc w:val="right"/>
            </w:pPr>
            <w:r>
              <w:t>1.49</w:t>
            </w:r>
          </w:p>
        </w:tc>
        <w:tc>
          <w:tcPr>
            <w:tcW w:w="660" w:type="dxa"/>
            <w:tcBorders>
              <w:left w:val="nil"/>
              <w:right w:val="single" w:sz="6" w:space="0" w:color="auto"/>
            </w:tcBorders>
            <w:shd w:val="clear" w:color="auto" w:fill="auto"/>
            <w:tcPrChange w:id="151"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152"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153" w:author="Author" w:date="2017-11-17T10:06:00Z">
              <w:r>
                <w:t>1.52</w:t>
              </w:r>
            </w:ins>
            <w:del w:id="154" w:author="Author" w:date="2017-11-17T10:06:00Z">
              <w:r w:rsidDel="00703177">
                <w:rPr>
                  <w:szCs w:val="18"/>
                </w:rPr>
                <w:delText>1.55</w:delText>
              </w:r>
            </w:del>
          </w:p>
        </w:tc>
        <w:tc>
          <w:tcPr>
            <w:tcW w:w="620" w:type="dxa"/>
            <w:tcBorders>
              <w:left w:val="nil"/>
              <w:right w:val="single" w:sz="6" w:space="0" w:color="auto"/>
            </w:tcBorders>
            <w:shd w:val="clear" w:color="auto" w:fill="auto"/>
            <w:tcPrChange w:id="155"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r>
      <w:tr w:rsidR="008D0BAB" w:rsidTr="00703177">
        <w:tblPrEx>
          <w:tblW w:w="0" w:type="auto"/>
          <w:tblInd w:w="-161" w:type="dxa"/>
          <w:tblLayout w:type="fixed"/>
          <w:tblCellMar>
            <w:left w:w="50" w:type="dxa"/>
            <w:right w:w="50" w:type="dxa"/>
          </w:tblCellMar>
          <w:tblLook w:val="0000" w:firstRow="0" w:lastRow="0" w:firstColumn="0" w:lastColumn="0" w:noHBand="0" w:noVBand="0"/>
          <w:tblPrExChange w:id="156" w:author="Author" w:date="2017-11-17T10:0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157" w:author="Author" w:date="2017-11-17T10:06:00Z">
            <w:trPr>
              <w:gridBefore w:val="2"/>
              <w:cantSplit/>
              <w:trHeight w:val="190"/>
            </w:trPr>
          </w:trPrChange>
        </w:trPr>
        <w:tc>
          <w:tcPr>
            <w:tcW w:w="200" w:type="dxa"/>
            <w:tcPrChange w:id="158" w:author="Author" w:date="2017-11-17T10:06:00Z">
              <w:tcPr>
                <w:tcW w:w="200" w:type="dxa"/>
              </w:tcPr>
            </w:tcPrChange>
          </w:tcPr>
          <w:p w:rsidR="008D0BAB" w:rsidRDefault="008D0BAB" w:rsidP="00764AF6">
            <w:pPr>
              <w:pStyle w:val="tabletext11"/>
            </w:pPr>
          </w:p>
        </w:tc>
        <w:tc>
          <w:tcPr>
            <w:tcW w:w="1080" w:type="dxa"/>
            <w:tcBorders>
              <w:left w:val="single" w:sz="6" w:space="0" w:color="auto"/>
            </w:tcBorders>
            <w:shd w:val="clear" w:color="auto" w:fill="auto"/>
            <w:tcPrChange w:id="159" w:author="Author" w:date="2017-11-17T10:06:00Z">
              <w:tcPr>
                <w:tcW w:w="1080" w:type="dxa"/>
                <w:gridSpan w:val="3"/>
                <w:tcBorders>
                  <w:left w:val="single" w:sz="6" w:space="0" w:color="auto"/>
                </w:tcBorders>
                <w:shd w:val="clear" w:color="auto" w:fill="auto"/>
              </w:tcPr>
            </w:tcPrChange>
          </w:tcPr>
          <w:p w:rsidR="008D0BAB" w:rsidRDefault="008D0BAB" w:rsidP="00764AF6">
            <w:pPr>
              <w:pStyle w:val="tabletext11"/>
              <w:jc w:val="right"/>
            </w:pPr>
            <w:r>
              <w:t>500</w:t>
            </w:r>
          </w:p>
        </w:tc>
        <w:tc>
          <w:tcPr>
            <w:tcW w:w="600" w:type="dxa"/>
            <w:tcBorders>
              <w:left w:val="nil"/>
              <w:right w:val="single" w:sz="6" w:space="0" w:color="auto"/>
            </w:tcBorders>
            <w:shd w:val="clear" w:color="auto" w:fill="auto"/>
            <w:tcPrChange w:id="160" w:author="Author" w:date="2017-11-17T10:06:00Z">
              <w:tcPr>
                <w:tcW w:w="600" w:type="dxa"/>
                <w:tcBorders>
                  <w:left w:val="nil"/>
                  <w:right w:val="single" w:sz="6" w:space="0" w:color="auto"/>
                </w:tcBorders>
                <w:shd w:val="clear" w:color="auto" w:fill="auto"/>
              </w:tcPr>
            </w:tcPrChange>
          </w:tcPr>
          <w:p w:rsidR="008D0BAB" w:rsidRDefault="008D0BAB" w:rsidP="00764AF6">
            <w:pPr>
              <w:pStyle w:val="tabletext11"/>
            </w:pPr>
          </w:p>
        </w:tc>
        <w:tc>
          <w:tcPr>
            <w:tcW w:w="1060" w:type="dxa"/>
            <w:tcBorders>
              <w:left w:val="single" w:sz="6" w:space="0" w:color="auto"/>
            </w:tcBorders>
            <w:shd w:val="clear" w:color="auto" w:fill="auto"/>
            <w:tcPrChange w:id="161"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162" w:author="Author" w:date="2017-11-17T10:00:00Z">
              <w:r>
                <w:t>1.66</w:t>
              </w:r>
            </w:ins>
            <w:del w:id="163" w:author="Author" w:date="2017-11-17T10:00:00Z">
              <w:r w:rsidDel="00C9712B">
                <w:rPr>
                  <w:rFonts w:cs="Arial"/>
                  <w:szCs w:val="18"/>
                </w:rPr>
                <w:delText>1.68</w:delText>
              </w:r>
            </w:del>
          </w:p>
        </w:tc>
        <w:tc>
          <w:tcPr>
            <w:tcW w:w="620" w:type="dxa"/>
            <w:tcBorders>
              <w:left w:val="nil"/>
              <w:right w:val="single" w:sz="6" w:space="0" w:color="auto"/>
            </w:tcBorders>
            <w:shd w:val="clear" w:color="auto" w:fill="auto"/>
            <w:tcPrChange w:id="164"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165" w:author="Author" w:date="2017-11-17T10:06:00Z">
              <w:tcPr>
                <w:tcW w:w="102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166" w:author="Author" w:date="2017-11-17T10:01:00Z">
              <w:r>
                <w:t>1.75</w:t>
              </w:r>
            </w:ins>
            <w:del w:id="167" w:author="Author" w:date="2017-11-17T10:01:00Z">
              <w:r w:rsidDel="00F00541">
                <w:rPr>
                  <w:rFonts w:cs="Arial"/>
                  <w:szCs w:val="18"/>
                </w:rPr>
                <w:delText>1.77</w:delText>
              </w:r>
            </w:del>
          </w:p>
        </w:tc>
        <w:tc>
          <w:tcPr>
            <w:tcW w:w="660" w:type="dxa"/>
            <w:tcBorders>
              <w:left w:val="nil"/>
              <w:right w:val="single" w:sz="6" w:space="0" w:color="auto"/>
            </w:tcBorders>
            <w:shd w:val="clear" w:color="auto" w:fill="auto"/>
            <w:tcPrChange w:id="168"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vAlign w:val="bottom"/>
            <w:tcPrChange w:id="169"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r>
              <w:rPr>
                <w:rFonts w:cs="Arial"/>
                <w:szCs w:val="18"/>
              </w:rPr>
              <w:t>1.79</w:t>
            </w:r>
          </w:p>
        </w:tc>
        <w:tc>
          <w:tcPr>
            <w:tcW w:w="620" w:type="dxa"/>
            <w:tcBorders>
              <w:left w:val="nil"/>
              <w:right w:val="single" w:sz="6" w:space="0" w:color="auto"/>
            </w:tcBorders>
            <w:shd w:val="clear" w:color="auto" w:fill="auto"/>
            <w:tcPrChange w:id="170"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171" w:author="Author" w:date="2017-11-17T10:06:00Z">
              <w:tcPr>
                <w:tcW w:w="1020" w:type="dxa"/>
                <w:gridSpan w:val="3"/>
                <w:tcBorders>
                  <w:left w:val="single" w:sz="6" w:space="0" w:color="auto"/>
                </w:tcBorders>
                <w:shd w:val="clear" w:color="auto" w:fill="auto"/>
              </w:tcPr>
            </w:tcPrChange>
          </w:tcPr>
          <w:p w:rsidR="008D0BAB" w:rsidRDefault="008D0BAB" w:rsidP="00764AF6">
            <w:pPr>
              <w:pStyle w:val="tabletext11"/>
              <w:jc w:val="right"/>
            </w:pPr>
            <w:r>
              <w:t>1.59</w:t>
            </w:r>
          </w:p>
        </w:tc>
        <w:tc>
          <w:tcPr>
            <w:tcW w:w="660" w:type="dxa"/>
            <w:tcBorders>
              <w:left w:val="nil"/>
              <w:right w:val="single" w:sz="6" w:space="0" w:color="auto"/>
            </w:tcBorders>
            <w:shd w:val="clear" w:color="auto" w:fill="auto"/>
            <w:tcPrChange w:id="172"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173"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174" w:author="Author" w:date="2017-11-17T10:06:00Z">
              <w:r>
                <w:t>1.62</w:t>
              </w:r>
            </w:ins>
            <w:del w:id="175" w:author="Author" w:date="2017-11-17T10:06:00Z">
              <w:r w:rsidDel="00703177">
                <w:rPr>
                  <w:szCs w:val="18"/>
                </w:rPr>
                <w:delText>1.67</w:delText>
              </w:r>
            </w:del>
          </w:p>
        </w:tc>
        <w:tc>
          <w:tcPr>
            <w:tcW w:w="620" w:type="dxa"/>
            <w:tcBorders>
              <w:left w:val="nil"/>
              <w:right w:val="single" w:sz="6" w:space="0" w:color="auto"/>
            </w:tcBorders>
            <w:shd w:val="clear" w:color="auto" w:fill="auto"/>
            <w:tcPrChange w:id="176"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r>
      <w:tr w:rsidR="008D0BAB" w:rsidTr="00CD5A17">
        <w:trPr>
          <w:cantSplit/>
          <w:trHeight w:val="190"/>
        </w:trPr>
        <w:tc>
          <w:tcPr>
            <w:tcW w:w="200" w:type="dxa"/>
          </w:tcPr>
          <w:p w:rsidR="008D0BAB" w:rsidRDefault="008D0BAB" w:rsidP="00764AF6">
            <w:pPr>
              <w:pStyle w:val="tabletext11"/>
            </w:pPr>
          </w:p>
        </w:tc>
        <w:tc>
          <w:tcPr>
            <w:tcW w:w="1080" w:type="dxa"/>
            <w:tcBorders>
              <w:left w:val="single" w:sz="6" w:space="0" w:color="auto"/>
            </w:tcBorders>
            <w:shd w:val="clear" w:color="auto" w:fill="auto"/>
          </w:tcPr>
          <w:p w:rsidR="008D0BAB" w:rsidRDefault="008D0BAB" w:rsidP="00764AF6">
            <w:pPr>
              <w:pStyle w:val="tabletext11"/>
              <w:jc w:val="right"/>
            </w:pPr>
          </w:p>
        </w:tc>
        <w:tc>
          <w:tcPr>
            <w:tcW w:w="600" w:type="dxa"/>
            <w:tcBorders>
              <w:left w:val="nil"/>
              <w:right w:val="single" w:sz="6" w:space="0" w:color="auto"/>
            </w:tcBorders>
            <w:shd w:val="clear" w:color="auto" w:fill="auto"/>
          </w:tcPr>
          <w:p w:rsidR="008D0BAB" w:rsidRDefault="008D0BAB" w:rsidP="00764AF6">
            <w:pPr>
              <w:pStyle w:val="tabletext11"/>
            </w:pPr>
          </w:p>
        </w:tc>
        <w:tc>
          <w:tcPr>
            <w:tcW w:w="1060" w:type="dxa"/>
            <w:tcBorders>
              <w:left w:val="single" w:sz="6" w:space="0" w:color="auto"/>
            </w:tcBorders>
            <w:shd w:val="clear" w:color="auto" w:fill="auto"/>
          </w:tcPr>
          <w:p w:rsidR="008D0BAB" w:rsidRDefault="008D0BAB" w:rsidP="00764AF6">
            <w:pPr>
              <w:pStyle w:val="tabletext11"/>
              <w:jc w:val="right"/>
            </w:pPr>
          </w:p>
        </w:tc>
        <w:tc>
          <w:tcPr>
            <w:tcW w:w="620" w:type="dxa"/>
            <w:tcBorders>
              <w:left w:val="nil"/>
              <w:right w:val="single" w:sz="6" w:space="0" w:color="auto"/>
            </w:tcBorders>
            <w:shd w:val="clear" w:color="auto" w:fill="auto"/>
          </w:tcPr>
          <w:p w:rsidR="008D0BAB" w:rsidRDefault="008D0BAB" w:rsidP="00764AF6">
            <w:pPr>
              <w:pStyle w:val="tabletext11"/>
              <w:jc w:val="center"/>
            </w:pPr>
          </w:p>
        </w:tc>
        <w:tc>
          <w:tcPr>
            <w:tcW w:w="1020" w:type="dxa"/>
            <w:tcBorders>
              <w:left w:val="single" w:sz="6" w:space="0" w:color="auto"/>
            </w:tcBorders>
            <w:shd w:val="clear" w:color="auto" w:fill="auto"/>
          </w:tcPr>
          <w:p w:rsidR="008D0BAB" w:rsidRDefault="008D0BAB" w:rsidP="00764AF6">
            <w:pPr>
              <w:pStyle w:val="tabletext11"/>
              <w:jc w:val="right"/>
            </w:pPr>
          </w:p>
        </w:tc>
        <w:tc>
          <w:tcPr>
            <w:tcW w:w="660" w:type="dxa"/>
            <w:tcBorders>
              <w:left w:val="nil"/>
              <w:right w:val="single" w:sz="6" w:space="0" w:color="auto"/>
            </w:tcBorders>
            <w:shd w:val="clear" w:color="auto" w:fill="auto"/>
          </w:tcPr>
          <w:p w:rsidR="008D0BAB" w:rsidRDefault="008D0BAB" w:rsidP="00764AF6">
            <w:pPr>
              <w:pStyle w:val="tabletext11"/>
              <w:jc w:val="center"/>
            </w:pPr>
          </w:p>
        </w:tc>
        <w:tc>
          <w:tcPr>
            <w:tcW w:w="1060" w:type="dxa"/>
            <w:tcBorders>
              <w:left w:val="single" w:sz="6" w:space="0" w:color="auto"/>
            </w:tcBorders>
            <w:shd w:val="clear" w:color="auto" w:fill="auto"/>
          </w:tcPr>
          <w:p w:rsidR="008D0BAB" w:rsidRDefault="008D0BAB" w:rsidP="00764AF6">
            <w:pPr>
              <w:pStyle w:val="tabletext11"/>
              <w:jc w:val="right"/>
            </w:pPr>
          </w:p>
        </w:tc>
        <w:tc>
          <w:tcPr>
            <w:tcW w:w="620" w:type="dxa"/>
            <w:tcBorders>
              <w:left w:val="nil"/>
              <w:right w:val="single" w:sz="6" w:space="0" w:color="auto"/>
            </w:tcBorders>
            <w:shd w:val="clear" w:color="auto" w:fill="auto"/>
          </w:tcPr>
          <w:p w:rsidR="008D0BAB" w:rsidRDefault="008D0BAB" w:rsidP="00764AF6">
            <w:pPr>
              <w:pStyle w:val="tabletext11"/>
              <w:jc w:val="center"/>
            </w:pPr>
          </w:p>
        </w:tc>
        <w:tc>
          <w:tcPr>
            <w:tcW w:w="1020" w:type="dxa"/>
            <w:tcBorders>
              <w:left w:val="single" w:sz="6" w:space="0" w:color="auto"/>
            </w:tcBorders>
            <w:shd w:val="clear" w:color="auto" w:fill="auto"/>
          </w:tcPr>
          <w:p w:rsidR="008D0BAB" w:rsidRDefault="008D0BAB" w:rsidP="00764AF6">
            <w:pPr>
              <w:pStyle w:val="tabletext11"/>
              <w:jc w:val="right"/>
            </w:pPr>
          </w:p>
        </w:tc>
        <w:tc>
          <w:tcPr>
            <w:tcW w:w="660" w:type="dxa"/>
            <w:tcBorders>
              <w:left w:val="nil"/>
              <w:right w:val="single" w:sz="6" w:space="0" w:color="auto"/>
            </w:tcBorders>
            <w:shd w:val="clear" w:color="auto" w:fill="auto"/>
          </w:tcPr>
          <w:p w:rsidR="008D0BAB" w:rsidRDefault="008D0BAB" w:rsidP="00764AF6">
            <w:pPr>
              <w:pStyle w:val="tabletext11"/>
              <w:jc w:val="center"/>
            </w:pPr>
          </w:p>
        </w:tc>
        <w:tc>
          <w:tcPr>
            <w:tcW w:w="1060" w:type="dxa"/>
            <w:tcBorders>
              <w:left w:val="single" w:sz="6" w:space="0" w:color="auto"/>
            </w:tcBorders>
            <w:shd w:val="clear" w:color="auto" w:fill="auto"/>
          </w:tcPr>
          <w:p w:rsidR="008D0BAB" w:rsidRDefault="008D0BAB" w:rsidP="00764AF6">
            <w:pPr>
              <w:pStyle w:val="tabletext11"/>
              <w:jc w:val="right"/>
            </w:pPr>
          </w:p>
        </w:tc>
        <w:tc>
          <w:tcPr>
            <w:tcW w:w="620" w:type="dxa"/>
            <w:tcBorders>
              <w:left w:val="nil"/>
              <w:right w:val="single" w:sz="6" w:space="0" w:color="auto"/>
            </w:tcBorders>
            <w:shd w:val="clear" w:color="auto" w:fill="auto"/>
          </w:tcPr>
          <w:p w:rsidR="008D0BAB" w:rsidRDefault="008D0BAB" w:rsidP="00764AF6">
            <w:pPr>
              <w:pStyle w:val="tabletext11"/>
              <w:jc w:val="center"/>
            </w:pPr>
          </w:p>
        </w:tc>
      </w:tr>
      <w:tr w:rsidR="008D0BAB" w:rsidTr="00703177">
        <w:tblPrEx>
          <w:tblW w:w="0" w:type="auto"/>
          <w:tblInd w:w="-161" w:type="dxa"/>
          <w:tblLayout w:type="fixed"/>
          <w:tblCellMar>
            <w:left w:w="50" w:type="dxa"/>
            <w:right w:w="50" w:type="dxa"/>
          </w:tblCellMar>
          <w:tblLook w:val="0000" w:firstRow="0" w:lastRow="0" w:firstColumn="0" w:lastColumn="0" w:noHBand="0" w:noVBand="0"/>
          <w:tblPrExChange w:id="177" w:author="Author" w:date="2017-11-17T10:0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178" w:author="Author" w:date="2017-11-17T10:06:00Z">
            <w:trPr>
              <w:gridBefore w:val="2"/>
              <w:cantSplit/>
              <w:trHeight w:val="190"/>
            </w:trPr>
          </w:trPrChange>
        </w:trPr>
        <w:tc>
          <w:tcPr>
            <w:tcW w:w="200" w:type="dxa"/>
            <w:tcPrChange w:id="179" w:author="Author" w:date="2017-11-17T10:06:00Z">
              <w:tcPr>
                <w:tcW w:w="200" w:type="dxa"/>
              </w:tcPr>
            </w:tcPrChange>
          </w:tcPr>
          <w:p w:rsidR="008D0BAB" w:rsidRDefault="008D0BAB" w:rsidP="00764AF6">
            <w:pPr>
              <w:pStyle w:val="tabletext11"/>
            </w:pPr>
          </w:p>
        </w:tc>
        <w:tc>
          <w:tcPr>
            <w:tcW w:w="1080" w:type="dxa"/>
            <w:tcBorders>
              <w:left w:val="single" w:sz="6" w:space="0" w:color="auto"/>
            </w:tcBorders>
            <w:shd w:val="clear" w:color="auto" w:fill="auto"/>
            <w:tcPrChange w:id="180" w:author="Author" w:date="2017-11-17T10:06:00Z">
              <w:tcPr>
                <w:tcW w:w="1080" w:type="dxa"/>
                <w:gridSpan w:val="3"/>
                <w:tcBorders>
                  <w:left w:val="single" w:sz="6" w:space="0" w:color="auto"/>
                </w:tcBorders>
                <w:shd w:val="clear" w:color="auto" w:fill="auto"/>
              </w:tcPr>
            </w:tcPrChange>
          </w:tcPr>
          <w:p w:rsidR="008D0BAB" w:rsidRDefault="008D0BAB" w:rsidP="00764AF6">
            <w:pPr>
              <w:pStyle w:val="tabletext11"/>
              <w:jc w:val="right"/>
            </w:pPr>
            <w:r>
              <w:t>600</w:t>
            </w:r>
          </w:p>
        </w:tc>
        <w:tc>
          <w:tcPr>
            <w:tcW w:w="600" w:type="dxa"/>
            <w:tcBorders>
              <w:left w:val="nil"/>
              <w:right w:val="single" w:sz="6" w:space="0" w:color="auto"/>
            </w:tcBorders>
            <w:shd w:val="clear" w:color="auto" w:fill="auto"/>
            <w:tcPrChange w:id="181" w:author="Author" w:date="2017-11-17T10:06:00Z">
              <w:tcPr>
                <w:tcW w:w="600" w:type="dxa"/>
                <w:tcBorders>
                  <w:left w:val="nil"/>
                  <w:right w:val="single" w:sz="6" w:space="0" w:color="auto"/>
                </w:tcBorders>
                <w:shd w:val="clear" w:color="auto" w:fill="auto"/>
              </w:tcPr>
            </w:tcPrChange>
          </w:tcPr>
          <w:p w:rsidR="008D0BAB" w:rsidRDefault="008D0BAB" w:rsidP="00764AF6">
            <w:pPr>
              <w:pStyle w:val="tabletext11"/>
            </w:pPr>
          </w:p>
        </w:tc>
        <w:tc>
          <w:tcPr>
            <w:tcW w:w="1060" w:type="dxa"/>
            <w:tcBorders>
              <w:left w:val="single" w:sz="6" w:space="0" w:color="auto"/>
            </w:tcBorders>
            <w:shd w:val="clear" w:color="auto" w:fill="auto"/>
            <w:tcPrChange w:id="182"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183" w:author="Author" w:date="2017-11-17T10:00:00Z">
              <w:r>
                <w:t>1.74</w:t>
              </w:r>
            </w:ins>
            <w:del w:id="184" w:author="Author" w:date="2017-11-17T10:00:00Z">
              <w:r w:rsidDel="00C9712B">
                <w:rPr>
                  <w:rFonts w:cs="Arial"/>
                  <w:szCs w:val="18"/>
                </w:rPr>
                <w:delText>1.77</w:delText>
              </w:r>
            </w:del>
          </w:p>
        </w:tc>
        <w:tc>
          <w:tcPr>
            <w:tcW w:w="620" w:type="dxa"/>
            <w:tcBorders>
              <w:left w:val="nil"/>
              <w:right w:val="single" w:sz="6" w:space="0" w:color="auto"/>
            </w:tcBorders>
            <w:shd w:val="clear" w:color="auto" w:fill="auto"/>
            <w:tcPrChange w:id="185"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186" w:author="Author" w:date="2017-11-17T10:06:00Z">
              <w:tcPr>
                <w:tcW w:w="102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187" w:author="Author" w:date="2017-11-17T10:01:00Z">
              <w:r>
                <w:t>1.85</w:t>
              </w:r>
            </w:ins>
            <w:del w:id="188" w:author="Author" w:date="2017-11-17T10:01:00Z">
              <w:r w:rsidDel="00F00541">
                <w:rPr>
                  <w:rFonts w:cs="Arial"/>
                  <w:szCs w:val="18"/>
                </w:rPr>
                <w:delText>1.86</w:delText>
              </w:r>
            </w:del>
          </w:p>
        </w:tc>
        <w:tc>
          <w:tcPr>
            <w:tcW w:w="660" w:type="dxa"/>
            <w:tcBorders>
              <w:left w:val="nil"/>
              <w:right w:val="single" w:sz="6" w:space="0" w:color="auto"/>
            </w:tcBorders>
            <w:shd w:val="clear" w:color="auto" w:fill="auto"/>
            <w:tcPrChange w:id="189"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vAlign w:val="bottom"/>
            <w:tcPrChange w:id="190"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r>
              <w:rPr>
                <w:szCs w:val="18"/>
              </w:rPr>
              <w:t>1.90</w:t>
            </w:r>
          </w:p>
        </w:tc>
        <w:tc>
          <w:tcPr>
            <w:tcW w:w="620" w:type="dxa"/>
            <w:tcBorders>
              <w:left w:val="nil"/>
              <w:right w:val="single" w:sz="6" w:space="0" w:color="auto"/>
            </w:tcBorders>
            <w:shd w:val="clear" w:color="auto" w:fill="auto"/>
            <w:tcPrChange w:id="191"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192" w:author="Author" w:date="2017-11-17T10:06:00Z">
              <w:tcPr>
                <w:tcW w:w="1020" w:type="dxa"/>
                <w:gridSpan w:val="3"/>
                <w:tcBorders>
                  <w:left w:val="single" w:sz="6" w:space="0" w:color="auto"/>
                </w:tcBorders>
                <w:shd w:val="clear" w:color="auto" w:fill="auto"/>
              </w:tcPr>
            </w:tcPrChange>
          </w:tcPr>
          <w:p w:rsidR="008D0BAB" w:rsidRDefault="008D0BAB" w:rsidP="00764AF6">
            <w:pPr>
              <w:pStyle w:val="tabletext11"/>
              <w:jc w:val="right"/>
            </w:pPr>
            <w:ins w:id="193" w:author="Author" w:date="2017-11-17T10:03:00Z">
              <w:r>
                <w:t>1.67</w:t>
              </w:r>
            </w:ins>
            <w:del w:id="194" w:author="Author" w:date="2017-11-17T10:03:00Z">
              <w:r w:rsidDel="0032545A">
                <w:delText>1.68</w:delText>
              </w:r>
            </w:del>
          </w:p>
        </w:tc>
        <w:tc>
          <w:tcPr>
            <w:tcW w:w="660" w:type="dxa"/>
            <w:tcBorders>
              <w:left w:val="nil"/>
              <w:right w:val="single" w:sz="6" w:space="0" w:color="auto"/>
            </w:tcBorders>
            <w:shd w:val="clear" w:color="auto" w:fill="auto"/>
            <w:tcPrChange w:id="195"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196"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197" w:author="Author" w:date="2017-11-17T10:06:00Z">
              <w:r>
                <w:t>1.70</w:t>
              </w:r>
            </w:ins>
            <w:del w:id="198" w:author="Author" w:date="2017-11-17T10:06:00Z">
              <w:r w:rsidDel="00703177">
                <w:rPr>
                  <w:szCs w:val="18"/>
                </w:rPr>
                <w:delText>1.76</w:delText>
              </w:r>
            </w:del>
          </w:p>
        </w:tc>
        <w:tc>
          <w:tcPr>
            <w:tcW w:w="620" w:type="dxa"/>
            <w:tcBorders>
              <w:left w:val="nil"/>
              <w:right w:val="single" w:sz="6" w:space="0" w:color="auto"/>
            </w:tcBorders>
            <w:shd w:val="clear" w:color="auto" w:fill="auto"/>
            <w:tcPrChange w:id="199"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r>
      <w:tr w:rsidR="008D0BAB" w:rsidTr="00703177">
        <w:tblPrEx>
          <w:tblW w:w="0" w:type="auto"/>
          <w:tblInd w:w="-161" w:type="dxa"/>
          <w:tblLayout w:type="fixed"/>
          <w:tblCellMar>
            <w:left w:w="50" w:type="dxa"/>
            <w:right w:w="50" w:type="dxa"/>
          </w:tblCellMar>
          <w:tblLook w:val="0000" w:firstRow="0" w:lastRow="0" w:firstColumn="0" w:lastColumn="0" w:noHBand="0" w:noVBand="0"/>
          <w:tblPrExChange w:id="200" w:author="Author" w:date="2017-11-17T10:0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201" w:author="Author" w:date="2017-11-17T10:06:00Z">
            <w:trPr>
              <w:gridBefore w:val="2"/>
              <w:cantSplit/>
              <w:trHeight w:val="190"/>
            </w:trPr>
          </w:trPrChange>
        </w:trPr>
        <w:tc>
          <w:tcPr>
            <w:tcW w:w="200" w:type="dxa"/>
            <w:tcPrChange w:id="202" w:author="Author" w:date="2017-11-17T10:06:00Z">
              <w:tcPr>
                <w:tcW w:w="200" w:type="dxa"/>
              </w:tcPr>
            </w:tcPrChange>
          </w:tcPr>
          <w:p w:rsidR="008D0BAB" w:rsidRDefault="008D0BAB" w:rsidP="00764AF6">
            <w:pPr>
              <w:pStyle w:val="tabletext11"/>
            </w:pPr>
          </w:p>
        </w:tc>
        <w:tc>
          <w:tcPr>
            <w:tcW w:w="1080" w:type="dxa"/>
            <w:tcBorders>
              <w:left w:val="single" w:sz="6" w:space="0" w:color="auto"/>
            </w:tcBorders>
            <w:shd w:val="clear" w:color="auto" w:fill="auto"/>
            <w:tcPrChange w:id="203" w:author="Author" w:date="2017-11-17T10:06:00Z">
              <w:tcPr>
                <w:tcW w:w="1080" w:type="dxa"/>
                <w:gridSpan w:val="3"/>
                <w:tcBorders>
                  <w:left w:val="single" w:sz="6" w:space="0" w:color="auto"/>
                </w:tcBorders>
                <w:shd w:val="clear" w:color="auto" w:fill="auto"/>
              </w:tcPr>
            </w:tcPrChange>
          </w:tcPr>
          <w:p w:rsidR="008D0BAB" w:rsidRDefault="008D0BAB" w:rsidP="00764AF6">
            <w:pPr>
              <w:pStyle w:val="tabletext11"/>
              <w:jc w:val="right"/>
            </w:pPr>
            <w:r>
              <w:t>750</w:t>
            </w:r>
          </w:p>
        </w:tc>
        <w:tc>
          <w:tcPr>
            <w:tcW w:w="600" w:type="dxa"/>
            <w:tcBorders>
              <w:left w:val="nil"/>
              <w:right w:val="single" w:sz="6" w:space="0" w:color="auto"/>
            </w:tcBorders>
            <w:shd w:val="clear" w:color="auto" w:fill="auto"/>
            <w:tcPrChange w:id="204" w:author="Author" w:date="2017-11-17T10:06:00Z">
              <w:tcPr>
                <w:tcW w:w="600" w:type="dxa"/>
                <w:tcBorders>
                  <w:left w:val="nil"/>
                  <w:right w:val="single" w:sz="6" w:space="0" w:color="auto"/>
                </w:tcBorders>
                <w:shd w:val="clear" w:color="auto" w:fill="auto"/>
              </w:tcPr>
            </w:tcPrChange>
          </w:tcPr>
          <w:p w:rsidR="008D0BAB" w:rsidRDefault="008D0BAB" w:rsidP="00764AF6">
            <w:pPr>
              <w:pStyle w:val="tabletext11"/>
            </w:pPr>
          </w:p>
        </w:tc>
        <w:tc>
          <w:tcPr>
            <w:tcW w:w="1060" w:type="dxa"/>
            <w:tcBorders>
              <w:left w:val="single" w:sz="6" w:space="0" w:color="auto"/>
            </w:tcBorders>
            <w:shd w:val="clear" w:color="auto" w:fill="auto"/>
            <w:tcPrChange w:id="205"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206" w:author="Author" w:date="2017-11-17T10:00:00Z">
              <w:r>
                <w:t>1.84</w:t>
              </w:r>
            </w:ins>
            <w:del w:id="207" w:author="Author" w:date="2017-11-17T10:00:00Z">
              <w:r w:rsidDel="00C9712B">
                <w:rPr>
                  <w:rFonts w:cs="Arial"/>
                  <w:szCs w:val="18"/>
                </w:rPr>
                <w:delText>1.87</w:delText>
              </w:r>
            </w:del>
          </w:p>
        </w:tc>
        <w:tc>
          <w:tcPr>
            <w:tcW w:w="620" w:type="dxa"/>
            <w:tcBorders>
              <w:left w:val="nil"/>
              <w:right w:val="single" w:sz="6" w:space="0" w:color="auto"/>
            </w:tcBorders>
            <w:shd w:val="clear" w:color="auto" w:fill="auto"/>
            <w:tcPrChange w:id="208"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209" w:author="Author" w:date="2017-11-17T10:06:00Z">
              <w:tcPr>
                <w:tcW w:w="102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210" w:author="Author" w:date="2017-11-17T10:01:00Z">
              <w:r>
                <w:t>1.97</w:t>
              </w:r>
            </w:ins>
            <w:del w:id="211" w:author="Author" w:date="2017-11-17T10:01:00Z">
              <w:r w:rsidDel="00F00541">
                <w:rPr>
                  <w:rFonts w:cs="Arial"/>
                  <w:szCs w:val="18"/>
                </w:rPr>
                <w:delText>1.98</w:delText>
              </w:r>
            </w:del>
          </w:p>
        </w:tc>
        <w:tc>
          <w:tcPr>
            <w:tcW w:w="660" w:type="dxa"/>
            <w:tcBorders>
              <w:left w:val="nil"/>
              <w:right w:val="single" w:sz="6" w:space="0" w:color="auto"/>
            </w:tcBorders>
            <w:shd w:val="clear" w:color="auto" w:fill="auto"/>
            <w:tcPrChange w:id="212"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213"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214" w:author="Author" w:date="2017-11-17T10:02:00Z">
              <w:r>
                <w:t>2.03</w:t>
              </w:r>
            </w:ins>
            <w:del w:id="215" w:author="Author" w:date="2017-11-17T10:02:00Z">
              <w:r w:rsidDel="00846515">
                <w:rPr>
                  <w:szCs w:val="18"/>
                </w:rPr>
                <w:delText>2.04</w:delText>
              </w:r>
            </w:del>
          </w:p>
        </w:tc>
        <w:tc>
          <w:tcPr>
            <w:tcW w:w="620" w:type="dxa"/>
            <w:tcBorders>
              <w:left w:val="nil"/>
              <w:right w:val="single" w:sz="6" w:space="0" w:color="auto"/>
            </w:tcBorders>
            <w:shd w:val="clear" w:color="auto" w:fill="auto"/>
            <w:tcPrChange w:id="216"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217" w:author="Author" w:date="2017-11-17T10:06:00Z">
              <w:tcPr>
                <w:tcW w:w="1020" w:type="dxa"/>
                <w:gridSpan w:val="3"/>
                <w:tcBorders>
                  <w:left w:val="single" w:sz="6" w:space="0" w:color="auto"/>
                </w:tcBorders>
                <w:shd w:val="clear" w:color="auto" w:fill="auto"/>
              </w:tcPr>
            </w:tcPrChange>
          </w:tcPr>
          <w:p w:rsidR="008D0BAB" w:rsidRDefault="008D0BAB" w:rsidP="00764AF6">
            <w:pPr>
              <w:pStyle w:val="tabletext11"/>
              <w:jc w:val="right"/>
            </w:pPr>
            <w:r>
              <w:t>1.78</w:t>
            </w:r>
          </w:p>
        </w:tc>
        <w:tc>
          <w:tcPr>
            <w:tcW w:w="660" w:type="dxa"/>
            <w:tcBorders>
              <w:left w:val="nil"/>
              <w:right w:val="single" w:sz="6" w:space="0" w:color="auto"/>
            </w:tcBorders>
            <w:shd w:val="clear" w:color="auto" w:fill="auto"/>
            <w:tcPrChange w:id="218"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219"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220" w:author="Author" w:date="2017-11-17T10:06:00Z">
              <w:r>
                <w:t>1.81</w:t>
              </w:r>
            </w:ins>
            <w:del w:id="221" w:author="Author" w:date="2017-11-17T10:06:00Z">
              <w:r w:rsidDel="00703177">
                <w:rPr>
                  <w:szCs w:val="18"/>
                </w:rPr>
                <w:delText>1.88</w:delText>
              </w:r>
            </w:del>
          </w:p>
        </w:tc>
        <w:tc>
          <w:tcPr>
            <w:tcW w:w="620" w:type="dxa"/>
            <w:tcBorders>
              <w:left w:val="nil"/>
              <w:right w:val="single" w:sz="6" w:space="0" w:color="auto"/>
            </w:tcBorders>
            <w:shd w:val="clear" w:color="auto" w:fill="auto"/>
            <w:tcPrChange w:id="222"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r>
      <w:tr w:rsidR="008D0BAB" w:rsidTr="00703177">
        <w:tblPrEx>
          <w:tblW w:w="0" w:type="auto"/>
          <w:tblInd w:w="-161" w:type="dxa"/>
          <w:tblLayout w:type="fixed"/>
          <w:tblCellMar>
            <w:left w:w="50" w:type="dxa"/>
            <w:right w:w="50" w:type="dxa"/>
          </w:tblCellMar>
          <w:tblLook w:val="0000" w:firstRow="0" w:lastRow="0" w:firstColumn="0" w:lastColumn="0" w:noHBand="0" w:noVBand="0"/>
          <w:tblPrExChange w:id="223" w:author="Author" w:date="2017-11-17T10:0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224" w:author="Author" w:date="2017-11-17T10:06:00Z">
            <w:trPr>
              <w:gridBefore w:val="2"/>
              <w:cantSplit/>
              <w:trHeight w:val="190"/>
            </w:trPr>
          </w:trPrChange>
        </w:trPr>
        <w:tc>
          <w:tcPr>
            <w:tcW w:w="200" w:type="dxa"/>
            <w:tcPrChange w:id="225" w:author="Author" w:date="2017-11-17T10:06:00Z">
              <w:tcPr>
                <w:tcW w:w="200" w:type="dxa"/>
              </w:tcPr>
            </w:tcPrChange>
          </w:tcPr>
          <w:p w:rsidR="008D0BAB" w:rsidRDefault="008D0BAB" w:rsidP="00764AF6">
            <w:pPr>
              <w:pStyle w:val="tabletext11"/>
            </w:pPr>
          </w:p>
        </w:tc>
        <w:tc>
          <w:tcPr>
            <w:tcW w:w="1080" w:type="dxa"/>
            <w:tcBorders>
              <w:left w:val="single" w:sz="6" w:space="0" w:color="auto"/>
            </w:tcBorders>
            <w:shd w:val="clear" w:color="auto" w:fill="auto"/>
            <w:tcPrChange w:id="226" w:author="Author" w:date="2017-11-17T10:06:00Z">
              <w:tcPr>
                <w:tcW w:w="1080" w:type="dxa"/>
                <w:gridSpan w:val="3"/>
                <w:tcBorders>
                  <w:left w:val="single" w:sz="6" w:space="0" w:color="auto"/>
                </w:tcBorders>
                <w:shd w:val="clear" w:color="auto" w:fill="auto"/>
              </w:tcPr>
            </w:tcPrChange>
          </w:tcPr>
          <w:p w:rsidR="008D0BAB" w:rsidRDefault="008D0BAB" w:rsidP="00764AF6">
            <w:pPr>
              <w:pStyle w:val="tabletext11"/>
              <w:jc w:val="right"/>
            </w:pPr>
            <w:r>
              <w:t>1,000</w:t>
            </w:r>
          </w:p>
        </w:tc>
        <w:tc>
          <w:tcPr>
            <w:tcW w:w="600" w:type="dxa"/>
            <w:tcBorders>
              <w:left w:val="nil"/>
              <w:right w:val="single" w:sz="6" w:space="0" w:color="auto"/>
            </w:tcBorders>
            <w:shd w:val="clear" w:color="auto" w:fill="auto"/>
            <w:tcPrChange w:id="227" w:author="Author" w:date="2017-11-17T10:06:00Z">
              <w:tcPr>
                <w:tcW w:w="600" w:type="dxa"/>
                <w:tcBorders>
                  <w:left w:val="nil"/>
                  <w:right w:val="single" w:sz="6" w:space="0" w:color="auto"/>
                </w:tcBorders>
                <w:shd w:val="clear" w:color="auto" w:fill="auto"/>
              </w:tcPr>
            </w:tcPrChange>
          </w:tcPr>
          <w:p w:rsidR="008D0BAB" w:rsidRDefault="008D0BAB" w:rsidP="00764AF6">
            <w:pPr>
              <w:pStyle w:val="tabletext11"/>
            </w:pPr>
          </w:p>
        </w:tc>
        <w:tc>
          <w:tcPr>
            <w:tcW w:w="1060" w:type="dxa"/>
            <w:tcBorders>
              <w:left w:val="single" w:sz="6" w:space="0" w:color="auto"/>
            </w:tcBorders>
            <w:shd w:val="clear" w:color="auto" w:fill="auto"/>
            <w:tcPrChange w:id="228"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229" w:author="Author" w:date="2017-11-17T10:00:00Z">
              <w:r>
                <w:t>1.96</w:t>
              </w:r>
            </w:ins>
            <w:del w:id="230" w:author="Author" w:date="2017-11-17T10:00:00Z">
              <w:r w:rsidDel="00C9712B">
                <w:rPr>
                  <w:rFonts w:cs="Arial"/>
                  <w:szCs w:val="18"/>
                </w:rPr>
                <w:delText>2.00</w:delText>
              </w:r>
            </w:del>
          </w:p>
        </w:tc>
        <w:tc>
          <w:tcPr>
            <w:tcW w:w="620" w:type="dxa"/>
            <w:tcBorders>
              <w:left w:val="nil"/>
              <w:right w:val="single" w:sz="6" w:space="0" w:color="auto"/>
            </w:tcBorders>
            <w:shd w:val="clear" w:color="auto" w:fill="auto"/>
            <w:tcPrChange w:id="231"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232" w:author="Author" w:date="2017-11-17T10:06:00Z">
              <w:tcPr>
                <w:tcW w:w="102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233" w:author="Author" w:date="2017-11-17T10:01:00Z">
              <w:r>
                <w:t>2.12</w:t>
              </w:r>
            </w:ins>
            <w:del w:id="234" w:author="Author" w:date="2017-11-17T10:01:00Z">
              <w:r w:rsidDel="00F00541">
                <w:rPr>
                  <w:rFonts w:cs="Arial"/>
                  <w:szCs w:val="18"/>
                </w:rPr>
                <w:delText>2.12</w:delText>
              </w:r>
            </w:del>
          </w:p>
        </w:tc>
        <w:tc>
          <w:tcPr>
            <w:tcW w:w="660" w:type="dxa"/>
            <w:tcBorders>
              <w:left w:val="nil"/>
              <w:right w:val="single" w:sz="6" w:space="0" w:color="auto"/>
            </w:tcBorders>
            <w:shd w:val="clear" w:color="auto" w:fill="auto"/>
            <w:tcPrChange w:id="235"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236"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237" w:author="Author" w:date="2017-11-17T10:02:00Z">
              <w:r>
                <w:t>2.21</w:t>
              </w:r>
            </w:ins>
            <w:del w:id="238" w:author="Author" w:date="2017-11-17T10:02:00Z">
              <w:r w:rsidDel="00846515">
                <w:rPr>
                  <w:szCs w:val="18"/>
                </w:rPr>
                <w:delText>2.22</w:delText>
              </w:r>
            </w:del>
          </w:p>
        </w:tc>
        <w:tc>
          <w:tcPr>
            <w:tcW w:w="620" w:type="dxa"/>
            <w:tcBorders>
              <w:left w:val="nil"/>
              <w:right w:val="single" w:sz="6" w:space="0" w:color="auto"/>
            </w:tcBorders>
            <w:shd w:val="clear" w:color="auto" w:fill="auto"/>
            <w:tcPrChange w:id="239"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240" w:author="Author" w:date="2017-11-17T10:06:00Z">
              <w:tcPr>
                <w:tcW w:w="1020" w:type="dxa"/>
                <w:gridSpan w:val="3"/>
                <w:tcBorders>
                  <w:left w:val="single" w:sz="6" w:space="0" w:color="auto"/>
                </w:tcBorders>
                <w:shd w:val="clear" w:color="auto" w:fill="auto"/>
              </w:tcPr>
            </w:tcPrChange>
          </w:tcPr>
          <w:p w:rsidR="008D0BAB" w:rsidRDefault="008D0BAB" w:rsidP="00764AF6">
            <w:pPr>
              <w:pStyle w:val="tabletext11"/>
              <w:jc w:val="right"/>
            </w:pPr>
            <w:r>
              <w:t>1.92</w:t>
            </w:r>
          </w:p>
        </w:tc>
        <w:tc>
          <w:tcPr>
            <w:tcW w:w="660" w:type="dxa"/>
            <w:tcBorders>
              <w:left w:val="nil"/>
              <w:right w:val="single" w:sz="6" w:space="0" w:color="auto"/>
            </w:tcBorders>
            <w:shd w:val="clear" w:color="auto" w:fill="auto"/>
            <w:tcPrChange w:id="241"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242"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243" w:author="Author" w:date="2017-11-17T10:06:00Z">
              <w:r>
                <w:t>1.94</w:t>
              </w:r>
            </w:ins>
            <w:del w:id="244" w:author="Author" w:date="2017-11-17T10:06:00Z">
              <w:r w:rsidDel="00703177">
                <w:rPr>
                  <w:szCs w:val="18"/>
                </w:rPr>
                <w:delText>2.04</w:delText>
              </w:r>
            </w:del>
          </w:p>
        </w:tc>
        <w:tc>
          <w:tcPr>
            <w:tcW w:w="620" w:type="dxa"/>
            <w:tcBorders>
              <w:left w:val="nil"/>
              <w:right w:val="single" w:sz="6" w:space="0" w:color="auto"/>
            </w:tcBorders>
            <w:shd w:val="clear" w:color="auto" w:fill="auto"/>
            <w:tcPrChange w:id="245"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r>
      <w:tr w:rsidR="008D0BAB" w:rsidTr="00703177">
        <w:tblPrEx>
          <w:tblW w:w="0" w:type="auto"/>
          <w:tblInd w:w="-161" w:type="dxa"/>
          <w:tblLayout w:type="fixed"/>
          <w:tblCellMar>
            <w:left w:w="50" w:type="dxa"/>
            <w:right w:w="50" w:type="dxa"/>
          </w:tblCellMar>
          <w:tblLook w:val="0000" w:firstRow="0" w:lastRow="0" w:firstColumn="0" w:lastColumn="0" w:noHBand="0" w:noVBand="0"/>
          <w:tblPrExChange w:id="246" w:author="Author" w:date="2017-11-17T10:0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247" w:author="Author" w:date="2017-11-17T10:06:00Z">
            <w:trPr>
              <w:gridBefore w:val="2"/>
              <w:cantSplit/>
              <w:trHeight w:val="190"/>
            </w:trPr>
          </w:trPrChange>
        </w:trPr>
        <w:tc>
          <w:tcPr>
            <w:tcW w:w="200" w:type="dxa"/>
            <w:tcPrChange w:id="248" w:author="Author" w:date="2017-11-17T10:06:00Z">
              <w:tcPr>
                <w:tcW w:w="200" w:type="dxa"/>
              </w:tcPr>
            </w:tcPrChange>
          </w:tcPr>
          <w:p w:rsidR="008D0BAB" w:rsidRDefault="008D0BAB" w:rsidP="00764AF6">
            <w:pPr>
              <w:pStyle w:val="tabletext11"/>
            </w:pPr>
          </w:p>
        </w:tc>
        <w:tc>
          <w:tcPr>
            <w:tcW w:w="1080" w:type="dxa"/>
            <w:tcBorders>
              <w:left w:val="single" w:sz="6" w:space="0" w:color="auto"/>
            </w:tcBorders>
            <w:shd w:val="clear" w:color="auto" w:fill="auto"/>
            <w:tcPrChange w:id="249" w:author="Author" w:date="2017-11-17T10:06:00Z">
              <w:tcPr>
                <w:tcW w:w="1080" w:type="dxa"/>
                <w:gridSpan w:val="3"/>
                <w:tcBorders>
                  <w:left w:val="single" w:sz="6" w:space="0" w:color="auto"/>
                </w:tcBorders>
                <w:shd w:val="clear" w:color="auto" w:fill="auto"/>
              </w:tcPr>
            </w:tcPrChange>
          </w:tcPr>
          <w:p w:rsidR="008D0BAB" w:rsidRDefault="008D0BAB" w:rsidP="00764AF6">
            <w:pPr>
              <w:pStyle w:val="tabletext11"/>
              <w:jc w:val="right"/>
            </w:pPr>
            <w:r>
              <w:t>1,500</w:t>
            </w:r>
          </w:p>
        </w:tc>
        <w:tc>
          <w:tcPr>
            <w:tcW w:w="600" w:type="dxa"/>
            <w:tcBorders>
              <w:left w:val="nil"/>
              <w:right w:val="single" w:sz="6" w:space="0" w:color="auto"/>
            </w:tcBorders>
            <w:shd w:val="clear" w:color="auto" w:fill="auto"/>
            <w:tcPrChange w:id="250" w:author="Author" w:date="2017-11-17T10:06:00Z">
              <w:tcPr>
                <w:tcW w:w="600" w:type="dxa"/>
                <w:tcBorders>
                  <w:left w:val="nil"/>
                  <w:right w:val="single" w:sz="6" w:space="0" w:color="auto"/>
                </w:tcBorders>
                <w:shd w:val="clear" w:color="auto" w:fill="auto"/>
              </w:tcPr>
            </w:tcPrChange>
          </w:tcPr>
          <w:p w:rsidR="008D0BAB" w:rsidRDefault="008D0BAB" w:rsidP="00764AF6">
            <w:pPr>
              <w:pStyle w:val="tabletext11"/>
            </w:pPr>
          </w:p>
        </w:tc>
        <w:tc>
          <w:tcPr>
            <w:tcW w:w="1060" w:type="dxa"/>
            <w:tcBorders>
              <w:left w:val="single" w:sz="6" w:space="0" w:color="auto"/>
            </w:tcBorders>
            <w:shd w:val="clear" w:color="auto" w:fill="auto"/>
            <w:tcPrChange w:id="251"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252" w:author="Author" w:date="2017-11-17T10:00:00Z">
              <w:r>
                <w:t>2.14</w:t>
              </w:r>
            </w:ins>
            <w:del w:id="253" w:author="Author" w:date="2017-11-17T10:00:00Z">
              <w:r w:rsidDel="00C9712B">
                <w:rPr>
                  <w:rFonts w:cs="Arial"/>
                  <w:szCs w:val="18"/>
                </w:rPr>
                <w:delText>2.17</w:delText>
              </w:r>
            </w:del>
          </w:p>
        </w:tc>
        <w:tc>
          <w:tcPr>
            <w:tcW w:w="620" w:type="dxa"/>
            <w:tcBorders>
              <w:left w:val="nil"/>
              <w:right w:val="single" w:sz="6" w:space="0" w:color="auto"/>
            </w:tcBorders>
            <w:shd w:val="clear" w:color="auto" w:fill="auto"/>
            <w:tcPrChange w:id="254"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255" w:author="Author" w:date="2017-11-17T10:06:00Z">
              <w:tcPr>
                <w:tcW w:w="102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256" w:author="Author" w:date="2017-11-17T10:01:00Z">
              <w:r>
                <w:t>2.35</w:t>
              </w:r>
            </w:ins>
            <w:del w:id="257" w:author="Author" w:date="2017-11-17T10:01:00Z">
              <w:r w:rsidDel="00F00541">
                <w:rPr>
                  <w:rFonts w:cs="Arial"/>
                  <w:szCs w:val="18"/>
                </w:rPr>
                <w:delText>2.33</w:delText>
              </w:r>
            </w:del>
          </w:p>
        </w:tc>
        <w:tc>
          <w:tcPr>
            <w:tcW w:w="660" w:type="dxa"/>
            <w:tcBorders>
              <w:left w:val="nil"/>
              <w:right w:val="single" w:sz="6" w:space="0" w:color="auto"/>
            </w:tcBorders>
            <w:shd w:val="clear" w:color="auto" w:fill="auto"/>
            <w:tcPrChange w:id="258"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259"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260" w:author="Author" w:date="2017-11-17T10:02:00Z">
              <w:r>
                <w:t>2.46</w:t>
              </w:r>
            </w:ins>
            <w:del w:id="261" w:author="Author" w:date="2017-11-17T10:02:00Z">
              <w:r w:rsidDel="00846515">
                <w:rPr>
                  <w:szCs w:val="18"/>
                </w:rPr>
                <w:delText>2.48</w:delText>
              </w:r>
            </w:del>
          </w:p>
        </w:tc>
        <w:tc>
          <w:tcPr>
            <w:tcW w:w="620" w:type="dxa"/>
            <w:tcBorders>
              <w:left w:val="nil"/>
              <w:right w:val="single" w:sz="6" w:space="0" w:color="auto"/>
            </w:tcBorders>
            <w:shd w:val="clear" w:color="auto" w:fill="auto"/>
            <w:tcPrChange w:id="262"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263" w:author="Author" w:date="2017-11-17T10:06:00Z">
              <w:tcPr>
                <w:tcW w:w="1020" w:type="dxa"/>
                <w:gridSpan w:val="3"/>
                <w:tcBorders>
                  <w:left w:val="single" w:sz="6" w:space="0" w:color="auto"/>
                </w:tcBorders>
                <w:shd w:val="clear" w:color="auto" w:fill="auto"/>
              </w:tcPr>
            </w:tcPrChange>
          </w:tcPr>
          <w:p w:rsidR="008D0BAB" w:rsidRDefault="008D0BAB" w:rsidP="00764AF6">
            <w:pPr>
              <w:pStyle w:val="tabletext11"/>
              <w:jc w:val="right"/>
            </w:pPr>
            <w:r>
              <w:t>2.11</w:t>
            </w:r>
          </w:p>
        </w:tc>
        <w:tc>
          <w:tcPr>
            <w:tcW w:w="660" w:type="dxa"/>
            <w:tcBorders>
              <w:left w:val="nil"/>
              <w:right w:val="single" w:sz="6" w:space="0" w:color="auto"/>
            </w:tcBorders>
            <w:shd w:val="clear" w:color="auto" w:fill="auto"/>
            <w:tcPrChange w:id="264"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265"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266" w:author="Author" w:date="2017-11-17T10:06:00Z">
              <w:r>
                <w:t>2.16</w:t>
              </w:r>
            </w:ins>
            <w:del w:id="267" w:author="Author" w:date="2017-11-17T10:06:00Z">
              <w:r w:rsidDel="00703177">
                <w:rPr>
                  <w:szCs w:val="18"/>
                </w:rPr>
                <w:delText>2.26</w:delText>
              </w:r>
            </w:del>
          </w:p>
        </w:tc>
        <w:tc>
          <w:tcPr>
            <w:tcW w:w="620" w:type="dxa"/>
            <w:tcBorders>
              <w:left w:val="nil"/>
              <w:right w:val="single" w:sz="6" w:space="0" w:color="auto"/>
            </w:tcBorders>
            <w:shd w:val="clear" w:color="auto" w:fill="auto"/>
            <w:tcPrChange w:id="268"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r>
      <w:tr w:rsidR="008D0BAB" w:rsidTr="00703177">
        <w:tblPrEx>
          <w:tblW w:w="0" w:type="auto"/>
          <w:tblInd w:w="-161" w:type="dxa"/>
          <w:tblLayout w:type="fixed"/>
          <w:tblCellMar>
            <w:left w:w="50" w:type="dxa"/>
            <w:right w:w="50" w:type="dxa"/>
          </w:tblCellMar>
          <w:tblLook w:val="0000" w:firstRow="0" w:lastRow="0" w:firstColumn="0" w:lastColumn="0" w:noHBand="0" w:noVBand="0"/>
          <w:tblPrExChange w:id="269" w:author="Author" w:date="2017-11-17T10:0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270" w:author="Author" w:date="2017-11-17T10:06:00Z">
            <w:trPr>
              <w:gridBefore w:val="2"/>
              <w:cantSplit/>
              <w:trHeight w:val="190"/>
            </w:trPr>
          </w:trPrChange>
        </w:trPr>
        <w:tc>
          <w:tcPr>
            <w:tcW w:w="200" w:type="dxa"/>
            <w:tcPrChange w:id="271" w:author="Author" w:date="2017-11-17T10:06:00Z">
              <w:tcPr>
                <w:tcW w:w="200" w:type="dxa"/>
              </w:tcPr>
            </w:tcPrChange>
          </w:tcPr>
          <w:p w:rsidR="008D0BAB" w:rsidRDefault="008D0BAB" w:rsidP="00764AF6">
            <w:pPr>
              <w:pStyle w:val="tabletext11"/>
            </w:pPr>
          </w:p>
        </w:tc>
        <w:tc>
          <w:tcPr>
            <w:tcW w:w="1080" w:type="dxa"/>
            <w:tcBorders>
              <w:left w:val="single" w:sz="6" w:space="0" w:color="auto"/>
            </w:tcBorders>
            <w:shd w:val="clear" w:color="auto" w:fill="auto"/>
            <w:tcPrChange w:id="272" w:author="Author" w:date="2017-11-17T10:06:00Z">
              <w:tcPr>
                <w:tcW w:w="1080" w:type="dxa"/>
                <w:gridSpan w:val="3"/>
                <w:tcBorders>
                  <w:left w:val="single" w:sz="6" w:space="0" w:color="auto"/>
                </w:tcBorders>
                <w:shd w:val="clear" w:color="auto" w:fill="auto"/>
              </w:tcPr>
            </w:tcPrChange>
          </w:tcPr>
          <w:p w:rsidR="008D0BAB" w:rsidRDefault="008D0BAB" w:rsidP="00764AF6">
            <w:pPr>
              <w:pStyle w:val="tabletext11"/>
              <w:jc w:val="right"/>
            </w:pPr>
            <w:r>
              <w:t>2,000</w:t>
            </w:r>
          </w:p>
        </w:tc>
        <w:tc>
          <w:tcPr>
            <w:tcW w:w="600" w:type="dxa"/>
            <w:tcBorders>
              <w:left w:val="nil"/>
              <w:right w:val="single" w:sz="6" w:space="0" w:color="auto"/>
            </w:tcBorders>
            <w:shd w:val="clear" w:color="auto" w:fill="auto"/>
            <w:tcPrChange w:id="273" w:author="Author" w:date="2017-11-17T10:06:00Z">
              <w:tcPr>
                <w:tcW w:w="600" w:type="dxa"/>
                <w:tcBorders>
                  <w:left w:val="nil"/>
                  <w:right w:val="single" w:sz="6" w:space="0" w:color="auto"/>
                </w:tcBorders>
                <w:shd w:val="clear" w:color="auto" w:fill="auto"/>
              </w:tcPr>
            </w:tcPrChange>
          </w:tcPr>
          <w:p w:rsidR="008D0BAB" w:rsidRDefault="008D0BAB" w:rsidP="00764AF6">
            <w:pPr>
              <w:pStyle w:val="tabletext11"/>
            </w:pPr>
          </w:p>
        </w:tc>
        <w:tc>
          <w:tcPr>
            <w:tcW w:w="1060" w:type="dxa"/>
            <w:tcBorders>
              <w:left w:val="single" w:sz="6" w:space="0" w:color="auto"/>
            </w:tcBorders>
            <w:shd w:val="clear" w:color="auto" w:fill="auto"/>
            <w:tcPrChange w:id="274"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275" w:author="Author" w:date="2017-11-17T10:00:00Z">
              <w:r>
                <w:t>2.27</w:t>
              </w:r>
            </w:ins>
            <w:del w:id="276" w:author="Author" w:date="2017-11-17T10:00:00Z">
              <w:r w:rsidDel="00C9712B">
                <w:rPr>
                  <w:rFonts w:cs="Arial"/>
                  <w:szCs w:val="18"/>
                </w:rPr>
                <w:delText>2.30</w:delText>
              </w:r>
            </w:del>
          </w:p>
        </w:tc>
        <w:tc>
          <w:tcPr>
            <w:tcW w:w="620" w:type="dxa"/>
            <w:tcBorders>
              <w:left w:val="nil"/>
              <w:right w:val="single" w:sz="6" w:space="0" w:color="auto"/>
            </w:tcBorders>
            <w:shd w:val="clear" w:color="auto" w:fill="auto"/>
            <w:tcPrChange w:id="277"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278" w:author="Author" w:date="2017-11-17T10:06:00Z">
              <w:tcPr>
                <w:tcW w:w="102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279" w:author="Author" w:date="2017-11-17T10:01:00Z">
              <w:r>
                <w:t>2.51</w:t>
              </w:r>
            </w:ins>
            <w:del w:id="280" w:author="Author" w:date="2017-11-17T10:01:00Z">
              <w:r w:rsidDel="00F00541">
                <w:rPr>
                  <w:rFonts w:cs="Arial"/>
                  <w:szCs w:val="18"/>
                </w:rPr>
                <w:delText>2.48</w:delText>
              </w:r>
            </w:del>
          </w:p>
        </w:tc>
        <w:tc>
          <w:tcPr>
            <w:tcW w:w="660" w:type="dxa"/>
            <w:tcBorders>
              <w:left w:val="nil"/>
              <w:right w:val="single" w:sz="6" w:space="0" w:color="auto"/>
            </w:tcBorders>
            <w:shd w:val="clear" w:color="auto" w:fill="auto"/>
            <w:tcPrChange w:id="281"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vAlign w:val="bottom"/>
            <w:tcPrChange w:id="282"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r>
              <w:rPr>
                <w:szCs w:val="18"/>
              </w:rPr>
              <w:t>2.66</w:t>
            </w:r>
          </w:p>
        </w:tc>
        <w:tc>
          <w:tcPr>
            <w:tcW w:w="620" w:type="dxa"/>
            <w:tcBorders>
              <w:left w:val="nil"/>
              <w:right w:val="single" w:sz="6" w:space="0" w:color="auto"/>
            </w:tcBorders>
            <w:shd w:val="clear" w:color="auto" w:fill="auto"/>
            <w:tcPrChange w:id="283"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284" w:author="Author" w:date="2017-11-17T10:06:00Z">
              <w:tcPr>
                <w:tcW w:w="1020" w:type="dxa"/>
                <w:gridSpan w:val="3"/>
                <w:tcBorders>
                  <w:left w:val="single" w:sz="6" w:space="0" w:color="auto"/>
                </w:tcBorders>
                <w:shd w:val="clear" w:color="auto" w:fill="auto"/>
              </w:tcPr>
            </w:tcPrChange>
          </w:tcPr>
          <w:p w:rsidR="008D0BAB" w:rsidRDefault="008D0BAB" w:rsidP="00764AF6">
            <w:pPr>
              <w:pStyle w:val="tabletext11"/>
              <w:jc w:val="right"/>
            </w:pPr>
            <w:r>
              <w:t>2.25</w:t>
            </w:r>
          </w:p>
        </w:tc>
        <w:tc>
          <w:tcPr>
            <w:tcW w:w="660" w:type="dxa"/>
            <w:tcBorders>
              <w:left w:val="nil"/>
              <w:right w:val="single" w:sz="6" w:space="0" w:color="auto"/>
            </w:tcBorders>
            <w:shd w:val="clear" w:color="auto" w:fill="auto"/>
            <w:tcPrChange w:id="285"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286"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287" w:author="Author" w:date="2017-11-17T10:06:00Z">
              <w:r>
                <w:t>2.35</w:t>
              </w:r>
            </w:ins>
            <w:del w:id="288" w:author="Author" w:date="2017-11-17T10:06:00Z">
              <w:r w:rsidDel="00703177">
                <w:rPr>
                  <w:szCs w:val="18"/>
                </w:rPr>
                <w:delText>2.42</w:delText>
              </w:r>
            </w:del>
          </w:p>
        </w:tc>
        <w:tc>
          <w:tcPr>
            <w:tcW w:w="620" w:type="dxa"/>
            <w:tcBorders>
              <w:left w:val="nil"/>
              <w:right w:val="single" w:sz="6" w:space="0" w:color="auto"/>
            </w:tcBorders>
            <w:shd w:val="clear" w:color="auto" w:fill="auto"/>
            <w:tcPrChange w:id="289"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r>
      <w:tr w:rsidR="008D0BAB" w:rsidTr="00CD5A17">
        <w:trPr>
          <w:cantSplit/>
          <w:trHeight w:val="190"/>
        </w:trPr>
        <w:tc>
          <w:tcPr>
            <w:tcW w:w="200" w:type="dxa"/>
          </w:tcPr>
          <w:p w:rsidR="008D0BAB" w:rsidRDefault="008D0BAB" w:rsidP="00764AF6">
            <w:pPr>
              <w:pStyle w:val="tabletext11"/>
            </w:pPr>
          </w:p>
        </w:tc>
        <w:tc>
          <w:tcPr>
            <w:tcW w:w="1080" w:type="dxa"/>
            <w:tcBorders>
              <w:left w:val="single" w:sz="6" w:space="0" w:color="auto"/>
            </w:tcBorders>
            <w:shd w:val="clear" w:color="auto" w:fill="auto"/>
          </w:tcPr>
          <w:p w:rsidR="008D0BAB" w:rsidRDefault="008D0BAB" w:rsidP="00764AF6">
            <w:pPr>
              <w:pStyle w:val="tabletext11"/>
              <w:jc w:val="right"/>
            </w:pPr>
          </w:p>
        </w:tc>
        <w:tc>
          <w:tcPr>
            <w:tcW w:w="600" w:type="dxa"/>
            <w:tcBorders>
              <w:left w:val="nil"/>
              <w:right w:val="single" w:sz="6" w:space="0" w:color="auto"/>
            </w:tcBorders>
            <w:shd w:val="clear" w:color="auto" w:fill="auto"/>
          </w:tcPr>
          <w:p w:rsidR="008D0BAB" w:rsidRDefault="008D0BAB" w:rsidP="00764AF6">
            <w:pPr>
              <w:pStyle w:val="tabletext11"/>
            </w:pPr>
          </w:p>
        </w:tc>
        <w:tc>
          <w:tcPr>
            <w:tcW w:w="1060" w:type="dxa"/>
            <w:tcBorders>
              <w:left w:val="single" w:sz="6" w:space="0" w:color="auto"/>
            </w:tcBorders>
            <w:shd w:val="clear" w:color="auto" w:fill="auto"/>
          </w:tcPr>
          <w:p w:rsidR="008D0BAB" w:rsidRDefault="008D0BAB" w:rsidP="00764AF6">
            <w:pPr>
              <w:pStyle w:val="tabletext11"/>
              <w:jc w:val="right"/>
            </w:pPr>
          </w:p>
        </w:tc>
        <w:tc>
          <w:tcPr>
            <w:tcW w:w="620" w:type="dxa"/>
            <w:tcBorders>
              <w:left w:val="nil"/>
              <w:right w:val="single" w:sz="6" w:space="0" w:color="auto"/>
            </w:tcBorders>
            <w:shd w:val="clear" w:color="auto" w:fill="auto"/>
          </w:tcPr>
          <w:p w:rsidR="008D0BAB" w:rsidRDefault="008D0BAB" w:rsidP="00764AF6">
            <w:pPr>
              <w:pStyle w:val="tabletext11"/>
              <w:jc w:val="center"/>
            </w:pPr>
          </w:p>
        </w:tc>
        <w:tc>
          <w:tcPr>
            <w:tcW w:w="1020" w:type="dxa"/>
            <w:tcBorders>
              <w:left w:val="single" w:sz="6" w:space="0" w:color="auto"/>
            </w:tcBorders>
            <w:shd w:val="clear" w:color="auto" w:fill="auto"/>
          </w:tcPr>
          <w:p w:rsidR="008D0BAB" w:rsidRDefault="008D0BAB" w:rsidP="00764AF6">
            <w:pPr>
              <w:pStyle w:val="tabletext11"/>
              <w:jc w:val="right"/>
            </w:pPr>
          </w:p>
        </w:tc>
        <w:tc>
          <w:tcPr>
            <w:tcW w:w="660" w:type="dxa"/>
            <w:tcBorders>
              <w:left w:val="nil"/>
              <w:right w:val="single" w:sz="6" w:space="0" w:color="auto"/>
            </w:tcBorders>
            <w:shd w:val="clear" w:color="auto" w:fill="auto"/>
          </w:tcPr>
          <w:p w:rsidR="008D0BAB" w:rsidRDefault="008D0BAB" w:rsidP="00764AF6">
            <w:pPr>
              <w:pStyle w:val="tabletext11"/>
              <w:jc w:val="center"/>
            </w:pPr>
          </w:p>
        </w:tc>
        <w:tc>
          <w:tcPr>
            <w:tcW w:w="1060" w:type="dxa"/>
            <w:tcBorders>
              <w:left w:val="single" w:sz="6" w:space="0" w:color="auto"/>
            </w:tcBorders>
            <w:shd w:val="clear" w:color="auto" w:fill="auto"/>
          </w:tcPr>
          <w:p w:rsidR="008D0BAB" w:rsidRDefault="008D0BAB" w:rsidP="00764AF6">
            <w:pPr>
              <w:pStyle w:val="tabletext11"/>
              <w:jc w:val="right"/>
            </w:pPr>
          </w:p>
        </w:tc>
        <w:tc>
          <w:tcPr>
            <w:tcW w:w="620" w:type="dxa"/>
            <w:tcBorders>
              <w:left w:val="nil"/>
              <w:right w:val="single" w:sz="6" w:space="0" w:color="auto"/>
            </w:tcBorders>
            <w:shd w:val="clear" w:color="auto" w:fill="auto"/>
          </w:tcPr>
          <w:p w:rsidR="008D0BAB" w:rsidRDefault="008D0BAB" w:rsidP="00764AF6">
            <w:pPr>
              <w:pStyle w:val="tabletext11"/>
              <w:jc w:val="center"/>
            </w:pPr>
          </w:p>
        </w:tc>
        <w:tc>
          <w:tcPr>
            <w:tcW w:w="1020" w:type="dxa"/>
            <w:tcBorders>
              <w:left w:val="single" w:sz="6" w:space="0" w:color="auto"/>
            </w:tcBorders>
            <w:shd w:val="clear" w:color="auto" w:fill="auto"/>
          </w:tcPr>
          <w:p w:rsidR="008D0BAB" w:rsidRDefault="008D0BAB" w:rsidP="00764AF6">
            <w:pPr>
              <w:pStyle w:val="tabletext11"/>
              <w:jc w:val="right"/>
            </w:pPr>
          </w:p>
        </w:tc>
        <w:tc>
          <w:tcPr>
            <w:tcW w:w="660" w:type="dxa"/>
            <w:tcBorders>
              <w:left w:val="nil"/>
              <w:right w:val="single" w:sz="6" w:space="0" w:color="auto"/>
            </w:tcBorders>
            <w:shd w:val="clear" w:color="auto" w:fill="auto"/>
          </w:tcPr>
          <w:p w:rsidR="008D0BAB" w:rsidRDefault="008D0BAB" w:rsidP="00764AF6">
            <w:pPr>
              <w:pStyle w:val="tabletext11"/>
              <w:jc w:val="center"/>
            </w:pPr>
          </w:p>
        </w:tc>
        <w:tc>
          <w:tcPr>
            <w:tcW w:w="1060" w:type="dxa"/>
            <w:tcBorders>
              <w:left w:val="single" w:sz="6" w:space="0" w:color="auto"/>
            </w:tcBorders>
            <w:shd w:val="clear" w:color="auto" w:fill="auto"/>
          </w:tcPr>
          <w:p w:rsidR="008D0BAB" w:rsidRDefault="008D0BAB" w:rsidP="00764AF6">
            <w:pPr>
              <w:pStyle w:val="tabletext11"/>
              <w:jc w:val="right"/>
            </w:pPr>
          </w:p>
        </w:tc>
        <w:tc>
          <w:tcPr>
            <w:tcW w:w="620" w:type="dxa"/>
            <w:tcBorders>
              <w:left w:val="nil"/>
              <w:right w:val="single" w:sz="6" w:space="0" w:color="auto"/>
            </w:tcBorders>
            <w:shd w:val="clear" w:color="auto" w:fill="auto"/>
          </w:tcPr>
          <w:p w:rsidR="008D0BAB" w:rsidRDefault="008D0BAB" w:rsidP="00764AF6">
            <w:pPr>
              <w:pStyle w:val="tabletext11"/>
              <w:jc w:val="center"/>
            </w:pPr>
          </w:p>
        </w:tc>
      </w:tr>
      <w:tr w:rsidR="008D0BAB" w:rsidTr="00703177">
        <w:tblPrEx>
          <w:tblW w:w="0" w:type="auto"/>
          <w:tblInd w:w="-161" w:type="dxa"/>
          <w:tblLayout w:type="fixed"/>
          <w:tblCellMar>
            <w:left w:w="50" w:type="dxa"/>
            <w:right w:w="50" w:type="dxa"/>
          </w:tblCellMar>
          <w:tblLook w:val="0000" w:firstRow="0" w:lastRow="0" w:firstColumn="0" w:lastColumn="0" w:noHBand="0" w:noVBand="0"/>
          <w:tblPrExChange w:id="290" w:author="Author" w:date="2017-11-17T10:0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291" w:author="Author" w:date="2017-11-17T10:06:00Z">
            <w:trPr>
              <w:gridBefore w:val="2"/>
              <w:cantSplit/>
              <w:trHeight w:val="190"/>
            </w:trPr>
          </w:trPrChange>
        </w:trPr>
        <w:tc>
          <w:tcPr>
            <w:tcW w:w="200" w:type="dxa"/>
            <w:tcPrChange w:id="292" w:author="Author" w:date="2017-11-17T10:06:00Z">
              <w:tcPr>
                <w:tcW w:w="200" w:type="dxa"/>
              </w:tcPr>
            </w:tcPrChange>
          </w:tcPr>
          <w:p w:rsidR="008D0BAB" w:rsidRDefault="008D0BAB" w:rsidP="00764AF6">
            <w:pPr>
              <w:pStyle w:val="tabletext11"/>
            </w:pPr>
          </w:p>
        </w:tc>
        <w:tc>
          <w:tcPr>
            <w:tcW w:w="1080" w:type="dxa"/>
            <w:tcBorders>
              <w:left w:val="single" w:sz="6" w:space="0" w:color="auto"/>
            </w:tcBorders>
            <w:shd w:val="clear" w:color="auto" w:fill="auto"/>
            <w:tcPrChange w:id="293" w:author="Author" w:date="2017-11-17T10:06:00Z">
              <w:tcPr>
                <w:tcW w:w="1080" w:type="dxa"/>
                <w:gridSpan w:val="3"/>
                <w:tcBorders>
                  <w:left w:val="single" w:sz="6" w:space="0" w:color="auto"/>
                </w:tcBorders>
                <w:shd w:val="clear" w:color="auto" w:fill="auto"/>
              </w:tcPr>
            </w:tcPrChange>
          </w:tcPr>
          <w:p w:rsidR="008D0BAB" w:rsidRDefault="008D0BAB" w:rsidP="00764AF6">
            <w:pPr>
              <w:pStyle w:val="tabletext11"/>
              <w:jc w:val="right"/>
            </w:pPr>
            <w:r>
              <w:t>2,500</w:t>
            </w:r>
          </w:p>
        </w:tc>
        <w:tc>
          <w:tcPr>
            <w:tcW w:w="600" w:type="dxa"/>
            <w:tcBorders>
              <w:left w:val="nil"/>
              <w:right w:val="single" w:sz="6" w:space="0" w:color="auto"/>
            </w:tcBorders>
            <w:shd w:val="clear" w:color="auto" w:fill="auto"/>
            <w:tcPrChange w:id="294" w:author="Author" w:date="2017-11-17T10:06:00Z">
              <w:tcPr>
                <w:tcW w:w="600" w:type="dxa"/>
                <w:tcBorders>
                  <w:left w:val="nil"/>
                  <w:right w:val="single" w:sz="6" w:space="0" w:color="auto"/>
                </w:tcBorders>
                <w:shd w:val="clear" w:color="auto" w:fill="auto"/>
              </w:tcPr>
            </w:tcPrChange>
          </w:tcPr>
          <w:p w:rsidR="008D0BAB" w:rsidRDefault="008D0BAB" w:rsidP="00764AF6">
            <w:pPr>
              <w:pStyle w:val="tabletext11"/>
            </w:pPr>
          </w:p>
        </w:tc>
        <w:tc>
          <w:tcPr>
            <w:tcW w:w="1060" w:type="dxa"/>
            <w:tcBorders>
              <w:left w:val="single" w:sz="6" w:space="0" w:color="auto"/>
            </w:tcBorders>
            <w:shd w:val="clear" w:color="auto" w:fill="auto"/>
            <w:tcPrChange w:id="295"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296" w:author="Author" w:date="2017-11-17T10:00:00Z">
              <w:r>
                <w:t>2.38</w:t>
              </w:r>
            </w:ins>
            <w:del w:id="297" w:author="Author" w:date="2017-11-17T10:00:00Z">
              <w:r w:rsidDel="00C9712B">
                <w:rPr>
                  <w:rFonts w:cs="Arial"/>
                  <w:szCs w:val="18"/>
                </w:rPr>
                <w:delText>2.40</w:delText>
              </w:r>
            </w:del>
          </w:p>
        </w:tc>
        <w:tc>
          <w:tcPr>
            <w:tcW w:w="620" w:type="dxa"/>
            <w:tcBorders>
              <w:left w:val="nil"/>
              <w:right w:val="single" w:sz="6" w:space="0" w:color="auto"/>
            </w:tcBorders>
            <w:shd w:val="clear" w:color="auto" w:fill="auto"/>
            <w:tcPrChange w:id="298"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299" w:author="Author" w:date="2017-11-17T10:06:00Z">
              <w:tcPr>
                <w:tcW w:w="1020" w:type="dxa"/>
                <w:gridSpan w:val="3"/>
                <w:tcBorders>
                  <w:left w:val="single" w:sz="6" w:space="0" w:color="auto"/>
                </w:tcBorders>
                <w:shd w:val="clear" w:color="auto" w:fill="auto"/>
                <w:vAlign w:val="bottom"/>
              </w:tcPr>
            </w:tcPrChange>
          </w:tcPr>
          <w:p w:rsidR="008D0BAB" w:rsidRPr="00366C89" w:rsidRDefault="008D0BAB" w:rsidP="00764AF6">
            <w:pPr>
              <w:pStyle w:val="tabletext11"/>
              <w:jc w:val="right"/>
              <w:rPr>
                <w:szCs w:val="18"/>
              </w:rPr>
            </w:pPr>
            <w:ins w:id="300" w:author="Author" w:date="2017-11-17T10:01:00Z">
              <w:r>
                <w:t>2.65</w:t>
              </w:r>
            </w:ins>
            <w:del w:id="301" w:author="Author" w:date="2017-11-17T10:01:00Z">
              <w:r w:rsidDel="00F00541">
                <w:rPr>
                  <w:szCs w:val="18"/>
                </w:rPr>
                <w:delText>2.59</w:delText>
              </w:r>
            </w:del>
          </w:p>
        </w:tc>
        <w:tc>
          <w:tcPr>
            <w:tcW w:w="660" w:type="dxa"/>
            <w:tcBorders>
              <w:left w:val="nil"/>
              <w:right w:val="single" w:sz="6" w:space="0" w:color="auto"/>
            </w:tcBorders>
            <w:shd w:val="clear" w:color="auto" w:fill="auto"/>
            <w:tcPrChange w:id="302"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303"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304" w:author="Author" w:date="2017-11-17T10:02:00Z">
              <w:r>
                <w:t>2.83</w:t>
              </w:r>
            </w:ins>
            <w:del w:id="305" w:author="Author" w:date="2017-11-17T10:02:00Z">
              <w:r w:rsidDel="00393E63">
                <w:rPr>
                  <w:szCs w:val="18"/>
                </w:rPr>
                <w:delText>2.81</w:delText>
              </w:r>
            </w:del>
          </w:p>
        </w:tc>
        <w:tc>
          <w:tcPr>
            <w:tcW w:w="620" w:type="dxa"/>
            <w:tcBorders>
              <w:left w:val="nil"/>
              <w:right w:val="single" w:sz="6" w:space="0" w:color="auto"/>
            </w:tcBorders>
            <w:shd w:val="clear" w:color="auto" w:fill="auto"/>
            <w:tcPrChange w:id="306"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307" w:author="Author" w:date="2017-11-17T10:06:00Z">
              <w:tcPr>
                <w:tcW w:w="1020" w:type="dxa"/>
                <w:gridSpan w:val="3"/>
                <w:tcBorders>
                  <w:left w:val="single" w:sz="6" w:space="0" w:color="auto"/>
                </w:tcBorders>
                <w:shd w:val="clear" w:color="auto" w:fill="auto"/>
              </w:tcPr>
            </w:tcPrChange>
          </w:tcPr>
          <w:p w:rsidR="008D0BAB" w:rsidRDefault="008D0BAB" w:rsidP="00764AF6">
            <w:pPr>
              <w:pStyle w:val="tabletext11"/>
              <w:jc w:val="right"/>
            </w:pPr>
            <w:r>
              <w:t>2.36</w:t>
            </w:r>
          </w:p>
        </w:tc>
        <w:tc>
          <w:tcPr>
            <w:tcW w:w="660" w:type="dxa"/>
            <w:tcBorders>
              <w:left w:val="nil"/>
              <w:right w:val="single" w:sz="6" w:space="0" w:color="auto"/>
            </w:tcBorders>
            <w:shd w:val="clear" w:color="auto" w:fill="auto"/>
            <w:tcPrChange w:id="308"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309"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310" w:author="Author" w:date="2017-11-17T10:06:00Z">
              <w:r>
                <w:t>2.50</w:t>
              </w:r>
            </w:ins>
            <w:del w:id="311" w:author="Author" w:date="2017-11-17T10:06:00Z">
              <w:r w:rsidDel="00703177">
                <w:rPr>
                  <w:szCs w:val="18"/>
                </w:rPr>
                <w:delText>2.54</w:delText>
              </w:r>
            </w:del>
          </w:p>
        </w:tc>
        <w:tc>
          <w:tcPr>
            <w:tcW w:w="620" w:type="dxa"/>
            <w:tcBorders>
              <w:left w:val="nil"/>
              <w:right w:val="single" w:sz="6" w:space="0" w:color="auto"/>
            </w:tcBorders>
            <w:shd w:val="clear" w:color="auto" w:fill="auto"/>
            <w:tcPrChange w:id="312"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r>
      <w:tr w:rsidR="008D0BAB" w:rsidTr="00703177">
        <w:tblPrEx>
          <w:tblW w:w="0" w:type="auto"/>
          <w:tblInd w:w="-161" w:type="dxa"/>
          <w:tblLayout w:type="fixed"/>
          <w:tblCellMar>
            <w:left w:w="50" w:type="dxa"/>
            <w:right w:w="50" w:type="dxa"/>
          </w:tblCellMar>
          <w:tblLook w:val="0000" w:firstRow="0" w:lastRow="0" w:firstColumn="0" w:lastColumn="0" w:noHBand="0" w:noVBand="0"/>
          <w:tblPrExChange w:id="313" w:author="Author" w:date="2017-11-17T10:0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314" w:author="Author" w:date="2017-11-17T10:06:00Z">
            <w:trPr>
              <w:gridBefore w:val="2"/>
              <w:cantSplit/>
              <w:trHeight w:val="190"/>
            </w:trPr>
          </w:trPrChange>
        </w:trPr>
        <w:tc>
          <w:tcPr>
            <w:tcW w:w="200" w:type="dxa"/>
            <w:tcPrChange w:id="315" w:author="Author" w:date="2017-11-17T10:06:00Z">
              <w:tcPr>
                <w:tcW w:w="200" w:type="dxa"/>
              </w:tcPr>
            </w:tcPrChange>
          </w:tcPr>
          <w:p w:rsidR="008D0BAB" w:rsidRDefault="008D0BAB" w:rsidP="00764AF6">
            <w:pPr>
              <w:pStyle w:val="tabletext11"/>
            </w:pPr>
          </w:p>
        </w:tc>
        <w:tc>
          <w:tcPr>
            <w:tcW w:w="1080" w:type="dxa"/>
            <w:tcBorders>
              <w:left w:val="single" w:sz="6" w:space="0" w:color="auto"/>
            </w:tcBorders>
            <w:shd w:val="clear" w:color="auto" w:fill="auto"/>
            <w:tcPrChange w:id="316" w:author="Author" w:date="2017-11-17T10:06:00Z">
              <w:tcPr>
                <w:tcW w:w="1080" w:type="dxa"/>
                <w:gridSpan w:val="3"/>
                <w:tcBorders>
                  <w:left w:val="single" w:sz="6" w:space="0" w:color="auto"/>
                </w:tcBorders>
                <w:shd w:val="clear" w:color="auto" w:fill="auto"/>
              </w:tcPr>
            </w:tcPrChange>
          </w:tcPr>
          <w:p w:rsidR="008D0BAB" w:rsidRDefault="008D0BAB" w:rsidP="00764AF6">
            <w:pPr>
              <w:pStyle w:val="tabletext11"/>
              <w:jc w:val="right"/>
            </w:pPr>
            <w:r>
              <w:t>3,000</w:t>
            </w:r>
          </w:p>
        </w:tc>
        <w:tc>
          <w:tcPr>
            <w:tcW w:w="600" w:type="dxa"/>
            <w:tcBorders>
              <w:left w:val="nil"/>
              <w:right w:val="single" w:sz="6" w:space="0" w:color="auto"/>
            </w:tcBorders>
            <w:shd w:val="clear" w:color="auto" w:fill="auto"/>
            <w:tcPrChange w:id="317" w:author="Author" w:date="2017-11-17T10:06:00Z">
              <w:tcPr>
                <w:tcW w:w="600" w:type="dxa"/>
                <w:tcBorders>
                  <w:left w:val="nil"/>
                  <w:right w:val="single" w:sz="6" w:space="0" w:color="auto"/>
                </w:tcBorders>
                <w:shd w:val="clear" w:color="auto" w:fill="auto"/>
              </w:tcPr>
            </w:tcPrChange>
          </w:tcPr>
          <w:p w:rsidR="008D0BAB" w:rsidRDefault="008D0BAB" w:rsidP="00764AF6">
            <w:pPr>
              <w:pStyle w:val="tabletext11"/>
            </w:pPr>
          </w:p>
        </w:tc>
        <w:tc>
          <w:tcPr>
            <w:tcW w:w="1060" w:type="dxa"/>
            <w:tcBorders>
              <w:left w:val="single" w:sz="6" w:space="0" w:color="auto"/>
            </w:tcBorders>
            <w:shd w:val="clear" w:color="auto" w:fill="auto"/>
            <w:tcPrChange w:id="318"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319" w:author="Author" w:date="2017-11-17T10:00:00Z">
              <w:r>
                <w:t>2.47</w:t>
              </w:r>
            </w:ins>
            <w:del w:id="320" w:author="Author" w:date="2017-11-17T10:00:00Z">
              <w:r w:rsidDel="00C9712B">
                <w:rPr>
                  <w:rFonts w:cs="Arial"/>
                  <w:szCs w:val="18"/>
                </w:rPr>
                <w:delText>2.49</w:delText>
              </w:r>
            </w:del>
          </w:p>
        </w:tc>
        <w:tc>
          <w:tcPr>
            <w:tcW w:w="620" w:type="dxa"/>
            <w:tcBorders>
              <w:left w:val="nil"/>
              <w:right w:val="single" w:sz="6" w:space="0" w:color="auto"/>
            </w:tcBorders>
            <w:shd w:val="clear" w:color="auto" w:fill="auto"/>
            <w:tcPrChange w:id="321"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322" w:author="Author" w:date="2017-11-17T10:06:00Z">
              <w:tcPr>
                <w:tcW w:w="1020" w:type="dxa"/>
                <w:gridSpan w:val="3"/>
                <w:tcBorders>
                  <w:left w:val="single" w:sz="6" w:space="0" w:color="auto"/>
                </w:tcBorders>
                <w:shd w:val="clear" w:color="auto" w:fill="auto"/>
                <w:vAlign w:val="bottom"/>
              </w:tcPr>
            </w:tcPrChange>
          </w:tcPr>
          <w:p w:rsidR="008D0BAB" w:rsidRPr="00366C89" w:rsidRDefault="008D0BAB" w:rsidP="00764AF6">
            <w:pPr>
              <w:pStyle w:val="tabletext11"/>
              <w:jc w:val="right"/>
              <w:rPr>
                <w:szCs w:val="18"/>
              </w:rPr>
            </w:pPr>
            <w:ins w:id="323" w:author="Author" w:date="2017-11-17T10:01:00Z">
              <w:r>
                <w:t>2.77</w:t>
              </w:r>
            </w:ins>
            <w:del w:id="324" w:author="Author" w:date="2017-11-17T10:01:00Z">
              <w:r w:rsidDel="00F00541">
                <w:rPr>
                  <w:szCs w:val="18"/>
                </w:rPr>
                <w:delText>2.69</w:delText>
              </w:r>
            </w:del>
          </w:p>
        </w:tc>
        <w:tc>
          <w:tcPr>
            <w:tcW w:w="660" w:type="dxa"/>
            <w:tcBorders>
              <w:left w:val="nil"/>
              <w:right w:val="single" w:sz="6" w:space="0" w:color="auto"/>
            </w:tcBorders>
            <w:shd w:val="clear" w:color="auto" w:fill="auto"/>
            <w:tcPrChange w:id="325"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326"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327" w:author="Author" w:date="2017-11-17T10:02:00Z">
              <w:r>
                <w:t>2.97</w:t>
              </w:r>
            </w:ins>
            <w:del w:id="328" w:author="Author" w:date="2017-11-17T10:02:00Z">
              <w:r w:rsidDel="00393E63">
                <w:rPr>
                  <w:szCs w:val="18"/>
                </w:rPr>
                <w:delText>2.94</w:delText>
              </w:r>
            </w:del>
          </w:p>
        </w:tc>
        <w:tc>
          <w:tcPr>
            <w:tcW w:w="620" w:type="dxa"/>
            <w:tcBorders>
              <w:left w:val="nil"/>
              <w:right w:val="single" w:sz="6" w:space="0" w:color="auto"/>
            </w:tcBorders>
            <w:shd w:val="clear" w:color="auto" w:fill="auto"/>
            <w:tcPrChange w:id="329"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330" w:author="Author" w:date="2017-11-17T10:06:00Z">
              <w:tcPr>
                <w:tcW w:w="1020" w:type="dxa"/>
                <w:gridSpan w:val="3"/>
                <w:tcBorders>
                  <w:left w:val="single" w:sz="6" w:space="0" w:color="auto"/>
                </w:tcBorders>
                <w:shd w:val="clear" w:color="auto" w:fill="auto"/>
              </w:tcPr>
            </w:tcPrChange>
          </w:tcPr>
          <w:p w:rsidR="008D0BAB" w:rsidRDefault="008D0BAB" w:rsidP="00764AF6">
            <w:pPr>
              <w:pStyle w:val="tabletext11"/>
              <w:jc w:val="right"/>
            </w:pPr>
            <w:r>
              <w:t>2.46</w:t>
            </w:r>
          </w:p>
        </w:tc>
        <w:tc>
          <w:tcPr>
            <w:tcW w:w="660" w:type="dxa"/>
            <w:tcBorders>
              <w:left w:val="nil"/>
              <w:right w:val="single" w:sz="6" w:space="0" w:color="auto"/>
            </w:tcBorders>
            <w:shd w:val="clear" w:color="auto" w:fill="auto"/>
            <w:tcPrChange w:id="331"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332"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333" w:author="Author" w:date="2017-11-17T10:06:00Z">
              <w:r>
                <w:t>2.64</w:t>
              </w:r>
            </w:ins>
            <w:del w:id="334" w:author="Author" w:date="2017-11-17T10:06:00Z">
              <w:r w:rsidDel="00703177">
                <w:rPr>
                  <w:szCs w:val="18"/>
                </w:rPr>
                <w:delText>2.65</w:delText>
              </w:r>
            </w:del>
          </w:p>
        </w:tc>
        <w:tc>
          <w:tcPr>
            <w:tcW w:w="620" w:type="dxa"/>
            <w:tcBorders>
              <w:left w:val="nil"/>
              <w:right w:val="single" w:sz="6" w:space="0" w:color="auto"/>
            </w:tcBorders>
            <w:shd w:val="clear" w:color="auto" w:fill="auto"/>
            <w:tcPrChange w:id="335"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r>
      <w:tr w:rsidR="008D0BAB" w:rsidTr="00703177">
        <w:tblPrEx>
          <w:tblW w:w="0" w:type="auto"/>
          <w:tblInd w:w="-161" w:type="dxa"/>
          <w:tblLayout w:type="fixed"/>
          <w:tblCellMar>
            <w:left w:w="50" w:type="dxa"/>
            <w:right w:w="50" w:type="dxa"/>
          </w:tblCellMar>
          <w:tblLook w:val="0000" w:firstRow="0" w:lastRow="0" w:firstColumn="0" w:lastColumn="0" w:noHBand="0" w:noVBand="0"/>
          <w:tblPrExChange w:id="336" w:author="Author" w:date="2017-11-17T10:0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337" w:author="Author" w:date="2017-11-17T10:06:00Z">
            <w:trPr>
              <w:gridBefore w:val="2"/>
              <w:cantSplit/>
              <w:trHeight w:val="190"/>
            </w:trPr>
          </w:trPrChange>
        </w:trPr>
        <w:tc>
          <w:tcPr>
            <w:tcW w:w="200" w:type="dxa"/>
            <w:tcPrChange w:id="338" w:author="Author" w:date="2017-11-17T10:06:00Z">
              <w:tcPr>
                <w:tcW w:w="200" w:type="dxa"/>
              </w:tcPr>
            </w:tcPrChange>
          </w:tcPr>
          <w:p w:rsidR="008D0BAB" w:rsidRDefault="008D0BAB" w:rsidP="00764AF6">
            <w:pPr>
              <w:pStyle w:val="tabletext11"/>
            </w:pPr>
          </w:p>
        </w:tc>
        <w:tc>
          <w:tcPr>
            <w:tcW w:w="1080" w:type="dxa"/>
            <w:tcBorders>
              <w:left w:val="single" w:sz="6" w:space="0" w:color="auto"/>
            </w:tcBorders>
            <w:shd w:val="clear" w:color="auto" w:fill="auto"/>
            <w:tcPrChange w:id="339" w:author="Author" w:date="2017-11-17T10:06:00Z">
              <w:tcPr>
                <w:tcW w:w="1080" w:type="dxa"/>
                <w:gridSpan w:val="3"/>
                <w:tcBorders>
                  <w:left w:val="single" w:sz="6" w:space="0" w:color="auto"/>
                </w:tcBorders>
                <w:shd w:val="clear" w:color="auto" w:fill="auto"/>
              </w:tcPr>
            </w:tcPrChange>
          </w:tcPr>
          <w:p w:rsidR="008D0BAB" w:rsidRDefault="008D0BAB" w:rsidP="00764AF6">
            <w:pPr>
              <w:pStyle w:val="tabletext11"/>
              <w:jc w:val="right"/>
            </w:pPr>
            <w:r>
              <w:t>5,000</w:t>
            </w:r>
          </w:p>
        </w:tc>
        <w:tc>
          <w:tcPr>
            <w:tcW w:w="600" w:type="dxa"/>
            <w:tcBorders>
              <w:left w:val="nil"/>
              <w:right w:val="single" w:sz="6" w:space="0" w:color="auto"/>
            </w:tcBorders>
            <w:shd w:val="clear" w:color="auto" w:fill="auto"/>
            <w:tcPrChange w:id="340" w:author="Author" w:date="2017-11-17T10:06:00Z">
              <w:tcPr>
                <w:tcW w:w="600" w:type="dxa"/>
                <w:tcBorders>
                  <w:left w:val="nil"/>
                  <w:right w:val="single" w:sz="6" w:space="0" w:color="auto"/>
                </w:tcBorders>
                <w:shd w:val="clear" w:color="auto" w:fill="auto"/>
              </w:tcPr>
            </w:tcPrChange>
          </w:tcPr>
          <w:p w:rsidR="008D0BAB" w:rsidRDefault="008D0BAB" w:rsidP="00764AF6">
            <w:pPr>
              <w:pStyle w:val="tabletext11"/>
            </w:pPr>
          </w:p>
        </w:tc>
        <w:tc>
          <w:tcPr>
            <w:tcW w:w="1060" w:type="dxa"/>
            <w:tcBorders>
              <w:left w:val="single" w:sz="6" w:space="0" w:color="auto"/>
            </w:tcBorders>
            <w:shd w:val="clear" w:color="auto" w:fill="auto"/>
            <w:tcPrChange w:id="341"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342" w:author="Author" w:date="2017-11-17T10:00:00Z">
              <w:r>
                <w:t>2.74</w:t>
              </w:r>
            </w:ins>
            <w:del w:id="343" w:author="Author" w:date="2017-11-17T10:00:00Z">
              <w:r w:rsidDel="00C9712B">
                <w:rPr>
                  <w:rFonts w:cs="Arial"/>
                  <w:szCs w:val="18"/>
                </w:rPr>
                <w:delText>2.74</w:delText>
              </w:r>
            </w:del>
          </w:p>
        </w:tc>
        <w:tc>
          <w:tcPr>
            <w:tcW w:w="620" w:type="dxa"/>
            <w:tcBorders>
              <w:left w:val="nil"/>
              <w:right w:val="single" w:sz="6" w:space="0" w:color="auto"/>
            </w:tcBorders>
            <w:shd w:val="clear" w:color="auto" w:fill="auto"/>
            <w:tcPrChange w:id="344"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345" w:author="Author" w:date="2017-11-17T10:06:00Z">
              <w:tcPr>
                <w:tcW w:w="1020" w:type="dxa"/>
                <w:gridSpan w:val="3"/>
                <w:tcBorders>
                  <w:left w:val="single" w:sz="6" w:space="0" w:color="auto"/>
                </w:tcBorders>
                <w:shd w:val="clear" w:color="auto" w:fill="auto"/>
                <w:vAlign w:val="bottom"/>
              </w:tcPr>
            </w:tcPrChange>
          </w:tcPr>
          <w:p w:rsidR="008D0BAB" w:rsidRPr="00366C89" w:rsidRDefault="008D0BAB" w:rsidP="00764AF6">
            <w:pPr>
              <w:pStyle w:val="tabletext11"/>
              <w:jc w:val="right"/>
              <w:rPr>
                <w:szCs w:val="18"/>
              </w:rPr>
            </w:pPr>
            <w:ins w:id="346" w:author="Author" w:date="2017-11-17T10:01:00Z">
              <w:r>
                <w:t>3.16</w:t>
              </w:r>
            </w:ins>
            <w:del w:id="347" w:author="Author" w:date="2017-11-17T10:01:00Z">
              <w:r w:rsidDel="00F00541">
                <w:rPr>
                  <w:szCs w:val="18"/>
                </w:rPr>
                <w:delText>3.00</w:delText>
              </w:r>
            </w:del>
          </w:p>
        </w:tc>
        <w:tc>
          <w:tcPr>
            <w:tcW w:w="660" w:type="dxa"/>
            <w:tcBorders>
              <w:left w:val="nil"/>
              <w:right w:val="single" w:sz="6" w:space="0" w:color="auto"/>
            </w:tcBorders>
            <w:shd w:val="clear" w:color="auto" w:fill="auto"/>
            <w:tcPrChange w:id="348"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349"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350" w:author="Author" w:date="2017-11-17T10:02:00Z">
              <w:r>
                <w:t>3.44</w:t>
              </w:r>
            </w:ins>
            <w:del w:id="351" w:author="Author" w:date="2017-11-17T10:02:00Z">
              <w:r w:rsidDel="00393E63">
                <w:rPr>
                  <w:szCs w:val="18"/>
                </w:rPr>
                <w:delText>3.33</w:delText>
              </w:r>
            </w:del>
          </w:p>
        </w:tc>
        <w:tc>
          <w:tcPr>
            <w:tcW w:w="620" w:type="dxa"/>
            <w:tcBorders>
              <w:left w:val="nil"/>
              <w:right w:val="single" w:sz="6" w:space="0" w:color="auto"/>
            </w:tcBorders>
            <w:shd w:val="clear" w:color="auto" w:fill="auto"/>
            <w:tcPrChange w:id="352"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353" w:author="Author" w:date="2017-11-17T10:06:00Z">
              <w:tcPr>
                <w:tcW w:w="1020" w:type="dxa"/>
                <w:gridSpan w:val="3"/>
                <w:tcBorders>
                  <w:left w:val="single" w:sz="6" w:space="0" w:color="auto"/>
                </w:tcBorders>
                <w:shd w:val="clear" w:color="auto" w:fill="auto"/>
              </w:tcPr>
            </w:tcPrChange>
          </w:tcPr>
          <w:p w:rsidR="008D0BAB" w:rsidRDefault="008D0BAB" w:rsidP="00764AF6">
            <w:pPr>
              <w:pStyle w:val="tabletext11"/>
              <w:jc w:val="right"/>
            </w:pPr>
            <w:ins w:id="354" w:author="Author" w:date="2017-11-17T10:03:00Z">
              <w:r>
                <w:t>2.75</w:t>
              </w:r>
            </w:ins>
            <w:del w:id="355" w:author="Author" w:date="2017-11-17T10:03:00Z">
              <w:r w:rsidDel="008B384D">
                <w:delText>2.76</w:delText>
              </w:r>
            </w:del>
          </w:p>
        </w:tc>
        <w:tc>
          <w:tcPr>
            <w:tcW w:w="660" w:type="dxa"/>
            <w:tcBorders>
              <w:left w:val="nil"/>
              <w:right w:val="single" w:sz="6" w:space="0" w:color="auto"/>
            </w:tcBorders>
            <w:shd w:val="clear" w:color="auto" w:fill="auto"/>
            <w:tcPrChange w:id="356"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357"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358" w:author="Author" w:date="2017-11-17T10:06:00Z">
              <w:r>
                <w:t>3.08</w:t>
              </w:r>
            </w:ins>
            <w:del w:id="359" w:author="Author" w:date="2017-11-17T10:06:00Z">
              <w:r w:rsidDel="00703177">
                <w:rPr>
                  <w:szCs w:val="18"/>
                </w:rPr>
                <w:delText>2.97</w:delText>
              </w:r>
            </w:del>
          </w:p>
        </w:tc>
        <w:tc>
          <w:tcPr>
            <w:tcW w:w="620" w:type="dxa"/>
            <w:tcBorders>
              <w:left w:val="nil"/>
              <w:right w:val="single" w:sz="6" w:space="0" w:color="auto"/>
            </w:tcBorders>
            <w:shd w:val="clear" w:color="auto" w:fill="auto"/>
            <w:tcPrChange w:id="360"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r>
      <w:tr w:rsidR="008D0BAB" w:rsidTr="00703177">
        <w:tblPrEx>
          <w:tblW w:w="0" w:type="auto"/>
          <w:tblInd w:w="-161" w:type="dxa"/>
          <w:tblLayout w:type="fixed"/>
          <w:tblCellMar>
            <w:left w:w="50" w:type="dxa"/>
            <w:right w:w="50" w:type="dxa"/>
          </w:tblCellMar>
          <w:tblLook w:val="0000" w:firstRow="0" w:lastRow="0" w:firstColumn="0" w:lastColumn="0" w:noHBand="0" w:noVBand="0"/>
          <w:tblPrExChange w:id="361" w:author="Author" w:date="2017-11-17T10:06: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362" w:author="Author" w:date="2017-11-17T10:06:00Z">
            <w:trPr>
              <w:gridBefore w:val="2"/>
              <w:cantSplit/>
              <w:trHeight w:val="190"/>
            </w:trPr>
          </w:trPrChange>
        </w:trPr>
        <w:tc>
          <w:tcPr>
            <w:tcW w:w="200" w:type="dxa"/>
            <w:tcPrChange w:id="363" w:author="Author" w:date="2017-11-17T10:06:00Z">
              <w:tcPr>
                <w:tcW w:w="200" w:type="dxa"/>
              </w:tcPr>
            </w:tcPrChange>
          </w:tcPr>
          <w:p w:rsidR="008D0BAB" w:rsidRDefault="008D0BAB" w:rsidP="00764AF6">
            <w:pPr>
              <w:pStyle w:val="tabletext11"/>
            </w:pPr>
          </w:p>
        </w:tc>
        <w:tc>
          <w:tcPr>
            <w:tcW w:w="1080" w:type="dxa"/>
            <w:tcBorders>
              <w:left w:val="single" w:sz="6" w:space="0" w:color="auto"/>
            </w:tcBorders>
            <w:shd w:val="clear" w:color="auto" w:fill="auto"/>
            <w:tcPrChange w:id="364" w:author="Author" w:date="2017-11-17T10:06:00Z">
              <w:tcPr>
                <w:tcW w:w="1080" w:type="dxa"/>
                <w:gridSpan w:val="3"/>
                <w:tcBorders>
                  <w:left w:val="single" w:sz="6" w:space="0" w:color="auto"/>
                </w:tcBorders>
                <w:shd w:val="clear" w:color="auto" w:fill="auto"/>
              </w:tcPr>
            </w:tcPrChange>
          </w:tcPr>
          <w:p w:rsidR="008D0BAB" w:rsidRDefault="008D0BAB" w:rsidP="00764AF6">
            <w:pPr>
              <w:pStyle w:val="tabletext11"/>
              <w:jc w:val="right"/>
            </w:pPr>
            <w:r>
              <w:t>7,500</w:t>
            </w:r>
          </w:p>
        </w:tc>
        <w:tc>
          <w:tcPr>
            <w:tcW w:w="600" w:type="dxa"/>
            <w:tcBorders>
              <w:left w:val="nil"/>
              <w:right w:val="single" w:sz="6" w:space="0" w:color="auto"/>
            </w:tcBorders>
            <w:shd w:val="clear" w:color="auto" w:fill="auto"/>
            <w:tcPrChange w:id="365" w:author="Author" w:date="2017-11-17T10:06:00Z">
              <w:tcPr>
                <w:tcW w:w="600" w:type="dxa"/>
                <w:tcBorders>
                  <w:left w:val="nil"/>
                  <w:right w:val="single" w:sz="6" w:space="0" w:color="auto"/>
                </w:tcBorders>
                <w:shd w:val="clear" w:color="auto" w:fill="auto"/>
              </w:tcPr>
            </w:tcPrChange>
          </w:tcPr>
          <w:p w:rsidR="008D0BAB" w:rsidRDefault="008D0BAB" w:rsidP="00764AF6">
            <w:pPr>
              <w:pStyle w:val="tabletext11"/>
            </w:pPr>
          </w:p>
        </w:tc>
        <w:tc>
          <w:tcPr>
            <w:tcW w:w="1060" w:type="dxa"/>
            <w:tcBorders>
              <w:left w:val="single" w:sz="6" w:space="0" w:color="auto"/>
            </w:tcBorders>
            <w:shd w:val="clear" w:color="auto" w:fill="auto"/>
            <w:tcPrChange w:id="366"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367" w:author="Author" w:date="2017-11-17T10:00:00Z">
              <w:r>
                <w:t>3.00</w:t>
              </w:r>
            </w:ins>
            <w:del w:id="368" w:author="Author" w:date="2017-11-17T10:00:00Z">
              <w:r w:rsidDel="00C9712B">
                <w:rPr>
                  <w:rFonts w:cs="Arial"/>
                  <w:szCs w:val="18"/>
                </w:rPr>
                <w:delText>2.98</w:delText>
              </w:r>
            </w:del>
          </w:p>
        </w:tc>
        <w:tc>
          <w:tcPr>
            <w:tcW w:w="620" w:type="dxa"/>
            <w:tcBorders>
              <w:left w:val="nil"/>
              <w:right w:val="single" w:sz="6" w:space="0" w:color="auto"/>
            </w:tcBorders>
            <w:shd w:val="clear" w:color="auto" w:fill="auto"/>
            <w:tcPrChange w:id="369"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370" w:author="Author" w:date="2017-11-17T10:06:00Z">
              <w:tcPr>
                <w:tcW w:w="1020" w:type="dxa"/>
                <w:gridSpan w:val="3"/>
                <w:tcBorders>
                  <w:left w:val="single" w:sz="6" w:space="0" w:color="auto"/>
                </w:tcBorders>
                <w:shd w:val="clear" w:color="auto" w:fill="auto"/>
                <w:vAlign w:val="bottom"/>
              </w:tcPr>
            </w:tcPrChange>
          </w:tcPr>
          <w:p w:rsidR="008D0BAB" w:rsidRPr="00366C89" w:rsidRDefault="008D0BAB" w:rsidP="00764AF6">
            <w:pPr>
              <w:pStyle w:val="tabletext11"/>
              <w:jc w:val="right"/>
              <w:rPr>
                <w:szCs w:val="18"/>
              </w:rPr>
            </w:pPr>
            <w:ins w:id="371" w:author="Author" w:date="2017-11-17T10:01:00Z">
              <w:r>
                <w:t>3.53</w:t>
              </w:r>
            </w:ins>
            <w:del w:id="372" w:author="Author" w:date="2017-11-17T10:01:00Z">
              <w:r w:rsidDel="00F00541">
                <w:rPr>
                  <w:szCs w:val="18"/>
                </w:rPr>
                <w:delText>3.28</w:delText>
              </w:r>
            </w:del>
          </w:p>
        </w:tc>
        <w:tc>
          <w:tcPr>
            <w:tcW w:w="660" w:type="dxa"/>
            <w:tcBorders>
              <w:left w:val="nil"/>
              <w:right w:val="single" w:sz="6" w:space="0" w:color="auto"/>
            </w:tcBorders>
            <w:shd w:val="clear" w:color="auto" w:fill="auto"/>
            <w:tcPrChange w:id="373"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374"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375" w:author="Author" w:date="2017-11-17T10:02:00Z">
              <w:r>
                <w:t>3.90</w:t>
              </w:r>
            </w:ins>
            <w:del w:id="376" w:author="Author" w:date="2017-11-17T10:02:00Z">
              <w:r w:rsidDel="00393E63">
                <w:rPr>
                  <w:szCs w:val="18"/>
                </w:rPr>
                <w:delText>3.69</w:delText>
              </w:r>
            </w:del>
          </w:p>
        </w:tc>
        <w:tc>
          <w:tcPr>
            <w:tcW w:w="620" w:type="dxa"/>
            <w:tcBorders>
              <w:left w:val="nil"/>
              <w:right w:val="single" w:sz="6" w:space="0" w:color="auto"/>
            </w:tcBorders>
            <w:shd w:val="clear" w:color="auto" w:fill="auto"/>
            <w:tcPrChange w:id="377"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c>
          <w:tcPr>
            <w:tcW w:w="1020" w:type="dxa"/>
            <w:tcBorders>
              <w:left w:val="single" w:sz="6" w:space="0" w:color="auto"/>
            </w:tcBorders>
            <w:shd w:val="clear" w:color="auto" w:fill="auto"/>
            <w:tcPrChange w:id="378" w:author="Author" w:date="2017-11-17T10:06:00Z">
              <w:tcPr>
                <w:tcW w:w="1020" w:type="dxa"/>
                <w:gridSpan w:val="3"/>
                <w:tcBorders>
                  <w:left w:val="single" w:sz="6" w:space="0" w:color="auto"/>
                </w:tcBorders>
                <w:shd w:val="clear" w:color="auto" w:fill="auto"/>
              </w:tcPr>
            </w:tcPrChange>
          </w:tcPr>
          <w:p w:rsidR="008D0BAB" w:rsidRDefault="008D0BAB" w:rsidP="00764AF6">
            <w:pPr>
              <w:pStyle w:val="tabletext11"/>
              <w:jc w:val="right"/>
            </w:pPr>
            <w:ins w:id="379" w:author="Author" w:date="2017-11-17T10:03:00Z">
              <w:r>
                <w:t>3.02</w:t>
              </w:r>
            </w:ins>
            <w:del w:id="380" w:author="Author" w:date="2017-11-17T10:03:00Z">
              <w:r w:rsidDel="008B384D">
                <w:delText>3.04</w:delText>
              </w:r>
            </w:del>
          </w:p>
        </w:tc>
        <w:tc>
          <w:tcPr>
            <w:tcW w:w="660" w:type="dxa"/>
            <w:tcBorders>
              <w:left w:val="nil"/>
              <w:right w:val="single" w:sz="6" w:space="0" w:color="auto"/>
            </w:tcBorders>
            <w:shd w:val="clear" w:color="auto" w:fill="auto"/>
            <w:tcPrChange w:id="381" w:author="Author" w:date="2017-11-17T10:06:00Z">
              <w:tcPr>
                <w:tcW w:w="660" w:type="dxa"/>
                <w:tcBorders>
                  <w:left w:val="nil"/>
                  <w:right w:val="single" w:sz="6" w:space="0" w:color="auto"/>
                </w:tcBorders>
                <w:shd w:val="clear" w:color="auto" w:fill="auto"/>
              </w:tcPr>
            </w:tcPrChange>
          </w:tcPr>
          <w:p w:rsidR="008D0BAB" w:rsidRDefault="008D0BAB" w:rsidP="00764AF6">
            <w:pPr>
              <w:pStyle w:val="tabletext11"/>
              <w:jc w:val="center"/>
            </w:pPr>
          </w:p>
        </w:tc>
        <w:tc>
          <w:tcPr>
            <w:tcW w:w="1060" w:type="dxa"/>
            <w:tcBorders>
              <w:left w:val="single" w:sz="6" w:space="0" w:color="auto"/>
            </w:tcBorders>
            <w:shd w:val="clear" w:color="auto" w:fill="auto"/>
            <w:tcPrChange w:id="382" w:author="Author" w:date="2017-11-17T10:06:00Z">
              <w:tcPr>
                <w:tcW w:w="1060" w:type="dxa"/>
                <w:gridSpan w:val="3"/>
                <w:tcBorders>
                  <w:left w:val="single" w:sz="6" w:space="0" w:color="auto"/>
                </w:tcBorders>
                <w:shd w:val="clear" w:color="auto" w:fill="auto"/>
                <w:vAlign w:val="bottom"/>
              </w:tcPr>
            </w:tcPrChange>
          </w:tcPr>
          <w:p w:rsidR="008D0BAB" w:rsidRDefault="008D0BAB" w:rsidP="00764AF6">
            <w:pPr>
              <w:pStyle w:val="tabletext11"/>
              <w:jc w:val="right"/>
            </w:pPr>
            <w:ins w:id="383" w:author="Author" w:date="2017-11-17T10:06:00Z">
              <w:r>
                <w:t>3.50</w:t>
              </w:r>
            </w:ins>
            <w:del w:id="384" w:author="Author" w:date="2017-11-17T10:06:00Z">
              <w:r w:rsidDel="00703177">
                <w:rPr>
                  <w:szCs w:val="18"/>
                </w:rPr>
                <w:delText>3.26</w:delText>
              </w:r>
            </w:del>
          </w:p>
        </w:tc>
        <w:tc>
          <w:tcPr>
            <w:tcW w:w="620" w:type="dxa"/>
            <w:tcBorders>
              <w:left w:val="nil"/>
              <w:right w:val="single" w:sz="6" w:space="0" w:color="auto"/>
            </w:tcBorders>
            <w:shd w:val="clear" w:color="auto" w:fill="auto"/>
            <w:tcPrChange w:id="385" w:author="Author" w:date="2017-11-17T10:06:00Z">
              <w:tcPr>
                <w:tcW w:w="620" w:type="dxa"/>
                <w:tcBorders>
                  <w:left w:val="nil"/>
                  <w:right w:val="single" w:sz="6" w:space="0" w:color="auto"/>
                </w:tcBorders>
                <w:shd w:val="clear" w:color="auto" w:fill="auto"/>
              </w:tcPr>
            </w:tcPrChange>
          </w:tcPr>
          <w:p w:rsidR="008D0BAB" w:rsidRDefault="008D0BAB" w:rsidP="00764AF6">
            <w:pPr>
              <w:pStyle w:val="tabletext11"/>
              <w:jc w:val="center"/>
            </w:pPr>
          </w:p>
        </w:tc>
      </w:tr>
      <w:tr w:rsidR="008D0BAB" w:rsidTr="00703177">
        <w:trPr>
          <w:cantSplit/>
          <w:trHeight w:val="190"/>
        </w:trPr>
        <w:tc>
          <w:tcPr>
            <w:tcW w:w="200" w:type="dxa"/>
          </w:tcPr>
          <w:p w:rsidR="008D0BAB" w:rsidRDefault="008D0BAB" w:rsidP="00764AF6">
            <w:pPr>
              <w:pStyle w:val="tabletext11"/>
            </w:pPr>
          </w:p>
        </w:tc>
        <w:tc>
          <w:tcPr>
            <w:tcW w:w="1080" w:type="dxa"/>
            <w:tcBorders>
              <w:left w:val="single" w:sz="6" w:space="0" w:color="auto"/>
              <w:bottom w:val="single" w:sz="6" w:space="0" w:color="auto"/>
            </w:tcBorders>
            <w:shd w:val="clear" w:color="auto" w:fill="auto"/>
          </w:tcPr>
          <w:p w:rsidR="008D0BAB" w:rsidRDefault="008D0BAB" w:rsidP="00764AF6">
            <w:pPr>
              <w:pStyle w:val="tabletext11"/>
              <w:jc w:val="right"/>
            </w:pPr>
            <w:r>
              <w:t>10,000</w:t>
            </w:r>
          </w:p>
        </w:tc>
        <w:tc>
          <w:tcPr>
            <w:tcW w:w="600" w:type="dxa"/>
            <w:tcBorders>
              <w:left w:val="nil"/>
              <w:bottom w:val="single" w:sz="6" w:space="0" w:color="auto"/>
              <w:right w:val="single" w:sz="6" w:space="0" w:color="auto"/>
            </w:tcBorders>
            <w:shd w:val="clear" w:color="auto" w:fill="auto"/>
          </w:tcPr>
          <w:p w:rsidR="008D0BAB" w:rsidRDefault="008D0BAB" w:rsidP="00764AF6">
            <w:pPr>
              <w:pStyle w:val="tabletext11"/>
            </w:pPr>
          </w:p>
        </w:tc>
        <w:tc>
          <w:tcPr>
            <w:tcW w:w="1060" w:type="dxa"/>
            <w:tcBorders>
              <w:left w:val="single" w:sz="6" w:space="0" w:color="auto"/>
              <w:bottom w:val="single" w:sz="6" w:space="0" w:color="auto"/>
            </w:tcBorders>
            <w:shd w:val="clear" w:color="auto" w:fill="auto"/>
          </w:tcPr>
          <w:p w:rsidR="008D0BAB" w:rsidRDefault="008D0BAB" w:rsidP="00764AF6">
            <w:pPr>
              <w:pStyle w:val="tabletext11"/>
              <w:jc w:val="right"/>
            </w:pPr>
            <w:ins w:id="386" w:author="Author" w:date="2017-11-17T10:00:00Z">
              <w:r>
                <w:t>3.22</w:t>
              </w:r>
            </w:ins>
            <w:del w:id="387" w:author="Author" w:date="2017-11-17T10:00:00Z">
              <w:r w:rsidDel="00C9712B">
                <w:rPr>
                  <w:rFonts w:cs="Arial"/>
                  <w:szCs w:val="18"/>
                </w:rPr>
                <w:delText>3.17</w:delText>
              </w:r>
            </w:del>
          </w:p>
        </w:tc>
        <w:tc>
          <w:tcPr>
            <w:tcW w:w="620" w:type="dxa"/>
            <w:tcBorders>
              <w:left w:val="nil"/>
              <w:bottom w:val="single" w:sz="6" w:space="0" w:color="auto"/>
              <w:right w:val="single" w:sz="6" w:space="0" w:color="auto"/>
            </w:tcBorders>
            <w:shd w:val="clear" w:color="auto" w:fill="auto"/>
          </w:tcPr>
          <w:p w:rsidR="008D0BAB" w:rsidRDefault="008D0BAB" w:rsidP="00764AF6">
            <w:pPr>
              <w:pStyle w:val="tabletext11"/>
              <w:jc w:val="center"/>
            </w:pPr>
          </w:p>
        </w:tc>
        <w:tc>
          <w:tcPr>
            <w:tcW w:w="1020" w:type="dxa"/>
            <w:tcBorders>
              <w:left w:val="single" w:sz="6" w:space="0" w:color="auto"/>
              <w:bottom w:val="single" w:sz="6" w:space="0" w:color="auto"/>
            </w:tcBorders>
            <w:shd w:val="clear" w:color="auto" w:fill="auto"/>
          </w:tcPr>
          <w:p w:rsidR="008D0BAB" w:rsidRPr="00366C89" w:rsidRDefault="008D0BAB" w:rsidP="00764AF6">
            <w:pPr>
              <w:pStyle w:val="tabletext11"/>
              <w:jc w:val="right"/>
              <w:rPr>
                <w:szCs w:val="18"/>
              </w:rPr>
            </w:pPr>
            <w:ins w:id="388" w:author="Author" w:date="2017-11-17T10:01:00Z">
              <w:r>
                <w:t>3.85</w:t>
              </w:r>
            </w:ins>
            <w:del w:id="389" w:author="Author" w:date="2017-11-17T10:01:00Z">
              <w:r w:rsidDel="00F00541">
                <w:rPr>
                  <w:szCs w:val="18"/>
                </w:rPr>
                <w:delText>3.51</w:delText>
              </w:r>
            </w:del>
          </w:p>
        </w:tc>
        <w:tc>
          <w:tcPr>
            <w:tcW w:w="660" w:type="dxa"/>
            <w:tcBorders>
              <w:left w:val="nil"/>
              <w:bottom w:val="single" w:sz="6" w:space="0" w:color="auto"/>
              <w:right w:val="single" w:sz="6" w:space="0" w:color="auto"/>
            </w:tcBorders>
            <w:shd w:val="clear" w:color="auto" w:fill="auto"/>
          </w:tcPr>
          <w:p w:rsidR="008D0BAB" w:rsidRDefault="008D0BAB" w:rsidP="00764AF6">
            <w:pPr>
              <w:pStyle w:val="tabletext11"/>
              <w:jc w:val="center"/>
            </w:pPr>
          </w:p>
        </w:tc>
        <w:tc>
          <w:tcPr>
            <w:tcW w:w="1060" w:type="dxa"/>
            <w:tcBorders>
              <w:left w:val="single" w:sz="6" w:space="0" w:color="auto"/>
              <w:bottom w:val="single" w:sz="6" w:space="0" w:color="auto"/>
            </w:tcBorders>
            <w:shd w:val="clear" w:color="auto" w:fill="auto"/>
          </w:tcPr>
          <w:p w:rsidR="008D0BAB" w:rsidRDefault="008D0BAB" w:rsidP="00764AF6">
            <w:pPr>
              <w:pStyle w:val="tabletext11"/>
              <w:jc w:val="right"/>
            </w:pPr>
            <w:ins w:id="390" w:author="Author" w:date="2017-11-17T10:02:00Z">
              <w:r>
                <w:t>4.31</w:t>
              </w:r>
            </w:ins>
            <w:del w:id="391" w:author="Author" w:date="2017-11-17T10:02:00Z">
              <w:r w:rsidDel="00393E63">
                <w:rPr>
                  <w:szCs w:val="18"/>
                </w:rPr>
                <w:delText>3.98</w:delText>
              </w:r>
            </w:del>
          </w:p>
        </w:tc>
        <w:tc>
          <w:tcPr>
            <w:tcW w:w="620" w:type="dxa"/>
            <w:tcBorders>
              <w:left w:val="nil"/>
              <w:bottom w:val="single" w:sz="6" w:space="0" w:color="auto"/>
              <w:right w:val="single" w:sz="6" w:space="0" w:color="auto"/>
            </w:tcBorders>
            <w:shd w:val="clear" w:color="auto" w:fill="auto"/>
          </w:tcPr>
          <w:p w:rsidR="008D0BAB" w:rsidRDefault="008D0BAB" w:rsidP="00764AF6">
            <w:pPr>
              <w:pStyle w:val="tabletext11"/>
              <w:jc w:val="center"/>
            </w:pPr>
          </w:p>
        </w:tc>
        <w:tc>
          <w:tcPr>
            <w:tcW w:w="1020" w:type="dxa"/>
            <w:tcBorders>
              <w:left w:val="single" w:sz="6" w:space="0" w:color="auto"/>
              <w:bottom w:val="single" w:sz="6" w:space="0" w:color="auto"/>
            </w:tcBorders>
            <w:shd w:val="clear" w:color="auto" w:fill="auto"/>
          </w:tcPr>
          <w:p w:rsidR="008D0BAB" w:rsidRDefault="008D0BAB" w:rsidP="00764AF6">
            <w:pPr>
              <w:pStyle w:val="tabletext11"/>
              <w:jc w:val="right"/>
            </w:pPr>
            <w:ins w:id="392" w:author="Author" w:date="2017-11-17T10:03:00Z">
              <w:r>
                <w:t>3.25</w:t>
              </w:r>
            </w:ins>
            <w:del w:id="393" w:author="Author" w:date="2017-11-17T10:03:00Z">
              <w:r w:rsidDel="008B384D">
                <w:delText>3.28</w:delText>
              </w:r>
            </w:del>
          </w:p>
        </w:tc>
        <w:tc>
          <w:tcPr>
            <w:tcW w:w="660" w:type="dxa"/>
            <w:tcBorders>
              <w:left w:val="nil"/>
              <w:bottom w:val="single" w:sz="6" w:space="0" w:color="auto"/>
              <w:right w:val="single" w:sz="6" w:space="0" w:color="auto"/>
            </w:tcBorders>
            <w:shd w:val="clear" w:color="auto" w:fill="auto"/>
          </w:tcPr>
          <w:p w:rsidR="008D0BAB" w:rsidRDefault="008D0BAB" w:rsidP="00764AF6">
            <w:pPr>
              <w:pStyle w:val="tabletext11"/>
              <w:jc w:val="center"/>
            </w:pPr>
          </w:p>
        </w:tc>
        <w:tc>
          <w:tcPr>
            <w:tcW w:w="1060" w:type="dxa"/>
            <w:tcBorders>
              <w:left w:val="single" w:sz="6" w:space="0" w:color="auto"/>
              <w:bottom w:val="single" w:sz="6" w:space="0" w:color="auto"/>
            </w:tcBorders>
            <w:shd w:val="clear" w:color="auto" w:fill="auto"/>
          </w:tcPr>
          <w:p w:rsidR="008D0BAB" w:rsidRDefault="008D0BAB" w:rsidP="00764AF6">
            <w:pPr>
              <w:pStyle w:val="tabletext11"/>
              <w:jc w:val="right"/>
            </w:pPr>
            <w:ins w:id="394" w:author="Author" w:date="2017-11-17T10:06:00Z">
              <w:r>
                <w:t>3.85</w:t>
              </w:r>
            </w:ins>
            <w:del w:id="395" w:author="Author" w:date="2017-11-17T10:06:00Z">
              <w:r w:rsidDel="00703177">
                <w:rPr>
                  <w:szCs w:val="18"/>
                </w:rPr>
                <w:delText>3.50</w:delText>
              </w:r>
            </w:del>
          </w:p>
        </w:tc>
        <w:tc>
          <w:tcPr>
            <w:tcW w:w="620" w:type="dxa"/>
            <w:tcBorders>
              <w:left w:val="nil"/>
              <w:bottom w:val="single" w:sz="6" w:space="0" w:color="auto"/>
              <w:right w:val="single" w:sz="6" w:space="0" w:color="auto"/>
            </w:tcBorders>
            <w:shd w:val="clear" w:color="auto" w:fill="auto"/>
          </w:tcPr>
          <w:p w:rsidR="008D0BAB" w:rsidRDefault="008D0BAB" w:rsidP="00764AF6">
            <w:pPr>
              <w:pStyle w:val="tabletext11"/>
              <w:jc w:val="center"/>
            </w:pPr>
          </w:p>
        </w:tc>
      </w:tr>
    </w:tbl>
    <w:p w:rsidR="008D0BAB" w:rsidRDefault="008D0BAB" w:rsidP="00764AF6">
      <w:pPr>
        <w:pStyle w:val="tablecaption"/>
      </w:pPr>
      <w:r>
        <w:t>Table 100.B. Increased Liability Limits</w:t>
      </w:r>
    </w:p>
    <w:p w:rsidR="008D0BAB" w:rsidRDefault="008D0BAB" w:rsidP="00764AF6">
      <w:pPr>
        <w:pStyle w:val="isonormal"/>
      </w:pPr>
    </w:p>
    <w:p w:rsidR="008D0BAB" w:rsidRDefault="008D0BAB" w:rsidP="008D0BAB">
      <w:pPr>
        <w:sectPr w:rsidR="008D0BAB" w:rsidSect="008D0BAB">
          <w:headerReference w:type="default" r:id="rId13"/>
          <w:pgSz w:w="12240" w:h="15840"/>
          <w:pgMar w:top="1735" w:right="960" w:bottom="1560" w:left="1200" w:header="575" w:footer="480" w:gutter="0"/>
          <w:paperSrc w:first="7" w:other="7"/>
          <w:cols w:space="720"/>
          <w:docGrid w:linePitch="299"/>
        </w:sectPr>
      </w:pPr>
    </w:p>
    <w:p w:rsidR="008D0BAB" w:rsidRPr="00B93DEA" w:rsidRDefault="008D0BAB" w:rsidP="007C6922">
      <w:pPr>
        <w:pStyle w:val="boxrule"/>
      </w:pPr>
      <w:r w:rsidRPr="00B93DEA">
        <w:lastRenderedPageBreak/>
        <w:t>98.  DEDUCTIBLE INSURANCE</w:t>
      </w:r>
    </w:p>
    <w:p w:rsidR="008D0BAB" w:rsidRPr="00A16556" w:rsidRDefault="008D0BAB" w:rsidP="007C6922">
      <w:pPr>
        <w:pStyle w:val="blocktext1"/>
        <w:rPr>
          <w:ins w:id="396" w:author="Author" w:date="2017-12-01T12:40:00Z"/>
        </w:rPr>
      </w:pPr>
      <w:ins w:id="397" w:author="Author" w:date="2017-12-01T12:40:00Z">
        <w:r>
          <w:t xml:space="preserve">Paragraphs </w:t>
        </w:r>
        <w:r w:rsidRPr="00065CBB">
          <w:rPr>
            <w:b/>
            <w:rPrChange w:id="398" w:author="Author" w:date="2017-12-01T12:39:00Z">
              <w:rPr>
                <w:rFonts w:ascii="Times New Roman" w:hAnsi="Times New Roman"/>
                <w:sz w:val="24"/>
              </w:rPr>
            </w:rPrChange>
          </w:rPr>
          <w:t>A.1</w:t>
        </w:r>
      </w:ins>
      <w:ins w:id="399" w:author="Author" w:date="2017-12-04T12:48:00Z">
        <w:r>
          <w:rPr>
            <w:b/>
          </w:rPr>
          <w:t>.</w:t>
        </w:r>
      </w:ins>
      <w:ins w:id="400" w:author="Author" w:date="2017-12-01T12:40:00Z">
        <w:r>
          <w:t xml:space="preserve"> and </w:t>
        </w:r>
        <w:r w:rsidRPr="002C69B6">
          <w:rPr>
            <w:b/>
          </w:rPr>
          <w:t>A.2</w:t>
        </w:r>
      </w:ins>
      <w:ins w:id="401" w:author="Author" w:date="2017-12-04T12:48:00Z">
        <w:r>
          <w:rPr>
            <w:b/>
          </w:rPr>
          <w:t>.</w:t>
        </w:r>
      </w:ins>
      <w:ins w:id="402" w:author="Author" w:date="2017-12-01T12:40:00Z">
        <w:r>
          <w:t xml:space="preserve"> are</w:t>
        </w:r>
        <w:r w:rsidRPr="00A16556">
          <w:t xml:space="preserve"> replaced by the following:</w:t>
        </w:r>
      </w:ins>
    </w:p>
    <w:p w:rsidR="008D0BAB" w:rsidRDefault="008D0BAB" w:rsidP="007C6922">
      <w:pPr>
        <w:pStyle w:val="outlinehd2"/>
        <w:rPr>
          <w:ins w:id="403" w:author="Author" w:date="2017-11-27T15:15:00Z"/>
        </w:rPr>
      </w:pPr>
      <w:ins w:id="404" w:author="Author" w:date="2017-11-27T15:15:00Z">
        <w:r>
          <w:tab/>
          <w:t>A.</w:t>
        </w:r>
        <w:r>
          <w:tab/>
          <w:t>Liability Coverages</w:t>
        </w:r>
      </w:ins>
    </w:p>
    <w:p w:rsidR="008D0BAB" w:rsidRDefault="008D0BAB" w:rsidP="007C6922">
      <w:pPr>
        <w:pStyle w:val="outlinetxt3"/>
        <w:rPr>
          <w:ins w:id="405" w:author="Author" w:date="2017-11-27T15:15:00Z"/>
        </w:rPr>
      </w:pPr>
      <w:ins w:id="406" w:author="Author" w:date="2017-11-27T15:15:00Z">
        <w:r>
          <w:rPr>
            <w:b/>
          </w:rPr>
          <w:tab/>
          <w:t>1.</w:t>
        </w:r>
        <w:r>
          <w:rPr>
            <w:b/>
          </w:rPr>
          <w:tab/>
        </w:r>
        <w:r>
          <w:t>Compute the premium by multiplying the full coverage $</w:t>
        </w:r>
        <w:r>
          <w:rPr>
            <w:color w:val="000000"/>
          </w:rPr>
          <w:t>100,000</w:t>
        </w:r>
        <w:r>
          <w:t xml:space="preserve"> bodily injury and property damage liability premium by the factor selected as follows:</w:t>
        </w:r>
      </w:ins>
    </w:p>
    <w:p w:rsidR="008D0BAB" w:rsidRDefault="008D0BAB" w:rsidP="007C6922">
      <w:pPr>
        <w:pStyle w:val="space4"/>
        <w:tabs>
          <w:tab w:val="left" w:pos="720"/>
          <w:tab w:val="left" w:pos="1440"/>
        </w:tabs>
        <w:rPr>
          <w:ins w:id="407" w:author="Author" w:date="2017-11-27T15:15:00Z"/>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8D0BAB" w:rsidTr="0022487A">
        <w:trPr>
          <w:trHeight w:val="190"/>
          <w:ins w:id="408" w:author="Author" w:date="2017-11-27T15:15:00Z"/>
        </w:trPr>
        <w:tc>
          <w:tcPr>
            <w:tcW w:w="200" w:type="dxa"/>
            <w:tcBorders>
              <w:top w:val="nil"/>
              <w:left w:val="nil"/>
              <w:bottom w:val="nil"/>
              <w:right w:val="nil"/>
            </w:tcBorders>
          </w:tcPr>
          <w:p w:rsidR="008D0BAB" w:rsidRDefault="008D0BAB" w:rsidP="007C6922">
            <w:pPr>
              <w:pStyle w:val="tablehead"/>
              <w:rPr>
                <w:ins w:id="409" w:author="Author" w:date="2017-11-27T15:15:00Z"/>
              </w:rPr>
            </w:pPr>
            <w:ins w:id="410" w:author="Author" w:date="2017-11-27T15:15:00Z">
              <w:r>
                <w:br/>
              </w:r>
            </w:ins>
          </w:p>
        </w:tc>
        <w:tc>
          <w:tcPr>
            <w:tcW w:w="1110" w:type="dxa"/>
            <w:gridSpan w:val="2"/>
            <w:tcBorders>
              <w:top w:val="single" w:sz="6" w:space="0" w:color="auto"/>
              <w:left w:val="single" w:sz="6" w:space="0" w:color="auto"/>
              <w:bottom w:val="nil"/>
              <w:right w:val="nil"/>
            </w:tcBorders>
          </w:tcPr>
          <w:p w:rsidR="008D0BAB" w:rsidRDefault="008D0BAB" w:rsidP="007C6922">
            <w:pPr>
              <w:pStyle w:val="tablehead"/>
              <w:rPr>
                <w:ins w:id="411" w:author="Author" w:date="2017-11-27T15:15:00Z"/>
              </w:rPr>
            </w:pPr>
          </w:p>
        </w:tc>
        <w:tc>
          <w:tcPr>
            <w:tcW w:w="1845" w:type="dxa"/>
            <w:gridSpan w:val="2"/>
            <w:tcBorders>
              <w:top w:val="single" w:sz="6" w:space="0" w:color="auto"/>
              <w:left w:val="single" w:sz="6" w:space="0" w:color="auto"/>
              <w:bottom w:val="single" w:sz="6" w:space="0" w:color="auto"/>
              <w:right w:val="single" w:sz="6" w:space="0" w:color="auto"/>
            </w:tcBorders>
          </w:tcPr>
          <w:p w:rsidR="008D0BAB" w:rsidRDefault="008D0BAB" w:rsidP="007C6922">
            <w:pPr>
              <w:pStyle w:val="tablehead"/>
              <w:rPr>
                <w:ins w:id="412" w:author="Author" w:date="2017-11-27T15:15:00Z"/>
              </w:rPr>
            </w:pPr>
            <w:ins w:id="413" w:author="Author" w:date="2017-11-27T15:15:00Z">
              <w:r>
                <w:t xml:space="preserve">Combined </w:t>
              </w:r>
              <w:r>
                <w:br/>
                <w:t>Single Limit</w:t>
              </w:r>
            </w:ins>
          </w:p>
        </w:tc>
        <w:tc>
          <w:tcPr>
            <w:tcW w:w="1845" w:type="dxa"/>
            <w:gridSpan w:val="2"/>
            <w:tcBorders>
              <w:top w:val="single" w:sz="6" w:space="0" w:color="auto"/>
              <w:left w:val="nil"/>
              <w:bottom w:val="single" w:sz="6" w:space="0" w:color="auto"/>
              <w:right w:val="single" w:sz="6" w:space="0" w:color="auto"/>
            </w:tcBorders>
          </w:tcPr>
          <w:p w:rsidR="008D0BAB" w:rsidRDefault="008D0BAB" w:rsidP="007C6922">
            <w:pPr>
              <w:pStyle w:val="tablehead"/>
              <w:rPr>
                <w:ins w:id="414" w:author="Author" w:date="2017-11-27T15:15:00Z"/>
              </w:rPr>
            </w:pPr>
            <w:ins w:id="415" w:author="Author" w:date="2017-11-27T15:15:00Z">
              <w:r>
                <w:t>Property Damage</w:t>
              </w:r>
              <w:r>
                <w:br/>
                <w:t>Per Accident</w:t>
              </w:r>
            </w:ins>
          </w:p>
        </w:tc>
      </w:tr>
      <w:tr w:rsidR="008D0BAB" w:rsidTr="0022487A">
        <w:trPr>
          <w:trHeight w:val="190"/>
          <w:ins w:id="416" w:author="Author" w:date="2017-11-27T15:15:00Z"/>
        </w:trPr>
        <w:tc>
          <w:tcPr>
            <w:tcW w:w="200" w:type="dxa"/>
            <w:tcBorders>
              <w:top w:val="nil"/>
              <w:left w:val="nil"/>
              <w:bottom w:val="nil"/>
              <w:right w:val="nil"/>
            </w:tcBorders>
          </w:tcPr>
          <w:p w:rsidR="008D0BAB" w:rsidRDefault="008D0BAB" w:rsidP="007C6922">
            <w:pPr>
              <w:pStyle w:val="tabletext11"/>
              <w:rPr>
                <w:ins w:id="417" w:author="Author" w:date="2017-11-27T15:15:00Z"/>
              </w:rPr>
            </w:pPr>
            <w:ins w:id="418" w:author="Author" w:date="2017-11-27T15:15:00Z">
              <w:r>
                <w:br/>
              </w:r>
            </w:ins>
          </w:p>
        </w:tc>
        <w:tc>
          <w:tcPr>
            <w:tcW w:w="1110" w:type="dxa"/>
            <w:gridSpan w:val="2"/>
            <w:tcBorders>
              <w:top w:val="nil"/>
              <w:left w:val="single" w:sz="6" w:space="0" w:color="auto"/>
              <w:bottom w:val="single" w:sz="6" w:space="0" w:color="auto"/>
              <w:right w:val="nil"/>
            </w:tcBorders>
          </w:tcPr>
          <w:p w:rsidR="008D0BAB" w:rsidRDefault="008D0BAB" w:rsidP="007C6922">
            <w:pPr>
              <w:pStyle w:val="tablehead"/>
              <w:rPr>
                <w:ins w:id="419" w:author="Author" w:date="2017-11-27T15:15:00Z"/>
              </w:rPr>
            </w:pPr>
            <w:ins w:id="420" w:author="Author" w:date="2017-11-27T15:15:00Z">
              <w:r>
                <w:t>Deductible</w:t>
              </w:r>
              <w:r>
                <w:br/>
                <w:t>Amount</w:t>
              </w:r>
            </w:ins>
          </w:p>
        </w:tc>
        <w:tc>
          <w:tcPr>
            <w:tcW w:w="922" w:type="dxa"/>
            <w:tcBorders>
              <w:top w:val="nil"/>
              <w:left w:val="single" w:sz="6" w:space="0" w:color="auto"/>
              <w:bottom w:val="single" w:sz="6" w:space="0" w:color="auto"/>
              <w:right w:val="single" w:sz="6" w:space="0" w:color="auto"/>
            </w:tcBorders>
          </w:tcPr>
          <w:p w:rsidR="008D0BAB" w:rsidRDefault="008D0BAB" w:rsidP="007C6922">
            <w:pPr>
              <w:pStyle w:val="tablehead"/>
              <w:rPr>
                <w:ins w:id="421" w:author="Author" w:date="2017-11-27T15:15:00Z"/>
              </w:rPr>
            </w:pPr>
            <w:ins w:id="422" w:author="Author" w:date="2017-11-27T15:15:00Z">
              <w:r>
                <w:t>Non-</w:t>
              </w:r>
            </w:ins>
            <w:ins w:id="423" w:author="Author" w:date="2017-12-21T15:55:00Z">
              <w:r>
                <w:t>z</w:t>
              </w:r>
            </w:ins>
            <w:ins w:id="424" w:author="Author" w:date="2017-11-27T15:15:00Z">
              <w:r>
                <w:t>one Rated</w:t>
              </w:r>
            </w:ins>
          </w:p>
        </w:tc>
        <w:tc>
          <w:tcPr>
            <w:tcW w:w="923" w:type="dxa"/>
            <w:tcBorders>
              <w:top w:val="nil"/>
              <w:left w:val="single" w:sz="6" w:space="0" w:color="auto"/>
              <w:bottom w:val="single" w:sz="6" w:space="0" w:color="auto"/>
              <w:right w:val="single" w:sz="6" w:space="0" w:color="auto"/>
            </w:tcBorders>
          </w:tcPr>
          <w:p w:rsidR="008D0BAB" w:rsidRDefault="008D0BAB" w:rsidP="007C6922">
            <w:pPr>
              <w:pStyle w:val="tablehead"/>
              <w:rPr>
                <w:ins w:id="425" w:author="Author" w:date="2017-11-27T15:15:00Z"/>
              </w:rPr>
            </w:pPr>
            <w:ins w:id="426" w:author="Author" w:date="2017-11-27T15:15:00Z">
              <w:r>
                <w:t>Zone-</w:t>
              </w:r>
            </w:ins>
            <w:ins w:id="427" w:author="Author" w:date="2017-12-21T15:55:00Z">
              <w:r>
                <w:t>r</w:t>
              </w:r>
            </w:ins>
            <w:ins w:id="428" w:author="Author" w:date="2017-11-27T15:15:00Z">
              <w:r>
                <w:t>ated</w:t>
              </w:r>
            </w:ins>
          </w:p>
        </w:tc>
        <w:tc>
          <w:tcPr>
            <w:tcW w:w="922" w:type="dxa"/>
            <w:tcBorders>
              <w:top w:val="nil"/>
              <w:left w:val="nil"/>
              <w:bottom w:val="single" w:sz="6" w:space="0" w:color="auto"/>
              <w:right w:val="single" w:sz="6" w:space="0" w:color="auto"/>
            </w:tcBorders>
          </w:tcPr>
          <w:p w:rsidR="008D0BAB" w:rsidRDefault="008D0BAB" w:rsidP="007C6922">
            <w:pPr>
              <w:pStyle w:val="tablehead"/>
              <w:rPr>
                <w:ins w:id="429" w:author="Author" w:date="2017-11-27T15:15:00Z"/>
              </w:rPr>
            </w:pPr>
            <w:ins w:id="430" w:author="Author" w:date="2017-11-27T15:15:00Z">
              <w:r>
                <w:t>Non-</w:t>
              </w:r>
            </w:ins>
            <w:ins w:id="431" w:author="Author" w:date="2017-12-21T15:55:00Z">
              <w:r>
                <w:t>z</w:t>
              </w:r>
            </w:ins>
            <w:ins w:id="432" w:author="Author" w:date="2017-11-27T15:15:00Z">
              <w:r>
                <w:t>one Rated</w:t>
              </w:r>
            </w:ins>
          </w:p>
        </w:tc>
        <w:tc>
          <w:tcPr>
            <w:tcW w:w="923" w:type="dxa"/>
            <w:tcBorders>
              <w:top w:val="nil"/>
              <w:left w:val="nil"/>
              <w:bottom w:val="single" w:sz="6" w:space="0" w:color="auto"/>
              <w:right w:val="single" w:sz="6" w:space="0" w:color="auto"/>
            </w:tcBorders>
          </w:tcPr>
          <w:p w:rsidR="008D0BAB" w:rsidRDefault="008D0BAB" w:rsidP="007C6922">
            <w:pPr>
              <w:pStyle w:val="tablehead"/>
              <w:rPr>
                <w:ins w:id="433" w:author="Author" w:date="2017-11-27T15:15:00Z"/>
              </w:rPr>
            </w:pPr>
            <w:ins w:id="434" w:author="Author" w:date="2017-11-27T15:15:00Z">
              <w:r>
                <w:t>Zone-</w:t>
              </w:r>
            </w:ins>
            <w:ins w:id="435" w:author="Author" w:date="2017-12-21T15:55:00Z">
              <w:r>
                <w:t>r</w:t>
              </w:r>
            </w:ins>
            <w:ins w:id="436" w:author="Author" w:date="2017-11-27T15:15:00Z">
              <w:r>
                <w:t>ated</w:t>
              </w:r>
            </w:ins>
          </w:p>
        </w:tc>
      </w:tr>
      <w:tr w:rsidR="008D0BAB" w:rsidTr="0022487A">
        <w:trPr>
          <w:trHeight w:val="190"/>
          <w:ins w:id="437" w:author="Author" w:date="2017-11-27T15:15:00Z"/>
        </w:trPr>
        <w:tc>
          <w:tcPr>
            <w:tcW w:w="200" w:type="dxa"/>
            <w:tcBorders>
              <w:top w:val="nil"/>
              <w:left w:val="nil"/>
              <w:bottom w:val="nil"/>
              <w:right w:val="nil"/>
            </w:tcBorders>
          </w:tcPr>
          <w:p w:rsidR="008D0BAB" w:rsidRDefault="008D0BAB" w:rsidP="007C6922">
            <w:pPr>
              <w:pStyle w:val="tabletext11"/>
              <w:rPr>
                <w:ins w:id="438" w:author="Author" w:date="2017-11-27T15:15:00Z"/>
              </w:rPr>
            </w:pPr>
          </w:p>
        </w:tc>
        <w:tc>
          <w:tcPr>
            <w:tcW w:w="210" w:type="dxa"/>
            <w:tcBorders>
              <w:top w:val="nil"/>
              <w:left w:val="single" w:sz="6" w:space="0" w:color="auto"/>
              <w:bottom w:val="nil"/>
              <w:right w:val="nil"/>
            </w:tcBorders>
          </w:tcPr>
          <w:p w:rsidR="008D0BAB" w:rsidRDefault="008D0BAB" w:rsidP="007C6922">
            <w:pPr>
              <w:pStyle w:val="tabletext11"/>
              <w:jc w:val="right"/>
              <w:rPr>
                <w:ins w:id="439" w:author="Author" w:date="2017-11-27T15:15:00Z"/>
              </w:rPr>
            </w:pPr>
            <w:ins w:id="440" w:author="Author" w:date="2017-11-27T15:15:00Z">
              <w:r>
                <w:t>$</w:t>
              </w:r>
            </w:ins>
          </w:p>
        </w:tc>
        <w:tc>
          <w:tcPr>
            <w:tcW w:w="900" w:type="dxa"/>
            <w:tcBorders>
              <w:top w:val="nil"/>
              <w:left w:val="nil"/>
              <w:bottom w:val="nil"/>
              <w:right w:val="nil"/>
            </w:tcBorders>
            <w:vAlign w:val="bottom"/>
          </w:tcPr>
          <w:p w:rsidR="008D0BAB" w:rsidRDefault="008D0BAB" w:rsidP="007C6922">
            <w:pPr>
              <w:pStyle w:val="tabletext11"/>
              <w:tabs>
                <w:tab w:val="decimal" w:pos="660"/>
              </w:tabs>
              <w:rPr>
                <w:ins w:id="441" w:author="Author" w:date="2017-11-27T15:15:00Z"/>
              </w:rPr>
            </w:pPr>
            <w:ins w:id="442" w:author="Author" w:date="2017-11-27T15:15:00Z">
              <w:r>
                <w:t>250</w:t>
              </w:r>
            </w:ins>
          </w:p>
        </w:tc>
        <w:tc>
          <w:tcPr>
            <w:tcW w:w="922" w:type="dxa"/>
            <w:tcBorders>
              <w:top w:val="nil"/>
              <w:left w:val="single" w:sz="6" w:space="0" w:color="auto"/>
              <w:bottom w:val="nil"/>
              <w:right w:val="single" w:sz="6" w:space="0" w:color="auto"/>
            </w:tcBorders>
            <w:vAlign w:val="bottom"/>
          </w:tcPr>
          <w:p w:rsidR="008D0BAB" w:rsidRPr="00F67F9E" w:rsidRDefault="008D0BAB" w:rsidP="007C6922">
            <w:pPr>
              <w:pStyle w:val="tabletext11"/>
              <w:jc w:val="center"/>
              <w:rPr>
                <w:ins w:id="443" w:author="Author" w:date="2017-11-27T15:15:00Z"/>
                <w:szCs w:val="18"/>
              </w:rPr>
            </w:pPr>
            <w:ins w:id="444" w:author="Author" w:date="2017-11-27T15:15:00Z">
              <w:r w:rsidRPr="00FA2A85">
                <w:rPr>
                  <w:szCs w:val="18"/>
                </w:rPr>
                <w:t>0.990</w:t>
              </w:r>
            </w:ins>
          </w:p>
        </w:tc>
        <w:tc>
          <w:tcPr>
            <w:tcW w:w="923" w:type="dxa"/>
            <w:tcBorders>
              <w:top w:val="nil"/>
              <w:left w:val="single" w:sz="6" w:space="0" w:color="auto"/>
              <w:bottom w:val="nil"/>
              <w:right w:val="single" w:sz="6" w:space="0" w:color="auto"/>
            </w:tcBorders>
            <w:vAlign w:val="bottom"/>
          </w:tcPr>
          <w:p w:rsidR="008D0BAB" w:rsidRPr="00F67F9E" w:rsidRDefault="008D0BAB" w:rsidP="007C6922">
            <w:pPr>
              <w:pStyle w:val="tabletext11"/>
              <w:jc w:val="center"/>
              <w:rPr>
                <w:ins w:id="445" w:author="Author" w:date="2017-11-27T15:15:00Z"/>
                <w:szCs w:val="18"/>
              </w:rPr>
            </w:pPr>
            <w:ins w:id="446" w:author="Author" w:date="2017-11-27T15:15:00Z">
              <w:r w:rsidRPr="00FA2A85">
                <w:rPr>
                  <w:szCs w:val="18"/>
                </w:rPr>
                <w:t>0.990</w:t>
              </w:r>
            </w:ins>
          </w:p>
        </w:tc>
        <w:tc>
          <w:tcPr>
            <w:tcW w:w="922" w:type="dxa"/>
            <w:tcBorders>
              <w:top w:val="nil"/>
              <w:left w:val="nil"/>
              <w:bottom w:val="nil"/>
              <w:right w:val="single" w:sz="6" w:space="0" w:color="auto"/>
            </w:tcBorders>
            <w:vAlign w:val="bottom"/>
          </w:tcPr>
          <w:p w:rsidR="008D0BAB" w:rsidRPr="00F67F9E" w:rsidRDefault="008D0BAB" w:rsidP="007C6922">
            <w:pPr>
              <w:pStyle w:val="tabletext11"/>
              <w:jc w:val="center"/>
              <w:rPr>
                <w:ins w:id="447" w:author="Author" w:date="2017-11-27T15:15:00Z"/>
                <w:szCs w:val="18"/>
              </w:rPr>
            </w:pPr>
            <w:ins w:id="448" w:author="Author" w:date="2017-11-27T15:15:00Z">
              <w:r w:rsidRPr="00FA2A85">
                <w:rPr>
                  <w:szCs w:val="18"/>
                </w:rPr>
                <w:t>0.991</w:t>
              </w:r>
            </w:ins>
          </w:p>
        </w:tc>
        <w:tc>
          <w:tcPr>
            <w:tcW w:w="923" w:type="dxa"/>
            <w:tcBorders>
              <w:top w:val="nil"/>
              <w:left w:val="nil"/>
              <w:bottom w:val="nil"/>
              <w:right w:val="single" w:sz="6" w:space="0" w:color="auto"/>
            </w:tcBorders>
            <w:vAlign w:val="bottom"/>
          </w:tcPr>
          <w:p w:rsidR="008D0BAB" w:rsidRPr="00F67F9E" w:rsidRDefault="008D0BAB" w:rsidP="007C6922">
            <w:pPr>
              <w:pStyle w:val="tabletext11"/>
              <w:jc w:val="center"/>
              <w:rPr>
                <w:ins w:id="449" w:author="Author" w:date="2017-11-27T15:15:00Z"/>
                <w:szCs w:val="18"/>
              </w:rPr>
            </w:pPr>
            <w:ins w:id="450" w:author="Author" w:date="2017-11-27T15:15:00Z">
              <w:r w:rsidRPr="00FA2A85">
                <w:rPr>
                  <w:szCs w:val="18"/>
                </w:rPr>
                <w:t>0.991</w:t>
              </w:r>
            </w:ins>
          </w:p>
        </w:tc>
      </w:tr>
      <w:tr w:rsidR="008D0BAB" w:rsidTr="0022487A">
        <w:trPr>
          <w:trHeight w:val="190"/>
          <w:ins w:id="451" w:author="Author" w:date="2017-11-27T15:15:00Z"/>
        </w:trPr>
        <w:tc>
          <w:tcPr>
            <w:tcW w:w="200" w:type="dxa"/>
            <w:tcBorders>
              <w:top w:val="nil"/>
              <w:left w:val="nil"/>
              <w:bottom w:val="nil"/>
              <w:right w:val="nil"/>
            </w:tcBorders>
          </w:tcPr>
          <w:p w:rsidR="008D0BAB" w:rsidRDefault="008D0BAB" w:rsidP="007C6922">
            <w:pPr>
              <w:pStyle w:val="tabletext11"/>
              <w:rPr>
                <w:ins w:id="452" w:author="Author" w:date="2017-11-27T15:15:00Z"/>
              </w:rPr>
            </w:pPr>
          </w:p>
        </w:tc>
        <w:tc>
          <w:tcPr>
            <w:tcW w:w="210" w:type="dxa"/>
            <w:tcBorders>
              <w:top w:val="nil"/>
              <w:left w:val="single" w:sz="6" w:space="0" w:color="auto"/>
              <w:bottom w:val="nil"/>
              <w:right w:val="nil"/>
            </w:tcBorders>
          </w:tcPr>
          <w:p w:rsidR="008D0BAB" w:rsidRDefault="008D0BAB" w:rsidP="007C6922">
            <w:pPr>
              <w:pStyle w:val="tabletext11"/>
              <w:rPr>
                <w:ins w:id="453" w:author="Author" w:date="2017-11-27T15:15:00Z"/>
              </w:rPr>
            </w:pPr>
          </w:p>
        </w:tc>
        <w:tc>
          <w:tcPr>
            <w:tcW w:w="900" w:type="dxa"/>
            <w:tcBorders>
              <w:top w:val="nil"/>
              <w:left w:val="nil"/>
              <w:bottom w:val="nil"/>
              <w:right w:val="nil"/>
            </w:tcBorders>
            <w:vAlign w:val="bottom"/>
          </w:tcPr>
          <w:p w:rsidR="008D0BAB" w:rsidRDefault="008D0BAB" w:rsidP="007C6922">
            <w:pPr>
              <w:pStyle w:val="tabletext11"/>
              <w:tabs>
                <w:tab w:val="decimal" w:pos="660"/>
              </w:tabs>
              <w:rPr>
                <w:ins w:id="454" w:author="Author" w:date="2017-11-27T15:15:00Z"/>
              </w:rPr>
            </w:pPr>
            <w:ins w:id="455" w:author="Author" w:date="2017-11-27T15:15:00Z">
              <w:r>
                <w:t>500</w:t>
              </w:r>
            </w:ins>
          </w:p>
        </w:tc>
        <w:tc>
          <w:tcPr>
            <w:tcW w:w="922" w:type="dxa"/>
            <w:tcBorders>
              <w:top w:val="nil"/>
              <w:left w:val="single" w:sz="6" w:space="0" w:color="auto"/>
              <w:bottom w:val="nil"/>
              <w:right w:val="single" w:sz="6" w:space="0" w:color="auto"/>
            </w:tcBorders>
            <w:vAlign w:val="bottom"/>
          </w:tcPr>
          <w:p w:rsidR="008D0BAB" w:rsidRPr="00F67F9E" w:rsidRDefault="008D0BAB" w:rsidP="007C6922">
            <w:pPr>
              <w:pStyle w:val="tabletext11"/>
              <w:jc w:val="center"/>
              <w:rPr>
                <w:ins w:id="456" w:author="Author" w:date="2017-11-27T15:15:00Z"/>
                <w:szCs w:val="18"/>
              </w:rPr>
            </w:pPr>
            <w:ins w:id="457" w:author="Author" w:date="2017-11-27T15:15:00Z">
              <w:r w:rsidRPr="00FA2A85">
                <w:rPr>
                  <w:szCs w:val="18"/>
                </w:rPr>
                <w:t>0.980</w:t>
              </w:r>
            </w:ins>
          </w:p>
        </w:tc>
        <w:tc>
          <w:tcPr>
            <w:tcW w:w="923" w:type="dxa"/>
            <w:tcBorders>
              <w:top w:val="nil"/>
              <w:left w:val="single" w:sz="6" w:space="0" w:color="auto"/>
              <w:bottom w:val="nil"/>
              <w:right w:val="single" w:sz="6" w:space="0" w:color="auto"/>
            </w:tcBorders>
            <w:vAlign w:val="bottom"/>
          </w:tcPr>
          <w:p w:rsidR="008D0BAB" w:rsidRPr="00F67F9E" w:rsidRDefault="008D0BAB" w:rsidP="007C6922">
            <w:pPr>
              <w:pStyle w:val="tabletext11"/>
              <w:jc w:val="center"/>
              <w:rPr>
                <w:ins w:id="458" w:author="Author" w:date="2017-11-27T15:15:00Z"/>
                <w:szCs w:val="18"/>
              </w:rPr>
            </w:pPr>
            <w:ins w:id="459" w:author="Author" w:date="2017-11-27T15:15:00Z">
              <w:r w:rsidRPr="00FA2A85">
                <w:rPr>
                  <w:szCs w:val="18"/>
                </w:rPr>
                <w:t>0.981</w:t>
              </w:r>
            </w:ins>
          </w:p>
        </w:tc>
        <w:tc>
          <w:tcPr>
            <w:tcW w:w="922" w:type="dxa"/>
            <w:tcBorders>
              <w:top w:val="nil"/>
              <w:left w:val="nil"/>
              <w:bottom w:val="nil"/>
              <w:right w:val="single" w:sz="6" w:space="0" w:color="auto"/>
            </w:tcBorders>
            <w:vAlign w:val="bottom"/>
          </w:tcPr>
          <w:p w:rsidR="008D0BAB" w:rsidRPr="00F67F9E" w:rsidRDefault="008D0BAB" w:rsidP="007C6922">
            <w:pPr>
              <w:pStyle w:val="tabletext11"/>
              <w:jc w:val="center"/>
              <w:rPr>
                <w:ins w:id="460" w:author="Author" w:date="2017-11-27T15:15:00Z"/>
                <w:szCs w:val="18"/>
              </w:rPr>
            </w:pPr>
            <w:ins w:id="461" w:author="Author" w:date="2017-11-27T15:15:00Z">
              <w:r w:rsidRPr="00FA2A85">
                <w:rPr>
                  <w:szCs w:val="18"/>
                </w:rPr>
                <w:t>0.982</w:t>
              </w:r>
            </w:ins>
          </w:p>
        </w:tc>
        <w:tc>
          <w:tcPr>
            <w:tcW w:w="923" w:type="dxa"/>
            <w:tcBorders>
              <w:top w:val="nil"/>
              <w:left w:val="nil"/>
              <w:bottom w:val="nil"/>
              <w:right w:val="single" w:sz="6" w:space="0" w:color="auto"/>
            </w:tcBorders>
            <w:vAlign w:val="bottom"/>
          </w:tcPr>
          <w:p w:rsidR="008D0BAB" w:rsidRPr="00F67F9E" w:rsidRDefault="008D0BAB" w:rsidP="007C6922">
            <w:pPr>
              <w:pStyle w:val="tabletext11"/>
              <w:jc w:val="center"/>
              <w:rPr>
                <w:ins w:id="462" w:author="Author" w:date="2017-11-27T15:15:00Z"/>
                <w:szCs w:val="18"/>
              </w:rPr>
            </w:pPr>
            <w:ins w:id="463" w:author="Author" w:date="2017-11-27T15:15:00Z">
              <w:r w:rsidRPr="00FA2A85">
                <w:rPr>
                  <w:szCs w:val="18"/>
                </w:rPr>
                <w:t>0.982</w:t>
              </w:r>
            </w:ins>
          </w:p>
        </w:tc>
      </w:tr>
      <w:tr w:rsidR="008D0BAB" w:rsidTr="0022487A">
        <w:trPr>
          <w:trHeight w:val="190"/>
          <w:ins w:id="464" w:author="Author" w:date="2017-11-27T15:15:00Z"/>
        </w:trPr>
        <w:tc>
          <w:tcPr>
            <w:tcW w:w="200" w:type="dxa"/>
            <w:tcBorders>
              <w:top w:val="nil"/>
              <w:left w:val="nil"/>
              <w:bottom w:val="nil"/>
              <w:right w:val="nil"/>
            </w:tcBorders>
          </w:tcPr>
          <w:p w:rsidR="008D0BAB" w:rsidRDefault="008D0BAB" w:rsidP="007C6922">
            <w:pPr>
              <w:pStyle w:val="tabletext11"/>
              <w:rPr>
                <w:ins w:id="465" w:author="Author" w:date="2017-11-27T15:15:00Z"/>
              </w:rPr>
            </w:pPr>
          </w:p>
        </w:tc>
        <w:tc>
          <w:tcPr>
            <w:tcW w:w="210" w:type="dxa"/>
            <w:tcBorders>
              <w:top w:val="nil"/>
              <w:left w:val="single" w:sz="6" w:space="0" w:color="auto"/>
              <w:bottom w:val="nil"/>
              <w:right w:val="nil"/>
            </w:tcBorders>
          </w:tcPr>
          <w:p w:rsidR="008D0BAB" w:rsidRDefault="008D0BAB" w:rsidP="007C6922">
            <w:pPr>
              <w:pStyle w:val="tabletext11"/>
              <w:rPr>
                <w:ins w:id="466" w:author="Author" w:date="2017-11-27T15:15:00Z"/>
              </w:rPr>
            </w:pPr>
          </w:p>
        </w:tc>
        <w:tc>
          <w:tcPr>
            <w:tcW w:w="900" w:type="dxa"/>
            <w:tcBorders>
              <w:top w:val="nil"/>
              <w:left w:val="nil"/>
              <w:bottom w:val="nil"/>
              <w:right w:val="nil"/>
            </w:tcBorders>
            <w:vAlign w:val="bottom"/>
          </w:tcPr>
          <w:p w:rsidR="008D0BAB" w:rsidRDefault="008D0BAB" w:rsidP="007C6922">
            <w:pPr>
              <w:pStyle w:val="tabletext11"/>
              <w:tabs>
                <w:tab w:val="decimal" w:pos="660"/>
              </w:tabs>
              <w:rPr>
                <w:ins w:id="467" w:author="Author" w:date="2017-11-27T15:15:00Z"/>
              </w:rPr>
            </w:pPr>
            <w:ins w:id="468" w:author="Author" w:date="2017-11-27T15:15:00Z">
              <w:r>
                <w:t>1,000</w:t>
              </w:r>
            </w:ins>
          </w:p>
        </w:tc>
        <w:tc>
          <w:tcPr>
            <w:tcW w:w="922" w:type="dxa"/>
            <w:tcBorders>
              <w:top w:val="nil"/>
              <w:left w:val="single" w:sz="6" w:space="0" w:color="auto"/>
              <w:bottom w:val="nil"/>
              <w:right w:val="single" w:sz="6" w:space="0" w:color="auto"/>
            </w:tcBorders>
            <w:vAlign w:val="bottom"/>
          </w:tcPr>
          <w:p w:rsidR="008D0BAB" w:rsidRPr="00F67F9E" w:rsidRDefault="008D0BAB" w:rsidP="007C6922">
            <w:pPr>
              <w:pStyle w:val="tabletext11"/>
              <w:jc w:val="center"/>
              <w:rPr>
                <w:ins w:id="469" w:author="Author" w:date="2017-11-27T15:15:00Z"/>
                <w:szCs w:val="18"/>
              </w:rPr>
            </w:pPr>
            <w:ins w:id="470" w:author="Author" w:date="2017-11-27T15:15:00Z">
              <w:r w:rsidRPr="00FA2A85">
                <w:rPr>
                  <w:szCs w:val="18"/>
                </w:rPr>
                <w:t>0.962</w:t>
              </w:r>
            </w:ins>
          </w:p>
        </w:tc>
        <w:tc>
          <w:tcPr>
            <w:tcW w:w="923" w:type="dxa"/>
            <w:tcBorders>
              <w:top w:val="nil"/>
              <w:left w:val="single" w:sz="6" w:space="0" w:color="auto"/>
              <w:bottom w:val="nil"/>
              <w:right w:val="single" w:sz="6" w:space="0" w:color="auto"/>
            </w:tcBorders>
            <w:vAlign w:val="bottom"/>
          </w:tcPr>
          <w:p w:rsidR="008D0BAB" w:rsidRPr="00F67F9E" w:rsidRDefault="008D0BAB" w:rsidP="007C6922">
            <w:pPr>
              <w:pStyle w:val="tabletext11"/>
              <w:jc w:val="center"/>
              <w:rPr>
                <w:ins w:id="471" w:author="Author" w:date="2017-11-27T15:15:00Z"/>
                <w:szCs w:val="18"/>
              </w:rPr>
            </w:pPr>
            <w:ins w:id="472" w:author="Author" w:date="2017-11-27T15:15:00Z">
              <w:r w:rsidRPr="00FA2A85">
                <w:rPr>
                  <w:szCs w:val="18"/>
                </w:rPr>
                <w:t>0.963</w:t>
              </w:r>
            </w:ins>
          </w:p>
        </w:tc>
        <w:tc>
          <w:tcPr>
            <w:tcW w:w="922" w:type="dxa"/>
            <w:tcBorders>
              <w:top w:val="nil"/>
              <w:left w:val="nil"/>
              <w:bottom w:val="nil"/>
              <w:right w:val="single" w:sz="6" w:space="0" w:color="auto"/>
            </w:tcBorders>
            <w:vAlign w:val="bottom"/>
          </w:tcPr>
          <w:p w:rsidR="008D0BAB" w:rsidRDefault="008D0BAB">
            <w:pPr>
              <w:pStyle w:val="tabletext11"/>
              <w:keepNext/>
              <w:keepLines/>
              <w:suppressAutoHyphens/>
              <w:ind w:left="-25"/>
              <w:jc w:val="center"/>
              <w:rPr>
                <w:ins w:id="473" w:author="Author" w:date="2017-11-27T15:15:00Z"/>
                <w:b/>
                <w:szCs w:val="18"/>
              </w:rPr>
              <w:pPrChange w:id="474" w:author="Author" w:date="2017-11-28T10:44:00Z">
                <w:pPr>
                  <w:pStyle w:val="tabletext11"/>
                  <w:keepNext/>
                  <w:keepLines/>
                  <w:suppressAutoHyphens/>
                  <w:ind w:left="600"/>
                  <w:jc w:val="center"/>
                </w:pPr>
              </w:pPrChange>
            </w:pPr>
            <w:ins w:id="475" w:author="Author" w:date="2017-11-27T15:15:00Z">
              <w:r w:rsidRPr="00FA2A85">
                <w:rPr>
                  <w:szCs w:val="18"/>
                </w:rPr>
                <w:t>0.965</w:t>
              </w:r>
            </w:ins>
          </w:p>
        </w:tc>
        <w:tc>
          <w:tcPr>
            <w:tcW w:w="923" w:type="dxa"/>
            <w:tcBorders>
              <w:top w:val="nil"/>
              <w:left w:val="nil"/>
              <w:bottom w:val="nil"/>
              <w:right w:val="single" w:sz="6" w:space="0" w:color="auto"/>
            </w:tcBorders>
            <w:vAlign w:val="bottom"/>
          </w:tcPr>
          <w:p w:rsidR="008D0BAB" w:rsidRDefault="008D0BAB">
            <w:pPr>
              <w:pStyle w:val="tabletext11"/>
              <w:keepNext/>
              <w:keepLines/>
              <w:suppressAutoHyphens/>
              <w:jc w:val="center"/>
              <w:rPr>
                <w:ins w:id="476" w:author="Author" w:date="2017-11-27T15:15:00Z"/>
                <w:b/>
                <w:szCs w:val="18"/>
              </w:rPr>
              <w:pPrChange w:id="477" w:author="Author" w:date="2017-11-28T10:45:00Z">
                <w:pPr>
                  <w:pStyle w:val="tabletext11"/>
                  <w:keepNext/>
                  <w:keepLines/>
                  <w:suppressAutoHyphens/>
                  <w:ind w:left="600"/>
                  <w:jc w:val="center"/>
                </w:pPr>
              </w:pPrChange>
            </w:pPr>
            <w:ins w:id="478" w:author="Author" w:date="2017-11-27T15:15:00Z">
              <w:r w:rsidRPr="00FA2A85">
                <w:rPr>
                  <w:szCs w:val="18"/>
                </w:rPr>
                <w:t>0.966</w:t>
              </w:r>
            </w:ins>
          </w:p>
        </w:tc>
      </w:tr>
      <w:tr w:rsidR="008D0BAB" w:rsidTr="0022487A">
        <w:trPr>
          <w:trHeight w:val="190"/>
          <w:ins w:id="479" w:author="Author" w:date="2017-11-27T15:15:00Z"/>
        </w:trPr>
        <w:tc>
          <w:tcPr>
            <w:tcW w:w="200" w:type="dxa"/>
            <w:tcBorders>
              <w:top w:val="nil"/>
              <w:left w:val="nil"/>
              <w:bottom w:val="nil"/>
              <w:right w:val="nil"/>
            </w:tcBorders>
          </w:tcPr>
          <w:p w:rsidR="008D0BAB" w:rsidRDefault="008D0BAB" w:rsidP="007C6922">
            <w:pPr>
              <w:pStyle w:val="tabletext11"/>
              <w:rPr>
                <w:ins w:id="480" w:author="Author" w:date="2017-11-27T15:15:00Z"/>
              </w:rPr>
            </w:pPr>
          </w:p>
        </w:tc>
        <w:tc>
          <w:tcPr>
            <w:tcW w:w="210" w:type="dxa"/>
            <w:tcBorders>
              <w:top w:val="nil"/>
              <w:left w:val="single" w:sz="6" w:space="0" w:color="auto"/>
              <w:bottom w:val="nil"/>
              <w:right w:val="nil"/>
            </w:tcBorders>
          </w:tcPr>
          <w:p w:rsidR="008D0BAB" w:rsidRDefault="008D0BAB" w:rsidP="007C6922">
            <w:pPr>
              <w:pStyle w:val="tabletext11"/>
              <w:rPr>
                <w:ins w:id="481" w:author="Author" w:date="2017-11-27T15:15:00Z"/>
              </w:rPr>
            </w:pPr>
          </w:p>
        </w:tc>
        <w:tc>
          <w:tcPr>
            <w:tcW w:w="900" w:type="dxa"/>
            <w:tcBorders>
              <w:top w:val="nil"/>
              <w:left w:val="nil"/>
              <w:bottom w:val="nil"/>
              <w:right w:val="nil"/>
            </w:tcBorders>
            <w:vAlign w:val="bottom"/>
          </w:tcPr>
          <w:p w:rsidR="008D0BAB" w:rsidRDefault="008D0BAB" w:rsidP="007C6922">
            <w:pPr>
              <w:pStyle w:val="tabletext11"/>
              <w:tabs>
                <w:tab w:val="decimal" w:pos="660"/>
              </w:tabs>
              <w:rPr>
                <w:ins w:id="482" w:author="Author" w:date="2017-11-27T15:15:00Z"/>
              </w:rPr>
            </w:pPr>
            <w:ins w:id="483" w:author="Author" w:date="2017-11-27T15:15:00Z">
              <w:r>
                <w:t>2,500</w:t>
              </w:r>
            </w:ins>
          </w:p>
        </w:tc>
        <w:tc>
          <w:tcPr>
            <w:tcW w:w="922" w:type="dxa"/>
            <w:tcBorders>
              <w:top w:val="nil"/>
              <w:left w:val="single" w:sz="6" w:space="0" w:color="auto"/>
              <w:bottom w:val="nil"/>
              <w:right w:val="single" w:sz="6" w:space="0" w:color="auto"/>
            </w:tcBorders>
            <w:vAlign w:val="bottom"/>
          </w:tcPr>
          <w:p w:rsidR="008D0BAB" w:rsidRPr="00F67F9E" w:rsidRDefault="008D0BAB" w:rsidP="007C6922">
            <w:pPr>
              <w:pStyle w:val="tabletext11"/>
              <w:jc w:val="center"/>
              <w:rPr>
                <w:ins w:id="484" w:author="Author" w:date="2017-11-27T15:15:00Z"/>
                <w:szCs w:val="18"/>
              </w:rPr>
            </w:pPr>
            <w:ins w:id="485" w:author="Author" w:date="2017-11-27T15:15:00Z">
              <w:r w:rsidRPr="00FA2A85">
                <w:rPr>
                  <w:szCs w:val="18"/>
                </w:rPr>
                <w:t>0.917</w:t>
              </w:r>
            </w:ins>
          </w:p>
        </w:tc>
        <w:tc>
          <w:tcPr>
            <w:tcW w:w="923" w:type="dxa"/>
            <w:tcBorders>
              <w:top w:val="nil"/>
              <w:left w:val="single" w:sz="6" w:space="0" w:color="auto"/>
              <w:bottom w:val="nil"/>
              <w:right w:val="single" w:sz="6" w:space="0" w:color="auto"/>
            </w:tcBorders>
            <w:vAlign w:val="bottom"/>
          </w:tcPr>
          <w:p w:rsidR="008D0BAB" w:rsidRPr="00F67F9E" w:rsidRDefault="008D0BAB" w:rsidP="007C6922">
            <w:pPr>
              <w:pStyle w:val="tabletext11"/>
              <w:jc w:val="center"/>
              <w:rPr>
                <w:ins w:id="486" w:author="Author" w:date="2017-11-27T15:15:00Z"/>
                <w:szCs w:val="18"/>
              </w:rPr>
            </w:pPr>
            <w:ins w:id="487" w:author="Author" w:date="2017-11-27T15:15:00Z">
              <w:r w:rsidRPr="00FA2A85">
                <w:rPr>
                  <w:szCs w:val="18"/>
                </w:rPr>
                <w:t>0.917</w:t>
              </w:r>
            </w:ins>
          </w:p>
        </w:tc>
        <w:tc>
          <w:tcPr>
            <w:tcW w:w="922" w:type="dxa"/>
            <w:tcBorders>
              <w:top w:val="nil"/>
              <w:left w:val="nil"/>
              <w:bottom w:val="nil"/>
              <w:right w:val="single" w:sz="6" w:space="0" w:color="auto"/>
            </w:tcBorders>
            <w:vAlign w:val="bottom"/>
          </w:tcPr>
          <w:p w:rsidR="008D0BAB" w:rsidRPr="00F67F9E" w:rsidRDefault="008D0BAB" w:rsidP="007C6922">
            <w:pPr>
              <w:pStyle w:val="tabletext11"/>
              <w:jc w:val="center"/>
              <w:rPr>
                <w:ins w:id="488" w:author="Author" w:date="2017-11-27T15:15:00Z"/>
                <w:szCs w:val="18"/>
              </w:rPr>
            </w:pPr>
            <w:ins w:id="489" w:author="Author" w:date="2017-11-27T15:15:00Z">
              <w:r w:rsidRPr="00FA2A85">
                <w:rPr>
                  <w:szCs w:val="18"/>
                </w:rPr>
                <w:t>0.927</w:t>
              </w:r>
            </w:ins>
          </w:p>
        </w:tc>
        <w:tc>
          <w:tcPr>
            <w:tcW w:w="923" w:type="dxa"/>
            <w:tcBorders>
              <w:top w:val="nil"/>
              <w:left w:val="nil"/>
              <w:bottom w:val="nil"/>
              <w:right w:val="single" w:sz="6" w:space="0" w:color="auto"/>
            </w:tcBorders>
            <w:vAlign w:val="bottom"/>
          </w:tcPr>
          <w:p w:rsidR="008D0BAB" w:rsidRPr="00F67F9E" w:rsidRDefault="008D0BAB" w:rsidP="007C6922">
            <w:pPr>
              <w:pStyle w:val="tabletext11"/>
              <w:jc w:val="center"/>
              <w:rPr>
                <w:ins w:id="490" w:author="Author" w:date="2017-11-27T15:15:00Z"/>
                <w:szCs w:val="18"/>
              </w:rPr>
            </w:pPr>
            <w:ins w:id="491" w:author="Author" w:date="2017-11-27T15:15:00Z">
              <w:r w:rsidRPr="00FA2A85">
                <w:rPr>
                  <w:szCs w:val="18"/>
                </w:rPr>
                <w:t>0.925</w:t>
              </w:r>
            </w:ins>
          </w:p>
        </w:tc>
      </w:tr>
      <w:tr w:rsidR="008D0BAB" w:rsidTr="0022487A">
        <w:trPr>
          <w:trHeight w:val="190"/>
          <w:ins w:id="492" w:author="Author" w:date="2017-11-27T15:15:00Z"/>
        </w:trPr>
        <w:tc>
          <w:tcPr>
            <w:tcW w:w="200" w:type="dxa"/>
            <w:tcBorders>
              <w:top w:val="nil"/>
              <w:left w:val="nil"/>
              <w:bottom w:val="nil"/>
              <w:right w:val="nil"/>
            </w:tcBorders>
          </w:tcPr>
          <w:p w:rsidR="008D0BAB" w:rsidRDefault="008D0BAB" w:rsidP="007C6922">
            <w:pPr>
              <w:pStyle w:val="tabletext11"/>
              <w:rPr>
                <w:ins w:id="493" w:author="Author" w:date="2017-11-27T15:15:00Z"/>
              </w:rPr>
            </w:pPr>
          </w:p>
        </w:tc>
        <w:tc>
          <w:tcPr>
            <w:tcW w:w="210" w:type="dxa"/>
            <w:tcBorders>
              <w:top w:val="nil"/>
              <w:left w:val="single" w:sz="6" w:space="0" w:color="auto"/>
              <w:bottom w:val="nil"/>
              <w:right w:val="nil"/>
            </w:tcBorders>
          </w:tcPr>
          <w:p w:rsidR="008D0BAB" w:rsidRDefault="008D0BAB" w:rsidP="007C6922">
            <w:pPr>
              <w:pStyle w:val="tabletext11"/>
              <w:rPr>
                <w:ins w:id="494" w:author="Author" w:date="2017-11-27T15:15:00Z"/>
              </w:rPr>
            </w:pPr>
          </w:p>
        </w:tc>
        <w:tc>
          <w:tcPr>
            <w:tcW w:w="900" w:type="dxa"/>
            <w:tcBorders>
              <w:top w:val="nil"/>
              <w:left w:val="nil"/>
              <w:bottom w:val="nil"/>
              <w:right w:val="nil"/>
            </w:tcBorders>
            <w:vAlign w:val="bottom"/>
          </w:tcPr>
          <w:p w:rsidR="008D0BAB" w:rsidRDefault="008D0BAB" w:rsidP="007C6922">
            <w:pPr>
              <w:pStyle w:val="tabletext11"/>
              <w:tabs>
                <w:tab w:val="decimal" w:pos="660"/>
              </w:tabs>
              <w:rPr>
                <w:ins w:id="495" w:author="Author" w:date="2017-11-27T15:15:00Z"/>
              </w:rPr>
            </w:pPr>
            <w:ins w:id="496" w:author="Author" w:date="2017-11-27T15:15:00Z">
              <w:r>
                <w:t>5,000</w:t>
              </w:r>
            </w:ins>
          </w:p>
        </w:tc>
        <w:tc>
          <w:tcPr>
            <w:tcW w:w="922" w:type="dxa"/>
            <w:tcBorders>
              <w:top w:val="nil"/>
              <w:left w:val="single" w:sz="6" w:space="0" w:color="auto"/>
              <w:bottom w:val="nil"/>
              <w:right w:val="single" w:sz="6" w:space="0" w:color="auto"/>
            </w:tcBorders>
            <w:vAlign w:val="bottom"/>
          </w:tcPr>
          <w:p w:rsidR="008D0BAB" w:rsidRPr="00F67F9E" w:rsidRDefault="008D0BAB" w:rsidP="007C6922">
            <w:pPr>
              <w:pStyle w:val="tabletext11"/>
              <w:jc w:val="center"/>
              <w:rPr>
                <w:ins w:id="497" w:author="Author" w:date="2017-11-27T15:15:00Z"/>
                <w:szCs w:val="18"/>
              </w:rPr>
            </w:pPr>
            <w:ins w:id="498" w:author="Author" w:date="2017-11-27T15:15:00Z">
              <w:r w:rsidRPr="00FA2A85">
                <w:rPr>
                  <w:szCs w:val="18"/>
                </w:rPr>
                <w:t>0.862</w:t>
              </w:r>
            </w:ins>
          </w:p>
        </w:tc>
        <w:tc>
          <w:tcPr>
            <w:tcW w:w="923" w:type="dxa"/>
            <w:tcBorders>
              <w:top w:val="nil"/>
              <w:left w:val="single" w:sz="6" w:space="0" w:color="auto"/>
              <w:bottom w:val="nil"/>
              <w:right w:val="single" w:sz="6" w:space="0" w:color="auto"/>
            </w:tcBorders>
            <w:vAlign w:val="bottom"/>
          </w:tcPr>
          <w:p w:rsidR="008D0BAB" w:rsidRPr="00F67F9E" w:rsidRDefault="008D0BAB" w:rsidP="007C6922">
            <w:pPr>
              <w:pStyle w:val="tabletext11"/>
              <w:jc w:val="center"/>
              <w:rPr>
                <w:ins w:id="499" w:author="Author" w:date="2017-11-27T15:15:00Z"/>
                <w:szCs w:val="18"/>
              </w:rPr>
            </w:pPr>
            <w:ins w:id="500" w:author="Author" w:date="2017-11-27T15:15:00Z">
              <w:r w:rsidRPr="00FA2A85">
                <w:rPr>
                  <w:szCs w:val="18"/>
                </w:rPr>
                <w:t>0.857</w:t>
              </w:r>
            </w:ins>
          </w:p>
        </w:tc>
        <w:tc>
          <w:tcPr>
            <w:tcW w:w="922" w:type="dxa"/>
            <w:tcBorders>
              <w:top w:val="nil"/>
              <w:left w:val="nil"/>
              <w:bottom w:val="nil"/>
              <w:right w:val="single" w:sz="6" w:space="0" w:color="auto"/>
            </w:tcBorders>
            <w:vAlign w:val="bottom"/>
          </w:tcPr>
          <w:p w:rsidR="008D0BAB" w:rsidRPr="00F67F9E" w:rsidRDefault="008D0BAB" w:rsidP="007C6922">
            <w:pPr>
              <w:pStyle w:val="tabletext11"/>
              <w:jc w:val="center"/>
              <w:rPr>
                <w:ins w:id="501" w:author="Author" w:date="2017-11-27T15:15:00Z"/>
                <w:szCs w:val="18"/>
              </w:rPr>
            </w:pPr>
            <w:ins w:id="502" w:author="Author" w:date="2017-11-27T15:15:00Z">
              <w:r w:rsidRPr="00FA2A85">
                <w:rPr>
                  <w:szCs w:val="18"/>
                </w:rPr>
                <w:t>0.885</w:t>
              </w:r>
            </w:ins>
          </w:p>
        </w:tc>
        <w:tc>
          <w:tcPr>
            <w:tcW w:w="923" w:type="dxa"/>
            <w:tcBorders>
              <w:top w:val="nil"/>
              <w:left w:val="nil"/>
              <w:bottom w:val="nil"/>
              <w:right w:val="single" w:sz="6" w:space="0" w:color="auto"/>
            </w:tcBorders>
            <w:vAlign w:val="bottom"/>
          </w:tcPr>
          <w:p w:rsidR="008D0BAB" w:rsidRPr="00F67F9E" w:rsidRDefault="008D0BAB" w:rsidP="007C6922">
            <w:pPr>
              <w:pStyle w:val="tabletext11"/>
              <w:jc w:val="center"/>
              <w:rPr>
                <w:ins w:id="503" w:author="Author" w:date="2017-11-27T15:15:00Z"/>
                <w:szCs w:val="18"/>
              </w:rPr>
            </w:pPr>
            <w:ins w:id="504" w:author="Author" w:date="2017-11-27T15:15:00Z">
              <w:r w:rsidRPr="00FA2A85">
                <w:rPr>
                  <w:szCs w:val="18"/>
                </w:rPr>
                <w:t>0.875</w:t>
              </w:r>
            </w:ins>
          </w:p>
        </w:tc>
      </w:tr>
      <w:tr w:rsidR="008D0BAB" w:rsidTr="0022487A">
        <w:trPr>
          <w:trHeight w:val="190"/>
          <w:ins w:id="505" w:author="Author" w:date="2017-11-27T15:15:00Z"/>
        </w:trPr>
        <w:tc>
          <w:tcPr>
            <w:tcW w:w="200" w:type="dxa"/>
            <w:tcBorders>
              <w:top w:val="nil"/>
              <w:left w:val="nil"/>
              <w:bottom w:val="nil"/>
              <w:right w:val="nil"/>
            </w:tcBorders>
          </w:tcPr>
          <w:p w:rsidR="008D0BAB" w:rsidRDefault="008D0BAB" w:rsidP="007C6922">
            <w:pPr>
              <w:pStyle w:val="tabletext11"/>
              <w:rPr>
                <w:ins w:id="506" w:author="Author" w:date="2017-11-27T15:15:00Z"/>
              </w:rPr>
            </w:pPr>
          </w:p>
        </w:tc>
        <w:tc>
          <w:tcPr>
            <w:tcW w:w="210" w:type="dxa"/>
            <w:tcBorders>
              <w:top w:val="nil"/>
              <w:left w:val="single" w:sz="6" w:space="0" w:color="auto"/>
              <w:bottom w:val="nil"/>
              <w:right w:val="nil"/>
            </w:tcBorders>
          </w:tcPr>
          <w:p w:rsidR="008D0BAB" w:rsidRDefault="008D0BAB" w:rsidP="007C6922">
            <w:pPr>
              <w:pStyle w:val="tabletext11"/>
              <w:rPr>
                <w:ins w:id="507" w:author="Author" w:date="2017-11-27T15:15:00Z"/>
              </w:rPr>
            </w:pPr>
          </w:p>
        </w:tc>
        <w:tc>
          <w:tcPr>
            <w:tcW w:w="900" w:type="dxa"/>
            <w:tcBorders>
              <w:top w:val="nil"/>
              <w:left w:val="nil"/>
              <w:bottom w:val="nil"/>
              <w:right w:val="nil"/>
            </w:tcBorders>
            <w:vAlign w:val="bottom"/>
          </w:tcPr>
          <w:p w:rsidR="008D0BAB" w:rsidRDefault="008D0BAB" w:rsidP="007C6922">
            <w:pPr>
              <w:pStyle w:val="tabletext11"/>
              <w:tabs>
                <w:tab w:val="decimal" w:pos="660"/>
              </w:tabs>
              <w:rPr>
                <w:ins w:id="508" w:author="Author" w:date="2017-11-27T15:15:00Z"/>
              </w:rPr>
            </w:pPr>
            <w:ins w:id="509" w:author="Author" w:date="2017-11-27T15:15:00Z">
              <w:r>
                <w:t>10,000</w:t>
              </w:r>
            </w:ins>
          </w:p>
        </w:tc>
        <w:tc>
          <w:tcPr>
            <w:tcW w:w="922" w:type="dxa"/>
            <w:tcBorders>
              <w:top w:val="nil"/>
              <w:left w:val="single" w:sz="6" w:space="0" w:color="auto"/>
              <w:bottom w:val="nil"/>
              <w:right w:val="single" w:sz="6" w:space="0" w:color="auto"/>
            </w:tcBorders>
            <w:vAlign w:val="bottom"/>
          </w:tcPr>
          <w:p w:rsidR="008D0BAB" w:rsidRPr="00F67F9E" w:rsidRDefault="008D0BAB" w:rsidP="007C6922">
            <w:pPr>
              <w:pStyle w:val="tabletext11"/>
              <w:jc w:val="center"/>
              <w:rPr>
                <w:ins w:id="510" w:author="Author" w:date="2017-11-27T15:15:00Z"/>
                <w:szCs w:val="18"/>
              </w:rPr>
            </w:pPr>
            <w:ins w:id="511" w:author="Author" w:date="2017-11-27T15:15:00Z">
              <w:r w:rsidRPr="00FA2A85">
                <w:rPr>
                  <w:szCs w:val="18"/>
                </w:rPr>
                <w:t>0.791</w:t>
              </w:r>
            </w:ins>
          </w:p>
        </w:tc>
        <w:tc>
          <w:tcPr>
            <w:tcW w:w="923" w:type="dxa"/>
            <w:tcBorders>
              <w:top w:val="nil"/>
              <w:left w:val="single" w:sz="6" w:space="0" w:color="auto"/>
              <w:bottom w:val="nil"/>
              <w:right w:val="single" w:sz="6" w:space="0" w:color="auto"/>
            </w:tcBorders>
            <w:vAlign w:val="bottom"/>
          </w:tcPr>
          <w:p w:rsidR="008D0BAB" w:rsidRPr="00F67F9E" w:rsidRDefault="008D0BAB" w:rsidP="007C6922">
            <w:pPr>
              <w:pStyle w:val="tabletext11"/>
              <w:jc w:val="center"/>
              <w:rPr>
                <w:ins w:id="512" w:author="Author" w:date="2017-11-27T15:15:00Z"/>
                <w:szCs w:val="18"/>
              </w:rPr>
            </w:pPr>
            <w:ins w:id="513" w:author="Author" w:date="2017-11-27T15:15:00Z">
              <w:r w:rsidRPr="00FA2A85">
                <w:rPr>
                  <w:szCs w:val="18"/>
                </w:rPr>
                <w:t>0.777</w:t>
              </w:r>
            </w:ins>
          </w:p>
        </w:tc>
        <w:tc>
          <w:tcPr>
            <w:tcW w:w="922" w:type="dxa"/>
            <w:tcBorders>
              <w:top w:val="nil"/>
              <w:left w:val="nil"/>
              <w:bottom w:val="nil"/>
              <w:right w:val="single" w:sz="6" w:space="0" w:color="auto"/>
            </w:tcBorders>
            <w:vAlign w:val="bottom"/>
          </w:tcPr>
          <w:p w:rsidR="008D0BAB" w:rsidRPr="00F67F9E" w:rsidRDefault="008D0BAB" w:rsidP="007C6922">
            <w:pPr>
              <w:pStyle w:val="tabletext11"/>
              <w:jc w:val="center"/>
              <w:rPr>
                <w:ins w:id="514" w:author="Author" w:date="2017-11-27T15:15:00Z"/>
                <w:szCs w:val="18"/>
              </w:rPr>
            </w:pPr>
            <w:ins w:id="515" w:author="Author" w:date="2017-11-27T15:15:00Z">
              <w:r w:rsidRPr="00FA2A85">
                <w:rPr>
                  <w:szCs w:val="18"/>
                </w:rPr>
                <w:t>0.844</w:t>
              </w:r>
            </w:ins>
          </w:p>
        </w:tc>
        <w:tc>
          <w:tcPr>
            <w:tcW w:w="923" w:type="dxa"/>
            <w:tcBorders>
              <w:top w:val="nil"/>
              <w:left w:val="nil"/>
              <w:bottom w:val="nil"/>
              <w:right w:val="single" w:sz="6" w:space="0" w:color="auto"/>
            </w:tcBorders>
            <w:vAlign w:val="bottom"/>
          </w:tcPr>
          <w:p w:rsidR="008D0BAB" w:rsidRPr="00F67F9E" w:rsidRDefault="008D0BAB" w:rsidP="007C6922">
            <w:pPr>
              <w:pStyle w:val="tabletext11"/>
              <w:jc w:val="center"/>
              <w:rPr>
                <w:ins w:id="516" w:author="Author" w:date="2017-11-27T15:15:00Z"/>
                <w:szCs w:val="18"/>
              </w:rPr>
            </w:pPr>
            <w:ins w:id="517" w:author="Author" w:date="2017-11-27T15:15:00Z">
              <w:r w:rsidRPr="00FA2A85">
                <w:rPr>
                  <w:szCs w:val="18"/>
                </w:rPr>
                <w:t>0.818</w:t>
              </w:r>
            </w:ins>
          </w:p>
        </w:tc>
      </w:tr>
      <w:tr w:rsidR="008D0BAB" w:rsidTr="0022487A">
        <w:trPr>
          <w:trHeight w:val="190"/>
          <w:ins w:id="518" w:author="Author" w:date="2017-11-27T15:15:00Z"/>
        </w:trPr>
        <w:tc>
          <w:tcPr>
            <w:tcW w:w="200" w:type="dxa"/>
            <w:tcBorders>
              <w:top w:val="nil"/>
              <w:left w:val="nil"/>
              <w:bottom w:val="nil"/>
              <w:right w:val="nil"/>
            </w:tcBorders>
          </w:tcPr>
          <w:p w:rsidR="008D0BAB" w:rsidRDefault="008D0BAB" w:rsidP="007C6922">
            <w:pPr>
              <w:pStyle w:val="tabletext11"/>
              <w:rPr>
                <w:ins w:id="519" w:author="Author" w:date="2017-11-27T15:15:00Z"/>
              </w:rPr>
            </w:pPr>
          </w:p>
        </w:tc>
        <w:tc>
          <w:tcPr>
            <w:tcW w:w="210" w:type="dxa"/>
            <w:tcBorders>
              <w:top w:val="nil"/>
              <w:left w:val="single" w:sz="6" w:space="0" w:color="auto"/>
              <w:bottom w:val="nil"/>
              <w:right w:val="nil"/>
            </w:tcBorders>
          </w:tcPr>
          <w:p w:rsidR="008D0BAB" w:rsidRDefault="008D0BAB" w:rsidP="007C6922">
            <w:pPr>
              <w:pStyle w:val="tabletext11"/>
              <w:rPr>
                <w:ins w:id="520" w:author="Author" w:date="2017-11-27T15:15:00Z"/>
              </w:rPr>
            </w:pPr>
          </w:p>
        </w:tc>
        <w:tc>
          <w:tcPr>
            <w:tcW w:w="900" w:type="dxa"/>
            <w:tcBorders>
              <w:top w:val="nil"/>
              <w:left w:val="nil"/>
              <w:bottom w:val="nil"/>
              <w:right w:val="nil"/>
            </w:tcBorders>
            <w:vAlign w:val="bottom"/>
          </w:tcPr>
          <w:p w:rsidR="008D0BAB" w:rsidRDefault="008D0BAB" w:rsidP="007C6922">
            <w:pPr>
              <w:pStyle w:val="tabletext11"/>
              <w:tabs>
                <w:tab w:val="decimal" w:pos="660"/>
              </w:tabs>
              <w:rPr>
                <w:ins w:id="521" w:author="Author" w:date="2017-11-27T15:15:00Z"/>
              </w:rPr>
            </w:pPr>
            <w:ins w:id="522" w:author="Author" w:date="2017-11-27T15:15:00Z">
              <w:r>
                <w:t>20,000</w:t>
              </w:r>
            </w:ins>
          </w:p>
        </w:tc>
        <w:tc>
          <w:tcPr>
            <w:tcW w:w="922" w:type="dxa"/>
            <w:tcBorders>
              <w:top w:val="nil"/>
              <w:left w:val="single" w:sz="6" w:space="0" w:color="auto"/>
              <w:bottom w:val="nil"/>
              <w:right w:val="single" w:sz="6" w:space="0" w:color="auto"/>
            </w:tcBorders>
            <w:vAlign w:val="bottom"/>
          </w:tcPr>
          <w:p w:rsidR="008D0BAB" w:rsidRPr="00F67F9E" w:rsidRDefault="008D0BAB" w:rsidP="007C6922">
            <w:pPr>
              <w:pStyle w:val="tabletext11"/>
              <w:jc w:val="center"/>
              <w:rPr>
                <w:ins w:id="523" w:author="Author" w:date="2017-11-27T15:15:00Z"/>
                <w:szCs w:val="18"/>
              </w:rPr>
            </w:pPr>
            <w:ins w:id="524" w:author="Author" w:date="2017-11-27T15:15:00Z">
              <w:r w:rsidRPr="00FA2A85">
                <w:rPr>
                  <w:szCs w:val="18"/>
                </w:rPr>
                <w:t>0.702</w:t>
              </w:r>
            </w:ins>
          </w:p>
        </w:tc>
        <w:tc>
          <w:tcPr>
            <w:tcW w:w="923" w:type="dxa"/>
            <w:tcBorders>
              <w:top w:val="nil"/>
              <w:left w:val="single" w:sz="6" w:space="0" w:color="auto"/>
              <w:bottom w:val="nil"/>
              <w:right w:val="single" w:sz="6" w:space="0" w:color="auto"/>
            </w:tcBorders>
            <w:vAlign w:val="bottom"/>
          </w:tcPr>
          <w:p w:rsidR="008D0BAB" w:rsidRPr="00F67F9E" w:rsidRDefault="008D0BAB" w:rsidP="007C6922">
            <w:pPr>
              <w:pStyle w:val="tabletext11"/>
              <w:jc w:val="center"/>
              <w:rPr>
                <w:ins w:id="525" w:author="Author" w:date="2017-11-27T15:15:00Z"/>
                <w:szCs w:val="18"/>
              </w:rPr>
            </w:pPr>
            <w:ins w:id="526" w:author="Author" w:date="2017-11-27T15:15:00Z">
              <w:r w:rsidRPr="00FA2A85">
                <w:rPr>
                  <w:szCs w:val="18"/>
                </w:rPr>
                <w:t>0.687</w:t>
              </w:r>
            </w:ins>
          </w:p>
        </w:tc>
        <w:tc>
          <w:tcPr>
            <w:tcW w:w="922" w:type="dxa"/>
            <w:tcBorders>
              <w:top w:val="nil"/>
              <w:left w:val="nil"/>
              <w:bottom w:val="nil"/>
              <w:right w:val="single" w:sz="6" w:space="0" w:color="auto"/>
            </w:tcBorders>
            <w:vAlign w:val="bottom"/>
          </w:tcPr>
          <w:p w:rsidR="008D0BAB" w:rsidRPr="00F67F9E" w:rsidRDefault="008D0BAB" w:rsidP="007C6922">
            <w:pPr>
              <w:pStyle w:val="tabletext11"/>
              <w:jc w:val="center"/>
              <w:rPr>
                <w:ins w:id="527" w:author="Author" w:date="2017-11-27T15:15:00Z"/>
                <w:szCs w:val="18"/>
              </w:rPr>
            </w:pPr>
            <w:ins w:id="528" w:author="Author" w:date="2017-11-27T15:15:00Z">
              <w:r w:rsidRPr="00FA2A85">
                <w:rPr>
                  <w:szCs w:val="18"/>
                </w:rPr>
                <w:t>0.816</w:t>
              </w:r>
            </w:ins>
          </w:p>
        </w:tc>
        <w:tc>
          <w:tcPr>
            <w:tcW w:w="923" w:type="dxa"/>
            <w:tcBorders>
              <w:top w:val="nil"/>
              <w:left w:val="nil"/>
              <w:bottom w:val="nil"/>
              <w:right w:val="single" w:sz="6" w:space="0" w:color="auto"/>
            </w:tcBorders>
            <w:vAlign w:val="bottom"/>
          </w:tcPr>
          <w:p w:rsidR="008D0BAB" w:rsidRPr="00F67F9E" w:rsidRDefault="008D0BAB" w:rsidP="007C6922">
            <w:pPr>
              <w:pStyle w:val="tabletext11"/>
              <w:jc w:val="center"/>
              <w:rPr>
                <w:ins w:id="529" w:author="Author" w:date="2017-11-27T15:15:00Z"/>
                <w:szCs w:val="18"/>
              </w:rPr>
            </w:pPr>
            <w:ins w:id="530" w:author="Author" w:date="2017-11-27T15:15:00Z">
              <w:r w:rsidRPr="00FA2A85">
                <w:rPr>
                  <w:szCs w:val="18"/>
                </w:rPr>
                <w:t>0.770</w:t>
              </w:r>
            </w:ins>
          </w:p>
        </w:tc>
      </w:tr>
      <w:tr w:rsidR="008D0BAB" w:rsidTr="0022487A">
        <w:trPr>
          <w:trHeight w:val="190"/>
          <w:ins w:id="531" w:author="Author" w:date="2017-11-27T15:15:00Z"/>
        </w:trPr>
        <w:tc>
          <w:tcPr>
            <w:tcW w:w="200" w:type="dxa"/>
            <w:tcBorders>
              <w:top w:val="nil"/>
              <w:left w:val="nil"/>
              <w:bottom w:val="nil"/>
              <w:right w:val="nil"/>
            </w:tcBorders>
          </w:tcPr>
          <w:p w:rsidR="008D0BAB" w:rsidRDefault="008D0BAB" w:rsidP="007C6922">
            <w:pPr>
              <w:pStyle w:val="tabletext11"/>
              <w:rPr>
                <w:ins w:id="532" w:author="Author" w:date="2017-11-27T15:15:00Z"/>
              </w:rPr>
            </w:pPr>
          </w:p>
        </w:tc>
        <w:tc>
          <w:tcPr>
            <w:tcW w:w="210" w:type="dxa"/>
            <w:tcBorders>
              <w:top w:val="nil"/>
              <w:left w:val="single" w:sz="6" w:space="0" w:color="auto"/>
              <w:bottom w:val="nil"/>
              <w:right w:val="nil"/>
            </w:tcBorders>
          </w:tcPr>
          <w:p w:rsidR="008D0BAB" w:rsidRDefault="008D0BAB" w:rsidP="007C6922">
            <w:pPr>
              <w:pStyle w:val="tabletext11"/>
              <w:rPr>
                <w:ins w:id="533" w:author="Author" w:date="2017-11-27T15:15:00Z"/>
              </w:rPr>
            </w:pPr>
          </w:p>
        </w:tc>
        <w:tc>
          <w:tcPr>
            <w:tcW w:w="900" w:type="dxa"/>
            <w:tcBorders>
              <w:top w:val="nil"/>
              <w:left w:val="nil"/>
              <w:bottom w:val="nil"/>
              <w:right w:val="nil"/>
            </w:tcBorders>
            <w:vAlign w:val="bottom"/>
          </w:tcPr>
          <w:p w:rsidR="008D0BAB" w:rsidRDefault="008D0BAB" w:rsidP="007C6922">
            <w:pPr>
              <w:pStyle w:val="tabletext11"/>
              <w:tabs>
                <w:tab w:val="decimal" w:pos="660"/>
              </w:tabs>
              <w:rPr>
                <w:ins w:id="534" w:author="Author" w:date="2017-11-27T15:15:00Z"/>
              </w:rPr>
            </w:pPr>
            <w:ins w:id="535" w:author="Author" w:date="2017-11-27T15:15:00Z">
              <w:r>
                <w:t>25,000</w:t>
              </w:r>
            </w:ins>
          </w:p>
        </w:tc>
        <w:tc>
          <w:tcPr>
            <w:tcW w:w="922" w:type="dxa"/>
            <w:tcBorders>
              <w:top w:val="nil"/>
              <w:left w:val="single" w:sz="6" w:space="0" w:color="auto"/>
              <w:bottom w:val="nil"/>
              <w:right w:val="single" w:sz="6" w:space="0" w:color="auto"/>
            </w:tcBorders>
            <w:vAlign w:val="bottom"/>
          </w:tcPr>
          <w:p w:rsidR="008D0BAB" w:rsidRPr="00F67F9E" w:rsidRDefault="008D0BAB" w:rsidP="007C6922">
            <w:pPr>
              <w:pStyle w:val="tabletext11"/>
              <w:jc w:val="center"/>
              <w:rPr>
                <w:ins w:id="536" w:author="Author" w:date="2017-11-27T15:15:00Z"/>
                <w:szCs w:val="18"/>
              </w:rPr>
            </w:pPr>
            <w:ins w:id="537" w:author="Author" w:date="2017-11-27T15:15:00Z">
              <w:r w:rsidRPr="00FA2A85">
                <w:rPr>
                  <w:szCs w:val="18"/>
                </w:rPr>
                <w:t>0.668</w:t>
              </w:r>
            </w:ins>
          </w:p>
        </w:tc>
        <w:tc>
          <w:tcPr>
            <w:tcW w:w="923" w:type="dxa"/>
            <w:tcBorders>
              <w:top w:val="nil"/>
              <w:left w:val="single" w:sz="6" w:space="0" w:color="auto"/>
              <w:bottom w:val="nil"/>
              <w:right w:val="single" w:sz="6" w:space="0" w:color="auto"/>
            </w:tcBorders>
            <w:vAlign w:val="bottom"/>
          </w:tcPr>
          <w:p w:rsidR="008D0BAB" w:rsidRPr="00F67F9E" w:rsidRDefault="008D0BAB" w:rsidP="007C6922">
            <w:pPr>
              <w:pStyle w:val="tabletext11"/>
              <w:jc w:val="center"/>
              <w:rPr>
                <w:ins w:id="538" w:author="Author" w:date="2017-11-27T15:15:00Z"/>
                <w:szCs w:val="18"/>
              </w:rPr>
            </w:pPr>
            <w:ins w:id="539" w:author="Author" w:date="2017-11-27T15:15:00Z">
              <w:r w:rsidRPr="00FA2A85">
                <w:rPr>
                  <w:szCs w:val="18"/>
                </w:rPr>
                <w:t>0.656</w:t>
              </w:r>
            </w:ins>
          </w:p>
        </w:tc>
        <w:tc>
          <w:tcPr>
            <w:tcW w:w="922" w:type="dxa"/>
            <w:tcBorders>
              <w:top w:val="nil"/>
              <w:left w:val="nil"/>
              <w:bottom w:val="nil"/>
              <w:right w:val="single" w:sz="6" w:space="0" w:color="auto"/>
            </w:tcBorders>
            <w:vAlign w:val="bottom"/>
          </w:tcPr>
          <w:p w:rsidR="008D0BAB" w:rsidRPr="00F67F9E" w:rsidRDefault="008D0BAB" w:rsidP="007C6922">
            <w:pPr>
              <w:pStyle w:val="tabletext11"/>
              <w:jc w:val="center"/>
              <w:rPr>
                <w:ins w:id="540" w:author="Author" w:date="2017-11-27T15:15:00Z"/>
                <w:szCs w:val="18"/>
              </w:rPr>
            </w:pPr>
            <w:ins w:id="541" w:author="Author" w:date="2017-11-27T15:15:00Z">
              <w:r w:rsidRPr="00FA2A85">
                <w:rPr>
                  <w:szCs w:val="18"/>
                </w:rPr>
                <w:t>0.810</w:t>
              </w:r>
            </w:ins>
          </w:p>
        </w:tc>
        <w:tc>
          <w:tcPr>
            <w:tcW w:w="923" w:type="dxa"/>
            <w:tcBorders>
              <w:top w:val="nil"/>
              <w:left w:val="nil"/>
              <w:bottom w:val="nil"/>
              <w:right w:val="single" w:sz="6" w:space="0" w:color="auto"/>
            </w:tcBorders>
            <w:vAlign w:val="bottom"/>
          </w:tcPr>
          <w:p w:rsidR="008D0BAB" w:rsidRPr="00F67F9E" w:rsidRDefault="008D0BAB" w:rsidP="007C6922">
            <w:pPr>
              <w:pStyle w:val="tabletext11"/>
              <w:jc w:val="center"/>
              <w:rPr>
                <w:ins w:id="542" w:author="Author" w:date="2017-11-27T15:15:00Z"/>
                <w:szCs w:val="18"/>
              </w:rPr>
            </w:pPr>
            <w:ins w:id="543" w:author="Author" w:date="2017-11-27T15:15:00Z">
              <w:r w:rsidRPr="00FA2A85">
                <w:rPr>
                  <w:szCs w:val="18"/>
                </w:rPr>
                <w:t>0.758</w:t>
              </w:r>
            </w:ins>
          </w:p>
        </w:tc>
      </w:tr>
      <w:tr w:rsidR="008D0BAB" w:rsidTr="0022487A">
        <w:trPr>
          <w:trHeight w:val="190"/>
          <w:ins w:id="544" w:author="Author" w:date="2017-11-27T15:15:00Z"/>
        </w:trPr>
        <w:tc>
          <w:tcPr>
            <w:tcW w:w="200" w:type="dxa"/>
            <w:tcBorders>
              <w:top w:val="nil"/>
              <w:left w:val="nil"/>
              <w:bottom w:val="nil"/>
              <w:right w:val="nil"/>
            </w:tcBorders>
          </w:tcPr>
          <w:p w:rsidR="008D0BAB" w:rsidRDefault="008D0BAB" w:rsidP="007C6922">
            <w:pPr>
              <w:pStyle w:val="tabletext11"/>
              <w:rPr>
                <w:ins w:id="545" w:author="Author" w:date="2017-11-27T15:15:00Z"/>
              </w:rPr>
            </w:pPr>
          </w:p>
        </w:tc>
        <w:tc>
          <w:tcPr>
            <w:tcW w:w="210" w:type="dxa"/>
            <w:tcBorders>
              <w:top w:val="nil"/>
              <w:left w:val="single" w:sz="6" w:space="0" w:color="auto"/>
              <w:bottom w:val="nil"/>
              <w:right w:val="nil"/>
            </w:tcBorders>
          </w:tcPr>
          <w:p w:rsidR="008D0BAB" w:rsidRDefault="008D0BAB" w:rsidP="007C6922">
            <w:pPr>
              <w:pStyle w:val="tabletext11"/>
              <w:rPr>
                <w:ins w:id="546" w:author="Author" w:date="2017-11-27T15:15:00Z"/>
              </w:rPr>
            </w:pPr>
          </w:p>
        </w:tc>
        <w:tc>
          <w:tcPr>
            <w:tcW w:w="900" w:type="dxa"/>
            <w:tcBorders>
              <w:top w:val="nil"/>
              <w:left w:val="nil"/>
              <w:bottom w:val="nil"/>
              <w:right w:val="nil"/>
            </w:tcBorders>
            <w:vAlign w:val="bottom"/>
          </w:tcPr>
          <w:p w:rsidR="008D0BAB" w:rsidRDefault="008D0BAB" w:rsidP="007C6922">
            <w:pPr>
              <w:pStyle w:val="tabletext11"/>
              <w:tabs>
                <w:tab w:val="decimal" w:pos="660"/>
              </w:tabs>
              <w:rPr>
                <w:ins w:id="547" w:author="Author" w:date="2017-11-27T15:15:00Z"/>
              </w:rPr>
            </w:pPr>
            <w:ins w:id="548" w:author="Author" w:date="2017-11-27T15:15:00Z">
              <w:r>
                <w:t>50,000</w:t>
              </w:r>
            </w:ins>
          </w:p>
        </w:tc>
        <w:tc>
          <w:tcPr>
            <w:tcW w:w="922" w:type="dxa"/>
            <w:tcBorders>
              <w:top w:val="nil"/>
              <w:left w:val="single" w:sz="6" w:space="0" w:color="auto"/>
              <w:bottom w:val="nil"/>
              <w:right w:val="single" w:sz="6" w:space="0" w:color="auto"/>
            </w:tcBorders>
            <w:vAlign w:val="bottom"/>
          </w:tcPr>
          <w:p w:rsidR="008D0BAB" w:rsidRPr="00F67F9E" w:rsidRDefault="008D0BAB" w:rsidP="007C6922">
            <w:pPr>
              <w:pStyle w:val="tabletext11"/>
              <w:jc w:val="center"/>
              <w:rPr>
                <w:ins w:id="549" w:author="Author" w:date="2017-11-27T15:15:00Z"/>
                <w:szCs w:val="18"/>
              </w:rPr>
            </w:pPr>
            <w:ins w:id="550" w:author="Author" w:date="2017-11-27T15:15:00Z">
              <w:r w:rsidRPr="00FA2A85">
                <w:rPr>
                  <w:szCs w:val="18"/>
                </w:rPr>
                <w:t>0.549</w:t>
              </w:r>
            </w:ins>
          </w:p>
        </w:tc>
        <w:tc>
          <w:tcPr>
            <w:tcW w:w="923" w:type="dxa"/>
            <w:tcBorders>
              <w:top w:val="nil"/>
              <w:left w:val="single" w:sz="6" w:space="0" w:color="auto"/>
              <w:bottom w:val="nil"/>
              <w:right w:val="single" w:sz="6" w:space="0" w:color="auto"/>
            </w:tcBorders>
            <w:vAlign w:val="bottom"/>
          </w:tcPr>
          <w:p w:rsidR="008D0BAB" w:rsidRPr="00F67F9E" w:rsidRDefault="008D0BAB" w:rsidP="007C6922">
            <w:pPr>
              <w:pStyle w:val="tabletext11"/>
              <w:jc w:val="center"/>
              <w:rPr>
                <w:ins w:id="551" w:author="Author" w:date="2017-11-27T15:15:00Z"/>
                <w:szCs w:val="18"/>
              </w:rPr>
            </w:pPr>
            <w:ins w:id="552" w:author="Author" w:date="2017-11-27T15:15:00Z">
              <w:r w:rsidRPr="00FA2A85">
                <w:rPr>
                  <w:szCs w:val="18"/>
                </w:rPr>
                <w:t>0.549</w:t>
              </w:r>
            </w:ins>
          </w:p>
        </w:tc>
        <w:tc>
          <w:tcPr>
            <w:tcW w:w="922" w:type="dxa"/>
            <w:tcBorders>
              <w:top w:val="nil"/>
              <w:left w:val="nil"/>
              <w:bottom w:val="nil"/>
              <w:right w:val="single" w:sz="6" w:space="0" w:color="auto"/>
            </w:tcBorders>
            <w:vAlign w:val="bottom"/>
          </w:tcPr>
          <w:p w:rsidR="008D0BAB" w:rsidRPr="00F67F9E" w:rsidRDefault="008D0BAB" w:rsidP="007C6922">
            <w:pPr>
              <w:pStyle w:val="tabletext11"/>
              <w:jc w:val="center"/>
              <w:rPr>
                <w:ins w:id="553" w:author="Author" w:date="2017-11-27T15:15:00Z"/>
                <w:szCs w:val="18"/>
              </w:rPr>
            </w:pPr>
            <w:ins w:id="554" w:author="Author" w:date="2017-11-27T15:15:00Z">
              <w:r w:rsidRPr="00FA2A85">
                <w:rPr>
                  <w:szCs w:val="18"/>
                </w:rPr>
                <w:t>0.798</w:t>
              </w:r>
            </w:ins>
          </w:p>
        </w:tc>
        <w:tc>
          <w:tcPr>
            <w:tcW w:w="923" w:type="dxa"/>
            <w:tcBorders>
              <w:top w:val="nil"/>
              <w:left w:val="nil"/>
              <w:bottom w:val="nil"/>
              <w:right w:val="single" w:sz="6" w:space="0" w:color="auto"/>
            </w:tcBorders>
            <w:vAlign w:val="bottom"/>
          </w:tcPr>
          <w:p w:rsidR="008D0BAB" w:rsidRPr="00F67F9E" w:rsidRDefault="008D0BAB" w:rsidP="007C6922">
            <w:pPr>
              <w:pStyle w:val="tabletext11"/>
              <w:jc w:val="center"/>
              <w:rPr>
                <w:ins w:id="555" w:author="Author" w:date="2017-11-27T15:15:00Z"/>
                <w:szCs w:val="18"/>
              </w:rPr>
            </w:pPr>
            <w:ins w:id="556" w:author="Author" w:date="2017-11-27T15:15:00Z">
              <w:r w:rsidRPr="00FA2A85">
                <w:rPr>
                  <w:szCs w:val="18"/>
                </w:rPr>
                <w:t>0.731</w:t>
              </w:r>
            </w:ins>
          </w:p>
        </w:tc>
      </w:tr>
      <w:tr w:rsidR="008D0BAB" w:rsidTr="0022487A">
        <w:trPr>
          <w:trHeight w:val="190"/>
          <w:ins w:id="557" w:author="Author" w:date="2017-11-27T15:15:00Z"/>
        </w:trPr>
        <w:tc>
          <w:tcPr>
            <w:tcW w:w="200" w:type="dxa"/>
            <w:tcBorders>
              <w:top w:val="nil"/>
              <w:left w:val="nil"/>
              <w:bottom w:val="nil"/>
              <w:right w:val="nil"/>
            </w:tcBorders>
          </w:tcPr>
          <w:p w:rsidR="008D0BAB" w:rsidRDefault="008D0BAB" w:rsidP="007C6922">
            <w:pPr>
              <w:pStyle w:val="tabletext11"/>
              <w:rPr>
                <w:ins w:id="558" w:author="Author" w:date="2017-11-27T15:15:00Z"/>
              </w:rPr>
            </w:pPr>
          </w:p>
        </w:tc>
        <w:tc>
          <w:tcPr>
            <w:tcW w:w="210" w:type="dxa"/>
            <w:tcBorders>
              <w:top w:val="nil"/>
              <w:left w:val="single" w:sz="6" w:space="0" w:color="auto"/>
              <w:bottom w:val="nil"/>
              <w:right w:val="nil"/>
            </w:tcBorders>
          </w:tcPr>
          <w:p w:rsidR="008D0BAB" w:rsidRDefault="008D0BAB" w:rsidP="007C6922">
            <w:pPr>
              <w:pStyle w:val="tabletext11"/>
              <w:rPr>
                <w:ins w:id="559" w:author="Author" w:date="2017-11-27T15:15:00Z"/>
              </w:rPr>
            </w:pPr>
          </w:p>
        </w:tc>
        <w:tc>
          <w:tcPr>
            <w:tcW w:w="900" w:type="dxa"/>
            <w:tcBorders>
              <w:top w:val="nil"/>
              <w:left w:val="nil"/>
              <w:bottom w:val="nil"/>
              <w:right w:val="nil"/>
            </w:tcBorders>
            <w:vAlign w:val="bottom"/>
          </w:tcPr>
          <w:p w:rsidR="008D0BAB" w:rsidRDefault="008D0BAB" w:rsidP="007C6922">
            <w:pPr>
              <w:pStyle w:val="tabletext11"/>
              <w:tabs>
                <w:tab w:val="decimal" w:pos="660"/>
              </w:tabs>
              <w:rPr>
                <w:ins w:id="560" w:author="Author" w:date="2017-11-27T15:15:00Z"/>
              </w:rPr>
            </w:pPr>
            <w:ins w:id="561" w:author="Author" w:date="2017-11-27T15:15:00Z">
              <w:r>
                <w:t>75,000</w:t>
              </w:r>
            </w:ins>
          </w:p>
        </w:tc>
        <w:tc>
          <w:tcPr>
            <w:tcW w:w="922" w:type="dxa"/>
            <w:tcBorders>
              <w:top w:val="nil"/>
              <w:left w:val="single" w:sz="6" w:space="0" w:color="auto"/>
              <w:bottom w:val="nil"/>
              <w:right w:val="single" w:sz="6" w:space="0" w:color="auto"/>
            </w:tcBorders>
            <w:vAlign w:val="bottom"/>
          </w:tcPr>
          <w:p w:rsidR="008D0BAB" w:rsidRPr="00F67F9E" w:rsidRDefault="008D0BAB" w:rsidP="007C6922">
            <w:pPr>
              <w:pStyle w:val="tabletext11"/>
              <w:jc w:val="center"/>
              <w:rPr>
                <w:ins w:id="562" w:author="Author" w:date="2017-11-27T15:15:00Z"/>
                <w:szCs w:val="18"/>
              </w:rPr>
            </w:pPr>
            <w:ins w:id="563" w:author="Author" w:date="2017-11-27T15:15:00Z">
              <w:r w:rsidRPr="00FA2A85">
                <w:rPr>
                  <w:szCs w:val="18"/>
                </w:rPr>
                <w:t>0.473</w:t>
              </w:r>
            </w:ins>
          </w:p>
        </w:tc>
        <w:tc>
          <w:tcPr>
            <w:tcW w:w="923" w:type="dxa"/>
            <w:tcBorders>
              <w:top w:val="nil"/>
              <w:left w:val="single" w:sz="6" w:space="0" w:color="auto"/>
              <w:bottom w:val="nil"/>
              <w:right w:val="single" w:sz="6" w:space="0" w:color="auto"/>
            </w:tcBorders>
            <w:vAlign w:val="bottom"/>
          </w:tcPr>
          <w:p w:rsidR="008D0BAB" w:rsidRPr="00F67F9E" w:rsidRDefault="008D0BAB" w:rsidP="007C6922">
            <w:pPr>
              <w:pStyle w:val="tabletext11"/>
              <w:jc w:val="center"/>
              <w:rPr>
                <w:ins w:id="564" w:author="Author" w:date="2017-11-27T15:15:00Z"/>
                <w:szCs w:val="18"/>
              </w:rPr>
            </w:pPr>
            <w:ins w:id="565" w:author="Author" w:date="2017-11-27T15:15:00Z">
              <w:r w:rsidRPr="00FA2A85">
                <w:rPr>
                  <w:szCs w:val="18"/>
                </w:rPr>
                <w:t>0.480</w:t>
              </w:r>
            </w:ins>
          </w:p>
        </w:tc>
        <w:tc>
          <w:tcPr>
            <w:tcW w:w="922" w:type="dxa"/>
            <w:tcBorders>
              <w:top w:val="nil"/>
              <w:left w:val="nil"/>
              <w:bottom w:val="nil"/>
              <w:right w:val="single" w:sz="6" w:space="0" w:color="auto"/>
            </w:tcBorders>
            <w:vAlign w:val="bottom"/>
          </w:tcPr>
          <w:p w:rsidR="008D0BAB" w:rsidRPr="00F67F9E" w:rsidRDefault="008D0BAB" w:rsidP="007C6922">
            <w:pPr>
              <w:pStyle w:val="tabletext11"/>
              <w:jc w:val="center"/>
              <w:rPr>
                <w:ins w:id="566" w:author="Author" w:date="2017-11-27T15:15:00Z"/>
                <w:szCs w:val="18"/>
              </w:rPr>
            </w:pPr>
            <w:ins w:id="567" w:author="Author" w:date="2017-11-27T15:15:00Z">
              <w:r w:rsidRPr="00FA2A85">
                <w:rPr>
                  <w:szCs w:val="18"/>
                </w:rPr>
                <w:t>0.793</w:t>
              </w:r>
            </w:ins>
          </w:p>
        </w:tc>
        <w:tc>
          <w:tcPr>
            <w:tcW w:w="923" w:type="dxa"/>
            <w:tcBorders>
              <w:top w:val="nil"/>
              <w:left w:val="nil"/>
              <w:bottom w:val="nil"/>
              <w:right w:val="single" w:sz="6" w:space="0" w:color="auto"/>
            </w:tcBorders>
            <w:vAlign w:val="bottom"/>
          </w:tcPr>
          <w:p w:rsidR="008D0BAB" w:rsidRDefault="008D0BAB">
            <w:pPr>
              <w:pStyle w:val="tabletext11"/>
              <w:keepNext/>
              <w:keepLines/>
              <w:tabs>
                <w:tab w:val="left" w:pos="673"/>
              </w:tabs>
              <w:suppressAutoHyphens/>
              <w:ind w:left="43" w:hanging="43"/>
              <w:jc w:val="center"/>
              <w:rPr>
                <w:ins w:id="568" w:author="Author" w:date="2017-11-27T15:15:00Z"/>
                <w:b/>
                <w:szCs w:val="18"/>
              </w:rPr>
              <w:pPrChange w:id="569" w:author="Author" w:date="2017-11-28T10:45:00Z">
                <w:pPr>
                  <w:pStyle w:val="tabletext11"/>
                  <w:keepNext/>
                  <w:keepLines/>
                  <w:suppressAutoHyphens/>
                  <w:ind w:left="600"/>
                  <w:jc w:val="center"/>
                </w:pPr>
              </w:pPrChange>
            </w:pPr>
            <w:ins w:id="570" w:author="Author" w:date="2017-11-27T15:15:00Z">
              <w:r w:rsidRPr="00FA2A85">
                <w:rPr>
                  <w:szCs w:val="18"/>
                </w:rPr>
                <w:t>0.721</w:t>
              </w:r>
            </w:ins>
          </w:p>
        </w:tc>
      </w:tr>
      <w:tr w:rsidR="008D0BAB" w:rsidTr="0022487A">
        <w:trPr>
          <w:trHeight w:val="190"/>
          <w:ins w:id="571" w:author="Author" w:date="2017-11-27T15:15:00Z"/>
        </w:trPr>
        <w:tc>
          <w:tcPr>
            <w:tcW w:w="200" w:type="dxa"/>
            <w:tcBorders>
              <w:top w:val="nil"/>
              <w:left w:val="nil"/>
              <w:bottom w:val="nil"/>
              <w:right w:val="nil"/>
            </w:tcBorders>
          </w:tcPr>
          <w:p w:rsidR="008D0BAB" w:rsidRDefault="008D0BAB" w:rsidP="007C6922">
            <w:pPr>
              <w:pStyle w:val="tabletext11"/>
              <w:rPr>
                <w:ins w:id="572" w:author="Author" w:date="2017-11-27T15:15:00Z"/>
              </w:rPr>
            </w:pPr>
          </w:p>
        </w:tc>
        <w:tc>
          <w:tcPr>
            <w:tcW w:w="210" w:type="dxa"/>
            <w:tcBorders>
              <w:top w:val="nil"/>
              <w:left w:val="single" w:sz="6" w:space="0" w:color="auto"/>
              <w:bottom w:val="single" w:sz="6" w:space="0" w:color="auto"/>
              <w:right w:val="nil"/>
            </w:tcBorders>
          </w:tcPr>
          <w:p w:rsidR="008D0BAB" w:rsidRDefault="008D0BAB" w:rsidP="007C6922">
            <w:pPr>
              <w:pStyle w:val="tabletext11"/>
              <w:rPr>
                <w:ins w:id="573" w:author="Author" w:date="2017-11-27T15:15:00Z"/>
              </w:rPr>
            </w:pPr>
          </w:p>
        </w:tc>
        <w:tc>
          <w:tcPr>
            <w:tcW w:w="900" w:type="dxa"/>
            <w:tcBorders>
              <w:top w:val="nil"/>
              <w:left w:val="nil"/>
              <w:bottom w:val="single" w:sz="6" w:space="0" w:color="auto"/>
              <w:right w:val="nil"/>
            </w:tcBorders>
            <w:vAlign w:val="bottom"/>
          </w:tcPr>
          <w:p w:rsidR="008D0BAB" w:rsidRDefault="008D0BAB" w:rsidP="007C6922">
            <w:pPr>
              <w:pStyle w:val="tabletext11"/>
              <w:tabs>
                <w:tab w:val="decimal" w:pos="540"/>
              </w:tabs>
              <w:rPr>
                <w:ins w:id="574" w:author="Author" w:date="2017-11-27T15:15:00Z"/>
              </w:rPr>
            </w:pPr>
            <w:ins w:id="575" w:author="Author" w:date="2017-11-27T15:15:00Z">
              <w:r>
                <w:t>100,000</w:t>
              </w:r>
            </w:ins>
          </w:p>
        </w:tc>
        <w:tc>
          <w:tcPr>
            <w:tcW w:w="922" w:type="dxa"/>
            <w:tcBorders>
              <w:top w:val="nil"/>
              <w:left w:val="single" w:sz="6" w:space="0" w:color="auto"/>
              <w:bottom w:val="single" w:sz="6" w:space="0" w:color="auto"/>
              <w:right w:val="single" w:sz="6" w:space="0" w:color="auto"/>
            </w:tcBorders>
            <w:vAlign w:val="bottom"/>
          </w:tcPr>
          <w:p w:rsidR="008D0BAB" w:rsidRPr="00F67F9E" w:rsidRDefault="008D0BAB" w:rsidP="007C6922">
            <w:pPr>
              <w:pStyle w:val="tabletext11"/>
              <w:jc w:val="center"/>
              <w:rPr>
                <w:ins w:id="576" w:author="Author" w:date="2017-11-27T15:15:00Z"/>
                <w:szCs w:val="18"/>
              </w:rPr>
            </w:pPr>
            <w:ins w:id="577" w:author="Author" w:date="2017-11-27T15:15:00Z">
              <w:r w:rsidRPr="00FA2A85">
                <w:rPr>
                  <w:szCs w:val="18"/>
                </w:rPr>
                <w:t>0.415</w:t>
              </w:r>
            </w:ins>
          </w:p>
        </w:tc>
        <w:tc>
          <w:tcPr>
            <w:tcW w:w="923" w:type="dxa"/>
            <w:tcBorders>
              <w:top w:val="nil"/>
              <w:left w:val="single" w:sz="6" w:space="0" w:color="auto"/>
              <w:bottom w:val="single" w:sz="6" w:space="0" w:color="auto"/>
              <w:right w:val="single" w:sz="6" w:space="0" w:color="auto"/>
            </w:tcBorders>
            <w:vAlign w:val="bottom"/>
          </w:tcPr>
          <w:p w:rsidR="008D0BAB" w:rsidRPr="00F67F9E" w:rsidRDefault="008D0BAB" w:rsidP="007C6922">
            <w:pPr>
              <w:pStyle w:val="tabletext11"/>
              <w:jc w:val="center"/>
              <w:rPr>
                <w:ins w:id="578" w:author="Author" w:date="2017-11-27T15:15:00Z"/>
                <w:szCs w:val="18"/>
              </w:rPr>
            </w:pPr>
            <w:ins w:id="579" w:author="Author" w:date="2017-11-27T15:15:00Z">
              <w:r w:rsidRPr="00FA2A85">
                <w:rPr>
                  <w:szCs w:val="18"/>
                </w:rPr>
                <w:t>0.429</w:t>
              </w:r>
            </w:ins>
          </w:p>
        </w:tc>
        <w:tc>
          <w:tcPr>
            <w:tcW w:w="922" w:type="dxa"/>
            <w:tcBorders>
              <w:top w:val="nil"/>
              <w:left w:val="nil"/>
              <w:bottom w:val="single" w:sz="6" w:space="0" w:color="auto"/>
              <w:right w:val="single" w:sz="6" w:space="0" w:color="auto"/>
            </w:tcBorders>
            <w:vAlign w:val="bottom"/>
          </w:tcPr>
          <w:p w:rsidR="008D0BAB" w:rsidRPr="00F67F9E" w:rsidRDefault="008D0BAB" w:rsidP="007C6922">
            <w:pPr>
              <w:pStyle w:val="tabletext11"/>
              <w:jc w:val="center"/>
              <w:rPr>
                <w:ins w:id="580" w:author="Author" w:date="2017-11-27T15:15:00Z"/>
                <w:szCs w:val="18"/>
              </w:rPr>
            </w:pPr>
            <w:ins w:id="581" w:author="Author" w:date="2017-11-27T15:15:00Z">
              <w:r w:rsidRPr="00FA2A85">
                <w:rPr>
                  <w:szCs w:val="18"/>
                </w:rPr>
                <w:t>0.791</w:t>
              </w:r>
            </w:ins>
          </w:p>
        </w:tc>
        <w:tc>
          <w:tcPr>
            <w:tcW w:w="923" w:type="dxa"/>
            <w:tcBorders>
              <w:top w:val="nil"/>
              <w:left w:val="nil"/>
              <w:bottom w:val="single" w:sz="6" w:space="0" w:color="auto"/>
              <w:right w:val="single" w:sz="6" w:space="0" w:color="auto"/>
            </w:tcBorders>
            <w:vAlign w:val="bottom"/>
          </w:tcPr>
          <w:p w:rsidR="008D0BAB" w:rsidRDefault="008D0BAB">
            <w:pPr>
              <w:pStyle w:val="tabletext11"/>
              <w:tabs>
                <w:tab w:val="left" w:pos="673"/>
              </w:tabs>
              <w:ind w:left="43" w:hanging="43"/>
              <w:jc w:val="center"/>
              <w:rPr>
                <w:ins w:id="582" w:author="Author" w:date="2017-11-27T15:15:00Z"/>
                <w:b/>
                <w:szCs w:val="18"/>
              </w:rPr>
              <w:pPrChange w:id="583" w:author="Author" w:date="2017-11-28T10:45:00Z">
                <w:pPr>
                  <w:pStyle w:val="tabletext11"/>
                  <w:keepNext/>
                  <w:keepLines/>
                  <w:suppressAutoHyphens/>
                  <w:ind w:left="600"/>
                  <w:jc w:val="center"/>
                </w:pPr>
              </w:pPrChange>
            </w:pPr>
            <w:ins w:id="584" w:author="Author" w:date="2017-11-27T15:15:00Z">
              <w:r w:rsidRPr="00FA2A85">
                <w:rPr>
                  <w:szCs w:val="18"/>
                </w:rPr>
                <w:t>0.716</w:t>
              </w:r>
            </w:ins>
          </w:p>
        </w:tc>
      </w:tr>
    </w:tbl>
    <w:p w:rsidR="008D0BAB" w:rsidRDefault="008D0BAB" w:rsidP="007C6922">
      <w:pPr>
        <w:pStyle w:val="tablecaption"/>
        <w:tabs>
          <w:tab w:val="left" w:pos="720"/>
          <w:tab w:val="left" w:pos="1440"/>
        </w:tabs>
        <w:rPr>
          <w:ins w:id="585" w:author="Author" w:date="2017-11-27T15:15:00Z"/>
        </w:rPr>
      </w:pPr>
      <w:ins w:id="586" w:author="Author" w:date="2017-11-27T15:15:00Z">
        <w:r>
          <w:t>Table 98.A.1. Liability Deductible Factors</w:t>
        </w:r>
      </w:ins>
    </w:p>
    <w:p w:rsidR="008D0BAB" w:rsidRDefault="008D0BAB" w:rsidP="007C6922">
      <w:pPr>
        <w:pStyle w:val="isonormal"/>
        <w:rPr>
          <w:ins w:id="587" w:author="Author" w:date="2017-11-28T11:39:00Z"/>
        </w:rPr>
      </w:pPr>
    </w:p>
    <w:p w:rsidR="008D0BAB" w:rsidRDefault="008D0BAB" w:rsidP="007C6922">
      <w:pPr>
        <w:pStyle w:val="outlinetxt3"/>
        <w:rPr>
          <w:ins w:id="588" w:author="Author" w:date="2017-11-28T11:39:00Z"/>
        </w:rPr>
      </w:pPr>
      <w:ins w:id="589" w:author="Author" w:date="2017-11-28T11:39:00Z">
        <w:r w:rsidRPr="00C05FC5">
          <w:tab/>
        </w:r>
        <w:r w:rsidRPr="0022487A">
          <w:rPr>
            <w:b/>
          </w:rPr>
          <w:t>2.</w:t>
        </w:r>
        <w:r w:rsidRPr="00C05FC5">
          <w:tab/>
        </w:r>
        <w:r>
          <w:t>The following example uses hypothetical loss costs and increased limits factors for a zone-rated risk for illustrative purposes only. You should determine from your individual companies what rates/loss costs and increased limits factors are actually in effect.</w:t>
        </w:r>
      </w:ins>
    </w:p>
    <w:p w:rsidR="008D0BAB" w:rsidRDefault="008D0BAB" w:rsidP="007C6922">
      <w:pPr>
        <w:pStyle w:val="blocktext4"/>
        <w:rPr>
          <w:ins w:id="590" w:author="Author" w:date="2017-11-28T11:39:00Z"/>
          <w:bCs/>
        </w:rPr>
      </w:pPr>
      <w:ins w:id="591" w:author="Author" w:date="2017-11-28T11:39:00Z">
        <w:r>
          <w:rPr>
            <w:bCs/>
          </w:rPr>
          <w:t>$500,000 bodily injury and property damage liability limit with a $1,000 zone-rated combined single limit deductible.</w:t>
        </w:r>
      </w:ins>
    </w:p>
    <w:p w:rsidR="008D0BAB" w:rsidRDefault="008D0BAB" w:rsidP="007C6922">
      <w:pPr>
        <w:pStyle w:val="outlinetxt4"/>
        <w:rPr>
          <w:ins w:id="592" w:author="Author" w:date="2017-11-28T11:39:00Z"/>
          <w:bCs/>
        </w:rPr>
      </w:pPr>
      <w:ins w:id="593" w:author="Author" w:date="2017-11-28T11:39:00Z">
        <w:r>
          <w:rPr>
            <w:bCs/>
          </w:rPr>
          <w:tab/>
        </w:r>
        <w:r>
          <w:rPr>
            <w:b/>
          </w:rPr>
          <w:t>a.</w:t>
        </w:r>
        <w:r>
          <w:rPr>
            <w:b/>
          </w:rPr>
          <w:tab/>
        </w:r>
        <w:r>
          <w:rPr>
            <w:bCs/>
          </w:rPr>
          <w:t>Premium for $100,000 full coverage – $2,000.</w:t>
        </w:r>
      </w:ins>
    </w:p>
    <w:p w:rsidR="008D0BAB" w:rsidRDefault="008D0BAB" w:rsidP="007C6922">
      <w:pPr>
        <w:pStyle w:val="outlinetxt4"/>
        <w:rPr>
          <w:ins w:id="594" w:author="Author" w:date="2017-11-28T11:39:00Z"/>
          <w:bCs/>
        </w:rPr>
      </w:pPr>
      <w:ins w:id="595" w:author="Author" w:date="2017-11-28T11:39:00Z">
        <w:r>
          <w:rPr>
            <w:bCs/>
          </w:rPr>
          <w:tab/>
        </w:r>
        <w:r>
          <w:rPr>
            <w:b/>
          </w:rPr>
          <w:t>b.</w:t>
        </w:r>
        <w:r>
          <w:rPr>
            <w:b/>
          </w:rPr>
          <w:tab/>
        </w:r>
        <w:r>
          <w:rPr>
            <w:bCs/>
          </w:rPr>
          <w:t>$1,000 deductible factor – .963.</w:t>
        </w:r>
      </w:ins>
    </w:p>
    <w:p w:rsidR="008D0BAB" w:rsidRDefault="008D0BAB" w:rsidP="007C6922">
      <w:pPr>
        <w:pStyle w:val="outlinetxt4"/>
        <w:rPr>
          <w:ins w:id="596" w:author="Author" w:date="2017-11-28T11:39:00Z"/>
          <w:bCs/>
        </w:rPr>
      </w:pPr>
      <w:ins w:id="597" w:author="Author" w:date="2017-11-28T11:39:00Z">
        <w:r>
          <w:rPr>
            <w:bCs/>
          </w:rPr>
          <w:tab/>
        </w:r>
        <w:r>
          <w:rPr>
            <w:b/>
          </w:rPr>
          <w:t>c.</w:t>
        </w:r>
        <w:r>
          <w:rPr>
            <w:b/>
          </w:rPr>
          <w:tab/>
        </w:r>
        <w:r>
          <w:rPr>
            <w:bCs/>
          </w:rPr>
          <w:t>Premium for $100,000 limit with a $1,000 deductible – ($2,000 x .963) = $1,926.</w:t>
        </w:r>
      </w:ins>
    </w:p>
    <w:p w:rsidR="008D0BAB" w:rsidRDefault="008D0BAB" w:rsidP="007C6922">
      <w:pPr>
        <w:pStyle w:val="outlinetxt4"/>
        <w:rPr>
          <w:ins w:id="598" w:author="Author" w:date="2017-11-28T11:39:00Z"/>
          <w:bCs/>
        </w:rPr>
      </w:pPr>
      <w:ins w:id="599" w:author="Author" w:date="2017-11-28T11:39:00Z">
        <w:r>
          <w:rPr>
            <w:bCs/>
          </w:rPr>
          <w:tab/>
        </w:r>
        <w:r>
          <w:rPr>
            <w:b/>
          </w:rPr>
          <w:t>d.</w:t>
        </w:r>
        <w:r>
          <w:rPr>
            <w:bCs/>
          </w:rPr>
          <w:tab/>
          <w:t>Increased limit factor for $500,000 limit – 1.53.</w:t>
        </w:r>
      </w:ins>
    </w:p>
    <w:p w:rsidR="008D0BAB" w:rsidRDefault="008D0BAB" w:rsidP="007C6922">
      <w:pPr>
        <w:pStyle w:val="outlinetxt4"/>
        <w:rPr>
          <w:ins w:id="600" w:author="Author" w:date="2017-11-28T11:39:00Z"/>
          <w:bCs/>
        </w:rPr>
      </w:pPr>
      <w:ins w:id="601" w:author="Author" w:date="2017-11-28T11:39:00Z">
        <w:r>
          <w:rPr>
            <w:bCs/>
          </w:rPr>
          <w:tab/>
        </w:r>
        <w:r>
          <w:rPr>
            <w:b/>
          </w:rPr>
          <w:t>e.</w:t>
        </w:r>
        <w:r>
          <w:rPr>
            <w:bCs/>
          </w:rPr>
          <w:tab/>
          <w:t>Increment factor over $100,000 limit – .53.</w:t>
        </w:r>
      </w:ins>
    </w:p>
    <w:p w:rsidR="008D0BAB" w:rsidRDefault="008D0BAB" w:rsidP="007C6922">
      <w:pPr>
        <w:pStyle w:val="outlinetxt4"/>
        <w:rPr>
          <w:ins w:id="602" w:author="Author" w:date="2017-11-28T11:39:00Z"/>
          <w:bCs/>
        </w:rPr>
      </w:pPr>
      <w:ins w:id="603" w:author="Author" w:date="2017-11-28T11:39:00Z">
        <w:r>
          <w:rPr>
            <w:bCs/>
          </w:rPr>
          <w:tab/>
        </w:r>
        <w:r>
          <w:rPr>
            <w:b/>
          </w:rPr>
          <w:t>f.</w:t>
        </w:r>
        <w:r>
          <w:rPr>
            <w:b/>
          </w:rPr>
          <w:tab/>
        </w:r>
        <w:r>
          <w:rPr>
            <w:bCs/>
          </w:rPr>
          <w:t>Dollar increment amount – ($2,000 x .53) = $1,060.00.</w:t>
        </w:r>
      </w:ins>
    </w:p>
    <w:p w:rsidR="008D0BAB" w:rsidRDefault="008D0BAB" w:rsidP="007C6922">
      <w:pPr>
        <w:pStyle w:val="outlinetxt4"/>
        <w:rPr>
          <w:ins w:id="604" w:author="Author" w:date="2017-11-28T11:39:00Z"/>
          <w:bCs/>
        </w:rPr>
      </w:pPr>
      <w:ins w:id="605" w:author="Author" w:date="2017-11-28T11:39:00Z">
        <w:r>
          <w:rPr>
            <w:bCs/>
          </w:rPr>
          <w:tab/>
        </w:r>
        <w:r>
          <w:rPr>
            <w:b/>
          </w:rPr>
          <w:t>g.</w:t>
        </w:r>
        <w:r>
          <w:rPr>
            <w:bCs/>
          </w:rPr>
          <w:tab/>
          <w:t>Premium for $500,000 bodily injury and property damage liability with a $1,000 deductible – ($1,926.00 plus $1,060.00) = $2,986.00.</w:t>
        </w:r>
      </w:ins>
    </w:p>
    <w:p w:rsidR="008D0BAB" w:rsidRDefault="008D0BAB" w:rsidP="007C6922">
      <w:pPr>
        <w:pStyle w:val="outlinetxt4"/>
        <w:rPr>
          <w:ins w:id="606" w:author="Author" w:date="2017-11-28T11:39:00Z"/>
          <w:bCs/>
        </w:rPr>
      </w:pPr>
      <w:ins w:id="607" w:author="Author" w:date="2017-11-28T11:39:00Z">
        <w:r>
          <w:rPr>
            <w:bCs/>
          </w:rPr>
          <w:tab/>
        </w:r>
        <w:r>
          <w:rPr>
            <w:b/>
          </w:rPr>
          <w:t>h.</w:t>
        </w:r>
        <w:r>
          <w:rPr>
            <w:b/>
          </w:rPr>
          <w:tab/>
        </w:r>
        <w:r>
          <w:rPr>
            <w:bCs/>
          </w:rPr>
          <w:t>For deductibles not shown, refer to company.</w:t>
        </w:r>
      </w:ins>
    </w:p>
    <w:p w:rsidR="008D0BAB" w:rsidRPr="00B93DEA" w:rsidRDefault="008D0BAB" w:rsidP="007C6922">
      <w:pPr>
        <w:pStyle w:val="blocktext1"/>
      </w:pPr>
      <w:r w:rsidRPr="00B93DEA">
        <w:t>Paragraph</w:t>
      </w:r>
      <w:r w:rsidRPr="008C1F3B">
        <w:t xml:space="preserve"> </w:t>
      </w:r>
      <w:r w:rsidRPr="00B93DEA">
        <w:rPr>
          <w:b/>
        </w:rPr>
        <w:t>B.</w:t>
      </w:r>
      <w:r w:rsidRPr="00B93DEA">
        <w:t xml:space="preserve"> is replaced by the following:</w:t>
      </w:r>
    </w:p>
    <w:p w:rsidR="008D0BAB" w:rsidRPr="00B93DEA" w:rsidRDefault="008D0BAB" w:rsidP="007C6922">
      <w:pPr>
        <w:pStyle w:val="outlinehd2"/>
      </w:pPr>
      <w:r w:rsidRPr="00B93DEA">
        <w:tab/>
        <w:t>B.</w:t>
      </w:r>
      <w:r w:rsidRPr="00B93DEA">
        <w:tab/>
        <w:t>Physical Damage Coverages</w:t>
      </w:r>
    </w:p>
    <w:p w:rsidR="008D0BAB" w:rsidRPr="00B93DEA" w:rsidRDefault="008D0BAB" w:rsidP="007C6922">
      <w:pPr>
        <w:pStyle w:val="blocktext3"/>
      </w:pPr>
      <w:r w:rsidRPr="00B93DEA">
        <w:t xml:space="preserve">For deductibles not shown in the </w:t>
      </w:r>
      <w:r>
        <w:t>base</w:t>
      </w:r>
      <w:r w:rsidRPr="00B93DEA">
        <w:t xml:space="preserve"> loss costs, compute the premiums as follows. For stated amount rating, refer to Rule </w:t>
      </w:r>
      <w:r w:rsidRPr="00B93DEA">
        <w:rPr>
          <w:b/>
          <w:bCs/>
        </w:rPr>
        <w:t>101.</w:t>
      </w:r>
    </w:p>
    <w:p w:rsidR="008D0BAB" w:rsidRPr="00B93DEA" w:rsidRDefault="008D0BAB" w:rsidP="007C6922">
      <w:pPr>
        <w:pStyle w:val="outlinehd3"/>
      </w:pPr>
      <w:r w:rsidRPr="00B93DEA">
        <w:tab/>
        <w:t>1.</w:t>
      </w:r>
      <w:r w:rsidRPr="00B93DEA">
        <w:tab/>
        <w:t xml:space="preserve">Private Passenger Types, Trucks, Tractors And Trailers </w:t>
      </w:r>
      <w:r>
        <w:t>And</w:t>
      </w:r>
      <w:r w:rsidRPr="00B93DEA">
        <w:t xml:space="preserve"> All Autos Except Zone-</w:t>
      </w:r>
      <w:r>
        <w:t>r</w:t>
      </w:r>
      <w:r w:rsidRPr="00B93DEA">
        <w:t>ated Risks</w:t>
      </w:r>
    </w:p>
    <w:p w:rsidR="008D0BAB" w:rsidRPr="00B93DEA" w:rsidRDefault="008D0BAB" w:rsidP="007C6922">
      <w:pPr>
        <w:pStyle w:val="outlinehd4"/>
      </w:pPr>
      <w:r w:rsidRPr="00B93DEA">
        <w:tab/>
        <w:t>a.</w:t>
      </w:r>
      <w:r w:rsidRPr="00B93DEA">
        <w:tab/>
        <w:t>Computation Procedures</w:t>
      </w:r>
    </w:p>
    <w:p w:rsidR="008D0BAB" w:rsidRPr="00B93DEA" w:rsidRDefault="008D0BAB" w:rsidP="007C6922">
      <w:pPr>
        <w:pStyle w:val="outlinetxt5"/>
      </w:pPr>
      <w:r w:rsidRPr="00B93DEA">
        <w:tab/>
      </w:r>
      <w:r w:rsidRPr="00B93DEA">
        <w:rPr>
          <w:b/>
        </w:rPr>
        <w:t>(1)</w:t>
      </w:r>
      <w:r w:rsidRPr="00B93DEA">
        <w:tab/>
        <w:t>Determine the base loss cost.</w:t>
      </w:r>
    </w:p>
    <w:p w:rsidR="008D0BAB" w:rsidRDefault="008D0BAB" w:rsidP="007C6922">
      <w:pPr>
        <w:pStyle w:val="outlinetxt5"/>
      </w:pPr>
      <w:r>
        <w:tab/>
      </w:r>
      <w:r w:rsidRPr="00492F81">
        <w:rPr>
          <w:b/>
        </w:rPr>
        <w:t>(2)</w:t>
      </w:r>
      <w:r w:rsidRPr="00492F81">
        <w:tab/>
        <w:t xml:space="preserve">Use Rule </w:t>
      </w:r>
      <w:r w:rsidRPr="00492F81">
        <w:rPr>
          <w:b/>
          <w:bCs/>
        </w:rPr>
        <w:t>101.</w:t>
      </w:r>
      <w:r w:rsidRPr="00492F81">
        <w:t xml:space="preserve"> to determine the factor for the age group of the auto being rated. For exposures rated on a stated amount basis, the </w:t>
      </w:r>
      <w:del w:id="608" w:author="Author" w:date="2017-11-27T15:17:00Z">
        <w:r w:rsidRPr="00492F81" w:rsidDel="009E29C2">
          <w:delText>age</w:delText>
        </w:r>
      </w:del>
      <w:ins w:id="609" w:author="Author" w:date="2017-11-27T15:17:00Z">
        <w:r>
          <w:t>Age</w:t>
        </w:r>
      </w:ins>
      <w:r w:rsidRPr="00492F81">
        <w:t xml:space="preserve"> </w:t>
      </w:r>
      <w:del w:id="610" w:author="Author" w:date="2017-11-27T15:17:00Z">
        <w:r w:rsidRPr="00492F81" w:rsidDel="009E29C2">
          <w:delText>group</w:delText>
        </w:r>
      </w:del>
      <w:ins w:id="611" w:author="Author" w:date="2017-11-27T15:17:00Z">
        <w:r>
          <w:t>Group</w:t>
        </w:r>
      </w:ins>
      <w:r w:rsidRPr="00492F81">
        <w:t xml:space="preserve"> factor is always 1.00.</w:t>
      </w:r>
    </w:p>
    <w:p w:rsidR="008D0BAB" w:rsidRPr="00B93DEA" w:rsidRDefault="008D0BAB" w:rsidP="007C6922">
      <w:pPr>
        <w:pStyle w:val="outlinetxt5"/>
      </w:pPr>
      <w:r w:rsidRPr="00B93DEA">
        <w:tab/>
      </w:r>
      <w:r w:rsidRPr="00B93DEA">
        <w:rPr>
          <w:b/>
        </w:rPr>
        <w:t>(3)</w:t>
      </w:r>
      <w:r w:rsidRPr="00B93DEA">
        <w:tab/>
        <w:t xml:space="preserve">Multiply the base </w:t>
      </w:r>
      <w:r>
        <w:t>loss cost</w:t>
      </w:r>
      <w:r w:rsidRPr="00B93DEA">
        <w:t xml:space="preserve"> by the </w:t>
      </w:r>
      <w:ins w:id="612" w:author="Author" w:date="2017-12-01T12:24:00Z">
        <w:r>
          <w:t>Age</w:t>
        </w:r>
      </w:ins>
      <w:del w:id="613" w:author="Author" w:date="2017-12-01T12:24:00Z">
        <w:r w:rsidRPr="00B93DEA" w:rsidDel="00167C25">
          <w:delText>age</w:delText>
        </w:r>
      </w:del>
      <w:r w:rsidRPr="00B93DEA">
        <w:t xml:space="preserve"> </w:t>
      </w:r>
      <w:ins w:id="614" w:author="Author" w:date="2017-12-01T12:24:00Z">
        <w:r>
          <w:t>Group</w:t>
        </w:r>
      </w:ins>
      <w:del w:id="615" w:author="Author" w:date="2017-12-01T12:24:00Z">
        <w:r w:rsidRPr="00B93DEA" w:rsidDel="00167C25">
          <w:delText>group</w:delText>
        </w:r>
      </w:del>
      <w:r w:rsidRPr="00B93DEA">
        <w:t xml:space="preserve"> factor.</w:t>
      </w:r>
    </w:p>
    <w:p w:rsidR="008D0BAB" w:rsidRPr="00217638" w:rsidRDefault="008D0BAB" w:rsidP="007C6922">
      <w:pPr>
        <w:pStyle w:val="outlinetxt5"/>
      </w:pPr>
      <w:r>
        <w:tab/>
      </w:r>
      <w:r w:rsidRPr="00217638">
        <w:rPr>
          <w:b/>
        </w:rPr>
        <w:t>(4)</w:t>
      </w:r>
      <w:r w:rsidRPr="00217638">
        <w:rPr>
          <w:b/>
        </w:rPr>
        <w:tab/>
      </w:r>
      <w:r w:rsidRPr="00217638">
        <w:t xml:space="preserve">Use Rule </w:t>
      </w:r>
      <w:r w:rsidRPr="00217638">
        <w:rPr>
          <w:b/>
        </w:rPr>
        <w:t>101.</w:t>
      </w:r>
      <w:r w:rsidRPr="00217638">
        <w:t xml:space="preserve"> to determine the factor for the original cost new of the auto being rated.</w:t>
      </w:r>
    </w:p>
    <w:p w:rsidR="008D0BAB" w:rsidRPr="004E44F9" w:rsidRDefault="008D0BAB" w:rsidP="007C6922">
      <w:pPr>
        <w:pStyle w:val="outlinetxt5"/>
      </w:pPr>
      <w:r w:rsidRPr="00217638">
        <w:tab/>
      </w:r>
      <w:r w:rsidRPr="00217638">
        <w:rPr>
          <w:b/>
        </w:rPr>
        <w:t>(5)</w:t>
      </w:r>
      <w:r w:rsidRPr="00217638">
        <w:tab/>
        <w:t xml:space="preserve">Subtract the applicable factor for the deductible desired from the </w:t>
      </w:r>
      <w:del w:id="616" w:author="Author" w:date="2017-11-27T15:17:00Z">
        <w:r w:rsidRPr="00217638" w:rsidDel="009E29C2">
          <w:delText>original</w:delText>
        </w:r>
      </w:del>
      <w:ins w:id="617" w:author="Author" w:date="2017-11-27T15:17:00Z">
        <w:r>
          <w:t>Original</w:t>
        </w:r>
      </w:ins>
      <w:r w:rsidRPr="00217638">
        <w:t xml:space="preserve"> </w:t>
      </w:r>
      <w:del w:id="618" w:author="Author" w:date="2017-11-27T15:17:00Z">
        <w:r w:rsidRPr="00217638" w:rsidDel="009E29C2">
          <w:delText>cost</w:delText>
        </w:r>
      </w:del>
      <w:ins w:id="619" w:author="Author" w:date="2017-11-27T15:17:00Z">
        <w:r>
          <w:t>Cost</w:t>
        </w:r>
      </w:ins>
      <w:r w:rsidRPr="00217638">
        <w:t xml:space="preserve"> </w:t>
      </w:r>
      <w:del w:id="620" w:author="Author" w:date="2017-11-27T15:17:00Z">
        <w:r w:rsidRPr="00217638" w:rsidDel="009E29C2">
          <w:delText>new</w:delText>
        </w:r>
      </w:del>
      <w:ins w:id="621" w:author="Author" w:date="2017-11-27T15:17:00Z">
        <w:r>
          <w:t>New</w:t>
        </w:r>
      </w:ins>
      <w:r w:rsidRPr="00217638">
        <w:t xml:space="preserve"> factor.</w:t>
      </w:r>
    </w:p>
    <w:p w:rsidR="008D0BAB" w:rsidRPr="00B93DEA" w:rsidRDefault="008D0BAB" w:rsidP="007C6922">
      <w:pPr>
        <w:pStyle w:val="outlinetxt5"/>
      </w:pPr>
      <w:r w:rsidRPr="00B93DEA">
        <w:tab/>
      </w:r>
      <w:r w:rsidRPr="00B93DEA">
        <w:rPr>
          <w:b/>
        </w:rPr>
        <w:t>(</w:t>
      </w:r>
      <w:r>
        <w:rPr>
          <w:b/>
        </w:rPr>
        <w:t>6</w:t>
      </w:r>
      <w:r w:rsidRPr="00B93DEA">
        <w:rPr>
          <w:b/>
        </w:rPr>
        <w:t>)</w:t>
      </w:r>
      <w:r w:rsidRPr="00B93DEA">
        <w:tab/>
      </w:r>
      <w:r>
        <w:t>Multiply</w:t>
      </w:r>
      <w:r w:rsidRPr="00B93DEA">
        <w:t xml:space="preserve"> the result </w:t>
      </w:r>
      <w:r>
        <w:t xml:space="preserve">of Paragraph </w:t>
      </w:r>
      <w:r w:rsidRPr="000E2C19">
        <w:rPr>
          <w:b/>
        </w:rPr>
        <w:t>(</w:t>
      </w:r>
      <w:r>
        <w:rPr>
          <w:b/>
        </w:rPr>
        <w:t>3</w:t>
      </w:r>
      <w:r w:rsidRPr="000E2C19">
        <w:rPr>
          <w:b/>
        </w:rPr>
        <w:t>)</w:t>
      </w:r>
      <w:r>
        <w:t xml:space="preserve"> by the result of Paragraph </w:t>
      </w:r>
      <w:r w:rsidRPr="000E2C19">
        <w:rPr>
          <w:b/>
        </w:rPr>
        <w:t>(</w:t>
      </w:r>
      <w:r>
        <w:rPr>
          <w:b/>
        </w:rPr>
        <w:t>5</w:t>
      </w:r>
      <w:r w:rsidRPr="000E2C19">
        <w:rPr>
          <w:b/>
        </w:rPr>
        <w:t>)</w:t>
      </w:r>
      <w:r w:rsidRPr="005B49D7">
        <w:rPr>
          <w:b/>
        </w:rPr>
        <w:t>.</w:t>
      </w:r>
      <w:r>
        <w:t xml:space="preserve"> </w:t>
      </w:r>
      <w:r w:rsidRPr="00B93DEA">
        <w:t>Alternatively, the following equation will give the appropriate loss cost for every desired deductible:</w:t>
      </w:r>
    </w:p>
    <w:p w:rsidR="008D0BAB" w:rsidRPr="00B93DEA" w:rsidRDefault="008D0BAB" w:rsidP="007C6922">
      <w:pPr>
        <w:pStyle w:val="blocktext6"/>
      </w:pPr>
      <w:r>
        <w:lastRenderedPageBreak/>
        <w:t>Base</w:t>
      </w:r>
      <w:r w:rsidRPr="00B93DEA">
        <w:t xml:space="preserve"> loss cost x Age </w:t>
      </w:r>
      <w:ins w:id="622" w:author="Author" w:date="2017-12-01T12:25:00Z">
        <w:r>
          <w:t>Group</w:t>
        </w:r>
      </w:ins>
      <w:r>
        <w:t xml:space="preserve"> </w:t>
      </w:r>
      <w:r w:rsidRPr="00B93DEA">
        <w:t xml:space="preserve">factor from Rule </w:t>
      </w:r>
      <w:r w:rsidRPr="00B93DEA">
        <w:rPr>
          <w:b/>
          <w:bCs/>
        </w:rPr>
        <w:t>101.</w:t>
      </w:r>
      <w:r w:rsidRPr="00B93DEA">
        <w:t xml:space="preserve"> x (Original Cost New factor – deductible factor from Rule </w:t>
      </w:r>
      <w:r w:rsidRPr="00B93DEA">
        <w:rPr>
          <w:b/>
        </w:rPr>
        <w:t>98.</w:t>
      </w:r>
      <w:r w:rsidRPr="00B93DEA">
        <w:t>).</w:t>
      </w:r>
    </w:p>
    <w:p w:rsidR="008D0BAB" w:rsidRPr="00B93DEA" w:rsidRDefault="008D0BAB" w:rsidP="007C6922">
      <w:pPr>
        <w:pStyle w:val="outlinetxt5"/>
      </w:pPr>
      <w:r w:rsidRPr="00B93DEA">
        <w:tab/>
      </w:r>
      <w:r w:rsidRPr="00B93DEA">
        <w:rPr>
          <w:b/>
        </w:rPr>
        <w:t>(</w:t>
      </w:r>
      <w:r>
        <w:rPr>
          <w:b/>
        </w:rPr>
        <w:t>7</w:t>
      </w:r>
      <w:r w:rsidRPr="00B93DEA">
        <w:rPr>
          <w:b/>
        </w:rPr>
        <w:t>)</w:t>
      </w:r>
      <w:r w:rsidRPr="00B93DEA">
        <w:tab/>
      </w:r>
      <w:r>
        <w:t xml:space="preserve">The rating procedures in Paragraph </w:t>
      </w:r>
      <w:r w:rsidRPr="000E2C19">
        <w:rPr>
          <w:b/>
        </w:rPr>
        <w:t>a.</w:t>
      </w:r>
      <w:r w:rsidRPr="00B93DEA">
        <w:t xml:space="preserve"> do not apply if the deductible factor is greater than the Original Cost New factor.</w:t>
      </w:r>
    </w:p>
    <w:p w:rsidR="008D0BAB" w:rsidRPr="00B93DEA" w:rsidRDefault="008D0BAB" w:rsidP="007C6922">
      <w:pPr>
        <w:pStyle w:val="outlinehd4"/>
      </w:pPr>
      <w:r w:rsidRPr="00B93DEA">
        <w:tab/>
        <w:t>b.</w:t>
      </w:r>
      <w:r w:rsidRPr="00B93DEA">
        <w:tab/>
        <w:t>Deductible Factors</w:t>
      </w:r>
    </w:p>
    <w:p w:rsidR="008D0BAB" w:rsidRPr="00B93DEA" w:rsidRDefault="008D0BAB" w:rsidP="007C6922">
      <w:pPr>
        <w:pStyle w:val="outlinehd5"/>
      </w:pPr>
      <w:r w:rsidRPr="00B93DEA">
        <w:tab/>
        <w:t>(1)</w:t>
      </w:r>
      <w:r w:rsidRPr="00B93DEA">
        <w:tab/>
        <w:t>Comprehensive</w:t>
      </w:r>
    </w:p>
    <w:p w:rsidR="008D0BAB" w:rsidRPr="00B93DEA" w:rsidRDefault="008D0BAB" w:rsidP="007C6922">
      <w:pPr>
        <w:pStyle w:val="outlinehd6"/>
      </w:pPr>
      <w:r w:rsidRPr="00B93DEA">
        <w:tab/>
        <w:t>(a)</w:t>
      </w:r>
      <w:r w:rsidRPr="00B93DEA">
        <w:tab/>
        <w:t>Private Passenger Types</w:t>
      </w:r>
    </w:p>
    <w:p w:rsidR="008D0BAB" w:rsidRPr="00B93DEA" w:rsidRDefault="008D0BAB" w:rsidP="007C6922">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8D0BAB" w:rsidRPr="00B93DEA" w:rsidTr="00CF7B46">
        <w:trPr>
          <w:cantSplit/>
          <w:trHeight w:val="190"/>
        </w:trPr>
        <w:tc>
          <w:tcPr>
            <w:tcW w:w="200" w:type="dxa"/>
          </w:tcPr>
          <w:p w:rsidR="008D0BAB" w:rsidRPr="00B93DEA" w:rsidRDefault="008D0BAB" w:rsidP="007C6922">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8D0BAB" w:rsidRPr="00B93DEA" w:rsidRDefault="008D0BAB" w:rsidP="007C6922">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8D0BAB" w:rsidRPr="00B93DEA" w:rsidRDefault="008D0BAB" w:rsidP="007C6922">
            <w:pPr>
              <w:pStyle w:val="tablehead"/>
            </w:pPr>
            <w:r w:rsidRPr="00B93DEA">
              <w:t>Factor</w:t>
            </w:r>
          </w:p>
        </w:tc>
      </w:tr>
      <w:tr w:rsidR="008D0BAB" w:rsidRPr="00B93DEA" w:rsidTr="002718D2">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top w:val="single" w:sz="4" w:space="0" w:color="auto"/>
              <w:left w:val="single" w:sz="4" w:space="0" w:color="auto"/>
            </w:tcBorders>
          </w:tcPr>
          <w:p w:rsidR="008D0BAB" w:rsidRPr="00B93DEA" w:rsidRDefault="008D0BAB" w:rsidP="007C6922">
            <w:pPr>
              <w:pStyle w:val="tabletext11"/>
              <w:jc w:val="right"/>
            </w:pPr>
            <w:r w:rsidRPr="00B93DEA">
              <w:t>$</w:t>
            </w:r>
          </w:p>
        </w:tc>
        <w:tc>
          <w:tcPr>
            <w:tcW w:w="1440" w:type="dxa"/>
            <w:tcBorders>
              <w:top w:val="single" w:sz="4" w:space="0" w:color="auto"/>
              <w:right w:val="single" w:sz="4" w:space="0" w:color="auto"/>
            </w:tcBorders>
          </w:tcPr>
          <w:p w:rsidR="008D0BAB" w:rsidRPr="00B93DEA" w:rsidRDefault="008D0BAB" w:rsidP="007C6922">
            <w:pPr>
              <w:pStyle w:val="tabletext11"/>
              <w:tabs>
                <w:tab w:val="decimal" w:pos="500"/>
              </w:tabs>
              <w:ind w:right="-45"/>
            </w:pPr>
            <w:r w:rsidRPr="00B93DEA">
              <w:t>Full</w:t>
            </w:r>
          </w:p>
        </w:tc>
        <w:tc>
          <w:tcPr>
            <w:tcW w:w="2400" w:type="dxa"/>
            <w:tcBorders>
              <w:top w:val="single" w:sz="4" w:space="0" w:color="auto"/>
              <w:left w:val="single" w:sz="4" w:space="0" w:color="auto"/>
              <w:right w:val="single" w:sz="4" w:space="0" w:color="auto"/>
            </w:tcBorders>
          </w:tcPr>
          <w:p w:rsidR="008D0BAB" w:rsidRPr="00B93DEA" w:rsidRDefault="008D0BAB" w:rsidP="007C6922">
            <w:pPr>
              <w:pStyle w:val="tabletext11"/>
              <w:tabs>
                <w:tab w:val="decimal" w:pos="1040"/>
              </w:tabs>
            </w:pPr>
            <w:r>
              <w:t>-0.410</w:t>
            </w:r>
          </w:p>
        </w:tc>
      </w:tr>
      <w:tr w:rsidR="008D0BAB" w:rsidRPr="00B93DEA" w:rsidTr="002718D2">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50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-0.340</w:t>
            </w:r>
          </w:p>
        </w:tc>
      </w:tr>
      <w:tr w:rsidR="008D0BAB" w:rsidRPr="00B93DEA" w:rsidTr="002718D2">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100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-0.300</w:t>
            </w:r>
          </w:p>
        </w:tc>
      </w:tr>
      <w:tr w:rsidR="008D0BAB" w:rsidRPr="00B93DEA" w:rsidTr="002718D2">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250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-0.160</w:t>
            </w:r>
          </w:p>
        </w:tc>
      </w:tr>
      <w:tr w:rsidR="008D0BAB" w:rsidRPr="00B93DEA" w:rsidTr="002718D2">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500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rsidRPr="00B93DEA">
              <w:t>0.000</w:t>
            </w:r>
          </w:p>
        </w:tc>
      </w:tr>
      <w:tr w:rsidR="008D0BAB" w:rsidRPr="00B93DEA" w:rsidTr="002718D2">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1,000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0.160</w:t>
            </w:r>
          </w:p>
        </w:tc>
      </w:tr>
      <w:tr w:rsidR="008D0BAB" w:rsidRPr="00B93DEA" w:rsidTr="002718D2">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2,000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0.370</w:t>
            </w:r>
          </w:p>
        </w:tc>
      </w:tr>
      <w:tr w:rsidR="008D0BAB" w:rsidRPr="00B93DEA" w:rsidTr="002718D2">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3,000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0.480</w:t>
            </w:r>
          </w:p>
        </w:tc>
      </w:tr>
      <w:tr w:rsidR="008D0BAB" w:rsidRPr="00B93DEA" w:rsidTr="002718D2">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bottom w:val="single" w:sz="4" w:space="0" w:color="auto"/>
            </w:tcBorders>
          </w:tcPr>
          <w:p w:rsidR="008D0BAB" w:rsidRPr="00B93DEA" w:rsidRDefault="008D0BAB" w:rsidP="007C6922">
            <w:pPr>
              <w:pStyle w:val="tabletext11"/>
              <w:jc w:val="right"/>
            </w:pPr>
          </w:p>
        </w:tc>
        <w:tc>
          <w:tcPr>
            <w:tcW w:w="1440" w:type="dxa"/>
            <w:tcBorders>
              <w:bottom w:val="single" w:sz="4" w:space="0" w:color="auto"/>
              <w:right w:val="single" w:sz="4" w:space="0" w:color="auto"/>
            </w:tcBorders>
          </w:tcPr>
          <w:p w:rsidR="008D0BAB" w:rsidRPr="00B93DEA" w:rsidRDefault="008D0BAB" w:rsidP="007C6922">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8D0BAB" w:rsidRPr="00B93DEA" w:rsidRDefault="008D0BAB" w:rsidP="007C6922">
            <w:pPr>
              <w:pStyle w:val="tabletext11"/>
              <w:tabs>
                <w:tab w:val="decimal" w:pos="1040"/>
              </w:tabs>
            </w:pPr>
            <w:r>
              <w:t>0.650</w:t>
            </w:r>
          </w:p>
        </w:tc>
      </w:tr>
    </w:tbl>
    <w:p w:rsidR="008D0BAB" w:rsidRPr="00B93DEA" w:rsidRDefault="008D0BAB" w:rsidP="007C6922">
      <w:pPr>
        <w:pStyle w:val="tablecaption"/>
      </w:pPr>
      <w:r w:rsidRPr="00B93DEA">
        <w:t>Table 98.B.1.b.(1)(a) Private Passenger Types Comprehensive Deductible Factors</w:t>
      </w:r>
    </w:p>
    <w:p w:rsidR="008D0BAB" w:rsidRPr="00B93DEA" w:rsidRDefault="008D0BAB" w:rsidP="007C6922">
      <w:pPr>
        <w:pStyle w:val="isonormal"/>
      </w:pPr>
    </w:p>
    <w:p w:rsidR="008D0BAB" w:rsidRPr="00B93DEA" w:rsidRDefault="008D0BAB" w:rsidP="007C6922">
      <w:pPr>
        <w:pStyle w:val="outlinehd6"/>
      </w:pPr>
      <w:r w:rsidRPr="00B93DEA">
        <w:tab/>
        <w:t>(b)</w:t>
      </w:r>
      <w:r w:rsidRPr="00B93DEA">
        <w:tab/>
        <w:t>Trucks, Tractors And Trailers</w:t>
      </w:r>
      <w:r>
        <w:t xml:space="preserve"> </w:t>
      </w:r>
      <w:r w:rsidRPr="00B93DEA">
        <w:t>And All Autos Except Zone-</w:t>
      </w:r>
      <w:r>
        <w:t>r</w:t>
      </w:r>
      <w:r w:rsidRPr="00B93DEA">
        <w:t>ated Risks</w:t>
      </w:r>
    </w:p>
    <w:p w:rsidR="008D0BAB" w:rsidRPr="00B93DEA" w:rsidRDefault="008D0BAB" w:rsidP="007C6922">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8D0BAB" w:rsidRPr="00B93DEA" w:rsidTr="00CF7B46">
        <w:trPr>
          <w:cantSplit/>
          <w:trHeight w:val="190"/>
        </w:trPr>
        <w:tc>
          <w:tcPr>
            <w:tcW w:w="200" w:type="dxa"/>
          </w:tcPr>
          <w:p w:rsidR="008D0BAB" w:rsidRPr="00B93DEA" w:rsidRDefault="008D0BAB" w:rsidP="007C6922">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8D0BAB" w:rsidRPr="00B93DEA" w:rsidRDefault="008D0BAB" w:rsidP="007C6922">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8D0BAB" w:rsidRPr="00B93DEA" w:rsidRDefault="008D0BAB" w:rsidP="007C6922">
            <w:pPr>
              <w:pStyle w:val="tablehead"/>
            </w:pPr>
            <w:r w:rsidRPr="00B93DEA">
              <w:t>Factor</w:t>
            </w:r>
          </w:p>
        </w:tc>
      </w:tr>
      <w:tr w:rsidR="008D0BAB" w:rsidRPr="00B93DEA" w:rsidTr="00E20361">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top w:val="single" w:sz="4" w:space="0" w:color="auto"/>
              <w:left w:val="single" w:sz="4" w:space="0" w:color="auto"/>
            </w:tcBorders>
          </w:tcPr>
          <w:p w:rsidR="008D0BAB" w:rsidRPr="00B93DEA" w:rsidRDefault="008D0BAB" w:rsidP="007C6922">
            <w:pPr>
              <w:pStyle w:val="tabletext11"/>
              <w:jc w:val="right"/>
            </w:pPr>
            <w:r w:rsidRPr="00B93DEA">
              <w:t>$</w:t>
            </w:r>
          </w:p>
        </w:tc>
        <w:tc>
          <w:tcPr>
            <w:tcW w:w="1440" w:type="dxa"/>
            <w:tcBorders>
              <w:top w:val="single" w:sz="4" w:space="0" w:color="auto"/>
              <w:right w:val="single" w:sz="4" w:space="0" w:color="auto"/>
            </w:tcBorders>
          </w:tcPr>
          <w:p w:rsidR="008D0BAB" w:rsidRPr="00B93DEA" w:rsidRDefault="008D0BAB" w:rsidP="007C6922">
            <w:pPr>
              <w:pStyle w:val="tabletext11"/>
              <w:tabs>
                <w:tab w:val="decimal" w:pos="500"/>
              </w:tabs>
              <w:ind w:right="-45"/>
            </w:pPr>
            <w:r w:rsidRPr="00B93DEA">
              <w:t>Full</w:t>
            </w:r>
          </w:p>
        </w:tc>
        <w:tc>
          <w:tcPr>
            <w:tcW w:w="2400" w:type="dxa"/>
            <w:tcBorders>
              <w:top w:val="single" w:sz="4" w:space="0" w:color="auto"/>
              <w:left w:val="single" w:sz="4" w:space="0" w:color="auto"/>
              <w:right w:val="single" w:sz="4" w:space="0" w:color="auto"/>
            </w:tcBorders>
          </w:tcPr>
          <w:p w:rsidR="008D0BAB" w:rsidRPr="00B93DEA" w:rsidRDefault="008D0BAB" w:rsidP="007C6922">
            <w:pPr>
              <w:pStyle w:val="tabletext11"/>
              <w:tabs>
                <w:tab w:val="decimal" w:pos="1040"/>
              </w:tabs>
            </w:pPr>
            <w:r>
              <w:t>-0.420</w:t>
            </w:r>
          </w:p>
        </w:tc>
      </w:tr>
      <w:tr w:rsidR="008D0BAB" w:rsidRPr="00B93DEA" w:rsidTr="00D22B08">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50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-0.340</w:t>
            </w:r>
          </w:p>
        </w:tc>
      </w:tr>
      <w:tr w:rsidR="008D0BAB" w:rsidRPr="00B93DEA" w:rsidTr="00573561">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100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-0.280</w:t>
            </w:r>
          </w:p>
        </w:tc>
      </w:tr>
      <w:tr w:rsidR="008D0BAB" w:rsidRPr="00B93DEA" w:rsidTr="00672CE8">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250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-0.130</w:t>
            </w:r>
          </w:p>
        </w:tc>
      </w:tr>
      <w:tr w:rsidR="008D0BAB" w:rsidRPr="00B93DEA" w:rsidTr="00DE2A04">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500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rsidRPr="00B93DEA">
              <w:t>0.000</w:t>
            </w:r>
          </w:p>
        </w:tc>
      </w:tr>
      <w:tr w:rsidR="008D0BAB" w:rsidRPr="00B93DEA" w:rsidTr="004E47FB">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1,000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0.110</w:t>
            </w:r>
          </w:p>
        </w:tc>
      </w:tr>
      <w:tr w:rsidR="008D0BAB" w:rsidRPr="00B93DEA" w:rsidTr="005502BA">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2,000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0.260</w:t>
            </w:r>
          </w:p>
        </w:tc>
      </w:tr>
      <w:tr w:rsidR="008D0BAB" w:rsidRPr="00B93DEA" w:rsidTr="004D613A">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3,000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0.310</w:t>
            </w:r>
          </w:p>
        </w:tc>
      </w:tr>
      <w:tr w:rsidR="008D0BAB" w:rsidRPr="00B93DEA" w:rsidTr="00CA4C2A">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bottom w:val="single" w:sz="4" w:space="0" w:color="auto"/>
            </w:tcBorders>
          </w:tcPr>
          <w:p w:rsidR="008D0BAB" w:rsidRPr="00B93DEA" w:rsidRDefault="008D0BAB" w:rsidP="007C6922">
            <w:pPr>
              <w:pStyle w:val="tabletext11"/>
              <w:jc w:val="right"/>
            </w:pPr>
          </w:p>
        </w:tc>
        <w:tc>
          <w:tcPr>
            <w:tcW w:w="1440" w:type="dxa"/>
            <w:tcBorders>
              <w:bottom w:val="single" w:sz="4" w:space="0" w:color="auto"/>
              <w:right w:val="single" w:sz="4" w:space="0" w:color="auto"/>
            </w:tcBorders>
          </w:tcPr>
          <w:p w:rsidR="008D0BAB" w:rsidRPr="00B93DEA" w:rsidRDefault="008D0BAB" w:rsidP="007C6922">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8D0BAB" w:rsidRPr="00B93DEA" w:rsidRDefault="008D0BAB" w:rsidP="007C6922">
            <w:pPr>
              <w:pStyle w:val="tabletext11"/>
              <w:tabs>
                <w:tab w:val="decimal" w:pos="1040"/>
              </w:tabs>
            </w:pPr>
            <w:r>
              <w:t>0.390</w:t>
            </w:r>
          </w:p>
        </w:tc>
      </w:tr>
    </w:tbl>
    <w:p w:rsidR="008D0BAB" w:rsidRPr="00B93DEA" w:rsidRDefault="008D0BAB" w:rsidP="007C6922">
      <w:pPr>
        <w:pStyle w:val="tablecaption"/>
      </w:pPr>
      <w:r w:rsidRPr="00B93DEA">
        <w:t>Table 98.B.1.b.(1)(b) Trucks, Tractors And Trailers And All Autos Except Zone-</w:t>
      </w:r>
      <w:r>
        <w:t>r</w:t>
      </w:r>
      <w:r w:rsidRPr="00B93DEA">
        <w:t>ated Risks Comprehensive Deductible Factors</w:t>
      </w:r>
    </w:p>
    <w:p w:rsidR="008D0BAB" w:rsidRPr="00B93DEA" w:rsidRDefault="008D0BAB" w:rsidP="007C6922">
      <w:pPr>
        <w:pStyle w:val="isonormal"/>
      </w:pPr>
    </w:p>
    <w:p w:rsidR="008D0BAB" w:rsidRPr="00B93DEA" w:rsidRDefault="008D0BAB" w:rsidP="007C6922">
      <w:pPr>
        <w:pStyle w:val="outlinehd5"/>
      </w:pPr>
      <w:r w:rsidRPr="00B93DEA">
        <w:tab/>
        <w:t>(2)</w:t>
      </w:r>
      <w:r w:rsidRPr="00B93DEA">
        <w:tab/>
        <w:t>Collision</w:t>
      </w:r>
    </w:p>
    <w:p w:rsidR="008D0BAB" w:rsidRPr="00B93DEA" w:rsidRDefault="008D0BAB" w:rsidP="007C6922">
      <w:pPr>
        <w:pStyle w:val="outlinehd6"/>
      </w:pPr>
      <w:r w:rsidRPr="00B93DEA">
        <w:tab/>
        <w:t>(a)</w:t>
      </w:r>
      <w:r w:rsidRPr="00B93DEA">
        <w:tab/>
        <w:t>Private Passenger Types</w:t>
      </w:r>
    </w:p>
    <w:p w:rsidR="008D0BAB" w:rsidRPr="00B93DEA" w:rsidRDefault="008D0BAB" w:rsidP="007C6922">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8D0BAB" w:rsidRPr="00B93DEA" w:rsidTr="00CF7B46">
        <w:trPr>
          <w:cantSplit/>
          <w:trHeight w:val="190"/>
        </w:trPr>
        <w:tc>
          <w:tcPr>
            <w:tcW w:w="200" w:type="dxa"/>
          </w:tcPr>
          <w:p w:rsidR="008D0BAB" w:rsidRPr="00B93DEA" w:rsidRDefault="008D0BAB" w:rsidP="007C6922">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8D0BAB" w:rsidRPr="00B93DEA" w:rsidRDefault="008D0BAB" w:rsidP="007C6922">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8D0BAB" w:rsidRPr="00B93DEA" w:rsidRDefault="008D0BAB" w:rsidP="007C6922">
            <w:pPr>
              <w:pStyle w:val="tablehead"/>
            </w:pPr>
            <w:r w:rsidRPr="00B93DEA">
              <w:t>Factor</w:t>
            </w:r>
          </w:p>
        </w:tc>
      </w:tr>
      <w:tr w:rsidR="008D0BAB" w:rsidRPr="00B93DEA" w:rsidTr="004D4FDF">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top w:val="single" w:sz="4" w:space="0" w:color="auto"/>
              <w:left w:val="single" w:sz="4" w:space="0" w:color="auto"/>
            </w:tcBorders>
          </w:tcPr>
          <w:p w:rsidR="008D0BAB" w:rsidRPr="00B93DEA" w:rsidRDefault="008D0BAB" w:rsidP="007C6922">
            <w:pPr>
              <w:pStyle w:val="tabletext11"/>
              <w:jc w:val="right"/>
            </w:pPr>
            <w:r w:rsidRPr="00B93DEA">
              <w:t>$</w:t>
            </w:r>
          </w:p>
        </w:tc>
        <w:tc>
          <w:tcPr>
            <w:tcW w:w="1440" w:type="dxa"/>
            <w:tcBorders>
              <w:top w:val="single" w:sz="4" w:space="0" w:color="auto"/>
              <w:right w:val="single" w:sz="4" w:space="0" w:color="auto"/>
            </w:tcBorders>
          </w:tcPr>
          <w:p w:rsidR="008D0BAB" w:rsidRPr="00B93DEA" w:rsidRDefault="008D0BAB" w:rsidP="007C6922">
            <w:pPr>
              <w:pStyle w:val="tabletext11"/>
              <w:tabs>
                <w:tab w:val="decimal" w:pos="500"/>
              </w:tabs>
              <w:ind w:right="-45"/>
            </w:pPr>
            <w:r w:rsidRPr="00B93DEA">
              <w:t>50</w:t>
            </w:r>
          </w:p>
        </w:tc>
        <w:tc>
          <w:tcPr>
            <w:tcW w:w="2400" w:type="dxa"/>
            <w:tcBorders>
              <w:top w:val="single" w:sz="4" w:space="0" w:color="auto"/>
              <w:left w:val="single" w:sz="4" w:space="0" w:color="auto"/>
              <w:right w:val="single" w:sz="4" w:space="0" w:color="auto"/>
            </w:tcBorders>
          </w:tcPr>
          <w:p w:rsidR="008D0BAB" w:rsidRPr="00B93DEA" w:rsidRDefault="008D0BAB" w:rsidP="007C6922">
            <w:pPr>
              <w:pStyle w:val="tabletext11"/>
              <w:tabs>
                <w:tab w:val="decimal" w:pos="1040"/>
              </w:tabs>
            </w:pPr>
            <w:r>
              <w:t>-0.130</w:t>
            </w:r>
          </w:p>
        </w:tc>
      </w:tr>
      <w:tr w:rsidR="008D0BAB" w:rsidRPr="00B93DEA" w:rsidTr="00DD3B06">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100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-0.110</w:t>
            </w:r>
          </w:p>
        </w:tc>
      </w:tr>
      <w:tr w:rsidR="008D0BAB" w:rsidRPr="00B93DEA" w:rsidTr="007C46C9">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200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-0.080</w:t>
            </w:r>
          </w:p>
        </w:tc>
      </w:tr>
      <w:tr w:rsidR="008D0BAB" w:rsidRPr="00B93DEA" w:rsidTr="00142C95">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250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-0.070</w:t>
            </w:r>
          </w:p>
        </w:tc>
      </w:tr>
      <w:tr w:rsidR="008D0BAB" w:rsidRPr="00B93DEA" w:rsidTr="00DD1358">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500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rsidRPr="00B93DEA">
              <w:t>0.000</w:t>
            </w:r>
          </w:p>
        </w:tc>
      </w:tr>
      <w:tr w:rsidR="008D0BAB" w:rsidRPr="00B93DEA" w:rsidTr="00A73457">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1,000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0.110</w:t>
            </w:r>
          </w:p>
        </w:tc>
      </w:tr>
      <w:tr w:rsidR="008D0BAB" w:rsidRPr="00B93DEA" w:rsidTr="00243BAB">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2,000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0.260</w:t>
            </w:r>
          </w:p>
        </w:tc>
      </w:tr>
      <w:tr w:rsidR="008D0BAB" w:rsidRPr="00B93DEA" w:rsidTr="001128BE">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3,000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0.390</w:t>
            </w:r>
          </w:p>
        </w:tc>
      </w:tr>
      <w:tr w:rsidR="008D0BAB" w:rsidRPr="00B93DEA" w:rsidTr="003A137A">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bottom w:val="single" w:sz="4" w:space="0" w:color="auto"/>
            </w:tcBorders>
          </w:tcPr>
          <w:p w:rsidR="008D0BAB" w:rsidRPr="00B93DEA" w:rsidRDefault="008D0BAB" w:rsidP="007C6922">
            <w:pPr>
              <w:pStyle w:val="tabletext11"/>
              <w:jc w:val="right"/>
            </w:pPr>
          </w:p>
        </w:tc>
        <w:tc>
          <w:tcPr>
            <w:tcW w:w="1440" w:type="dxa"/>
            <w:tcBorders>
              <w:bottom w:val="single" w:sz="4" w:space="0" w:color="auto"/>
              <w:right w:val="single" w:sz="4" w:space="0" w:color="auto"/>
            </w:tcBorders>
          </w:tcPr>
          <w:p w:rsidR="008D0BAB" w:rsidRPr="00B93DEA" w:rsidRDefault="008D0BAB" w:rsidP="007C6922">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8D0BAB" w:rsidRPr="00B93DEA" w:rsidRDefault="008D0BAB" w:rsidP="007C6922">
            <w:pPr>
              <w:pStyle w:val="tabletext11"/>
              <w:tabs>
                <w:tab w:val="decimal" w:pos="1040"/>
              </w:tabs>
            </w:pPr>
            <w:r>
              <w:t>0.560</w:t>
            </w:r>
          </w:p>
        </w:tc>
      </w:tr>
    </w:tbl>
    <w:p w:rsidR="008D0BAB" w:rsidRPr="00B93DEA" w:rsidRDefault="008D0BAB" w:rsidP="007C6922">
      <w:pPr>
        <w:pStyle w:val="tablecaption"/>
      </w:pPr>
      <w:r w:rsidRPr="00B93DEA">
        <w:t>Table 98.B.1.b.(2)(a) Private Passenger Types Collision Deductible Factors</w:t>
      </w:r>
    </w:p>
    <w:p w:rsidR="008D0BAB" w:rsidRPr="00B93DEA" w:rsidRDefault="008D0BAB" w:rsidP="007C6922">
      <w:pPr>
        <w:pStyle w:val="isonormal"/>
      </w:pPr>
    </w:p>
    <w:p w:rsidR="008D0BAB" w:rsidRPr="00B93DEA" w:rsidRDefault="008D0BAB" w:rsidP="007C6922">
      <w:pPr>
        <w:pStyle w:val="outlinehd6"/>
      </w:pPr>
      <w:r>
        <w:tab/>
      </w:r>
      <w:r w:rsidRPr="00B93DEA">
        <w:t>(b)</w:t>
      </w:r>
      <w:r w:rsidRPr="00B93DEA">
        <w:tab/>
        <w:t>Trucks, Tractors And Trailers And All Autos Except Zone-</w:t>
      </w:r>
      <w:r>
        <w:t>r</w:t>
      </w:r>
      <w:r w:rsidRPr="00B93DEA">
        <w:t>ated Risks</w:t>
      </w:r>
    </w:p>
    <w:p w:rsidR="008D0BAB" w:rsidRPr="00B93DEA" w:rsidRDefault="008D0BAB" w:rsidP="007C6922">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8D0BAB" w:rsidRPr="00B93DEA" w:rsidTr="00CF7B46">
        <w:trPr>
          <w:trHeight w:val="190"/>
        </w:trPr>
        <w:tc>
          <w:tcPr>
            <w:tcW w:w="200" w:type="dxa"/>
          </w:tcPr>
          <w:p w:rsidR="008D0BAB" w:rsidRPr="00B93DEA" w:rsidRDefault="008D0BAB" w:rsidP="007C6922">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8D0BAB" w:rsidRPr="00B93DEA" w:rsidRDefault="008D0BAB" w:rsidP="007C6922">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8D0BAB" w:rsidRPr="00B93DEA" w:rsidRDefault="008D0BAB" w:rsidP="007C6922">
            <w:pPr>
              <w:pStyle w:val="tablehead"/>
            </w:pPr>
            <w:r w:rsidRPr="00B93DEA">
              <w:t>Factor</w:t>
            </w:r>
          </w:p>
        </w:tc>
      </w:tr>
      <w:tr w:rsidR="008D0BAB" w:rsidRPr="00B93DEA" w:rsidTr="00BD75C5">
        <w:trPr>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top w:val="single" w:sz="4" w:space="0" w:color="auto"/>
              <w:left w:val="single" w:sz="4" w:space="0" w:color="auto"/>
            </w:tcBorders>
          </w:tcPr>
          <w:p w:rsidR="008D0BAB" w:rsidRPr="00B93DEA" w:rsidRDefault="008D0BAB" w:rsidP="007C6922">
            <w:pPr>
              <w:pStyle w:val="tabletext11"/>
              <w:jc w:val="right"/>
            </w:pPr>
            <w:r w:rsidRPr="00B93DEA">
              <w:t>$</w:t>
            </w:r>
          </w:p>
        </w:tc>
        <w:tc>
          <w:tcPr>
            <w:tcW w:w="1440" w:type="dxa"/>
            <w:tcBorders>
              <w:top w:val="single" w:sz="4" w:space="0" w:color="auto"/>
              <w:right w:val="single" w:sz="4" w:space="0" w:color="auto"/>
            </w:tcBorders>
          </w:tcPr>
          <w:p w:rsidR="008D0BAB" w:rsidRPr="00B93DEA" w:rsidRDefault="008D0BAB" w:rsidP="007C6922">
            <w:pPr>
              <w:pStyle w:val="tabletext11"/>
              <w:tabs>
                <w:tab w:val="decimal" w:pos="500"/>
              </w:tabs>
              <w:ind w:right="-45"/>
            </w:pPr>
            <w:r w:rsidRPr="00B93DEA">
              <w:t>50</w:t>
            </w:r>
          </w:p>
        </w:tc>
        <w:tc>
          <w:tcPr>
            <w:tcW w:w="2400" w:type="dxa"/>
            <w:tcBorders>
              <w:top w:val="single" w:sz="4" w:space="0" w:color="auto"/>
              <w:left w:val="single" w:sz="4" w:space="0" w:color="auto"/>
              <w:right w:val="single" w:sz="4" w:space="0" w:color="auto"/>
            </w:tcBorders>
          </w:tcPr>
          <w:p w:rsidR="008D0BAB" w:rsidRPr="00B93DEA" w:rsidRDefault="008D0BAB" w:rsidP="007C6922">
            <w:pPr>
              <w:pStyle w:val="tabletext11"/>
              <w:tabs>
                <w:tab w:val="decimal" w:pos="1040"/>
              </w:tabs>
            </w:pPr>
            <w:r>
              <w:t>-0.120</w:t>
            </w:r>
          </w:p>
        </w:tc>
      </w:tr>
      <w:tr w:rsidR="008D0BAB" w:rsidRPr="00B93DEA" w:rsidTr="002F5BD7">
        <w:trPr>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100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rsidRPr="00B93DEA">
              <w:t>-0.110</w:t>
            </w:r>
          </w:p>
        </w:tc>
      </w:tr>
      <w:tr w:rsidR="008D0BAB" w:rsidRPr="00B93DEA" w:rsidTr="009E2A22">
        <w:trPr>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250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rsidRPr="00B93DEA">
              <w:t>-0.065</w:t>
            </w:r>
          </w:p>
        </w:tc>
      </w:tr>
      <w:tr w:rsidR="008D0BAB" w:rsidRPr="00B93DEA" w:rsidTr="002619C2">
        <w:trPr>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500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rsidRPr="00B93DEA">
              <w:t>0.000</w:t>
            </w:r>
          </w:p>
        </w:tc>
      </w:tr>
      <w:tr w:rsidR="008D0BAB" w:rsidRPr="00B93DEA" w:rsidTr="0088596F">
        <w:trPr>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1,000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0.120</w:t>
            </w:r>
          </w:p>
        </w:tc>
      </w:tr>
      <w:tr w:rsidR="008D0BAB" w:rsidRPr="00B93DEA" w:rsidTr="00E17837">
        <w:trPr>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2,000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0.320</w:t>
            </w:r>
          </w:p>
        </w:tc>
      </w:tr>
      <w:tr w:rsidR="008D0BAB" w:rsidRPr="00B93DEA" w:rsidTr="000C56E2">
        <w:trPr>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3,000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0.450</w:t>
            </w:r>
          </w:p>
        </w:tc>
      </w:tr>
      <w:tr w:rsidR="008D0BAB" w:rsidRPr="00B93DEA" w:rsidTr="009A5036">
        <w:trPr>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bottom w:val="single" w:sz="4" w:space="0" w:color="auto"/>
            </w:tcBorders>
          </w:tcPr>
          <w:p w:rsidR="008D0BAB" w:rsidRPr="00B93DEA" w:rsidRDefault="008D0BAB" w:rsidP="007C6922">
            <w:pPr>
              <w:pStyle w:val="tabletext11"/>
              <w:jc w:val="right"/>
            </w:pPr>
          </w:p>
        </w:tc>
        <w:tc>
          <w:tcPr>
            <w:tcW w:w="1440" w:type="dxa"/>
            <w:tcBorders>
              <w:bottom w:val="single" w:sz="4" w:space="0" w:color="auto"/>
              <w:right w:val="single" w:sz="4" w:space="0" w:color="auto"/>
            </w:tcBorders>
          </w:tcPr>
          <w:p w:rsidR="008D0BAB" w:rsidRPr="00B93DEA" w:rsidRDefault="008D0BAB" w:rsidP="007C6922">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8D0BAB" w:rsidRPr="00B93DEA" w:rsidRDefault="008D0BAB" w:rsidP="007C6922">
            <w:pPr>
              <w:pStyle w:val="tabletext11"/>
              <w:tabs>
                <w:tab w:val="decimal" w:pos="1040"/>
              </w:tabs>
            </w:pPr>
            <w:r w:rsidRPr="00B93DEA">
              <w:t>0.570</w:t>
            </w:r>
          </w:p>
        </w:tc>
      </w:tr>
    </w:tbl>
    <w:p w:rsidR="008D0BAB" w:rsidRPr="00B93DEA" w:rsidRDefault="008D0BAB" w:rsidP="007C6922">
      <w:pPr>
        <w:pStyle w:val="tablecaption"/>
      </w:pPr>
      <w:r w:rsidRPr="00B93DEA">
        <w:t>Table 98.B.1.b.(2)(b) Trucks, Tractors And Trailers And All Autos Except Zone-</w:t>
      </w:r>
      <w:r>
        <w:t>r</w:t>
      </w:r>
      <w:r w:rsidRPr="00B93DEA">
        <w:t>ated Risks Collision Deductible Factors</w:t>
      </w:r>
    </w:p>
    <w:p w:rsidR="008D0BAB" w:rsidRPr="00B93DEA" w:rsidRDefault="008D0BAB" w:rsidP="007C6922">
      <w:pPr>
        <w:pStyle w:val="isonormal"/>
      </w:pPr>
    </w:p>
    <w:p w:rsidR="008D0BAB" w:rsidRPr="00B93DEA" w:rsidRDefault="008D0BAB" w:rsidP="007C6922">
      <w:pPr>
        <w:pStyle w:val="outlinehd3"/>
      </w:pPr>
      <w:r w:rsidRPr="00B93DEA">
        <w:tab/>
        <w:t>2.</w:t>
      </w:r>
      <w:r w:rsidRPr="00B93DEA">
        <w:tab/>
        <w:t>Zone-</w:t>
      </w:r>
      <w:r>
        <w:t>r</w:t>
      </w:r>
      <w:r w:rsidRPr="00B93DEA">
        <w:t xml:space="preserve">ated </w:t>
      </w:r>
      <w:r>
        <w:t>R</w:t>
      </w:r>
      <w:r w:rsidRPr="00B93DEA">
        <w:t>isks</w:t>
      </w:r>
    </w:p>
    <w:p w:rsidR="008D0BAB" w:rsidRPr="00B93DEA" w:rsidRDefault="008D0BAB" w:rsidP="007C6922">
      <w:pPr>
        <w:pStyle w:val="outlinehd4"/>
      </w:pPr>
      <w:r w:rsidRPr="00B93DEA">
        <w:tab/>
        <w:t>a.</w:t>
      </w:r>
      <w:r w:rsidRPr="00B93DEA">
        <w:tab/>
        <w:t>Computation Procedures</w:t>
      </w:r>
    </w:p>
    <w:p w:rsidR="008D0BAB" w:rsidRPr="00B93DEA" w:rsidRDefault="008D0BAB" w:rsidP="007C6922">
      <w:pPr>
        <w:pStyle w:val="outlinetxt5"/>
      </w:pPr>
      <w:r w:rsidRPr="00B93DEA">
        <w:tab/>
      </w:r>
      <w:r w:rsidRPr="00B93DEA">
        <w:rPr>
          <w:b/>
        </w:rPr>
        <w:t>(1)</w:t>
      </w:r>
      <w:r w:rsidRPr="00B93DEA">
        <w:tab/>
        <w:t>Determine the base loss cost.</w:t>
      </w:r>
    </w:p>
    <w:p w:rsidR="008D0BAB" w:rsidRDefault="008D0BAB" w:rsidP="007C6922">
      <w:pPr>
        <w:pStyle w:val="outlinetxt5"/>
      </w:pPr>
      <w:r>
        <w:tab/>
      </w:r>
      <w:r w:rsidRPr="00492F81">
        <w:rPr>
          <w:b/>
        </w:rPr>
        <w:t>(2)</w:t>
      </w:r>
      <w:r w:rsidRPr="00492F81">
        <w:tab/>
        <w:t xml:space="preserve">Use Rule </w:t>
      </w:r>
      <w:r w:rsidRPr="00492F81">
        <w:rPr>
          <w:b/>
          <w:bCs/>
        </w:rPr>
        <w:t>101.</w:t>
      </w:r>
      <w:r w:rsidRPr="00492F81">
        <w:t xml:space="preserve"> to determine the factor for the age group of the auto being rated. For exposures rated on a stated amount basis, the </w:t>
      </w:r>
      <w:del w:id="623" w:author="Author" w:date="2017-11-27T15:17:00Z">
        <w:r w:rsidRPr="00492F81" w:rsidDel="009E29C2">
          <w:delText>ag</w:delText>
        </w:r>
      </w:del>
      <w:del w:id="624" w:author="Author" w:date="2017-11-27T15:18:00Z">
        <w:r w:rsidRPr="00492F81" w:rsidDel="009E29C2">
          <w:delText>e</w:delText>
        </w:r>
      </w:del>
      <w:ins w:id="625" w:author="Author" w:date="2017-11-27T15:18:00Z">
        <w:r>
          <w:t>Age</w:t>
        </w:r>
      </w:ins>
      <w:r w:rsidRPr="00492F81">
        <w:t xml:space="preserve"> </w:t>
      </w:r>
      <w:del w:id="626" w:author="Author" w:date="2017-11-27T15:18:00Z">
        <w:r w:rsidRPr="00492F81" w:rsidDel="009E29C2">
          <w:delText>group</w:delText>
        </w:r>
      </w:del>
      <w:ins w:id="627" w:author="Author" w:date="2017-11-27T15:18:00Z">
        <w:r>
          <w:t>Group</w:t>
        </w:r>
      </w:ins>
      <w:r w:rsidRPr="00492F81">
        <w:t xml:space="preserve"> factor is always 1.00.</w:t>
      </w:r>
    </w:p>
    <w:p w:rsidR="008D0BAB" w:rsidRPr="00B93DEA" w:rsidRDefault="008D0BAB" w:rsidP="007C6922">
      <w:pPr>
        <w:pStyle w:val="outlinetxt5"/>
      </w:pPr>
      <w:r w:rsidRPr="00B93DEA">
        <w:tab/>
      </w:r>
      <w:r w:rsidRPr="00B93DEA">
        <w:rPr>
          <w:b/>
        </w:rPr>
        <w:t>(3)</w:t>
      </w:r>
      <w:r w:rsidRPr="00B93DEA">
        <w:tab/>
        <w:t xml:space="preserve">Multiply the base </w:t>
      </w:r>
      <w:r>
        <w:t>loss cost</w:t>
      </w:r>
      <w:r w:rsidRPr="00B93DEA">
        <w:t xml:space="preserve"> by the </w:t>
      </w:r>
      <w:ins w:id="628" w:author="Author" w:date="2017-12-01T12:25:00Z">
        <w:r>
          <w:t>Age</w:t>
        </w:r>
      </w:ins>
      <w:del w:id="629" w:author="Author" w:date="2017-12-01T12:25:00Z">
        <w:r w:rsidRPr="00B93DEA" w:rsidDel="00885C96">
          <w:delText>age</w:delText>
        </w:r>
      </w:del>
      <w:r w:rsidRPr="00B93DEA">
        <w:t xml:space="preserve"> </w:t>
      </w:r>
      <w:ins w:id="630" w:author="Author" w:date="2017-12-01T12:25:00Z">
        <w:r>
          <w:t>Group</w:t>
        </w:r>
      </w:ins>
      <w:del w:id="631" w:author="Author" w:date="2017-12-01T12:25:00Z">
        <w:r w:rsidRPr="00B93DEA" w:rsidDel="00885C96">
          <w:delText>group</w:delText>
        </w:r>
      </w:del>
      <w:r w:rsidRPr="00B93DEA">
        <w:t xml:space="preserve"> factor.</w:t>
      </w:r>
    </w:p>
    <w:p w:rsidR="008D0BAB" w:rsidRPr="00217638" w:rsidRDefault="008D0BAB" w:rsidP="007C6922">
      <w:pPr>
        <w:pStyle w:val="outlinetxt5"/>
      </w:pPr>
      <w:r>
        <w:tab/>
      </w:r>
      <w:r w:rsidRPr="00217638">
        <w:rPr>
          <w:b/>
        </w:rPr>
        <w:t>(4)</w:t>
      </w:r>
      <w:r w:rsidRPr="00217638">
        <w:rPr>
          <w:b/>
        </w:rPr>
        <w:tab/>
      </w:r>
      <w:r w:rsidRPr="00217638">
        <w:t xml:space="preserve">Use Rule </w:t>
      </w:r>
      <w:r w:rsidRPr="00217638">
        <w:rPr>
          <w:b/>
        </w:rPr>
        <w:t>101.</w:t>
      </w:r>
      <w:r w:rsidRPr="00217638">
        <w:t xml:space="preserve"> to determine the factor for the original cost new of the auto being rated.</w:t>
      </w:r>
    </w:p>
    <w:p w:rsidR="008D0BAB" w:rsidRPr="004E44F9" w:rsidRDefault="008D0BAB" w:rsidP="007C6922">
      <w:pPr>
        <w:pStyle w:val="outlinetxt5"/>
      </w:pPr>
      <w:r w:rsidRPr="00217638">
        <w:tab/>
      </w:r>
      <w:r w:rsidRPr="00217638">
        <w:rPr>
          <w:b/>
        </w:rPr>
        <w:t>(5)</w:t>
      </w:r>
      <w:r w:rsidRPr="00217638">
        <w:tab/>
        <w:t xml:space="preserve">Subtract the applicable factor for the deductible desired from the </w:t>
      </w:r>
      <w:del w:id="632" w:author="Author" w:date="2017-11-27T15:18:00Z">
        <w:r w:rsidRPr="00217638" w:rsidDel="009E29C2">
          <w:delText>original</w:delText>
        </w:r>
      </w:del>
      <w:ins w:id="633" w:author="Author" w:date="2017-11-27T15:18:00Z">
        <w:r>
          <w:t>Original</w:t>
        </w:r>
      </w:ins>
      <w:r w:rsidRPr="00217638">
        <w:t xml:space="preserve"> </w:t>
      </w:r>
      <w:del w:id="634" w:author="Author" w:date="2017-11-27T15:18:00Z">
        <w:r w:rsidRPr="00217638" w:rsidDel="009E29C2">
          <w:delText>cost</w:delText>
        </w:r>
      </w:del>
      <w:ins w:id="635" w:author="Author" w:date="2017-11-27T15:18:00Z">
        <w:r>
          <w:t>Cost</w:t>
        </w:r>
      </w:ins>
      <w:r w:rsidRPr="00217638">
        <w:t xml:space="preserve"> </w:t>
      </w:r>
      <w:del w:id="636" w:author="Author" w:date="2017-11-27T15:18:00Z">
        <w:r w:rsidRPr="00217638" w:rsidDel="009E29C2">
          <w:delText>new</w:delText>
        </w:r>
      </w:del>
      <w:ins w:id="637" w:author="Author" w:date="2017-11-27T15:18:00Z">
        <w:r>
          <w:t>New</w:t>
        </w:r>
      </w:ins>
      <w:r w:rsidRPr="00217638">
        <w:t xml:space="preserve"> factor.</w:t>
      </w:r>
    </w:p>
    <w:p w:rsidR="008D0BAB" w:rsidRPr="00B93DEA" w:rsidRDefault="008D0BAB" w:rsidP="007C6922">
      <w:pPr>
        <w:pStyle w:val="outlinetxt5"/>
      </w:pPr>
      <w:r w:rsidRPr="00B93DEA">
        <w:tab/>
      </w:r>
      <w:r w:rsidRPr="00B93DEA">
        <w:rPr>
          <w:b/>
        </w:rPr>
        <w:t>(</w:t>
      </w:r>
      <w:r>
        <w:rPr>
          <w:b/>
        </w:rPr>
        <w:t>6</w:t>
      </w:r>
      <w:r w:rsidRPr="00B93DEA">
        <w:rPr>
          <w:b/>
        </w:rPr>
        <w:t>)</w:t>
      </w:r>
      <w:r w:rsidRPr="00B93DEA">
        <w:tab/>
      </w:r>
      <w:r>
        <w:t>Multiply</w:t>
      </w:r>
      <w:r w:rsidRPr="00B93DEA">
        <w:t xml:space="preserve"> the result </w:t>
      </w:r>
      <w:r>
        <w:t xml:space="preserve">of Paragraph </w:t>
      </w:r>
      <w:r w:rsidRPr="000E2C19">
        <w:rPr>
          <w:b/>
        </w:rPr>
        <w:t>(</w:t>
      </w:r>
      <w:r>
        <w:rPr>
          <w:b/>
        </w:rPr>
        <w:t>3</w:t>
      </w:r>
      <w:r w:rsidRPr="000E2C19">
        <w:rPr>
          <w:b/>
        </w:rPr>
        <w:t>)</w:t>
      </w:r>
      <w:r>
        <w:t xml:space="preserve"> by the result of Paragraph </w:t>
      </w:r>
      <w:r w:rsidRPr="000E2C19">
        <w:rPr>
          <w:b/>
        </w:rPr>
        <w:t>(</w:t>
      </w:r>
      <w:r>
        <w:rPr>
          <w:b/>
        </w:rPr>
        <w:t>5</w:t>
      </w:r>
      <w:r w:rsidRPr="000E2C19">
        <w:rPr>
          <w:b/>
        </w:rPr>
        <w:t>)</w:t>
      </w:r>
      <w:r w:rsidRPr="005B49D7">
        <w:rPr>
          <w:b/>
        </w:rPr>
        <w:t>.</w:t>
      </w:r>
      <w:r>
        <w:t xml:space="preserve"> </w:t>
      </w:r>
      <w:r w:rsidRPr="00B93DEA">
        <w:t>Alternatively, the following equation will give the appropriate loss cost for every desired deductible:</w:t>
      </w:r>
    </w:p>
    <w:p w:rsidR="008D0BAB" w:rsidRPr="00B93DEA" w:rsidRDefault="008D0BAB" w:rsidP="007C6922">
      <w:pPr>
        <w:pStyle w:val="blocktext6"/>
      </w:pPr>
      <w:r>
        <w:t>Base</w:t>
      </w:r>
      <w:r w:rsidRPr="00B93DEA">
        <w:t xml:space="preserve"> loss cost x Age</w:t>
      </w:r>
      <w:r>
        <w:t xml:space="preserve"> </w:t>
      </w:r>
      <w:ins w:id="638" w:author="Author" w:date="2017-12-01T12:27:00Z">
        <w:r>
          <w:t>Group</w:t>
        </w:r>
      </w:ins>
      <w:r w:rsidRPr="00B93DEA">
        <w:t xml:space="preserve"> factor from Rule </w:t>
      </w:r>
      <w:r w:rsidRPr="00B93DEA">
        <w:rPr>
          <w:b/>
          <w:bCs/>
        </w:rPr>
        <w:t>101.</w:t>
      </w:r>
      <w:r w:rsidRPr="00B93DEA">
        <w:t xml:space="preserve"> x (Original Cost New factor – deductible factor from Rule </w:t>
      </w:r>
      <w:r w:rsidRPr="00B93DEA">
        <w:rPr>
          <w:b/>
        </w:rPr>
        <w:t>98.</w:t>
      </w:r>
      <w:r w:rsidRPr="00B93DEA">
        <w:t>).</w:t>
      </w:r>
    </w:p>
    <w:p w:rsidR="008D0BAB" w:rsidRPr="00B93DEA" w:rsidRDefault="008D0BAB" w:rsidP="007C6922">
      <w:pPr>
        <w:pStyle w:val="outlinetxt5"/>
      </w:pPr>
      <w:r w:rsidRPr="00B93DEA">
        <w:tab/>
      </w:r>
      <w:r w:rsidRPr="00B93DEA">
        <w:rPr>
          <w:b/>
        </w:rPr>
        <w:t>(</w:t>
      </w:r>
      <w:r>
        <w:rPr>
          <w:b/>
        </w:rPr>
        <w:t>7</w:t>
      </w:r>
      <w:r w:rsidRPr="00B93DEA">
        <w:rPr>
          <w:b/>
        </w:rPr>
        <w:t>)</w:t>
      </w:r>
      <w:r w:rsidRPr="00B93DEA">
        <w:tab/>
      </w:r>
      <w:r>
        <w:t xml:space="preserve">The rating procedures in Paragraph </w:t>
      </w:r>
      <w:r w:rsidRPr="000E2C19">
        <w:rPr>
          <w:b/>
        </w:rPr>
        <w:t>a.</w:t>
      </w:r>
      <w:r w:rsidRPr="00B93DEA">
        <w:t xml:space="preserve"> do not apply if the deductible factor is greater than the Original Cost New factor.</w:t>
      </w:r>
    </w:p>
    <w:p w:rsidR="008D0BAB" w:rsidRPr="00B93DEA" w:rsidRDefault="008D0BAB" w:rsidP="007C6922">
      <w:pPr>
        <w:pStyle w:val="outlinehd4"/>
      </w:pPr>
      <w:r w:rsidRPr="00B93DEA">
        <w:tab/>
        <w:t>b.</w:t>
      </w:r>
      <w:r w:rsidRPr="00B93DEA">
        <w:tab/>
        <w:t>Deductible Factors</w:t>
      </w:r>
    </w:p>
    <w:p w:rsidR="008D0BAB" w:rsidRPr="00B93DEA" w:rsidRDefault="008D0BAB" w:rsidP="007C6922">
      <w:pPr>
        <w:pStyle w:val="outlinehd5"/>
      </w:pPr>
      <w:r w:rsidRPr="00B93DEA">
        <w:tab/>
        <w:t>(1)</w:t>
      </w:r>
      <w:r w:rsidRPr="00B93DEA">
        <w:tab/>
        <w:t>Comprehensive</w:t>
      </w:r>
    </w:p>
    <w:p w:rsidR="008D0BAB" w:rsidRDefault="008D0BAB" w:rsidP="007C6922">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8D0BAB" w:rsidRPr="00B93DEA" w:rsidTr="00584FA5">
        <w:trPr>
          <w:cantSplit/>
          <w:trHeight w:val="190"/>
        </w:trPr>
        <w:tc>
          <w:tcPr>
            <w:tcW w:w="200" w:type="dxa"/>
          </w:tcPr>
          <w:p w:rsidR="008D0BAB" w:rsidRPr="00B93DEA" w:rsidRDefault="008D0BAB" w:rsidP="007C6922">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8D0BAB" w:rsidRPr="00B93DEA" w:rsidRDefault="008D0BAB" w:rsidP="007C6922">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8D0BAB" w:rsidRPr="00B93DEA" w:rsidRDefault="008D0BAB" w:rsidP="007C6922">
            <w:pPr>
              <w:pStyle w:val="tablehead"/>
            </w:pPr>
            <w:r w:rsidRPr="00B93DEA">
              <w:t>Factor</w:t>
            </w:r>
          </w:p>
        </w:tc>
      </w:tr>
      <w:tr w:rsidR="008D0BAB" w:rsidRPr="00B93DEA" w:rsidTr="00584FA5">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top w:val="single" w:sz="4" w:space="0" w:color="auto"/>
              <w:left w:val="single" w:sz="4" w:space="0" w:color="auto"/>
            </w:tcBorders>
          </w:tcPr>
          <w:p w:rsidR="008D0BAB" w:rsidRPr="00B93DEA" w:rsidRDefault="008D0BAB" w:rsidP="007C6922">
            <w:pPr>
              <w:pStyle w:val="tabletext11"/>
              <w:jc w:val="right"/>
            </w:pPr>
            <w:r w:rsidRPr="00B93DEA">
              <w:t>$</w:t>
            </w:r>
          </w:p>
        </w:tc>
        <w:tc>
          <w:tcPr>
            <w:tcW w:w="1440" w:type="dxa"/>
            <w:tcBorders>
              <w:top w:val="single" w:sz="4" w:space="0" w:color="auto"/>
              <w:right w:val="single" w:sz="4" w:space="0" w:color="auto"/>
            </w:tcBorders>
          </w:tcPr>
          <w:p w:rsidR="008D0BAB" w:rsidRPr="00B93DEA" w:rsidRDefault="008D0BAB" w:rsidP="007C6922">
            <w:pPr>
              <w:pStyle w:val="tabletext11"/>
              <w:tabs>
                <w:tab w:val="decimal" w:pos="500"/>
              </w:tabs>
              <w:ind w:right="-45"/>
            </w:pPr>
            <w:r w:rsidRPr="00B93DEA">
              <w:t>Full</w:t>
            </w:r>
          </w:p>
        </w:tc>
        <w:tc>
          <w:tcPr>
            <w:tcW w:w="2400" w:type="dxa"/>
            <w:tcBorders>
              <w:top w:val="single" w:sz="4" w:space="0" w:color="auto"/>
              <w:left w:val="single" w:sz="4" w:space="0" w:color="auto"/>
              <w:right w:val="single" w:sz="4" w:space="0" w:color="auto"/>
            </w:tcBorders>
          </w:tcPr>
          <w:p w:rsidR="008D0BAB" w:rsidRPr="00B93DEA" w:rsidRDefault="008D0BAB" w:rsidP="007C6922">
            <w:pPr>
              <w:pStyle w:val="tabletext11"/>
              <w:tabs>
                <w:tab w:val="decimal" w:pos="1040"/>
              </w:tabs>
            </w:pPr>
            <w:r>
              <w:t>-0.420</w:t>
            </w:r>
          </w:p>
        </w:tc>
      </w:tr>
      <w:tr w:rsidR="008D0BAB" w:rsidRPr="00B93DEA" w:rsidTr="00584FA5">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50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-0.340</w:t>
            </w:r>
          </w:p>
        </w:tc>
      </w:tr>
      <w:tr w:rsidR="008D0BAB" w:rsidRPr="00B93DEA" w:rsidTr="00584FA5">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100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-0.280</w:t>
            </w:r>
          </w:p>
        </w:tc>
      </w:tr>
      <w:tr w:rsidR="008D0BAB" w:rsidRPr="00B93DEA" w:rsidTr="00584FA5">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250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-0.130</w:t>
            </w:r>
          </w:p>
        </w:tc>
      </w:tr>
      <w:tr w:rsidR="008D0BAB" w:rsidRPr="00B93DEA" w:rsidTr="00584FA5">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500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rsidRPr="00B93DEA">
              <w:t>0.000</w:t>
            </w:r>
          </w:p>
        </w:tc>
      </w:tr>
      <w:tr w:rsidR="008D0BAB" w:rsidRPr="00B93DEA" w:rsidTr="00584FA5">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1,000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0.110</w:t>
            </w:r>
          </w:p>
        </w:tc>
      </w:tr>
      <w:tr w:rsidR="008D0BAB" w:rsidRPr="00B93DEA" w:rsidTr="00584FA5">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2,000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0.260</w:t>
            </w:r>
          </w:p>
        </w:tc>
      </w:tr>
      <w:tr w:rsidR="008D0BAB" w:rsidRPr="00B93DEA" w:rsidTr="00584FA5">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3,000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0.310</w:t>
            </w:r>
          </w:p>
        </w:tc>
      </w:tr>
      <w:tr w:rsidR="008D0BAB" w:rsidRPr="00B93DEA" w:rsidTr="00584FA5">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bottom w:val="single" w:sz="4" w:space="0" w:color="auto"/>
            </w:tcBorders>
          </w:tcPr>
          <w:p w:rsidR="008D0BAB" w:rsidRPr="00B93DEA" w:rsidRDefault="008D0BAB" w:rsidP="007C6922">
            <w:pPr>
              <w:pStyle w:val="tabletext11"/>
              <w:jc w:val="right"/>
            </w:pPr>
          </w:p>
        </w:tc>
        <w:tc>
          <w:tcPr>
            <w:tcW w:w="1440" w:type="dxa"/>
            <w:tcBorders>
              <w:bottom w:val="single" w:sz="4" w:space="0" w:color="auto"/>
              <w:right w:val="single" w:sz="4" w:space="0" w:color="auto"/>
            </w:tcBorders>
          </w:tcPr>
          <w:p w:rsidR="008D0BAB" w:rsidRPr="00B93DEA" w:rsidRDefault="008D0BAB" w:rsidP="007C6922">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8D0BAB" w:rsidRPr="00B93DEA" w:rsidRDefault="008D0BAB" w:rsidP="007C6922">
            <w:pPr>
              <w:pStyle w:val="tabletext11"/>
              <w:tabs>
                <w:tab w:val="decimal" w:pos="1040"/>
              </w:tabs>
            </w:pPr>
            <w:r>
              <w:t>0.390</w:t>
            </w:r>
          </w:p>
        </w:tc>
      </w:tr>
    </w:tbl>
    <w:p w:rsidR="008D0BAB" w:rsidRPr="00B93DEA" w:rsidRDefault="008D0BAB" w:rsidP="007C6922">
      <w:pPr>
        <w:pStyle w:val="tablecaption"/>
      </w:pPr>
      <w:r w:rsidRPr="00B93DEA">
        <w:t>Table 98.B.2.b.(1) Zone-</w:t>
      </w:r>
      <w:r>
        <w:t>r</w:t>
      </w:r>
      <w:r w:rsidRPr="00B93DEA">
        <w:t>ated Risks Comprehensive Deductible Factors</w:t>
      </w:r>
    </w:p>
    <w:p w:rsidR="008D0BAB" w:rsidRPr="00B93DEA" w:rsidRDefault="008D0BAB" w:rsidP="007C6922">
      <w:pPr>
        <w:pStyle w:val="isonormal"/>
      </w:pPr>
    </w:p>
    <w:p w:rsidR="008D0BAB" w:rsidRPr="00B93DEA" w:rsidRDefault="008D0BAB" w:rsidP="007C6922">
      <w:pPr>
        <w:pStyle w:val="outlinehd5"/>
      </w:pPr>
      <w:r>
        <w:tab/>
      </w:r>
      <w:r w:rsidRPr="00B93DEA">
        <w:t>(2)</w:t>
      </w:r>
      <w:r w:rsidRPr="00B93DEA">
        <w:tab/>
        <w:t>Collision</w:t>
      </w:r>
    </w:p>
    <w:p w:rsidR="008D0BAB" w:rsidRDefault="008D0BAB" w:rsidP="007C6922">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8D0BAB" w:rsidRPr="00B93DEA" w:rsidTr="00584FA5">
        <w:trPr>
          <w:cantSplit/>
          <w:trHeight w:val="190"/>
        </w:trPr>
        <w:tc>
          <w:tcPr>
            <w:tcW w:w="200" w:type="dxa"/>
          </w:tcPr>
          <w:p w:rsidR="008D0BAB" w:rsidRPr="00B93DEA" w:rsidRDefault="008D0BAB" w:rsidP="007C6922">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8D0BAB" w:rsidRPr="00B93DEA" w:rsidRDefault="008D0BAB" w:rsidP="007C6922">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8D0BAB" w:rsidRPr="00B93DEA" w:rsidRDefault="008D0BAB" w:rsidP="007C6922">
            <w:pPr>
              <w:pStyle w:val="tablehead"/>
            </w:pPr>
            <w:r w:rsidRPr="00B93DEA">
              <w:t>Factor</w:t>
            </w:r>
          </w:p>
        </w:tc>
      </w:tr>
      <w:tr w:rsidR="008D0BAB" w:rsidRPr="00B93DEA" w:rsidTr="00584FA5">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top w:val="single" w:sz="4" w:space="0" w:color="auto"/>
              <w:left w:val="single" w:sz="4" w:space="0" w:color="auto"/>
            </w:tcBorders>
          </w:tcPr>
          <w:p w:rsidR="008D0BAB" w:rsidRPr="00B93DEA" w:rsidRDefault="008D0BAB" w:rsidP="007C6922">
            <w:pPr>
              <w:pStyle w:val="tabletext11"/>
              <w:jc w:val="right"/>
            </w:pPr>
            <w:r w:rsidRPr="00B93DEA">
              <w:t>$</w:t>
            </w:r>
          </w:p>
        </w:tc>
        <w:tc>
          <w:tcPr>
            <w:tcW w:w="1440" w:type="dxa"/>
            <w:tcBorders>
              <w:top w:val="single" w:sz="4" w:space="0" w:color="auto"/>
              <w:right w:val="single" w:sz="4" w:space="0" w:color="auto"/>
            </w:tcBorders>
          </w:tcPr>
          <w:p w:rsidR="008D0BAB" w:rsidRPr="00B93DEA" w:rsidRDefault="008D0BAB" w:rsidP="007C6922">
            <w:pPr>
              <w:pStyle w:val="tabletext11"/>
              <w:tabs>
                <w:tab w:val="decimal" w:pos="500"/>
              </w:tabs>
              <w:ind w:right="-45"/>
            </w:pPr>
            <w:r w:rsidRPr="00B93DEA">
              <w:t>50</w:t>
            </w:r>
          </w:p>
        </w:tc>
        <w:tc>
          <w:tcPr>
            <w:tcW w:w="2400" w:type="dxa"/>
            <w:tcBorders>
              <w:top w:val="single" w:sz="4" w:space="0" w:color="auto"/>
              <w:left w:val="single" w:sz="4" w:space="0" w:color="auto"/>
              <w:right w:val="single" w:sz="4" w:space="0" w:color="auto"/>
            </w:tcBorders>
          </w:tcPr>
          <w:p w:rsidR="008D0BAB" w:rsidRPr="00B93DEA" w:rsidRDefault="008D0BAB" w:rsidP="007C6922">
            <w:pPr>
              <w:pStyle w:val="tabletext11"/>
              <w:tabs>
                <w:tab w:val="decimal" w:pos="1040"/>
              </w:tabs>
            </w:pPr>
            <w:r>
              <w:t>-0.120</w:t>
            </w:r>
          </w:p>
        </w:tc>
      </w:tr>
      <w:tr w:rsidR="008D0BAB" w:rsidRPr="00B93DEA" w:rsidTr="00584FA5">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100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rsidRPr="00B93DEA">
              <w:t>-0.110</w:t>
            </w:r>
          </w:p>
        </w:tc>
      </w:tr>
      <w:tr w:rsidR="008D0BAB" w:rsidRPr="00B93DEA" w:rsidTr="00584FA5">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250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rsidRPr="00B93DEA">
              <w:t>-0.065</w:t>
            </w:r>
          </w:p>
        </w:tc>
      </w:tr>
      <w:tr w:rsidR="008D0BAB" w:rsidRPr="00B93DEA" w:rsidTr="00584FA5">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500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rsidRPr="00B93DEA">
              <w:t>0.000</w:t>
            </w:r>
          </w:p>
        </w:tc>
      </w:tr>
      <w:tr w:rsidR="008D0BAB" w:rsidRPr="00B93DEA" w:rsidTr="00584FA5">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1,000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0.120</w:t>
            </w:r>
          </w:p>
        </w:tc>
      </w:tr>
      <w:tr w:rsidR="008D0BAB" w:rsidRPr="00B93DEA" w:rsidTr="00584FA5">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2,000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0.320</w:t>
            </w:r>
          </w:p>
        </w:tc>
      </w:tr>
      <w:tr w:rsidR="008D0BAB" w:rsidRPr="00B93DEA" w:rsidTr="00584FA5">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tcBorders>
          </w:tcPr>
          <w:p w:rsidR="008D0BAB" w:rsidRPr="00B93DEA" w:rsidRDefault="008D0BAB" w:rsidP="007C6922">
            <w:pPr>
              <w:pStyle w:val="tabletext11"/>
              <w:jc w:val="right"/>
            </w:pPr>
          </w:p>
        </w:tc>
        <w:tc>
          <w:tcPr>
            <w:tcW w:w="1440" w:type="dxa"/>
            <w:tcBorders>
              <w:right w:val="single" w:sz="4" w:space="0" w:color="auto"/>
            </w:tcBorders>
          </w:tcPr>
          <w:p w:rsidR="008D0BAB" w:rsidRPr="00B93DEA" w:rsidRDefault="008D0BAB" w:rsidP="007C6922">
            <w:pPr>
              <w:pStyle w:val="tabletext11"/>
              <w:tabs>
                <w:tab w:val="decimal" w:pos="500"/>
              </w:tabs>
              <w:ind w:right="-45"/>
            </w:pPr>
            <w:r w:rsidRPr="00B93DEA">
              <w:t>3,000</w:t>
            </w:r>
          </w:p>
        </w:tc>
        <w:tc>
          <w:tcPr>
            <w:tcW w:w="2400" w:type="dxa"/>
            <w:tcBorders>
              <w:left w:val="single" w:sz="4" w:space="0" w:color="auto"/>
              <w:right w:val="single" w:sz="4" w:space="0" w:color="auto"/>
            </w:tcBorders>
          </w:tcPr>
          <w:p w:rsidR="008D0BAB" w:rsidRPr="00B93DEA" w:rsidRDefault="008D0BAB" w:rsidP="007C6922">
            <w:pPr>
              <w:pStyle w:val="tabletext11"/>
              <w:tabs>
                <w:tab w:val="decimal" w:pos="1040"/>
              </w:tabs>
            </w:pPr>
            <w:r>
              <w:t>0.450</w:t>
            </w:r>
          </w:p>
        </w:tc>
      </w:tr>
      <w:tr w:rsidR="008D0BAB" w:rsidRPr="00B93DEA" w:rsidTr="00584FA5">
        <w:trPr>
          <w:cantSplit/>
          <w:trHeight w:val="190"/>
        </w:trPr>
        <w:tc>
          <w:tcPr>
            <w:tcW w:w="200" w:type="dxa"/>
            <w:tcBorders>
              <w:right w:val="single" w:sz="4" w:space="0" w:color="auto"/>
            </w:tcBorders>
          </w:tcPr>
          <w:p w:rsidR="008D0BAB" w:rsidRPr="00B93DEA" w:rsidRDefault="008D0BAB" w:rsidP="007C6922">
            <w:pPr>
              <w:pStyle w:val="tabletext11"/>
            </w:pPr>
          </w:p>
        </w:tc>
        <w:tc>
          <w:tcPr>
            <w:tcW w:w="960" w:type="dxa"/>
            <w:tcBorders>
              <w:left w:val="single" w:sz="4" w:space="0" w:color="auto"/>
              <w:bottom w:val="single" w:sz="4" w:space="0" w:color="auto"/>
            </w:tcBorders>
          </w:tcPr>
          <w:p w:rsidR="008D0BAB" w:rsidRPr="00B93DEA" w:rsidRDefault="008D0BAB" w:rsidP="007C6922">
            <w:pPr>
              <w:pStyle w:val="tabletext11"/>
              <w:jc w:val="right"/>
            </w:pPr>
          </w:p>
        </w:tc>
        <w:tc>
          <w:tcPr>
            <w:tcW w:w="1440" w:type="dxa"/>
            <w:tcBorders>
              <w:bottom w:val="single" w:sz="4" w:space="0" w:color="auto"/>
              <w:right w:val="single" w:sz="4" w:space="0" w:color="auto"/>
            </w:tcBorders>
          </w:tcPr>
          <w:p w:rsidR="008D0BAB" w:rsidRPr="00B93DEA" w:rsidRDefault="008D0BAB" w:rsidP="007C6922">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8D0BAB" w:rsidRPr="00B93DEA" w:rsidRDefault="008D0BAB" w:rsidP="007C6922">
            <w:pPr>
              <w:pStyle w:val="tabletext11"/>
              <w:tabs>
                <w:tab w:val="decimal" w:pos="1040"/>
              </w:tabs>
            </w:pPr>
            <w:r w:rsidRPr="00B93DEA">
              <w:t>0.570</w:t>
            </w:r>
          </w:p>
        </w:tc>
      </w:tr>
    </w:tbl>
    <w:p w:rsidR="008D0BAB" w:rsidRPr="00562C44" w:rsidRDefault="008D0BAB" w:rsidP="007C6922">
      <w:pPr>
        <w:pStyle w:val="tablecaption"/>
      </w:pPr>
      <w:r w:rsidRPr="00B93DEA">
        <w:t>Table 98.B.2.b.(2) Zone-</w:t>
      </w:r>
      <w:r>
        <w:t>r</w:t>
      </w:r>
      <w:r w:rsidRPr="00B93DEA">
        <w:t>ated Risks Collision Deductible Factors</w:t>
      </w:r>
    </w:p>
    <w:p w:rsidR="008D0BAB" w:rsidRPr="00B93DEA" w:rsidRDefault="008D0BAB" w:rsidP="007C6922">
      <w:pPr>
        <w:pStyle w:val="isonormal"/>
      </w:pPr>
    </w:p>
    <w:p w:rsidR="008D0BAB" w:rsidRDefault="008D0BAB" w:rsidP="007C6922">
      <w:pPr>
        <w:pStyle w:val="outlinehd3"/>
      </w:pPr>
      <w:r>
        <w:lastRenderedPageBreak/>
        <w:tab/>
        <w:t>3.</w:t>
      </w:r>
      <w:r>
        <w:tab/>
        <w:t>Auto Dealers Blanket Collision</w:t>
      </w:r>
    </w:p>
    <w:p w:rsidR="008D0BAB" w:rsidRDefault="008D0BAB" w:rsidP="007C6922">
      <w:pPr>
        <w:pStyle w:val="outlinetxt4"/>
      </w:pPr>
      <w:r>
        <w:tab/>
      </w:r>
      <w:r>
        <w:rPr>
          <w:b/>
        </w:rPr>
        <w:t>a.</w:t>
      </w:r>
      <w:r>
        <w:tab/>
        <w:t>For $500 deductible, multiply the $250 deductible collision coverage premium by the following factor:</w:t>
      </w:r>
    </w:p>
    <w:p w:rsidR="008D0BAB" w:rsidRDefault="008D0BAB" w:rsidP="007C6922">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8D0BAB" w:rsidTr="009971C2">
        <w:trPr>
          <w:cantSplit/>
          <w:trHeight w:val="190"/>
        </w:trPr>
        <w:tc>
          <w:tcPr>
            <w:tcW w:w="200" w:type="dxa"/>
          </w:tcPr>
          <w:p w:rsidR="008D0BAB" w:rsidRDefault="008D0BAB" w:rsidP="007C6922">
            <w:pPr>
              <w:pStyle w:val="tablehead"/>
            </w:pPr>
          </w:p>
        </w:tc>
        <w:tc>
          <w:tcPr>
            <w:tcW w:w="4800" w:type="dxa"/>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head"/>
            </w:pPr>
            <w:r>
              <w:t>Factor</w:t>
            </w:r>
          </w:p>
        </w:tc>
      </w:tr>
      <w:tr w:rsidR="008D0BAB" w:rsidTr="009971C2">
        <w:trPr>
          <w:cantSplit/>
          <w:trHeight w:val="190"/>
        </w:trPr>
        <w:tc>
          <w:tcPr>
            <w:tcW w:w="200" w:type="dxa"/>
          </w:tcPr>
          <w:p w:rsidR="008D0BAB" w:rsidRDefault="008D0BAB" w:rsidP="007C6922">
            <w:pPr>
              <w:pStyle w:val="tabletext11"/>
              <w:jc w:val="center"/>
            </w:pPr>
          </w:p>
        </w:tc>
        <w:tc>
          <w:tcPr>
            <w:tcW w:w="4800" w:type="dxa"/>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text11"/>
              <w:tabs>
                <w:tab w:val="decimal" w:pos="2240"/>
              </w:tabs>
            </w:pPr>
            <w:r>
              <w:t>.65</w:t>
            </w:r>
          </w:p>
        </w:tc>
      </w:tr>
    </w:tbl>
    <w:p w:rsidR="008D0BAB" w:rsidRDefault="008D0BAB" w:rsidP="007C6922">
      <w:pPr>
        <w:pStyle w:val="tablecaption"/>
      </w:pPr>
      <w:r>
        <w:t>Table 98.B.3.a.</w:t>
      </w:r>
      <w:r>
        <w:rPr>
          <w:rStyle w:val="tablelink"/>
          <w:color w:val="000000"/>
        </w:rPr>
        <w:t xml:space="preserve"> </w:t>
      </w:r>
      <w:r>
        <w:t xml:space="preserve">Auto </w:t>
      </w:r>
      <w:r>
        <w:rPr>
          <w:rStyle w:val="tablelink"/>
          <w:color w:val="000000"/>
        </w:rPr>
        <w:t>Dealers</w:t>
      </w:r>
      <w:r>
        <w:t xml:space="preserve"> Blanket Collision Coverage – </w:t>
      </w:r>
      <w:r>
        <w:rPr>
          <w:rStyle w:val="tablelink"/>
          <w:color w:val="000000"/>
        </w:rPr>
        <w:t>$500 Deductible Factor</w:t>
      </w:r>
    </w:p>
    <w:p w:rsidR="008D0BAB" w:rsidRDefault="008D0BAB" w:rsidP="007C6922">
      <w:pPr>
        <w:pStyle w:val="isonormal"/>
      </w:pPr>
    </w:p>
    <w:p w:rsidR="008D0BAB" w:rsidRDefault="008D0BAB" w:rsidP="007C6922">
      <w:pPr>
        <w:pStyle w:val="outlinetxt4"/>
      </w:pPr>
      <w:r>
        <w:tab/>
      </w:r>
      <w:r>
        <w:rPr>
          <w:b/>
        </w:rPr>
        <w:t>b.</w:t>
      </w:r>
      <w:r>
        <w:tab/>
        <w:t>For $1,000 deductible, multiply the $250 deductible collision coverage premium by the following factor:</w:t>
      </w:r>
    </w:p>
    <w:p w:rsidR="008D0BAB" w:rsidRDefault="008D0BAB" w:rsidP="007C6922">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8D0BAB" w:rsidTr="009971C2">
        <w:trPr>
          <w:cantSplit/>
          <w:trHeight w:val="190"/>
        </w:trPr>
        <w:tc>
          <w:tcPr>
            <w:tcW w:w="200" w:type="dxa"/>
          </w:tcPr>
          <w:p w:rsidR="008D0BAB" w:rsidRDefault="008D0BAB" w:rsidP="007C6922">
            <w:pPr>
              <w:pStyle w:val="tablehead"/>
            </w:pPr>
          </w:p>
        </w:tc>
        <w:tc>
          <w:tcPr>
            <w:tcW w:w="4800" w:type="dxa"/>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head"/>
            </w:pPr>
            <w:r>
              <w:t>Factor</w:t>
            </w:r>
          </w:p>
        </w:tc>
      </w:tr>
      <w:tr w:rsidR="008D0BAB" w:rsidTr="009971C2">
        <w:trPr>
          <w:cantSplit/>
          <w:trHeight w:val="190"/>
        </w:trPr>
        <w:tc>
          <w:tcPr>
            <w:tcW w:w="200" w:type="dxa"/>
          </w:tcPr>
          <w:p w:rsidR="008D0BAB" w:rsidRDefault="008D0BAB" w:rsidP="007C6922">
            <w:pPr>
              <w:pStyle w:val="tabletext11"/>
              <w:jc w:val="center"/>
            </w:pPr>
          </w:p>
        </w:tc>
        <w:tc>
          <w:tcPr>
            <w:tcW w:w="4800" w:type="dxa"/>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text11"/>
              <w:tabs>
                <w:tab w:val="decimal" w:pos="2240"/>
              </w:tabs>
            </w:pPr>
            <w:r>
              <w:t>.35</w:t>
            </w:r>
          </w:p>
        </w:tc>
      </w:tr>
    </w:tbl>
    <w:p w:rsidR="008D0BAB" w:rsidRDefault="008D0BAB" w:rsidP="007C6922">
      <w:pPr>
        <w:pStyle w:val="tablecaption"/>
      </w:pPr>
      <w:r>
        <w:t>Table 98.B.3.b.</w:t>
      </w:r>
      <w:r>
        <w:rPr>
          <w:rStyle w:val="tablelink"/>
          <w:color w:val="000000"/>
        </w:rPr>
        <w:t xml:space="preserve"> </w:t>
      </w:r>
      <w:r>
        <w:t xml:space="preserve">Auto Dealers Blanket Collision Coverage – </w:t>
      </w:r>
      <w:r>
        <w:rPr>
          <w:rStyle w:val="tablelink"/>
          <w:color w:val="000000"/>
        </w:rPr>
        <w:t>$1,000 Deductible Factor</w:t>
      </w:r>
    </w:p>
    <w:p w:rsidR="008D0BAB" w:rsidRDefault="008D0BAB" w:rsidP="007C6922">
      <w:pPr>
        <w:pStyle w:val="isonormal"/>
      </w:pPr>
    </w:p>
    <w:p w:rsidR="008D0BAB" w:rsidRDefault="008D0BAB" w:rsidP="007C6922">
      <w:pPr>
        <w:pStyle w:val="outlinehd3"/>
      </w:pPr>
      <w:r>
        <w:tab/>
        <w:t>4.</w:t>
      </w:r>
      <w:r>
        <w:tab/>
        <w:t>Auto Dealers And Garagekeepers Insurance Other Than Collision</w:t>
      </w:r>
    </w:p>
    <w:p w:rsidR="008D0BAB" w:rsidRDefault="008D0BAB" w:rsidP="007C6922">
      <w:pPr>
        <w:pStyle w:val="blocktext4"/>
      </w:pPr>
      <w:r>
        <w:t>Multiply the other than collision coverage premium by the following selected deductible options:</w:t>
      </w:r>
    </w:p>
    <w:p w:rsidR="008D0BAB" w:rsidRDefault="008D0BAB" w:rsidP="007C6922">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91"/>
        <w:gridCol w:w="960"/>
        <w:gridCol w:w="1080"/>
        <w:gridCol w:w="1069"/>
      </w:tblGrid>
      <w:tr w:rsidR="008D0BAB" w:rsidTr="00CA23E5">
        <w:trPr>
          <w:cantSplit/>
          <w:trHeight w:val="190"/>
        </w:trPr>
        <w:tc>
          <w:tcPr>
            <w:tcW w:w="200" w:type="dxa"/>
          </w:tcPr>
          <w:p w:rsidR="008D0BAB" w:rsidRDefault="008D0BAB" w:rsidP="007C6922">
            <w:pPr>
              <w:pStyle w:val="tablehead"/>
            </w:pPr>
          </w:p>
        </w:tc>
        <w:tc>
          <w:tcPr>
            <w:tcW w:w="1691" w:type="dxa"/>
            <w:vMerge w:val="restart"/>
            <w:tcBorders>
              <w:top w:val="single" w:sz="6" w:space="0" w:color="auto"/>
              <w:left w:val="single" w:sz="6" w:space="0" w:color="auto"/>
              <w:bottom w:val="single" w:sz="6" w:space="0" w:color="auto"/>
              <w:right w:val="single" w:sz="6" w:space="0" w:color="auto"/>
            </w:tcBorders>
            <w:vAlign w:val="bottom"/>
          </w:tcPr>
          <w:p w:rsidR="008D0BAB" w:rsidRDefault="008D0BAB" w:rsidP="007C6922">
            <w:pPr>
              <w:pStyle w:val="tablehead"/>
            </w:pPr>
            <w:r>
              <w:t>Coverage</w:t>
            </w:r>
          </w:p>
        </w:tc>
        <w:tc>
          <w:tcPr>
            <w:tcW w:w="3109" w:type="dxa"/>
            <w:gridSpan w:val="3"/>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head"/>
            </w:pPr>
            <w:r>
              <w:t>Per Auto And Per Occurrence</w:t>
            </w:r>
            <w:r>
              <w:br/>
              <w:t>Deductible Options</w:t>
            </w:r>
          </w:p>
        </w:tc>
      </w:tr>
      <w:tr w:rsidR="008D0BAB" w:rsidTr="00CA23E5">
        <w:trPr>
          <w:cantSplit/>
          <w:trHeight w:val="190"/>
        </w:trPr>
        <w:tc>
          <w:tcPr>
            <w:tcW w:w="200" w:type="dxa"/>
            <w:hideMark/>
          </w:tcPr>
          <w:p w:rsidR="008D0BAB" w:rsidRDefault="008D0BAB" w:rsidP="007C6922">
            <w:pPr>
              <w:pStyle w:val="tablehead"/>
            </w:pPr>
            <w:r>
              <w:rPr>
                <w:b w:val="0"/>
              </w:rPr>
              <w:br w:type="column"/>
            </w:r>
            <w:r>
              <w:br w:type="column"/>
            </w:r>
          </w:p>
        </w:tc>
        <w:tc>
          <w:tcPr>
            <w:tcW w:w="2320" w:type="dxa"/>
            <w:vMerge/>
            <w:tcBorders>
              <w:top w:val="single" w:sz="6" w:space="0" w:color="auto"/>
              <w:left w:val="single" w:sz="6" w:space="0" w:color="auto"/>
              <w:bottom w:val="single" w:sz="6" w:space="0" w:color="auto"/>
              <w:right w:val="single" w:sz="6" w:space="0" w:color="auto"/>
            </w:tcBorders>
            <w:vAlign w:val="center"/>
            <w:hideMark/>
          </w:tcPr>
          <w:p w:rsidR="008D0BAB" w:rsidRDefault="008D0BAB" w:rsidP="007C6922">
            <w:pPr>
              <w:overflowPunct/>
              <w:autoSpaceDE/>
              <w:autoSpaceDN/>
              <w:adjustRightInd/>
              <w:rPr>
                <w:b/>
              </w:rPr>
            </w:pPr>
          </w:p>
        </w:tc>
        <w:tc>
          <w:tcPr>
            <w:tcW w:w="960" w:type="dxa"/>
            <w:tcBorders>
              <w:top w:val="single" w:sz="6" w:space="0" w:color="auto"/>
              <w:left w:val="single" w:sz="6" w:space="0" w:color="auto"/>
              <w:bottom w:val="single" w:sz="6" w:space="0" w:color="auto"/>
              <w:right w:val="single" w:sz="6" w:space="0" w:color="auto"/>
            </w:tcBorders>
            <w:vAlign w:val="bottom"/>
            <w:hideMark/>
          </w:tcPr>
          <w:p w:rsidR="008D0BAB" w:rsidRPr="00022749" w:rsidRDefault="008D0BAB" w:rsidP="007C6922">
            <w:pPr>
              <w:pStyle w:val="tablehead"/>
            </w:pPr>
            <w:r w:rsidRPr="00022749">
              <w:t>$100/500</w:t>
            </w:r>
          </w:p>
        </w:tc>
        <w:tc>
          <w:tcPr>
            <w:tcW w:w="1080" w:type="dxa"/>
            <w:tcBorders>
              <w:top w:val="single" w:sz="6" w:space="0" w:color="auto"/>
              <w:left w:val="single" w:sz="6" w:space="0" w:color="auto"/>
              <w:bottom w:val="single" w:sz="6" w:space="0" w:color="auto"/>
              <w:right w:val="single" w:sz="6" w:space="0" w:color="auto"/>
            </w:tcBorders>
            <w:vAlign w:val="bottom"/>
            <w:hideMark/>
          </w:tcPr>
          <w:p w:rsidR="008D0BAB" w:rsidRPr="00022749" w:rsidRDefault="008D0BAB" w:rsidP="007C6922">
            <w:pPr>
              <w:pStyle w:val="tablehead"/>
            </w:pPr>
            <w:r w:rsidRPr="00022749">
              <w:t>$250/1,000</w:t>
            </w:r>
          </w:p>
        </w:tc>
        <w:tc>
          <w:tcPr>
            <w:tcW w:w="1069" w:type="dxa"/>
            <w:tcBorders>
              <w:top w:val="single" w:sz="6" w:space="0" w:color="auto"/>
              <w:left w:val="single" w:sz="6" w:space="0" w:color="auto"/>
              <w:bottom w:val="single" w:sz="6" w:space="0" w:color="auto"/>
              <w:right w:val="single" w:sz="6" w:space="0" w:color="auto"/>
            </w:tcBorders>
            <w:vAlign w:val="bottom"/>
            <w:hideMark/>
          </w:tcPr>
          <w:p w:rsidR="008D0BAB" w:rsidRPr="00022749" w:rsidRDefault="008D0BAB" w:rsidP="007C6922">
            <w:pPr>
              <w:pStyle w:val="tablehead"/>
            </w:pPr>
            <w:r w:rsidRPr="00022749">
              <w:t>$500/2,500</w:t>
            </w:r>
          </w:p>
        </w:tc>
      </w:tr>
      <w:tr w:rsidR="008D0BAB" w:rsidTr="009971C2">
        <w:trPr>
          <w:cantSplit/>
          <w:trHeight w:val="190"/>
        </w:trPr>
        <w:tc>
          <w:tcPr>
            <w:tcW w:w="200" w:type="dxa"/>
          </w:tcPr>
          <w:p w:rsidR="008D0BAB" w:rsidRDefault="008D0BAB" w:rsidP="007C6922">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text11"/>
            </w:pPr>
            <w:r>
              <w:t>Fire Only</w:t>
            </w:r>
          </w:p>
        </w:tc>
        <w:tc>
          <w:tcPr>
            <w:tcW w:w="960" w:type="dxa"/>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text11"/>
              <w:tabs>
                <w:tab w:val="decimal" w:pos="550"/>
                <w:tab w:val="decimal" w:pos="660"/>
              </w:tabs>
              <w:jc w:val="center"/>
            </w:pPr>
            <w:r>
              <w:t>N/A</w:t>
            </w:r>
          </w:p>
        </w:tc>
        <w:tc>
          <w:tcPr>
            <w:tcW w:w="1080" w:type="dxa"/>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text11"/>
              <w:tabs>
                <w:tab w:val="decimal" w:pos="550"/>
                <w:tab w:val="decimal" w:pos="660"/>
              </w:tabs>
              <w:jc w:val="center"/>
            </w:pPr>
            <w:r>
              <w:t>N/A</w:t>
            </w:r>
          </w:p>
        </w:tc>
        <w:tc>
          <w:tcPr>
            <w:tcW w:w="1069" w:type="dxa"/>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text11"/>
              <w:tabs>
                <w:tab w:val="decimal" w:pos="310"/>
                <w:tab w:val="decimal" w:pos="670"/>
              </w:tabs>
              <w:jc w:val="center"/>
            </w:pPr>
            <w:r>
              <w:t>N/A</w:t>
            </w:r>
          </w:p>
        </w:tc>
      </w:tr>
      <w:tr w:rsidR="008D0BAB" w:rsidTr="009971C2">
        <w:trPr>
          <w:cantSplit/>
          <w:trHeight w:val="190"/>
        </w:trPr>
        <w:tc>
          <w:tcPr>
            <w:tcW w:w="200" w:type="dxa"/>
          </w:tcPr>
          <w:p w:rsidR="008D0BAB" w:rsidRDefault="008D0BAB" w:rsidP="007C6922">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text11"/>
            </w:pPr>
            <w:r>
              <w:t>Fire and Theft Only</w:t>
            </w:r>
          </w:p>
        </w:tc>
        <w:tc>
          <w:tcPr>
            <w:tcW w:w="960" w:type="dxa"/>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text11"/>
              <w:tabs>
                <w:tab w:val="decimal" w:pos="310"/>
                <w:tab w:val="decimal" w:pos="660"/>
              </w:tabs>
              <w:jc w:val="center"/>
            </w:pPr>
            <w:r>
              <w:t>1.00</w:t>
            </w:r>
          </w:p>
        </w:tc>
        <w:tc>
          <w:tcPr>
            <w:tcW w:w="1080" w:type="dxa"/>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text11"/>
              <w:tabs>
                <w:tab w:val="decimal" w:pos="310"/>
                <w:tab w:val="decimal" w:pos="660"/>
              </w:tabs>
              <w:jc w:val="center"/>
            </w:pPr>
            <w:r>
              <w:t>0.90</w:t>
            </w:r>
          </w:p>
        </w:tc>
        <w:tc>
          <w:tcPr>
            <w:tcW w:w="1069" w:type="dxa"/>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text11"/>
              <w:jc w:val="center"/>
            </w:pPr>
            <w:r>
              <w:t>0.75</w:t>
            </w:r>
          </w:p>
        </w:tc>
      </w:tr>
      <w:tr w:rsidR="008D0BAB" w:rsidTr="009971C2">
        <w:trPr>
          <w:cantSplit/>
          <w:trHeight w:val="190"/>
        </w:trPr>
        <w:tc>
          <w:tcPr>
            <w:tcW w:w="200" w:type="dxa"/>
          </w:tcPr>
          <w:p w:rsidR="008D0BAB" w:rsidRDefault="008D0BAB" w:rsidP="007C6922">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text11"/>
            </w:pPr>
            <w:r>
              <w:t>Limited Specified Causes of Loss</w:t>
            </w:r>
          </w:p>
        </w:tc>
        <w:tc>
          <w:tcPr>
            <w:tcW w:w="960" w:type="dxa"/>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text11"/>
              <w:tabs>
                <w:tab w:val="decimal" w:pos="310"/>
                <w:tab w:val="decimal" w:pos="660"/>
              </w:tabs>
              <w:jc w:val="center"/>
            </w:pPr>
            <w:r>
              <w:br/>
              <w:t>1.00</w:t>
            </w:r>
          </w:p>
        </w:tc>
        <w:tc>
          <w:tcPr>
            <w:tcW w:w="1080" w:type="dxa"/>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text11"/>
              <w:tabs>
                <w:tab w:val="decimal" w:pos="310"/>
                <w:tab w:val="decimal" w:pos="660"/>
              </w:tabs>
              <w:jc w:val="center"/>
            </w:pPr>
            <w:r>
              <w:br/>
              <w:t>0.90</w:t>
            </w:r>
          </w:p>
        </w:tc>
        <w:tc>
          <w:tcPr>
            <w:tcW w:w="1069" w:type="dxa"/>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text11"/>
              <w:jc w:val="center"/>
            </w:pPr>
            <w:r>
              <w:br/>
              <w:t>0.75</w:t>
            </w:r>
          </w:p>
        </w:tc>
      </w:tr>
      <w:tr w:rsidR="008D0BAB" w:rsidTr="009971C2">
        <w:trPr>
          <w:cantSplit/>
          <w:trHeight w:val="190"/>
        </w:trPr>
        <w:tc>
          <w:tcPr>
            <w:tcW w:w="200" w:type="dxa"/>
          </w:tcPr>
          <w:p w:rsidR="008D0BAB" w:rsidRDefault="008D0BAB" w:rsidP="007C6922">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text11"/>
            </w:pPr>
            <w:r>
              <w:t>Specified Causes of Loss</w:t>
            </w:r>
          </w:p>
        </w:tc>
        <w:tc>
          <w:tcPr>
            <w:tcW w:w="960" w:type="dxa"/>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text11"/>
              <w:tabs>
                <w:tab w:val="decimal" w:pos="310"/>
                <w:tab w:val="decimal" w:pos="660"/>
              </w:tabs>
              <w:jc w:val="center"/>
            </w:pPr>
            <w:r>
              <w:br/>
              <w:t>1.00</w:t>
            </w:r>
          </w:p>
        </w:tc>
        <w:tc>
          <w:tcPr>
            <w:tcW w:w="1080" w:type="dxa"/>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text11"/>
              <w:tabs>
                <w:tab w:val="decimal" w:pos="310"/>
                <w:tab w:val="decimal" w:pos="660"/>
              </w:tabs>
              <w:jc w:val="center"/>
            </w:pPr>
            <w:r>
              <w:br/>
              <w:t>0.90</w:t>
            </w:r>
          </w:p>
        </w:tc>
        <w:tc>
          <w:tcPr>
            <w:tcW w:w="1069" w:type="dxa"/>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text11"/>
              <w:jc w:val="center"/>
            </w:pPr>
            <w:r>
              <w:br/>
              <w:t>0.75</w:t>
            </w:r>
          </w:p>
        </w:tc>
      </w:tr>
      <w:tr w:rsidR="008D0BAB" w:rsidTr="009971C2">
        <w:trPr>
          <w:cantSplit/>
          <w:trHeight w:val="190"/>
        </w:trPr>
        <w:tc>
          <w:tcPr>
            <w:tcW w:w="200" w:type="dxa"/>
          </w:tcPr>
          <w:p w:rsidR="008D0BAB" w:rsidRDefault="008D0BAB" w:rsidP="007C6922">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text11"/>
            </w:pPr>
            <w:r>
              <w:t>Comprehensive</w:t>
            </w:r>
          </w:p>
        </w:tc>
        <w:tc>
          <w:tcPr>
            <w:tcW w:w="960" w:type="dxa"/>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text11"/>
              <w:tabs>
                <w:tab w:val="decimal" w:pos="310"/>
                <w:tab w:val="decimal" w:pos="660"/>
              </w:tabs>
              <w:jc w:val="center"/>
            </w:pPr>
            <w:r>
              <w:t>1.00</w:t>
            </w:r>
          </w:p>
        </w:tc>
        <w:tc>
          <w:tcPr>
            <w:tcW w:w="1080" w:type="dxa"/>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text11"/>
              <w:tabs>
                <w:tab w:val="decimal" w:pos="310"/>
                <w:tab w:val="decimal" w:pos="660"/>
              </w:tabs>
              <w:jc w:val="center"/>
            </w:pPr>
            <w:r>
              <w:t>0.90</w:t>
            </w:r>
          </w:p>
        </w:tc>
        <w:tc>
          <w:tcPr>
            <w:tcW w:w="1069" w:type="dxa"/>
            <w:tcBorders>
              <w:top w:val="single" w:sz="6" w:space="0" w:color="auto"/>
              <w:left w:val="single" w:sz="6" w:space="0" w:color="auto"/>
              <w:bottom w:val="single" w:sz="6" w:space="0" w:color="auto"/>
              <w:right w:val="single" w:sz="6" w:space="0" w:color="auto"/>
            </w:tcBorders>
            <w:hideMark/>
          </w:tcPr>
          <w:p w:rsidR="008D0BAB" w:rsidRDefault="008D0BAB" w:rsidP="007C6922">
            <w:pPr>
              <w:pStyle w:val="tabletext11"/>
              <w:jc w:val="center"/>
            </w:pPr>
            <w:r>
              <w:t>0.75</w:t>
            </w:r>
          </w:p>
        </w:tc>
      </w:tr>
    </w:tbl>
    <w:p w:rsidR="008D0BAB" w:rsidRDefault="008D0BAB" w:rsidP="007C6922">
      <w:pPr>
        <w:pStyle w:val="tablecaption"/>
      </w:pPr>
      <w:r>
        <w:t>Table 98.B.4. Auto Dealers And Garagekeepers Insurance Other Than Collision Deductible Factors</w:t>
      </w:r>
    </w:p>
    <w:p w:rsidR="008D0BAB" w:rsidRDefault="008D0BAB" w:rsidP="007C6922">
      <w:pPr>
        <w:pStyle w:val="isonormal"/>
      </w:pPr>
    </w:p>
    <w:p w:rsidR="00193EA7" w:rsidRPr="008D0BAB" w:rsidRDefault="00193EA7" w:rsidP="008D0BAB"/>
    <w:sectPr w:rsidR="00193EA7" w:rsidRPr="008D0BAB" w:rsidSect="008D0BAB">
      <w:pgSz w:w="12240" w:h="15840"/>
      <w:pgMar w:top="1735" w:right="960" w:bottom="1560" w:left="1200" w:header="575" w:footer="480" w:gutter="0"/>
      <w:paperSrc w:first="7" w:other="7"/>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BAB" w:rsidRDefault="008D0BAB">
      <w:r>
        <w:separator/>
      </w:r>
    </w:p>
  </w:endnote>
  <w:endnote w:type="continuationSeparator" w:id="0">
    <w:p w:rsidR="008D0BAB" w:rsidRDefault="008D0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BAB" w:rsidRDefault="008D0B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BC7" w:rsidRPr="008D0BAB" w:rsidRDefault="008D0BAB" w:rsidP="008D0BAB">
    <w:pPr>
      <w:pStyle w:val="Footer"/>
      <w:jc w:val="center"/>
      <w:rPr>
        <w:color w:val="000000"/>
        <w:sz w:val="18"/>
        <w:szCs w:val="18"/>
      </w:rPr>
    </w:pPr>
    <w:r>
      <w:rPr>
        <w:color w:val="000000"/>
        <w:sz w:val="18"/>
        <w:szCs w:val="18"/>
      </w:rPr>
      <w:t>© Insurance Services Office, Inc., 2018          Mississippi          CA-2018-IALL1          A-</w:t>
    </w:r>
    <w:r>
      <w:rPr>
        <w:color w:val="000000"/>
        <w:sz w:val="18"/>
        <w:szCs w:val="18"/>
      </w:rPr>
      <w:fldChar w:fldCharType="begin"/>
    </w:r>
    <w:r>
      <w:rPr>
        <w:color w:val="000000"/>
        <w:sz w:val="18"/>
        <w:szCs w:val="18"/>
      </w:rPr>
      <w:instrText xml:space="preserve"> PAGE  \* MERGEFORMAT </w:instrText>
    </w:r>
    <w:r>
      <w:rPr>
        <w:color w:val="000000"/>
        <w:sz w:val="18"/>
        <w:szCs w:val="18"/>
      </w:rPr>
      <w:fldChar w:fldCharType="separate"/>
    </w:r>
    <w:r w:rsidR="0004531E">
      <w:rPr>
        <w:noProof/>
        <w:color w:val="000000"/>
        <w:sz w:val="18"/>
        <w:szCs w:val="18"/>
      </w:rPr>
      <w:t>1</w:t>
    </w:r>
    <w:r>
      <w:rPr>
        <w:color w:val="000000"/>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BAB" w:rsidRDefault="008D0B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BAB" w:rsidRDefault="008D0BAB">
      <w:r>
        <w:separator/>
      </w:r>
    </w:p>
  </w:footnote>
  <w:footnote w:type="continuationSeparator" w:id="0">
    <w:p w:rsidR="008D0BAB" w:rsidRDefault="008D0B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BAB" w:rsidRDefault="008D0B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BC7" w:rsidRPr="0037105D" w:rsidRDefault="008D0BAB">
    <w:pPr>
      <w:pStyle w:val="Header"/>
      <w:jc w:val="center"/>
      <w:rPr>
        <w:szCs w:val="22"/>
      </w:rPr>
    </w:pPr>
    <w:bookmarkStart w:id="3" w:name="EndDoc"/>
    <w:bookmarkEnd w:id="3"/>
    <w:r w:rsidRPr="0037105D">
      <w:rPr>
        <w:szCs w:val="22"/>
      </w:rPr>
      <w:t>INCREASED LIMIT FACTORS</w:t>
    </w:r>
  </w:p>
  <w:p w:rsidR="00785BC7" w:rsidRPr="0037105D" w:rsidRDefault="008D0BAB">
    <w:pPr>
      <w:pStyle w:val="Header"/>
      <w:jc w:val="center"/>
      <w:rPr>
        <w:szCs w:val="22"/>
      </w:rPr>
    </w:pPr>
    <w:r w:rsidRPr="0037105D">
      <w:rPr>
        <w:szCs w:val="22"/>
      </w:rPr>
      <w:t>COMMERCIAL AUTOMOBILE LIABILITY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BAB" w:rsidRDefault="008D0BA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BAB" w:rsidRPr="008D0BAB" w:rsidRDefault="008D0BAB" w:rsidP="008D0BAB">
    <w:pPr>
      <w:pStyle w:val="Header"/>
      <w:jc w:val="center"/>
      <w:rPr>
        <w:color w:val="000000"/>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intFractionalCharacterWidth/>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BAB"/>
    <w:rsid w:val="0004531E"/>
    <w:rsid w:val="00193EA7"/>
    <w:rsid w:val="003B5234"/>
    <w:rsid w:val="007A2296"/>
    <w:rsid w:val="008D0BAB"/>
    <w:rsid w:val="00CC377A"/>
    <w:rsid w:val="00D1196C"/>
    <w:rsid w:val="00E33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8D0BAB"/>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8D0BAB"/>
    <w:pPr>
      <w:keepLines/>
    </w:pPr>
  </w:style>
  <w:style w:type="paragraph" w:customStyle="1" w:styleId="boxrule">
    <w:name w:val="boxrule"/>
    <w:basedOn w:val="isonormal"/>
    <w:next w:val="blocktext1"/>
    <w:rsid w:val="008D0BAB"/>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8D0BAB"/>
    <w:pPr>
      <w:spacing w:before="0" w:line="80" w:lineRule="exact"/>
    </w:pPr>
  </w:style>
  <w:style w:type="paragraph" w:customStyle="1" w:styleId="tablecaption">
    <w:name w:val="tablecaption"/>
    <w:basedOn w:val="isonormal"/>
    <w:rsid w:val="008D0BAB"/>
    <w:pPr>
      <w:jc w:val="left"/>
    </w:pPr>
    <w:rPr>
      <w:b/>
    </w:rPr>
  </w:style>
  <w:style w:type="paragraph" w:customStyle="1" w:styleId="tablehead">
    <w:name w:val="tablehead"/>
    <w:basedOn w:val="isonormal"/>
    <w:rsid w:val="008D0BAB"/>
    <w:pPr>
      <w:spacing w:before="40" w:after="20"/>
      <w:jc w:val="center"/>
    </w:pPr>
    <w:rPr>
      <w:b/>
    </w:rPr>
  </w:style>
  <w:style w:type="paragraph" w:customStyle="1" w:styleId="tabletext11">
    <w:name w:val="tabletext1/1"/>
    <w:basedOn w:val="isonormal"/>
    <w:rsid w:val="008D0BAB"/>
    <w:pPr>
      <w:spacing w:before="20" w:after="20"/>
      <w:jc w:val="left"/>
    </w:pPr>
  </w:style>
  <w:style w:type="paragraph" w:customStyle="1" w:styleId="blocktext3">
    <w:name w:val="blocktext3"/>
    <w:basedOn w:val="isonormal"/>
    <w:rsid w:val="008D0BAB"/>
    <w:pPr>
      <w:keepLines/>
      <w:ind w:left="600"/>
    </w:pPr>
  </w:style>
  <w:style w:type="paragraph" w:customStyle="1" w:styleId="blocktext4">
    <w:name w:val="blocktext4"/>
    <w:basedOn w:val="isonormal"/>
    <w:rsid w:val="008D0BAB"/>
    <w:pPr>
      <w:keepLines/>
      <w:ind w:left="900"/>
    </w:pPr>
  </w:style>
  <w:style w:type="paragraph" w:customStyle="1" w:styleId="blocktext6">
    <w:name w:val="blocktext6"/>
    <w:basedOn w:val="isonormal"/>
    <w:rsid w:val="008D0BAB"/>
    <w:pPr>
      <w:keepLines/>
      <w:ind w:left="1500"/>
    </w:pPr>
  </w:style>
  <w:style w:type="paragraph" w:customStyle="1" w:styleId="outlinehd2">
    <w:name w:val="outlinehd2"/>
    <w:basedOn w:val="isonormal"/>
    <w:next w:val="blocktext3"/>
    <w:rsid w:val="008D0BAB"/>
    <w:pPr>
      <w:keepNext/>
      <w:keepLines/>
      <w:tabs>
        <w:tab w:val="right" w:pos="480"/>
        <w:tab w:val="left" w:pos="600"/>
      </w:tabs>
      <w:ind w:left="600" w:hanging="600"/>
    </w:pPr>
    <w:rPr>
      <w:b/>
    </w:rPr>
  </w:style>
  <w:style w:type="paragraph" w:customStyle="1" w:styleId="outlinehd3">
    <w:name w:val="outlinehd3"/>
    <w:basedOn w:val="isonormal"/>
    <w:next w:val="blocktext4"/>
    <w:rsid w:val="008D0BAB"/>
    <w:pPr>
      <w:keepNext/>
      <w:keepLines/>
      <w:tabs>
        <w:tab w:val="right" w:pos="780"/>
        <w:tab w:val="left" w:pos="900"/>
      </w:tabs>
      <w:ind w:left="900" w:hanging="900"/>
    </w:pPr>
    <w:rPr>
      <w:b/>
    </w:rPr>
  </w:style>
  <w:style w:type="paragraph" w:customStyle="1" w:styleId="outlinehd4">
    <w:name w:val="outlinehd4"/>
    <w:basedOn w:val="isonormal"/>
    <w:next w:val="Normal"/>
    <w:rsid w:val="008D0BAB"/>
    <w:pPr>
      <w:keepNext/>
      <w:keepLines/>
      <w:tabs>
        <w:tab w:val="right" w:pos="1080"/>
        <w:tab w:val="left" w:pos="1200"/>
      </w:tabs>
      <w:ind w:left="1200" w:hanging="1200"/>
    </w:pPr>
    <w:rPr>
      <w:b/>
    </w:rPr>
  </w:style>
  <w:style w:type="paragraph" w:customStyle="1" w:styleId="outlinehd5">
    <w:name w:val="outlinehd5"/>
    <w:basedOn w:val="isonormal"/>
    <w:next w:val="blocktext6"/>
    <w:rsid w:val="008D0BAB"/>
    <w:pPr>
      <w:keepNext/>
      <w:keepLines/>
      <w:tabs>
        <w:tab w:val="right" w:pos="1380"/>
        <w:tab w:val="left" w:pos="1500"/>
      </w:tabs>
      <w:ind w:left="1500" w:hanging="1500"/>
    </w:pPr>
    <w:rPr>
      <w:b/>
    </w:rPr>
  </w:style>
  <w:style w:type="paragraph" w:customStyle="1" w:styleId="outlinehd6">
    <w:name w:val="outlinehd6"/>
    <w:basedOn w:val="isonormal"/>
    <w:next w:val="Normal"/>
    <w:rsid w:val="008D0BAB"/>
    <w:pPr>
      <w:keepNext/>
      <w:keepLines/>
      <w:tabs>
        <w:tab w:val="right" w:pos="1680"/>
        <w:tab w:val="left" w:pos="1800"/>
      </w:tabs>
      <w:ind w:left="1800" w:hanging="1800"/>
    </w:pPr>
    <w:rPr>
      <w:b/>
    </w:rPr>
  </w:style>
  <w:style w:type="paragraph" w:customStyle="1" w:styleId="outlinetxt3">
    <w:name w:val="outlinetxt3"/>
    <w:basedOn w:val="isonormal"/>
    <w:rsid w:val="008D0BAB"/>
    <w:pPr>
      <w:keepLines/>
      <w:tabs>
        <w:tab w:val="right" w:pos="780"/>
        <w:tab w:val="left" w:pos="900"/>
      </w:tabs>
      <w:ind w:left="900" w:hanging="900"/>
    </w:pPr>
  </w:style>
  <w:style w:type="paragraph" w:customStyle="1" w:styleId="outlinetxt4">
    <w:name w:val="outlinetxt4"/>
    <w:basedOn w:val="isonormal"/>
    <w:rsid w:val="008D0BAB"/>
    <w:pPr>
      <w:keepLines/>
      <w:tabs>
        <w:tab w:val="right" w:pos="1080"/>
        <w:tab w:val="left" w:pos="1200"/>
      </w:tabs>
      <w:ind w:left="1200" w:hanging="1200"/>
    </w:pPr>
  </w:style>
  <w:style w:type="paragraph" w:customStyle="1" w:styleId="outlinetxt5">
    <w:name w:val="outlinetxt5"/>
    <w:basedOn w:val="isonormal"/>
    <w:rsid w:val="008D0BAB"/>
    <w:pPr>
      <w:keepLines/>
      <w:tabs>
        <w:tab w:val="right" w:pos="1380"/>
        <w:tab w:val="left" w:pos="1500"/>
      </w:tabs>
      <w:ind w:left="1500" w:hanging="1500"/>
    </w:pPr>
  </w:style>
  <w:style w:type="character" w:customStyle="1" w:styleId="tablelink">
    <w:name w:val="tablelink"/>
    <w:rsid w:val="008D0BAB"/>
    <w:rPr>
      <w:b/>
    </w:rPr>
  </w:style>
  <w:style w:type="paragraph" w:styleId="BalloonText">
    <w:name w:val="Balloon Text"/>
    <w:basedOn w:val="Normal"/>
    <w:link w:val="BalloonTextChar"/>
    <w:rsid w:val="008D0BAB"/>
    <w:rPr>
      <w:rFonts w:ascii="Tahoma" w:hAnsi="Tahoma" w:cs="Tahoma"/>
      <w:sz w:val="16"/>
      <w:szCs w:val="16"/>
    </w:rPr>
  </w:style>
  <w:style w:type="character" w:customStyle="1" w:styleId="BalloonTextChar">
    <w:name w:val="Balloon Text Char"/>
    <w:basedOn w:val="DefaultParagraphFont"/>
    <w:link w:val="BalloonText"/>
    <w:rsid w:val="008D0B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8D0BAB"/>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8D0BAB"/>
    <w:pPr>
      <w:keepLines/>
    </w:pPr>
  </w:style>
  <w:style w:type="paragraph" w:customStyle="1" w:styleId="boxrule">
    <w:name w:val="boxrule"/>
    <w:basedOn w:val="isonormal"/>
    <w:next w:val="blocktext1"/>
    <w:rsid w:val="008D0BAB"/>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8D0BAB"/>
    <w:pPr>
      <w:spacing w:before="0" w:line="80" w:lineRule="exact"/>
    </w:pPr>
  </w:style>
  <w:style w:type="paragraph" w:customStyle="1" w:styleId="tablecaption">
    <w:name w:val="tablecaption"/>
    <w:basedOn w:val="isonormal"/>
    <w:rsid w:val="008D0BAB"/>
    <w:pPr>
      <w:jc w:val="left"/>
    </w:pPr>
    <w:rPr>
      <w:b/>
    </w:rPr>
  </w:style>
  <w:style w:type="paragraph" w:customStyle="1" w:styleId="tablehead">
    <w:name w:val="tablehead"/>
    <w:basedOn w:val="isonormal"/>
    <w:rsid w:val="008D0BAB"/>
    <w:pPr>
      <w:spacing w:before="40" w:after="20"/>
      <w:jc w:val="center"/>
    </w:pPr>
    <w:rPr>
      <w:b/>
    </w:rPr>
  </w:style>
  <w:style w:type="paragraph" w:customStyle="1" w:styleId="tabletext11">
    <w:name w:val="tabletext1/1"/>
    <w:basedOn w:val="isonormal"/>
    <w:rsid w:val="008D0BAB"/>
    <w:pPr>
      <w:spacing w:before="20" w:after="20"/>
      <w:jc w:val="left"/>
    </w:pPr>
  </w:style>
  <w:style w:type="paragraph" w:customStyle="1" w:styleId="blocktext3">
    <w:name w:val="blocktext3"/>
    <w:basedOn w:val="isonormal"/>
    <w:rsid w:val="008D0BAB"/>
    <w:pPr>
      <w:keepLines/>
      <w:ind w:left="600"/>
    </w:pPr>
  </w:style>
  <w:style w:type="paragraph" w:customStyle="1" w:styleId="blocktext4">
    <w:name w:val="blocktext4"/>
    <w:basedOn w:val="isonormal"/>
    <w:rsid w:val="008D0BAB"/>
    <w:pPr>
      <w:keepLines/>
      <w:ind w:left="900"/>
    </w:pPr>
  </w:style>
  <w:style w:type="paragraph" w:customStyle="1" w:styleId="blocktext6">
    <w:name w:val="blocktext6"/>
    <w:basedOn w:val="isonormal"/>
    <w:rsid w:val="008D0BAB"/>
    <w:pPr>
      <w:keepLines/>
      <w:ind w:left="1500"/>
    </w:pPr>
  </w:style>
  <w:style w:type="paragraph" w:customStyle="1" w:styleId="outlinehd2">
    <w:name w:val="outlinehd2"/>
    <w:basedOn w:val="isonormal"/>
    <w:next w:val="blocktext3"/>
    <w:rsid w:val="008D0BAB"/>
    <w:pPr>
      <w:keepNext/>
      <w:keepLines/>
      <w:tabs>
        <w:tab w:val="right" w:pos="480"/>
        <w:tab w:val="left" w:pos="600"/>
      </w:tabs>
      <w:ind w:left="600" w:hanging="600"/>
    </w:pPr>
    <w:rPr>
      <w:b/>
    </w:rPr>
  </w:style>
  <w:style w:type="paragraph" w:customStyle="1" w:styleId="outlinehd3">
    <w:name w:val="outlinehd3"/>
    <w:basedOn w:val="isonormal"/>
    <w:next w:val="blocktext4"/>
    <w:rsid w:val="008D0BAB"/>
    <w:pPr>
      <w:keepNext/>
      <w:keepLines/>
      <w:tabs>
        <w:tab w:val="right" w:pos="780"/>
        <w:tab w:val="left" w:pos="900"/>
      </w:tabs>
      <w:ind w:left="900" w:hanging="900"/>
    </w:pPr>
    <w:rPr>
      <w:b/>
    </w:rPr>
  </w:style>
  <w:style w:type="paragraph" w:customStyle="1" w:styleId="outlinehd4">
    <w:name w:val="outlinehd4"/>
    <w:basedOn w:val="isonormal"/>
    <w:next w:val="Normal"/>
    <w:rsid w:val="008D0BAB"/>
    <w:pPr>
      <w:keepNext/>
      <w:keepLines/>
      <w:tabs>
        <w:tab w:val="right" w:pos="1080"/>
        <w:tab w:val="left" w:pos="1200"/>
      </w:tabs>
      <w:ind w:left="1200" w:hanging="1200"/>
    </w:pPr>
    <w:rPr>
      <w:b/>
    </w:rPr>
  </w:style>
  <w:style w:type="paragraph" w:customStyle="1" w:styleId="outlinehd5">
    <w:name w:val="outlinehd5"/>
    <w:basedOn w:val="isonormal"/>
    <w:next w:val="blocktext6"/>
    <w:rsid w:val="008D0BAB"/>
    <w:pPr>
      <w:keepNext/>
      <w:keepLines/>
      <w:tabs>
        <w:tab w:val="right" w:pos="1380"/>
        <w:tab w:val="left" w:pos="1500"/>
      </w:tabs>
      <w:ind w:left="1500" w:hanging="1500"/>
    </w:pPr>
    <w:rPr>
      <w:b/>
    </w:rPr>
  </w:style>
  <w:style w:type="paragraph" w:customStyle="1" w:styleId="outlinehd6">
    <w:name w:val="outlinehd6"/>
    <w:basedOn w:val="isonormal"/>
    <w:next w:val="Normal"/>
    <w:rsid w:val="008D0BAB"/>
    <w:pPr>
      <w:keepNext/>
      <w:keepLines/>
      <w:tabs>
        <w:tab w:val="right" w:pos="1680"/>
        <w:tab w:val="left" w:pos="1800"/>
      </w:tabs>
      <w:ind w:left="1800" w:hanging="1800"/>
    </w:pPr>
    <w:rPr>
      <w:b/>
    </w:rPr>
  </w:style>
  <w:style w:type="paragraph" w:customStyle="1" w:styleId="outlinetxt3">
    <w:name w:val="outlinetxt3"/>
    <w:basedOn w:val="isonormal"/>
    <w:rsid w:val="008D0BAB"/>
    <w:pPr>
      <w:keepLines/>
      <w:tabs>
        <w:tab w:val="right" w:pos="780"/>
        <w:tab w:val="left" w:pos="900"/>
      </w:tabs>
      <w:ind w:left="900" w:hanging="900"/>
    </w:pPr>
  </w:style>
  <w:style w:type="paragraph" w:customStyle="1" w:styleId="outlinetxt4">
    <w:name w:val="outlinetxt4"/>
    <w:basedOn w:val="isonormal"/>
    <w:rsid w:val="008D0BAB"/>
    <w:pPr>
      <w:keepLines/>
      <w:tabs>
        <w:tab w:val="right" w:pos="1080"/>
        <w:tab w:val="left" w:pos="1200"/>
      </w:tabs>
      <w:ind w:left="1200" w:hanging="1200"/>
    </w:pPr>
  </w:style>
  <w:style w:type="paragraph" w:customStyle="1" w:styleId="outlinetxt5">
    <w:name w:val="outlinetxt5"/>
    <w:basedOn w:val="isonormal"/>
    <w:rsid w:val="008D0BAB"/>
    <w:pPr>
      <w:keepLines/>
      <w:tabs>
        <w:tab w:val="right" w:pos="1380"/>
        <w:tab w:val="left" w:pos="1500"/>
      </w:tabs>
      <w:ind w:left="1500" w:hanging="1500"/>
    </w:pPr>
  </w:style>
  <w:style w:type="character" w:customStyle="1" w:styleId="tablelink">
    <w:name w:val="tablelink"/>
    <w:rsid w:val="008D0BAB"/>
    <w:rPr>
      <w:b/>
    </w:rPr>
  </w:style>
  <w:style w:type="paragraph" w:styleId="BalloonText">
    <w:name w:val="Balloon Text"/>
    <w:basedOn w:val="Normal"/>
    <w:link w:val="BalloonTextChar"/>
    <w:rsid w:val="008D0BAB"/>
    <w:rPr>
      <w:rFonts w:ascii="Tahoma" w:hAnsi="Tahoma" w:cs="Tahoma"/>
      <w:sz w:val="16"/>
      <w:szCs w:val="16"/>
    </w:rPr>
  </w:style>
  <w:style w:type="character" w:customStyle="1" w:styleId="BalloonTextChar">
    <w:name w:val="Balloon Text Char"/>
    <w:basedOn w:val="DefaultParagraphFont"/>
    <w:link w:val="BalloonText"/>
    <w:rsid w:val="008D0B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FIL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FILINGS</Template>
  <TotalTime>0</TotalTime>
  <Pages>8</Pages>
  <Words>1551</Words>
  <Characters>9237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2018-01-26T16:24:00Z</dcterms:created>
  <dcterms:modified xsi:type="dcterms:W3CDTF">2018-01-26T16:24:00Z</dcterms:modified>
</cp:coreProperties>
</file>