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10AA" w:rsidRDefault="00AA10AA" w:rsidP="00AA10AA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bookmarkStart w:id="0" w:name="_GoBack"/>
      <w:bookmarkEnd w:id="0"/>
    </w:p>
    <w:p w:rsidR="00AA10AA" w:rsidRDefault="00AA10AA" w:rsidP="00AA10AA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AA10AA" w:rsidRDefault="00AA10AA" w:rsidP="00AA10AA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AA10AA" w:rsidRDefault="00AA10AA" w:rsidP="00AA10AA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r>
        <w:t xml:space="preserve">                                         COMMERCIAL PACKAGE POLICY</w:t>
      </w:r>
    </w:p>
    <w:p w:rsidR="00AA10AA" w:rsidRDefault="00AA10AA" w:rsidP="00AA10AA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AA10AA" w:rsidRDefault="00AA10AA" w:rsidP="00AA10AA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r>
        <w:tab/>
      </w:r>
      <w:r>
        <w:tab/>
      </w:r>
      <w:r>
        <w:tab/>
      </w:r>
      <w:r>
        <w:tab/>
      </w:r>
      <w:r>
        <w:tab/>
        <w:t>TABLE OF CONTENTS</w:t>
      </w:r>
    </w:p>
    <w:p w:rsidR="00AA10AA" w:rsidRDefault="00AA10AA" w:rsidP="00AA10AA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AA10AA" w:rsidRDefault="00AA10AA" w:rsidP="00AA10AA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AA10AA" w:rsidRDefault="00AA10AA" w:rsidP="00AA10AA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  <w:r>
        <w:t xml:space="preserve">SECTION C </w:t>
      </w:r>
      <w:r>
        <w:noBreakHyphen/>
        <w:t xml:space="preserve"> REVISED CLM DIVISION NINE</w:t>
      </w:r>
    </w:p>
    <w:p w:rsidR="00AA10AA" w:rsidRDefault="00AA10AA" w:rsidP="00AA10AA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AA10AA" w:rsidRDefault="00AA10AA" w:rsidP="00AA10AA">
      <w:pPr>
        <w:tabs>
          <w:tab w:val="left" w:leader="dot" w:pos="8640"/>
          <w:tab w:val="left" w:pos="9000"/>
        </w:tabs>
      </w:pPr>
      <w:r>
        <w:t>Commercial Package Policy Package Modification Factors (Revised MLCP-PMF-1) ..................................    C-2</w:t>
      </w:r>
    </w:p>
    <w:p w:rsidR="00AA10AA" w:rsidRDefault="00AA10AA" w:rsidP="00AA10AA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AA10AA" w:rsidRDefault="00AA10AA" w:rsidP="00AA10AA">
      <w:pPr>
        <w:tabs>
          <w:tab w:val="left" w:pos="600"/>
          <w:tab w:val="left" w:pos="1200"/>
          <w:tab w:val="left" w:pos="1800"/>
          <w:tab w:val="left" w:pos="2280"/>
          <w:tab w:val="left" w:pos="2880"/>
          <w:tab w:val="left" w:pos="3480"/>
          <w:tab w:val="left" w:pos="4080"/>
          <w:tab w:val="left" w:pos="4680"/>
          <w:tab w:val="left" w:pos="5280"/>
          <w:tab w:val="left" w:pos="5880"/>
          <w:tab w:val="left" w:pos="6480"/>
          <w:tab w:val="left" w:pos="7080"/>
          <w:tab w:val="left" w:pos="7680"/>
          <w:tab w:val="left" w:pos="8280"/>
          <w:tab w:val="left" w:pos="8880"/>
        </w:tabs>
      </w:pPr>
    </w:p>
    <w:p w:rsidR="00AA10AA" w:rsidRDefault="00AA10AA">
      <w:pPr>
        <w:sectPr w:rsidR="00AA10AA" w:rsidSect="00AA10AA">
          <w:footerReference w:type="even" r:id="rId7"/>
          <w:footerReference w:type="default" r:id="rId8"/>
          <w:pgSz w:w="12240" w:h="15840"/>
          <w:pgMar w:top="720" w:right="720" w:bottom="720" w:left="720" w:header="504" w:footer="504" w:gutter="0"/>
          <w:cols w:space="720"/>
          <w:docGrid w:linePitch="360"/>
        </w:sectPr>
      </w:pPr>
    </w:p>
    <w:p w:rsidR="00AA10AA" w:rsidRPr="00AA10AA" w:rsidRDefault="00AA10AA" w:rsidP="00AA10AA">
      <w:pPr>
        <w:keepLines/>
        <w:suppressAutoHyphens/>
        <w:spacing w:line="200" w:lineRule="exact"/>
        <w:rPr>
          <w:rFonts w:ascii="Arial" w:hAnsi="Arial"/>
          <w:b/>
          <w:caps/>
          <w:sz w:val="18"/>
        </w:rPr>
      </w:pPr>
      <w:r w:rsidRPr="00AA10AA">
        <w:rPr>
          <w:rFonts w:ascii="Arial" w:hAnsi="Arial"/>
          <w:b/>
          <w:caps/>
          <w:sz w:val="18"/>
        </w:rPr>
        <w:lastRenderedPageBreak/>
        <w:t>PACKAGE MODIFICATION FACTORS</w:t>
      </w:r>
    </w:p>
    <w:p w:rsidR="00AA10AA" w:rsidRPr="00AA10AA" w:rsidRDefault="00AA10AA" w:rsidP="00AA10AA">
      <w:pPr>
        <w:spacing w:before="80" w:line="190" w:lineRule="exact"/>
        <w:jc w:val="both"/>
        <w:rPr>
          <w:rFonts w:ascii="Arial" w:hAnsi="Arial"/>
          <w:sz w:val="18"/>
        </w:rPr>
      </w:pPr>
    </w:p>
    <w:tbl>
      <w:tblPr>
        <w:tblW w:w="0" w:type="auto"/>
        <w:tblInd w:w="-16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00"/>
        <w:gridCol w:w="144"/>
        <w:gridCol w:w="2680"/>
        <w:gridCol w:w="1800"/>
        <w:gridCol w:w="1710"/>
        <w:gridCol w:w="1890"/>
        <w:gridCol w:w="1890"/>
      </w:tblGrid>
      <w:tr w:rsidR="00AA10AA" w:rsidRPr="00AA10AA" w:rsidTr="00276FE2">
        <w:trPr>
          <w:tblHeader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0AA" w:rsidRPr="00AA10AA" w:rsidRDefault="00AA10AA" w:rsidP="00AA10A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824" w:type="dxa"/>
            <w:gridSpan w:val="2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729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0AA" w:rsidRPr="00AA10AA" w:rsidRDefault="00AA10AA" w:rsidP="00AA10A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A10AA">
              <w:rPr>
                <w:rFonts w:ascii="Arial" w:hAnsi="Arial"/>
                <w:b/>
                <w:sz w:val="18"/>
              </w:rPr>
              <w:t>Premium From CLM Division</w:t>
            </w:r>
          </w:p>
        </w:tc>
      </w:tr>
      <w:tr w:rsidR="00AA10AA" w:rsidRPr="00AA10AA" w:rsidTr="00276FE2">
        <w:trPr>
          <w:tblHeader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0AA" w:rsidRPr="00AA10AA" w:rsidRDefault="00AA10AA" w:rsidP="00AA10A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</w:p>
        </w:tc>
        <w:tc>
          <w:tcPr>
            <w:tcW w:w="2824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AA10AA" w:rsidRPr="00AA10AA" w:rsidRDefault="00AA10AA" w:rsidP="00AA10A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A10AA">
              <w:rPr>
                <w:rFonts w:ascii="Arial" w:hAnsi="Arial"/>
                <w:b/>
                <w:sz w:val="18"/>
              </w:rPr>
              <w:br/>
            </w:r>
            <w:r w:rsidRPr="00AA10AA">
              <w:rPr>
                <w:rFonts w:ascii="Arial" w:hAnsi="Arial"/>
                <w:b/>
                <w:sz w:val="18"/>
              </w:rPr>
              <w:br/>
              <w:t>Package</w:t>
            </w:r>
            <w:r w:rsidRPr="00AA10AA">
              <w:rPr>
                <w:rFonts w:ascii="Arial" w:hAnsi="Arial"/>
                <w:b/>
                <w:sz w:val="18"/>
              </w:rPr>
              <w:br/>
              <w:t>Modification</w:t>
            </w:r>
            <w:r w:rsidRPr="00AA10AA">
              <w:rPr>
                <w:rFonts w:ascii="Arial" w:hAnsi="Arial"/>
                <w:b/>
                <w:sz w:val="18"/>
              </w:rPr>
              <w:br/>
              <w:t>Assignment</w:t>
            </w:r>
            <w:r w:rsidRPr="00AA10AA">
              <w:rPr>
                <w:rFonts w:ascii="Arial" w:hAnsi="Arial"/>
                <w:b/>
                <w:sz w:val="18"/>
              </w:rPr>
              <w:br/>
              <w:t>(PMA)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A10AA" w:rsidRPr="00AA10AA" w:rsidRDefault="00AA10AA" w:rsidP="00AA10A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A10AA">
              <w:rPr>
                <w:rFonts w:ascii="Arial" w:hAnsi="Arial"/>
                <w:b/>
                <w:sz w:val="18"/>
              </w:rPr>
              <w:br/>
            </w:r>
            <w:r w:rsidRPr="00AA10AA">
              <w:rPr>
                <w:rFonts w:ascii="Arial" w:hAnsi="Arial"/>
                <w:b/>
                <w:sz w:val="18"/>
              </w:rPr>
              <w:br/>
            </w:r>
            <w:r w:rsidRPr="00AA10AA">
              <w:rPr>
                <w:rFonts w:ascii="Arial" w:hAnsi="Arial"/>
                <w:b/>
                <w:sz w:val="18"/>
              </w:rPr>
              <w:br/>
            </w:r>
            <w:r w:rsidRPr="00AA10AA">
              <w:rPr>
                <w:rFonts w:ascii="Arial" w:hAnsi="Arial"/>
                <w:b/>
                <w:sz w:val="18"/>
              </w:rPr>
              <w:br/>
            </w:r>
            <w:r w:rsidRPr="00AA10AA">
              <w:rPr>
                <w:rFonts w:ascii="Arial" w:hAnsi="Arial"/>
                <w:b/>
                <w:sz w:val="18"/>
              </w:rPr>
              <w:br/>
              <w:t>Two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A10AA" w:rsidRPr="00AA10AA" w:rsidRDefault="00AA10AA" w:rsidP="00AA10A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A10AA">
              <w:rPr>
                <w:rFonts w:ascii="Arial" w:hAnsi="Arial"/>
                <w:b/>
                <w:sz w:val="18"/>
              </w:rPr>
              <w:t>Three,</w:t>
            </w:r>
            <w:r w:rsidRPr="00AA10AA">
              <w:rPr>
                <w:rFonts w:ascii="Arial" w:hAnsi="Arial"/>
                <w:b/>
                <w:sz w:val="18"/>
              </w:rPr>
              <w:br/>
              <w:t>Four,</w:t>
            </w:r>
            <w:r w:rsidRPr="00AA10AA">
              <w:rPr>
                <w:rFonts w:ascii="Arial" w:hAnsi="Arial"/>
                <w:b/>
                <w:sz w:val="18"/>
              </w:rPr>
              <w:br/>
              <w:t>Five,</w:t>
            </w:r>
            <w:r w:rsidRPr="00AA10AA">
              <w:rPr>
                <w:rFonts w:ascii="Arial" w:hAnsi="Arial"/>
                <w:b/>
                <w:sz w:val="18"/>
              </w:rPr>
              <w:br/>
              <w:t>Eight</w:t>
            </w:r>
            <w:r w:rsidRPr="00AA10AA">
              <w:rPr>
                <w:rFonts w:ascii="Arial" w:hAnsi="Arial"/>
                <w:b/>
                <w:sz w:val="18"/>
              </w:rPr>
              <w:br/>
            </w:r>
            <w:r w:rsidRPr="00AA10AA">
              <w:rPr>
                <w:rFonts w:ascii="Arial" w:hAnsi="Arial"/>
                <w:b/>
                <w:sz w:val="18"/>
              </w:rPr>
              <w:br/>
              <w:t>Property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A10AA" w:rsidRPr="00AA10AA" w:rsidRDefault="00AA10AA" w:rsidP="00AA10A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A10AA">
              <w:rPr>
                <w:rFonts w:ascii="Arial" w:hAnsi="Arial"/>
                <w:b/>
                <w:sz w:val="18"/>
              </w:rPr>
              <w:br/>
            </w:r>
            <w:r w:rsidRPr="00AA10AA">
              <w:rPr>
                <w:rFonts w:ascii="Arial" w:hAnsi="Arial"/>
                <w:b/>
                <w:sz w:val="18"/>
              </w:rPr>
              <w:br/>
              <w:t>Four,</w:t>
            </w:r>
            <w:r w:rsidRPr="00AA10AA">
              <w:rPr>
                <w:rFonts w:ascii="Arial" w:hAnsi="Arial"/>
                <w:b/>
                <w:sz w:val="18"/>
              </w:rPr>
              <w:br/>
              <w:t>Six</w:t>
            </w:r>
            <w:r w:rsidRPr="00AA10AA">
              <w:rPr>
                <w:rFonts w:ascii="Arial" w:hAnsi="Arial"/>
                <w:b/>
                <w:sz w:val="18"/>
              </w:rPr>
              <w:br/>
            </w:r>
            <w:r w:rsidRPr="00AA10AA">
              <w:rPr>
                <w:rFonts w:ascii="Arial" w:hAnsi="Arial"/>
                <w:b/>
                <w:sz w:val="18"/>
              </w:rPr>
              <w:br/>
              <w:t>Liability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0AA" w:rsidRPr="00AA10AA" w:rsidRDefault="00AA10AA" w:rsidP="00AA10AA">
            <w:pPr>
              <w:spacing w:before="40" w:after="20" w:line="190" w:lineRule="exact"/>
              <w:jc w:val="center"/>
              <w:rPr>
                <w:rFonts w:ascii="Arial" w:hAnsi="Arial"/>
                <w:b/>
                <w:sz w:val="18"/>
              </w:rPr>
            </w:pPr>
            <w:r w:rsidRPr="00AA10AA">
              <w:rPr>
                <w:rFonts w:ascii="Arial" w:hAnsi="Arial"/>
                <w:b/>
                <w:sz w:val="18"/>
              </w:rPr>
              <w:br/>
            </w:r>
            <w:r w:rsidRPr="00AA10AA">
              <w:rPr>
                <w:rFonts w:ascii="Arial" w:hAnsi="Arial"/>
                <w:b/>
                <w:sz w:val="18"/>
              </w:rPr>
              <w:br/>
            </w:r>
            <w:r w:rsidRPr="00AA10AA">
              <w:rPr>
                <w:rFonts w:ascii="Arial" w:hAnsi="Arial"/>
                <w:b/>
                <w:sz w:val="18"/>
              </w:rPr>
              <w:br/>
              <w:t>All</w:t>
            </w:r>
            <w:r w:rsidRPr="00AA10AA">
              <w:rPr>
                <w:rFonts w:ascii="Arial" w:hAnsi="Arial"/>
                <w:b/>
                <w:sz w:val="18"/>
              </w:rPr>
              <w:br/>
              <w:t>Other</w:t>
            </w:r>
            <w:r w:rsidRPr="00AA10AA">
              <w:rPr>
                <w:rFonts w:ascii="Arial" w:hAnsi="Arial"/>
                <w:b/>
                <w:sz w:val="18"/>
              </w:rPr>
              <w:br/>
              <w:t>Divisions</w:t>
            </w:r>
          </w:p>
        </w:tc>
      </w:tr>
      <w:tr w:rsidR="00AA10AA" w:rsidRPr="00AA10AA" w:rsidTr="00276FE2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Apartment House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.78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0AA" w:rsidRPr="00AA10AA" w:rsidRDefault="00AA10AA" w:rsidP="00AA10AA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1.00</w:t>
            </w:r>
          </w:p>
        </w:tc>
      </w:tr>
      <w:tr w:rsidR="00AA10AA" w:rsidRPr="00AA10AA" w:rsidTr="00276FE2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Contractors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0AA" w:rsidRPr="00AA10AA" w:rsidRDefault="00AA10AA" w:rsidP="00AA10AA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1.00</w:t>
            </w:r>
          </w:p>
        </w:tc>
      </w:tr>
      <w:tr w:rsidR="00AA10AA" w:rsidRPr="00AA10AA" w:rsidTr="00276FE2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Industrial &amp; Processing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.91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.98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0AA" w:rsidRPr="00AA10AA" w:rsidRDefault="00AA10AA" w:rsidP="00AA10AA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1.00</w:t>
            </w:r>
          </w:p>
        </w:tc>
      </w:tr>
      <w:tr w:rsidR="00AA10AA" w:rsidRPr="00AA10AA" w:rsidTr="00276FE2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Institutional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.67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.78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0AA" w:rsidRPr="00AA10AA" w:rsidRDefault="00AA10AA" w:rsidP="00AA10AA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1.00</w:t>
            </w:r>
          </w:p>
        </w:tc>
      </w:tr>
      <w:tr w:rsidR="00AA10AA" w:rsidRPr="00AA10AA" w:rsidTr="00276FE2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Mercantile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.75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.74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0AA" w:rsidRPr="00AA10AA" w:rsidRDefault="00AA10AA" w:rsidP="00AA10AA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1.00</w:t>
            </w:r>
          </w:p>
        </w:tc>
      </w:tr>
      <w:tr w:rsidR="00AA10AA" w:rsidRPr="00AA10AA" w:rsidTr="00276FE2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0AA" w:rsidRPr="00AA10AA" w:rsidRDefault="00AA10AA" w:rsidP="00AA10AA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spacing w:before="20" w:line="190" w:lineRule="exact"/>
              <w:rPr>
                <w:rFonts w:ascii="Arial" w:hAnsi="Arial"/>
                <w:sz w:val="18"/>
              </w:rPr>
            </w:pPr>
          </w:p>
        </w:tc>
        <w:tc>
          <w:tcPr>
            <w:tcW w:w="2680" w:type="dxa"/>
          </w:tcPr>
          <w:p w:rsidR="00AA10AA" w:rsidRPr="00AA10AA" w:rsidRDefault="00AA10AA" w:rsidP="00AA10AA">
            <w:pPr>
              <w:spacing w:before="20"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Motel/Hotel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.98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.99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0AA" w:rsidRPr="00AA10AA" w:rsidRDefault="00AA10AA" w:rsidP="00AA10AA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  <w:lang w:val="fr-FR"/>
              </w:rPr>
            </w:pPr>
            <w:r w:rsidRPr="00AA10AA">
              <w:rPr>
                <w:rFonts w:ascii="Arial" w:hAnsi="Arial"/>
                <w:sz w:val="18"/>
                <w:lang w:val="fr-FR"/>
              </w:rPr>
              <w:t>1.00</w:t>
            </w:r>
          </w:p>
        </w:tc>
      </w:tr>
      <w:tr w:rsidR="00AA10AA" w:rsidRPr="00AA10AA" w:rsidTr="00276FE2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  <w:lang w:val="fr-FR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  <w:lang w:val="fr-FR"/>
              </w:rPr>
            </w:pPr>
          </w:p>
        </w:tc>
        <w:tc>
          <w:tcPr>
            <w:tcW w:w="2680" w:type="dxa"/>
          </w:tcPr>
          <w:p w:rsidR="00AA10AA" w:rsidRPr="00AA10AA" w:rsidRDefault="00AA10AA" w:rsidP="00AA10AA">
            <w:pPr>
              <w:spacing w:line="190" w:lineRule="exact"/>
              <w:rPr>
                <w:rFonts w:ascii="Arial" w:hAnsi="Arial"/>
                <w:sz w:val="18"/>
                <w:lang w:val="fr-FR"/>
              </w:rPr>
            </w:pPr>
            <w:r w:rsidRPr="00AA10AA">
              <w:rPr>
                <w:rFonts w:ascii="Arial" w:hAnsi="Arial"/>
                <w:sz w:val="18"/>
                <w:lang w:val="fr-FR"/>
              </w:rPr>
              <w:t>Office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A10AA" w:rsidRPr="00AA10AA" w:rsidRDefault="00AA10AA" w:rsidP="00AA10AA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  <w:lang w:val="fr-FR"/>
              </w:rPr>
            </w:pPr>
            <w:r w:rsidRPr="00AA10AA">
              <w:rPr>
                <w:rFonts w:ascii="Arial" w:hAnsi="Arial"/>
                <w:sz w:val="18"/>
                <w:lang w:val="fr-FR"/>
              </w:rPr>
              <w:t>1.00</w:t>
            </w:r>
          </w:p>
        </w:tc>
      </w:tr>
      <w:tr w:rsidR="00AA10AA" w:rsidRPr="00AA10AA" w:rsidTr="00276FE2"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A10AA" w:rsidRPr="00AA10AA" w:rsidRDefault="00AA10AA" w:rsidP="00AA10AA">
            <w:pPr>
              <w:spacing w:after="20" w:line="190" w:lineRule="exact"/>
              <w:rPr>
                <w:rFonts w:ascii="Arial" w:hAnsi="Arial"/>
                <w:sz w:val="18"/>
                <w:lang w:val="fr-FR"/>
              </w:rPr>
            </w:pPr>
          </w:p>
        </w:tc>
        <w:tc>
          <w:tcPr>
            <w:tcW w:w="144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AA10AA" w:rsidRPr="00AA10AA" w:rsidRDefault="00AA10AA" w:rsidP="00AA10AA">
            <w:pPr>
              <w:spacing w:after="20" w:line="190" w:lineRule="exact"/>
              <w:rPr>
                <w:rFonts w:ascii="Arial" w:hAnsi="Arial"/>
                <w:sz w:val="18"/>
                <w:lang w:val="fr-FR"/>
              </w:rPr>
            </w:pPr>
          </w:p>
        </w:tc>
        <w:tc>
          <w:tcPr>
            <w:tcW w:w="268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AA10AA" w:rsidRPr="00AA10AA" w:rsidRDefault="00AA10AA" w:rsidP="00AA10AA">
            <w:pPr>
              <w:spacing w:after="20" w:line="190" w:lineRule="exact"/>
              <w:rPr>
                <w:rFonts w:ascii="Arial" w:hAnsi="Arial"/>
                <w:sz w:val="18"/>
                <w:lang w:val="fr-FR"/>
              </w:rPr>
            </w:pPr>
            <w:r w:rsidRPr="00AA10AA">
              <w:rPr>
                <w:rFonts w:ascii="Arial" w:hAnsi="Arial"/>
                <w:sz w:val="18"/>
                <w:lang w:val="fr-FR"/>
              </w:rPr>
              <w:t>Service</w:t>
            </w:r>
          </w:p>
        </w:tc>
        <w:tc>
          <w:tcPr>
            <w:tcW w:w="180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.90</w:t>
            </w:r>
          </w:p>
        </w:tc>
        <w:tc>
          <w:tcPr>
            <w:tcW w:w="171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.92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AA10AA" w:rsidRPr="00AA10AA" w:rsidRDefault="00AA10AA" w:rsidP="00AA10AA">
            <w:pPr>
              <w:tabs>
                <w:tab w:val="decimal" w:pos="760"/>
              </w:tabs>
              <w:spacing w:line="190" w:lineRule="exact"/>
              <w:rPr>
                <w:rFonts w:ascii="Arial" w:hAnsi="Arial"/>
                <w:sz w:val="18"/>
              </w:rPr>
            </w:pPr>
            <w:r w:rsidRPr="00AA10AA">
              <w:rPr>
                <w:rFonts w:ascii="Arial" w:hAnsi="Arial"/>
                <w:sz w:val="18"/>
              </w:rPr>
              <w:t>.94</w:t>
            </w:r>
          </w:p>
        </w:tc>
        <w:tc>
          <w:tcPr>
            <w:tcW w:w="189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A10AA" w:rsidRPr="00AA10AA" w:rsidRDefault="00AA10AA" w:rsidP="00AA10AA">
            <w:pPr>
              <w:tabs>
                <w:tab w:val="decimal" w:pos="850"/>
              </w:tabs>
              <w:spacing w:line="190" w:lineRule="exact"/>
              <w:rPr>
                <w:rFonts w:ascii="Arial" w:hAnsi="Arial"/>
                <w:sz w:val="18"/>
                <w:lang w:val="fr-FR"/>
              </w:rPr>
            </w:pPr>
            <w:r w:rsidRPr="00AA10AA">
              <w:rPr>
                <w:rFonts w:ascii="Arial" w:hAnsi="Arial"/>
                <w:sz w:val="18"/>
                <w:lang w:val="fr-FR"/>
              </w:rPr>
              <w:t>1.00</w:t>
            </w:r>
          </w:p>
        </w:tc>
      </w:tr>
    </w:tbl>
    <w:p w:rsidR="00AA10AA" w:rsidRPr="00AA10AA" w:rsidRDefault="00AA10AA" w:rsidP="00AA10AA">
      <w:pPr>
        <w:spacing w:before="80" w:line="190" w:lineRule="exact"/>
        <w:rPr>
          <w:rFonts w:ascii="Arial" w:hAnsi="Arial"/>
          <w:b/>
          <w:sz w:val="18"/>
        </w:rPr>
        <w:sectPr w:rsidR="00AA10AA" w:rsidRPr="00AA10AA" w:rsidSect="00AA10AA">
          <w:headerReference w:type="even" r:id="rId9"/>
          <w:headerReference w:type="default" r:id="rId10"/>
          <w:headerReference w:type="first" r:id="rId11"/>
          <w:pgSz w:w="12240" w:h="15840"/>
          <w:pgMar w:top="1800" w:right="960" w:bottom="1560" w:left="1200" w:header="504" w:footer="504" w:gutter="0"/>
          <w:cols w:space="0"/>
          <w:docGrid w:linePitch="299"/>
        </w:sectPr>
      </w:pPr>
    </w:p>
    <w:p w:rsidR="00AA10AA" w:rsidRPr="00AA10AA" w:rsidRDefault="00AA10AA" w:rsidP="00AA10AA">
      <w:pPr>
        <w:spacing w:before="80" w:line="190" w:lineRule="exact"/>
        <w:rPr>
          <w:rFonts w:ascii="Arial" w:hAnsi="Arial"/>
          <w:b/>
          <w:sz w:val="18"/>
        </w:rPr>
      </w:pPr>
      <w:r w:rsidRPr="00AA10AA">
        <w:rPr>
          <w:rFonts w:ascii="Arial" w:hAnsi="Arial"/>
          <w:b/>
          <w:sz w:val="18"/>
        </w:rPr>
        <w:lastRenderedPageBreak/>
        <w:t>Table 1. Package Modification Factors</w:t>
      </w:r>
    </w:p>
    <w:p w:rsidR="00AA10AA" w:rsidRPr="00AA10AA" w:rsidRDefault="00AA10AA" w:rsidP="00AA10AA">
      <w:pPr>
        <w:spacing w:before="80" w:line="190" w:lineRule="exact"/>
        <w:jc w:val="both"/>
        <w:rPr>
          <w:sz w:val="24"/>
        </w:rPr>
      </w:pPr>
    </w:p>
    <w:p w:rsidR="00BC254F" w:rsidRDefault="00BC254F"/>
    <w:sectPr w:rsidR="00BC254F" w:rsidSect="00AA10AA">
      <w:type w:val="continuous"/>
      <w:pgSz w:w="12240" w:h="15840"/>
      <w:pgMar w:top="1800" w:right="960" w:bottom="1560" w:left="1200" w:header="504" w:footer="504" w:gutter="0"/>
      <w:cols w:num="2" w:space="48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6F5D" w:rsidRDefault="00876F5D" w:rsidP="00AA10AA">
      <w:r>
        <w:separator/>
      </w:r>
    </w:p>
  </w:endnote>
  <w:endnote w:type="continuationSeparator" w:id="0">
    <w:p w:rsidR="00876F5D" w:rsidRDefault="00876F5D" w:rsidP="00AA10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0AA" w:rsidRDefault="00A9463A" w:rsidP="002A3405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AA10A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A10AA" w:rsidRDefault="00AA10AA" w:rsidP="00AA10AA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10AA" w:rsidRPr="00AA10AA" w:rsidRDefault="00AA10AA" w:rsidP="00AA10AA">
    <w:pPr>
      <w:pStyle w:val="Footer"/>
      <w:framePr w:h="18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jc w:val="center"/>
      <w:rPr>
        <w:rStyle w:val="PageNumber"/>
        <w:sz w:val="18"/>
      </w:rPr>
    </w:pPr>
    <w:r w:rsidRPr="00AA10AA">
      <w:rPr>
        <w:rStyle w:val="PageNumber"/>
        <w:sz w:val="18"/>
      </w:rPr>
      <w:t>© Insurance Services Office, Inc., 201</w:t>
    </w:r>
    <w:r w:rsidR="0088008D">
      <w:rPr>
        <w:rStyle w:val="PageNumber"/>
        <w:sz w:val="18"/>
      </w:rPr>
      <w:t>8</w:t>
    </w:r>
    <w:r w:rsidRPr="00AA10AA">
      <w:rPr>
        <w:rStyle w:val="PageNumber"/>
        <w:sz w:val="18"/>
      </w:rPr>
      <w:t xml:space="preserve">        </w:t>
    </w:r>
    <w:smartTag w:uri="urn:schemas-microsoft-com:office:smarttags" w:element="State">
      <w:smartTag w:uri="urn:schemas-microsoft-com:office:smarttags" w:element="place">
        <w:r w:rsidRPr="00AA10AA">
          <w:rPr>
            <w:rStyle w:val="PageNumber"/>
            <w:sz w:val="18"/>
          </w:rPr>
          <w:t>Alaska</w:t>
        </w:r>
      </w:smartTag>
    </w:smartTag>
    <w:r w:rsidRPr="00AA10AA">
      <w:rPr>
        <w:rStyle w:val="PageNumber"/>
        <w:sz w:val="18"/>
      </w:rPr>
      <w:t xml:space="preserve">        ML-2017-RLA1        C-</w:t>
    </w:r>
    <w:r w:rsidR="00A9463A" w:rsidRPr="00AA10AA">
      <w:rPr>
        <w:rStyle w:val="PageNumber"/>
        <w:sz w:val="18"/>
      </w:rPr>
      <w:fldChar w:fldCharType="begin"/>
    </w:r>
    <w:r w:rsidRPr="00AA10AA">
      <w:rPr>
        <w:rStyle w:val="PageNumber"/>
        <w:sz w:val="18"/>
      </w:rPr>
      <w:instrText xml:space="preserve">PAGE  </w:instrText>
    </w:r>
    <w:r w:rsidR="00A9463A" w:rsidRPr="00AA10AA">
      <w:rPr>
        <w:rStyle w:val="PageNumber"/>
        <w:sz w:val="18"/>
      </w:rPr>
      <w:fldChar w:fldCharType="separate"/>
    </w:r>
    <w:r w:rsidR="002F3041">
      <w:rPr>
        <w:rStyle w:val="PageNumber"/>
        <w:noProof/>
        <w:sz w:val="18"/>
      </w:rPr>
      <w:t>1</w:t>
    </w:r>
    <w:r w:rsidR="00A9463A" w:rsidRPr="00AA10AA">
      <w:rPr>
        <w:rStyle w:val="PageNumber"/>
        <w:sz w:val="18"/>
      </w:rPr>
      <w:fldChar w:fldCharType="end"/>
    </w:r>
  </w:p>
  <w:p w:rsidR="00AA10AA" w:rsidRPr="00AA10AA" w:rsidRDefault="00AA10AA" w:rsidP="00AA10AA">
    <w:pPr>
      <w:pStyle w:val="Footer"/>
      <w:framePr w:h="180" w:hSpace="180" w:wrap="around" w:vAnchor="page" w:hAnchor="margin" w:xAlign="center" w:yAlign="bottom" w:anchorLock="1"/>
      <w:pBdr>
        <w:top w:val="single" w:sz="6" w:space="1" w:color="FFFFFF"/>
        <w:left w:val="single" w:sz="6" w:space="1" w:color="FFFFFF"/>
        <w:bottom w:val="single" w:sz="6" w:space="1" w:color="FFFFFF"/>
        <w:right w:val="single" w:sz="6" w:space="1" w:color="FFFFFF"/>
      </w:pBdr>
      <w:ind w:right="360"/>
      <w:rPr>
        <w:sz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6F5D" w:rsidRDefault="00876F5D" w:rsidP="00AA10AA">
      <w:r>
        <w:separator/>
      </w:r>
    </w:p>
  </w:footnote>
  <w:footnote w:type="continuationSeparator" w:id="0">
    <w:p w:rsidR="00876F5D" w:rsidRDefault="00876F5D" w:rsidP="00AA10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131" w:rsidRDefault="002F30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933B0C">
      <w:tc>
        <w:tcPr>
          <w:tcW w:w="2420" w:type="dxa"/>
        </w:tcPr>
        <w:p w:rsidR="00933B0C" w:rsidRDefault="002F3041">
          <w:pPr>
            <w:pStyle w:val="Header"/>
          </w:pPr>
        </w:p>
      </w:tc>
      <w:tc>
        <w:tcPr>
          <w:tcW w:w="5440" w:type="dxa"/>
        </w:tcPr>
        <w:p w:rsidR="00933B0C" w:rsidRDefault="00876F5D">
          <w:pPr>
            <w:pStyle w:val="Header"/>
            <w:jc w:val="center"/>
          </w:pPr>
          <w:r>
            <w:t>COMMERCIAL LINES MANUAL</w:t>
          </w:r>
          <w:r>
            <w:br/>
            <w:t>DIVISION NINE – MULTIPLE LINE</w:t>
          </w:r>
          <w:r>
            <w:br/>
            <w:t>COMMERCIAL PACKAGE POLICY</w:t>
          </w:r>
          <w:r>
            <w:br/>
            <w:t>PACKAGE MODIFICATION FACTORS</w:t>
          </w:r>
        </w:p>
      </w:tc>
      <w:tc>
        <w:tcPr>
          <w:tcW w:w="2420" w:type="dxa"/>
        </w:tcPr>
        <w:p w:rsidR="00933B0C" w:rsidRDefault="00876F5D" w:rsidP="002F42E5">
          <w:pPr>
            <w:pStyle w:val="Header"/>
            <w:jc w:val="right"/>
          </w:pPr>
          <w:r w:rsidRPr="00844131">
            <w:t>ALASKA</w:t>
          </w:r>
          <w:r>
            <w:t xml:space="preserve"> (54)</w:t>
          </w:r>
        </w:p>
      </w:tc>
    </w:tr>
  </w:tbl>
  <w:p w:rsidR="00933B0C" w:rsidRDefault="002F3041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4131" w:rsidRDefault="002F30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10AA"/>
    <w:rsid w:val="002F3041"/>
    <w:rsid w:val="00876F5D"/>
    <w:rsid w:val="0088008D"/>
    <w:rsid w:val="00A9463A"/>
    <w:rsid w:val="00AA10AA"/>
    <w:rsid w:val="00BC2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ate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A10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0AA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AA10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0AA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AA10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A10AA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AA10A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A10AA"/>
    <w:rPr>
      <w:rFonts w:ascii="Times New Roman" w:eastAsia="Times New Roman" w:hAnsi="Times New Roman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AA10A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A10AA"/>
    <w:rPr>
      <w:rFonts w:ascii="Times New Roman" w:eastAsia="Times New Roman" w:hAnsi="Times New Roman" w:cs="Times New Roman"/>
      <w:szCs w:val="20"/>
    </w:rPr>
  </w:style>
  <w:style w:type="character" w:styleId="PageNumber">
    <w:name w:val="page number"/>
    <w:basedOn w:val="DefaultParagraphFont"/>
    <w:uiPriority w:val="99"/>
    <w:semiHidden/>
    <w:unhideWhenUsed/>
    <w:rsid w:val="00AA10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112</Words>
  <Characters>640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AIG</Company>
  <LinksUpToDate>false</LinksUpToDate>
  <CharactersWithSpaces>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Callahan, Brendan</dc:creator>
  <cp:lastModifiedBy>American International Group</cp:lastModifiedBy>
  <cp:revision>2</cp:revision>
  <dcterms:created xsi:type="dcterms:W3CDTF">2018-02-09T14:53:00Z</dcterms:created>
  <dcterms:modified xsi:type="dcterms:W3CDTF">2018-02-09T14:53:00Z</dcterms:modified>
</cp:coreProperties>
</file>