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F26" w:rsidRDefault="00B32F26" w:rsidP="00E568B8">
      <w:bookmarkStart w:id="0" w:name="bkmrk"/>
      <w:bookmarkStart w:id="1" w:name="Sect_A"/>
      <w:bookmarkEnd w:id="0"/>
      <w:bookmarkEnd w:id="1"/>
    </w:p>
    <w:p w:rsidR="00B32F26" w:rsidRDefault="00B32F26" w:rsidP="00E568B8">
      <w:pPr>
        <w:jc w:val="center"/>
      </w:pPr>
      <w:r>
        <w:t>SECTION A - SCOPE OF REVISION</w:t>
      </w:r>
    </w:p>
    <w:p w:rsidR="00B32F26" w:rsidRDefault="00B32F26" w:rsidP="00E568B8"/>
    <w:p w:rsidR="00B32F26" w:rsidRDefault="00B32F26" w:rsidP="00E568B8"/>
    <w:p w:rsidR="00B32F26" w:rsidRDefault="00B32F26" w:rsidP="00E568B8">
      <w:pPr>
        <w:tabs>
          <w:tab w:val="left" w:leader="dot" w:pos="8640"/>
        </w:tabs>
      </w:pPr>
      <w:r>
        <w:t>Summary of Increased Limit Factor Changes</w:t>
      </w:r>
      <w:r>
        <w:tab/>
        <w:t>A2</w:t>
      </w:r>
    </w:p>
    <w:p w:rsidR="00B32F26" w:rsidRDefault="00B32F26" w:rsidP="00E568B8">
      <w:pPr>
        <w:tabs>
          <w:tab w:val="left" w:leader="dot" w:pos="8640"/>
        </w:tabs>
      </w:pPr>
      <w:r>
        <w:t>Summary of Deductible Discount Factor Changes</w:t>
      </w:r>
      <w:r>
        <w:tab/>
        <w:t>A3</w:t>
      </w:r>
    </w:p>
    <w:p w:rsidR="00B32F26" w:rsidRDefault="00B32F26" w:rsidP="00E568B8">
      <w:pPr>
        <w:tabs>
          <w:tab w:val="left" w:leader="dot" w:pos="8640"/>
        </w:tabs>
      </w:pPr>
      <w:r>
        <w:t>Revised Increased Limit Factors</w:t>
      </w:r>
      <w:r>
        <w:tab/>
        <w:t>A4</w:t>
      </w:r>
    </w:p>
    <w:p w:rsidR="00B32F26" w:rsidRDefault="00B32F26" w:rsidP="00E568B8">
      <w:pPr>
        <w:tabs>
          <w:tab w:val="left" w:leader="dot" w:pos="8640"/>
        </w:tabs>
      </w:pPr>
      <w:r>
        <w:t>Revised Deductible Discount Factors</w:t>
      </w:r>
      <w:r>
        <w:tab/>
        <w:t>A5-A8</w:t>
      </w:r>
    </w:p>
    <w:p w:rsidR="00B32F26" w:rsidRDefault="00B32F26" w:rsidP="00E568B8">
      <w:pPr>
        <w:spacing w:line="120" w:lineRule="exact"/>
      </w:pPr>
      <w:bookmarkStart w:id="2" w:name="_GoBack"/>
      <w:bookmarkEnd w:id="2"/>
      <w:r>
        <w:br w:type="page"/>
      </w:r>
    </w:p>
    <w:p w:rsidR="00B32F26" w:rsidRPr="00F25577" w:rsidRDefault="00B32F26" w:rsidP="00E568B8">
      <w:pPr>
        <w:jc w:val="center"/>
        <w:rPr>
          <w:b/>
        </w:rPr>
      </w:pPr>
      <w:r w:rsidRPr="00F25577">
        <w:rPr>
          <w:b/>
        </w:rPr>
        <w:t>SUMMARY OF INCREASED LIMIT FACTOR CHANGES</w:t>
      </w:r>
    </w:p>
    <w:p w:rsidR="00B32F26" w:rsidRDefault="00B32F26" w:rsidP="00E568B8">
      <w:pPr>
        <w:rPr>
          <w:szCs w:val="16"/>
        </w:rPr>
      </w:pPr>
    </w:p>
    <w:p w:rsidR="00B32F26" w:rsidRDefault="00B32F26" w:rsidP="00E568B8">
      <w:r>
        <w:rPr>
          <w:u w:val="single"/>
        </w:rPr>
        <w:t>Changes By Table and in Total</w:t>
      </w:r>
    </w:p>
    <w:p w:rsidR="00B32F26" w:rsidRPr="00C87AF8" w:rsidRDefault="00B32F26" w:rsidP="00E568B8">
      <w:pPr>
        <w:spacing w:line="160" w:lineRule="exact"/>
        <w:rPr>
          <w:sz w:val="16"/>
          <w:szCs w:val="16"/>
        </w:rPr>
      </w:pPr>
    </w:p>
    <w:p w:rsidR="00B32F26" w:rsidRDefault="00B32F26" w:rsidP="00E568B8">
      <w:r>
        <w:t>The following shows the average effects of the filed changes for risks in each table:</w:t>
      </w:r>
    </w:p>
    <w:p w:rsidR="00B32F26" w:rsidRPr="00C87AF8" w:rsidRDefault="00B32F26" w:rsidP="00E568B8">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B32F26" w:rsidRDefault="00B32F26" w:rsidP="00E568B8">
            <w:pPr>
              <w:jc w:val="center"/>
              <w:rPr>
                <w:u w:val="single"/>
              </w:rPr>
            </w:pPr>
            <w:r>
              <w:rPr>
                <w:u w:val="single"/>
              </w:rPr>
              <w:t>Indicated Change</w:t>
            </w:r>
          </w:p>
        </w:tc>
        <w:tc>
          <w:tcPr>
            <w:tcW w:w="2574" w:type="dxa"/>
            <w:tcBorders>
              <w:top w:val="nil"/>
              <w:left w:val="nil"/>
              <w:bottom w:val="nil"/>
              <w:right w:val="nil"/>
            </w:tcBorders>
          </w:tcPr>
          <w:p w:rsidR="00B32F26" w:rsidRDefault="00B32F26" w:rsidP="00E568B8">
            <w:pPr>
              <w:ind w:right="-90"/>
              <w:jc w:val="center"/>
              <w:rPr>
                <w:u w:val="single"/>
              </w:rPr>
            </w:pPr>
            <w:r>
              <w:rPr>
                <w:u w:val="single"/>
              </w:rPr>
              <w:t>Selected Change</w:t>
            </w:r>
          </w:p>
        </w:tc>
      </w:tr>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pPr>
            <w:r>
              <w:t>Light and Medium</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1.2%</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1.2%</w:t>
            </w:r>
          </w:p>
        </w:tc>
      </w:tr>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pPr>
            <w:r>
              <w:t>Heavy</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0.1%</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0.1%</w:t>
            </w:r>
          </w:p>
        </w:tc>
      </w:tr>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pPr>
            <w:r>
              <w:t>Extra Heavy</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-2.1%</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-2.1%</w:t>
            </w:r>
          </w:p>
        </w:tc>
      </w:tr>
      <w:tr w:rsidR="00B32F26" w:rsidTr="006E723D">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pPr>
            <w:r>
              <w:t>Zone-rated</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0.5%</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0.5%</w:t>
            </w:r>
          </w:p>
        </w:tc>
      </w:tr>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B32F26" w:rsidRDefault="00B32F26" w:rsidP="00E568B8">
            <w:pPr>
              <w:ind w:right="846"/>
              <w:jc w:val="right"/>
              <w:rPr>
                <w:color w:val="000000"/>
                <w:szCs w:val="22"/>
                <w:u w:val="single"/>
              </w:rPr>
            </w:pPr>
            <w:r>
              <w:rPr>
                <w:color w:val="000000"/>
                <w:szCs w:val="22"/>
                <w:u w:val="single"/>
              </w:rPr>
              <w:t>0.7%</w:t>
            </w:r>
          </w:p>
        </w:tc>
        <w:tc>
          <w:tcPr>
            <w:tcW w:w="2574" w:type="dxa"/>
            <w:tcBorders>
              <w:top w:val="nil"/>
              <w:left w:val="nil"/>
              <w:bottom w:val="nil"/>
              <w:right w:val="nil"/>
            </w:tcBorders>
          </w:tcPr>
          <w:p w:rsidR="00B32F26" w:rsidRDefault="00B32F26" w:rsidP="00E568B8">
            <w:pPr>
              <w:ind w:right="846"/>
              <w:jc w:val="right"/>
              <w:rPr>
                <w:color w:val="000000"/>
                <w:szCs w:val="22"/>
                <w:u w:val="single"/>
              </w:rPr>
            </w:pPr>
            <w:r>
              <w:rPr>
                <w:color w:val="000000"/>
                <w:szCs w:val="22"/>
                <w:u w:val="single"/>
              </w:rPr>
              <w:t>0.7%</w:t>
            </w:r>
          </w:p>
        </w:tc>
      </w:tr>
      <w:tr w:rsidR="00B32F26">
        <w:tc>
          <w:tcPr>
            <w:tcW w:w="5148" w:type="dxa"/>
            <w:tcBorders>
              <w:top w:val="nil"/>
              <w:left w:val="nil"/>
              <w:bottom w:val="nil"/>
              <w:right w:val="nil"/>
            </w:tcBorders>
          </w:tcPr>
          <w:p w:rsidR="00B32F26" w:rsidRDefault="00B32F26" w:rsidP="00E568B8">
            <w:pPr>
              <w:tabs>
                <w:tab w:val="center" w:pos="2160"/>
                <w:tab w:val="center" w:pos="5040"/>
                <w:tab w:val="center" w:pos="7920"/>
              </w:tabs>
              <w:ind w:left="720"/>
            </w:pPr>
            <w:r>
              <w:t>TOTAL</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0.5%</w:t>
            </w:r>
          </w:p>
        </w:tc>
        <w:tc>
          <w:tcPr>
            <w:tcW w:w="2574" w:type="dxa"/>
            <w:tcBorders>
              <w:top w:val="nil"/>
              <w:left w:val="nil"/>
              <w:bottom w:val="nil"/>
              <w:right w:val="nil"/>
            </w:tcBorders>
          </w:tcPr>
          <w:p w:rsidR="00B32F26" w:rsidRDefault="00B32F26" w:rsidP="00E568B8">
            <w:pPr>
              <w:ind w:right="846"/>
              <w:jc w:val="right"/>
              <w:rPr>
                <w:color w:val="000000"/>
                <w:szCs w:val="22"/>
              </w:rPr>
            </w:pPr>
            <w:r>
              <w:rPr>
                <w:color w:val="000000"/>
                <w:szCs w:val="22"/>
              </w:rPr>
              <w:t>0.5%</w:t>
            </w:r>
          </w:p>
        </w:tc>
      </w:tr>
    </w:tbl>
    <w:p w:rsidR="00B32F26" w:rsidRPr="00C87AF8" w:rsidRDefault="00B32F26" w:rsidP="00E568B8">
      <w:pPr>
        <w:spacing w:line="160" w:lineRule="exact"/>
        <w:rPr>
          <w:sz w:val="16"/>
          <w:szCs w:val="16"/>
        </w:rPr>
      </w:pPr>
    </w:p>
    <w:p w:rsidR="00B32F26" w:rsidRPr="00C87AF8" w:rsidRDefault="00B32F26" w:rsidP="00E568B8">
      <w:pPr>
        <w:spacing w:line="160" w:lineRule="exact"/>
        <w:rPr>
          <w:sz w:val="16"/>
          <w:szCs w:val="16"/>
        </w:rPr>
      </w:pPr>
    </w:p>
    <w:p w:rsidR="00B32F26" w:rsidRDefault="00B32F26" w:rsidP="00E568B8">
      <w:r>
        <w:rPr>
          <w:u w:val="single"/>
        </w:rPr>
        <w:t>Comparison of Current and Revised Increased Limit Factors</w:t>
      </w:r>
    </w:p>
    <w:p w:rsidR="00B32F26" w:rsidRPr="00C87AF8" w:rsidRDefault="00B32F26" w:rsidP="00E568B8">
      <w:pPr>
        <w:spacing w:line="160" w:lineRule="exact"/>
        <w:rPr>
          <w:sz w:val="16"/>
          <w:szCs w:val="16"/>
        </w:rPr>
      </w:pPr>
    </w:p>
    <w:p w:rsidR="00B32F26" w:rsidRDefault="00B32F26" w:rsidP="00E568B8">
      <w:r>
        <w:t>The following compares the current and revised increased limit factors for a sample of policy limits:</w:t>
      </w:r>
    </w:p>
    <w:p w:rsidR="00B32F26" w:rsidRPr="00C87AF8" w:rsidRDefault="00B32F26" w:rsidP="00E568B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32F26">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jc w:val="center"/>
              <w:rPr>
                <w:u w:val="single"/>
              </w:rPr>
            </w:pPr>
          </w:p>
          <w:p w:rsidR="00B32F26" w:rsidRDefault="00B32F26" w:rsidP="00E568B8">
            <w:pPr>
              <w:spacing w:line="120" w:lineRule="exact"/>
              <w:jc w:val="center"/>
              <w:rPr>
                <w:u w:val="single"/>
              </w:rPr>
            </w:pPr>
          </w:p>
          <w:p w:rsidR="00B32F26" w:rsidRDefault="00B32F26" w:rsidP="00E568B8">
            <w:pPr>
              <w:jc w:val="center"/>
              <w:rPr>
                <w:u w:val="single"/>
              </w:rPr>
            </w:pPr>
          </w:p>
          <w:p w:rsidR="00B32F26" w:rsidRDefault="00B32F26" w:rsidP="00E568B8">
            <w:pPr>
              <w:spacing w:after="60"/>
              <w:jc w:val="center"/>
              <w:rPr>
                <w:u w:val="single"/>
              </w:rPr>
            </w:pPr>
            <w:r>
              <w:rPr>
                <w:u w:val="single"/>
              </w:rPr>
              <w:t>Table</w:t>
            </w:r>
          </w:p>
        </w:tc>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spacing w:line="120" w:lineRule="exact"/>
              <w:jc w:val="center"/>
            </w:pPr>
          </w:p>
          <w:p w:rsidR="00B32F26" w:rsidRDefault="00B32F26" w:rsidP="00E568B8">
            <w:pPr>
              <w:jc w:val="center"/>
              <w:rPr>
                <w:u w:val="single"/>
              </w:rPr>
            </w:pPr>
            <w:r>
              <w:t>Policy</w:t>
            </w:r>
          </w:p>
          <w:p w:rsidR="00B32F26" w:rsidRDefault="00B32F26" w:rsidP="00E568B8">
            <w:pPr>
              <w:jc w:val="center"/>
            </w:pPr>
            <w:r>
              <w:t>Limit</w:t>
            </w:r>
          </w:p>
          <w:p w:rsidR="00B32F26" w:rsidRDefault="00B32F26" w:rsidP="00E568B8">
            <w:pPr>
              <w:jc w:val="center"/>
              <w:rPr>
                <w:u w:val="single"/>
              </w:rPr>
            </w:pPr>
            <w:r>
              <w:rPr>
                <w:u w:val="single"/>
              </w:rPr>
              <w:t>($,000)</w:t>
            </w:r>
          </w:p>
        </w:tc>
        <w:tc>
          <w:tcPr>
            <w:tcW w:w="2059" w:type="dxa"/>
            <w:tcBorders>
              <w:top w:val="nil"/>
              <w:left w:val="nil"/>
              <w:bottom w:val="nil"/>
              <w:right w:val="nil"/>
            </w:tcBorders>
          </w:tcPr>
          <w:p w:rsidR="00B32F26" w:rsidRDefault="00B32F26" w:rsidP="00E568B8">
            <w:pPr>
              <w:jc w:val="center"/>
            </w:pPr>
            <w:r>
              <w:t>(1)</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Current</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(2)</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Revised</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(3)</w:t>
            </w:r>
          </w:p>
          <w:p w:rsidR="00B32F26" w:rsidRDefault="00B32F26" w:rsidP="00E568B8">
            <w:pPr>
              <w:jc w:val="center"/>
            </w:pPr>
            <w:r>
              <w:t>[(2)-(1)]/(1)</w:t>
            </w:r>
          </w:p>
          <w:p w:rsidR="00B32F26" w:rsidRDefault="00B32F26" w:rsidP="00E568B8">
            <w:pPr>
              <w:spacing w:line="120" w:lineRule="exact"/>
              <w:jc w:val="center"/>
            </w:pPr>
          </w:p>
          <w:p w:rsidR="00B32F26" w:rsidRDefault="00B32F26" w:rsidP="00E568B8">
            <w:pPr>
              <w:jc w:val="center"/>
              <w:rPr>
                <w:u w:val="single"/>
              </w:rPr>
            </w:pPr>
            <w:r>
              <w:t>Percent</w:t>
            </w:r>
          </w:p>
          <w:p w:rsidR="00B32F26" w:rsidRDefault="00B32F26" w:rsidP="00E568B8">
            <w:pPr>
              <w:jc w:val="center"/>
              <w:rPr>
                <w:u w:val="single"/>
              </w:rPr>
            </w:pPr>
            <w:r>
              <w:rPr>
                <w:u w:val="single"/>
              </w:rPr>
              <w:t>Change</w:t>
            </w:r>
          </w:p>
        </w:tc>
      </w:tr>
      <w:tr w:rsidR="00B32F26">
        <w:tc>
          <w:tcPr>
            <w:tcW w:w="2059" w:type="dxa"/>
            <w:tcBorders>
              <w:top w:val="nil"/>
              <w:left w:val="nil"/>
              <w:bottom w:val="nil"/>
              <w:right w:val="nil"/>
            </w:tcBorders>
          </w:tcPr>
          <w:p w:rsidR="00B32F26" w:rsidRDefault="00B32F26" w:rsidP="00E568B8">
            <w:pPr>
              <w:tabs>
                <w:tab w:val="center" w:pos="2160"/>
                <w:tab w:val="center" w:pos="5040"/>
                <w:tab w:val="center" w:pos="7920"/>
              </w:tabs>
            </w:pPr>
            <w:r>
              <w:t>Light and Medium</w:t>
            </w:r>
          </w:p>
        </w:tc>
        <w:tc>
          <w:tcPr>
            <w:tcW w:w="2059" w:type="dxa"/>
            <w:tcBorders>
              <w:top w:val="nil"/>
              <w:left w:val="nil"/>
              <w:bottom w:val="nil"/>
              <w:right w:val="nil"/>
            </w:tcBorders>
          </w:tcPr>
          <w:p w:rsidR="00B32F26" w:rsidRDefault="00B32F26" w:rsidP="00E568B8">
            <w:pPr>
              <w:ind w:right="691"/>
              <w:jc w:val="right"/>
            </w:pPr>
            <w:r>
              <w:t>300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1.31</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0.8%</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500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1.46</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1.48</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1.4%</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1.68</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1.70</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1.2%</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2,000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1.89</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1.1%</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p>
        </w:tc>
      </w:tr>
      <w:tr w:rsidR="00B32F26">
        <w:tc>
          <w:tcPr>
            <w:tcW w:w="2059" w:type="dxa"/>
            <w:tcBorders>
              <w:top w:val="nil"/>
              <w:left w:val="nil"/>
              <w:bottom w:val="nil"/>
              <w:right w:val="nil"/>
            </w:tcBorders>
          </w:tcPr>
          <w:p w:rsidR="00B32F26" w:rsidRDefault="00B32F26" w:rsidP="00E568B8">
            <w:r>
              <w:t>Heavy</w:t>
            </w:r>
          </w:p>
        </w:tc>
        <w:tc>
          <w:tcPr>
            <w:tcW w:w="2059" w:type="dxa"/>
            <w:tcBorders>
              <w:top w:val="nil"/>
              <w:left w:val="nil"/>
              <w:bottom w:val="nil"/>
              <w:right w:val="nil"/>
            </w:tcBorders>
          </w:tcPr>
          <w:p w:rsidR="00B32F26" w:rsidRDefault="00B32F26" w:rsidP="00E568B8">
            <w:pPr>
              <w:ind w:right="691"/>
              <w:jc w:val="right"/>
            </w:pPr>
            <w:r>
              <w:t>300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1.36</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1.5%</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500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1.55</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1.57</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1.3%</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1.87</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0.0%</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2,000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2.14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2.16</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0.9%</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p>
        </w:tc>
      </w:tr>
      <w:tr w:rsidR="00B32F26">
        <w:tc>
          <w:tcPr>
            <w:tcW w:w="2059" w:type="dxa"/>
            <w:tcBorders>
              <w:top w:val="nil"/>
              <w:left w:val="nil"/>
              <w:bottom w:val="nil"/>
              <w:right w:val="nil"/>
            </w:tcBorders>
          </w:tcPr>
          <w:p w:rsidR="00B32F26" w:rsidRDefault="00B32F26" w:rsidP="00E568B8">
            <w:r>
              <w:t>Extra Heavy</w:t>
            </w:r>
          </w:p>
        </w:tc>
        <w:tc>
          <w:tcPr>
            <w:tcW w:w="2059" w:type="dxa"/>
            <w:tcBorders>
              <w:top w:val="nil"/>
              <w:left w:val="nil"/>
              <w:bottom w:val="nil"/>
              <w:right w:val="nil"/>
            </w:tcBorders>
          </w:tcPr>
          <w:p w:rsidR="00B32F26" w:rsidRDefault="00B32F26" w:rsidP="00E568B8">
            <w:pPr>
              <w:ind w:right="691"/>
              <w:jc w:val="right"/>
            </w:pPr>
            <w:r>
              <w:t>300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1.36</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-0.7%</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500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1.58</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1.57</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-0.6%</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1.88</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1.84</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-2.1%</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2,000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2.14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2.10</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-1.9%</w:t>
            </w:r>
          </w:p>
        </w:tc>
      </w:tr>
      <w:tr w:rsidR="00B32F26" w:rsidTr="000D3178">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p>
        </w:tc>
      </w:tr>
      <w:tr w:rsidR="00B32F26" w:rsidTr="000D3178">
        <w:tc>
          <w:tcPr>
            <w:tcW w:w="2059" w:type="dxa"/>
            <w:tcBorders>
              <w:top w:val="nil"/>
              <w:left w:val="nil"/>
              <w:bottom w:val="nil"/>
              <w:right w:val="nil"/>
            </w:tcBorders>
          </w:tcPr>
          <w:p w:rsidR="00B32F26" w:rsidRDefault="00B32F26" w:rsidP="00E568B8">
            <w:r>
              <w:t>Zone-rated</w:t>
            </w:r>
          </w:p>
        </w:tc>
        <w:tc>
          <w:tcPr>
            <w:tcW w:w="2059" w:type="dxa"/>
            <w:tcBorders>
              <w:top w:val="nil"/>
              <w:left w:val="nil"/>
              <w:bottom w:val="nil"/>
              <w:right w:val="nil"/>
            </w:tcBorders>
          </w:tcPr>
          <w:p w:rsidR="00B32F26" w:rsidRDefault="00B32F26" w:rsidP="00E568B8">
            <w:pPr>
              <w:ind w:right="691"/>
              <w:jc w:val="right"/>
            </w:pPr>
            <w:r>
              <w:t>300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1.35</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1.35</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0.0%</w:t>
            </w:r>
          </w:p>
        </w:tc>
      </w:tr>
      <w:tr w:rsidR="00B32F26" w:rsidTr="000D3178">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500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1.55</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1.55</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0.0%</w:t>
            </w:r>
          </w:p>
        </w:tc>
      </w:tr>
      <w:tr w:rsidR="00B32F26" w:rsidTr="000D3178">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1.81</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1.82</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0.6%</w:t>
            </w:r>
          </w:p>
        </w:tc>
      </w:tr>
      <w:tr w:rsidR="00B32F26" w:rsidTr="000D3178">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2,000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2.04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2.05</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0.5%</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p>
        </w:tc>
      </w:tr>
      <w:tr w:rsidR="00B32F26">
        <w:tc>
          <w:tcPr>
            <w:tcW w:w="2059" w:type="dxa"/>
            <w:tcBorders>
              <w:top w:val="nil"/>
              <w:left w:val="nil"/>
              <w:bottom w:val="nil"/>
              <w:right w:val="nil"/>
            </w:tcBorders>
          </w:tcPr>
          <w:p w:rsidR="00B32F26" w:rsidRDefault="00B32F26" w:rsidP="00E568B8">
            <w:r>
              <w:t>All Other</w:t>
            </w:r>
          </w:p>
        </w:tc>
        <w:tc>
          <w:tcPr>
            <w:tcW w:w="2059" w:type="dxa"/>
            <w:tcBorders>
              <w:top w:val="nil"/>
              <w:left w:val="nil"/>
              <w:bottom w:val="nil"/>
              <w:right w:val="nil"/>
            </w:tcBorders>
          </w:tcPr>
          <w:p w:rsidR="00B32F26" w:rsidRDefault="00B32F26" w:rsidP="00E568B8">
            <w:pPr>
              <w:ind w:right="691"/>
              <w:jc w:val="right"/>
            </w:pPr>
            <w:r>
              <w:t>300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1.31</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1.32</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0.8%</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500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1.48</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1.50</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1.4%</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1.72</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1.73</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0.6%</w:t>
            </w:r>
          </w:p>
        </w:tc>
      </w:tr>
      <w:tr w:rsidR="00B32F26">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r>
              <w:t>2,000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1.93</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1.94</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0.5%</w:t>
            </w:r>
          </w:p>
        </w:tc>
      </w:tr>
    </w:tbl>
    <w:p w:rsidR="00B32F26" w:rsidRPr="007B5F3A" w:rsidRDefault="00B32F26" w:rsidP="00E568B8">
      <w:pPr>
        <w:rPr>
          <w:sz w:val="16"/>
          <w:szCs w:val="16"/>
        </w:rPr>
      </w:pPr>
    </w:p>
    <w:p w:rsidR="00B32F26" w:rsidRDefault="00B32F26" w:rsidP="00E568B8">
      <w:r>
        <w:t>Page A-4 displays the revised Commercial Automobile Liability increased limit factors as they will appear in the Commercial Lines Manual.  The increased limit factors shown are the ratio of the sum of indemnity, ALAE, and ULAE at each specific limit to the same sum evaluated at the basic limit ($100,000).  Therefore, the factor listed for the basic limit is 1.00.</w:t>
      </w:r>
    </w:p>
    <w:p w:rsidR="00B32F26" w:rsidRDefault="00B32F26" w:rsidP="00E568B8">
      <w:r>
        <w:br w:type="page"/>
      </w:r>
    </w:p>
    <w:p w:rsidR="00B32F26" w:rsidRPr="00F25577" w:rsidRDefault="00B32F26" w:rsidP="00E568B8">
      <w:pPr>
        <w:jc w:val="center"/>
        <w:rPr>
          <w:b/>
        </w:rPr>
      </w:pPr>
      <w:r w:rsidRPr="00F25577">
        <w:rPr>
          <w:b/>
        </w:rPr>
        <w:t xml:space="preserve">SUMMARY OF </w:t>
      </w:r>
      <w:r>
        <w:rPr>
          <w:b/>
        </w:rPr>
        <w:t>DEDUCTIBLE DISCOUNT</w:t>
      </w:r>
      <w:r w:rsidRPr="00F25577">
        <w:rPr>
          <w:b/>
        </w:rPr>
        <w:t xml:space="preserve"> FACTOR CHANGES</w:t>
      </w:r>
    </w:p>
    <w:p w:rsidR="00B32F26" w:rsidRDefault="00B32F26" w:rsidP="00E568B8">
      <w:pPr>
        <w:rPr>
          <w:szCs w:val="16"/>
        </w:rPr>
      </w:pPr>
    </w:p>
    <w:p w:rsidR="00B32F26" w:rsidRDefault="00B32F26" w:rsidP="00E568B8">
      <w:r>
        <w:t>The following compares the current and revised deductible discount factors for a sample of deductible amounts:</w:t>
      </w:r>
    </w:p>
    <w:p w:rsidR="00B32F26" w:rsidRDefault="00B32F26" w:rsidP="00E568B8"/>
    <w:p w:rsidR="00B32F26" w:rsidRDefault="00B32F26" w:rsidP="00E568B8">
      <w:pPr>
        <w:jc w:val="center"/>
      </w:pPr>
      <w:r>
        <w:t>Combined Single Limit Deductible</w:t>
      </w:r>
    </w:p>
    <w:p w:rsidR="00B32F26" w:rsidRPr="00C87AF8" w:rsidRDefault="00B32F26" w:rsidP="00E568B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32F26" w:rsidTr="00DF46C4">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jc w:val="center"/>
              <w:rPr>
                <w:u w:val="single"/>
              </w:rPr>
            </w:pPr>
          </w:p>
          <w:p w:rsidR="00B32F26" w:rsidRDefault="00B32F26" w:rsidP="00E568B8">
            <w:pPr>
              <w:spacing w:line="120" w:lineRule="exact"/>
              <w:jc w:val="center"/>
              <w:rPr>
                <w:u w:val="single"/>
              </w:rPr>
            </w:pPr>
          </w:p>
          <w:p w:rsidR="00B32F26" w:rsidRDefault="00B32F26" w:rsidP="00E568B8">
            <w:pPr>
              <w:jc w:val="center"/>
              <w:rPr>
                <w:u w:val="single"/>
              </w:rPr>
            </w:pPr>
          </w:p>
          <w:p w:rsidR="00B32F26" w:rsidRDefault="00B32F26" w:rsidP="00E568B8">
            <w:pPr>
              <w:spacing w:after="60"/>
              <w:jc w:val="center"/>
              <w:rPr>
                <w:u w:val="single"/>
              </w:rPr>
            </w:pPr>
            <w:r>
              <w:rPr>
                <w:u w:val="single"/>
              </w:rPr>
              <w:t>Table</w:t>
            </w:r>
          </w:p>
        </w:tc>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spacing w:line="120" w:lineRule="exact"/>
              <w:jc w:val="center"/>
            </w:pPr>
          </w:p>
          <w:p w:rsidR="00B32F26" w:rsidRDefault="00B32F26" w:rsidP="00E568B8">
            <w:pPr>
              <w:jc w:val="center"/>
            </w:pPr>
          </w:p>
          <w:p w:rsidR="00B32F26" w:rsidRDefault="00B32F26" w:rsidP="00E568B8">
            <w:pPr>
              <w:jc w:val="center"/>
            </w:pPr>
            <w:r>
              <w:t>Deductible</w:t>
            </w:r>
          </w:p>
          <w:p w:rsidR="00B32F26" w:rsidRDefault="00B32F26" w:rsidP="00E568B8">
            <w:pPr>
              <w:jc w:val="center"/>
              <w:rPr>
                <w:u w:val="single"/>
              </w:rPr>
            </w:pPr>
            <w:r>
              <w:rPr>
                <w:u w:val="single"/>
              </w:rPr>
              <w:t>Amount</w:t>
            </w:r>
          </w:p>
        </w:tc>
        <w:tc>
          <w:tcPr>
            <w:tcW w:w="2059" w:type="dxa"/>
            <w:tcBorders>
              <w:top w:val="nil"/>
              <w:left w:val="nil"/>
              <w:bottom w:val="nil"/>
              <w:right w:val="nil"/>
            </w:tcBorders>
          </w:tcPr>
          <w:p w:rsidR="00B32F26" w:rsidRDefault="00B32F26" w:rsidP="00E568B8">
            <w:pPr>
              <w:jc w:val="center"/>
            </w:pPr>
            <w:r>
              <w:t>(1)</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Current</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(2)</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Revised</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(3)</w:t>
            </w:r>
          </w:p>
          <w:p w:rsidR="00B32F26" w:rsidRDefault="00B32F26" w:rsidP="00E568B8">
            <w:pPr>
              <w:jc w:val="center"/>
            </w:pPr>
            <w:r>
              <w:t>[(2)-(1)]/(1)</w:t>
            </w:r>
          </w:p>
          <w:p w:rsidR="00B32F26" w:rsidRDefault="00B32F26" w:rsidP="00E568B8">
            <w:pPr>
              <w:spacing w:line="120" w:lineRule="exact"/>
              <w:jc w:val="center"/>
            </w:pPr>
          </w:p>
          <w:p w:rsidR="00B32F26" w:rsidRDefault="00B32F26" w:rsidP="00E568B8">
            <w:pPr>
              <w:jc w:val="center"/>
              <w:rPr>
                <w:u w:val="single"/>
              </w:rPr>
            </w:pPr>
            <w:r>
              <w:t>Percent</w:t>
            </w:r>
          </w:p>
          <w:p w:rsidR="00B32F26" w:rsidRDefault="00B32F26" w:rsidP="00E568B8">
            <w:pPr>
              <w:jc w:val="center"/>
              <w:rPr>
                <w:u w:val="single"/>
              </w:rPr>
            </w:pPr>
            <w:r>
              <w:rPr>
                <w:u w:val="single"/>
              </w:rPr>
              <w:t>Change</w:t>
            </w:r>
          </w:p>
        </w:tc>
      </w:tr>
      <w:tr w:rsidR="00B32F26" w:rsidTr="00DF46C4">
        <w:tc>
          <w:tcPr>
            <w:tcW w:w="2059" w:type="dxa"/>
            <w:tcBorders>
              <w:top w:val="nil"/>
              <w:left w:val="nil"/>
              <w:bottom w:val="nil"/>
              <w:right w:val="nil"/>
            </w:tcBorders>
          </w:tcPr>
          <w:p w:rsidR="00B32F26" w:rsidRDefault="00B32F26" w:rsidP="00E568B8">
            <w:pPr>
              <w:tabs>
                <w:tab w:val="center" w:pos="2160"/>
                <w:tab w:val="center" w:pos="5040"/>
                <w:tab w:val="center" w:pos="7920"/>
              </w:tabs>
            </w:pPr>
            <w:r>
              <w:t>Non-zone-rated</w:t>
            </w:r>
          </w:p>
        </w:tc>
        <w:tc>
          <w:tcPr>
            <w:tcW w:w="2059" w:type="dxa"/>
            <w:tcBorders>
              <w:top w:val="nil"/>
              <w:left w:val="nil"/>
              <w:bottom w:val="nil"/>
              <w:right w:val="nil"/>
            </w:tcBorders>
          </w:tcPr>
          <w:p w:rsidR="00B32F26" w:rsidRDefault="00B32F26" w:rsidP="00E568B8">
            <w:pPr>
              <w:ind w:right="504"/>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0.914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0.951</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4.0%</w:t>
            </w:r>
          </w:p>
        </w:tc>
      </w:tr>
      <w:tr w:rsidR="00B32F26" w:rsidTr="00DF46C4">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0.637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0.743</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16.6%</w:t>
            </w:r>
          </w:p>
        </w:tc>
      </w:tr>
      <w:tr w:rsidR="00B32F26" w:rsidTr="00DF46C4">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0.261</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0.399</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52.9%</w:t>
            </w:r>
          </w:p>
        </w:tc>
      </w:tr>
      <w:tr w:rsidR="00B32F26" w:rsidTr="00DF46C4">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p>
        </w:tc>
      </w:tr>
      <w:tr w:rsidR="00B32F26" w:rsidTr="00DF46C4">
        <w:tc>
          <w:tcPr>
            <w:tcW w:w="2059" w:type="dxa"/>
            <w:tcBorders>
              <w:top w:val="nil"/>
              <w:left w:val="nil"/>
              <w:bottom w:val="nil"/>
              <w:right w:val="nil"/>
            </w:tcBorders>
          </w:tcPr>
          <w:p w:rsidR="00B32F26" w:rsidRDefault="00B32F26" w:rsidP="00E568B8">
            <w:r>
              <w:t>Zone-rated</w:t>
            </w:r>
          </w:p>
        </w:tc>
        <w:tc>
          <w:tcPr>
            <w:tcW w:w="2059" w:type="dxa"/>
            <w:tcBorders>
              <w:top w:val="nil"/>
              <w:left w:val="nil"/>
              <w:bottom w:val="nil"/>
              <w:right w:val="nil"/>
            </w:tcBorders>
          </w:tcPr>
          <w:p w:rsidR="00B32F26" w:rsidRDefault="00B32F26" w:rsidP="00E568B8">
            <w:pPr>
              <w:ind w:right="504"/>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0.942</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0.963</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2.2%</w:t>
            </w:r>
          </w:p>
        </w:tc>
      </w:tr>
      <w:tr w:rsidR="00B32F26" w:rsidTr="00DF46C4">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0.777</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11.0%</w:t>
            </w:r>
          </w:p>
        </w:tc>
      </w:tr>
      <w:tr w:rsidR="00B32F26" w:rsidTr="00DF46C4">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0.320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0.429</w:t>
            </w:r>
          </w:p>
        </w:tc>
        <w:tc>
          <w:tcPr>
            <w:tcW w:w="2059" w:type="dxa"/>
            <w:tcBorders>
              <w:top w:val="nil"/>
              <w:left w:val="nil"/>
              <w:bottom w:val="nil"/>
              <w:right w:val="nil"/>
            </w:tcBorders>
            <w:vAlign w:val="bottom"/>
          </w:tcPr>
          <w:p w:rsidR="00B32F26" w:rsidRDefault="00B32F26" w:rsidP="00E568B8">
            <w:pPr>
              <w:ind w:right="629"/>
              <w:jc w:val="right"/>
              <w:rPr>
                <w:color w:val="000000"/>
                <w:szCs w:val="22"/>
              </w:rPr>
            </w:pPr>
            <w:r>
              <w:rPr>
                <w:color w:val="000000"/>
                <w:szCs w:val="22"/>
              </w:rPr>
              <w:t>34.1%</w:t>
            </w:r>
          </w:p>
        </w:tc>
      </w:tr>
    </w:tbl>
    <w:p w:rsidR="00B32F26" w:rsidRPr="007B5F3A" w:rsidRDefault="00B32F26" w:rsidP="00E568B8">
      <w:pPr>
        <w:rPr>
          <w:sz w:val="16"/>
          <w:szCs w:val="16"/>
        </w:rPr>
      </w:pPr>
    </w:p>
    <w:p w:rsidR="00B32F26" w:rsidRDefault="00B32F26" w:rsidP="00E568B8">
      <w:pPr>
        <w:jc w:val="center"/>
      </w:pPr>
      <w:r>
        <w:t>Property Damage Deductible Only</w:t>
      </w:r>
    </w:p>
    <w:p w:rsidR="00B32F26" w:rsidRPr="00C87AF8" w:rsidRDefault="00B32F26" w:rsidP="00E568B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32F26" w:rsidTr="00785BC7">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jc w:val="center"/>
              <w:rPr>
                <w:u w:val="single"/>
              </w:rPr>
            </w:pPr>
          </w:p>
          <w:p w:rsidR="00B32F26" w:rsidRDefault="00B32F26" w:rsidP="00E568B8">
            <w:pPr>
              <w:spacing w:line="120" w:lineRule="exact"/>
              <w:jc w:val="center"/>
              <w:rPr>
                <w:u w:val="single"/>
              </w:rPr>
            </w:pPr>
          </w:p>
          <w:p w:rsidR="00B32F26" w:rsidRDefault="00B32F26" w:rsidP="00E568B8">
            <w:pPr>
              <w:jc w:val="center"/>
              <w:rPr>
                <w:u w:val="single"/>
              </w:rPr>
            </w:pPr>
          </w:p>
          <w:p w:rsidR="00B32F26" w:rsidRDefault="00B32F26" w:rsidP="00E568B8">
            <w:pPr>
              <w:spacing w:after="60"/>
              <w:jc w:val="center"/>
              <w:rPr>
                <w:u w:val="single"/>
              </w:rPr>
            </w:pPr>
            <w:r>
              <w:rPr>
                <w:u w:val="single"/>
              </w:rPr>
              <w:t>Table</w:t>
            </w:r>
          </w:p>
        </w:tc>
        <w:tc>
          <w:tcPr>
            <w:tcW w:w="2059" w:type="dxa"/>
            <w:tcBorders>
              <w:top w:val="nil"/>
              <w:left w:val="nil"/>
              <w:bottom w:val="nil"/>
              <w:right w:val="nil"/>
            </w:tcBorders>
          </w:tcPr>
          <w:p w:rsidR="00B32F26" w:rsidRDefault="00B32F26" w:rsidP="00E568B8">
            <w:pPr>
              <w:jc w:val="center"/>
              <w:rPr>
                <w:u w:val="single"/>
              </w:rPr>
            </w:pPr>
          </w:p>
          <w:p w:rsidR="00B32F26" w:rsidRDefault="00B32F26" w:rsidP="00E568B8">
            <w:pPr>
              <w:spacing w:line="120" w:lineRule="exact"/>
              <w:jc w:val="center"/>
            </w:pPr>
          </w:p>
          <w:p w:rsidR="00B32F26" w:rsidRDefault="00B32F26" w:rsidP="00E568B8">
            <w:pPr>
              <w:jc w:val="center"/>
            </w:pPr>
          </w:p>
          <w:p w:rsidR="00B32F26" w:rsidRDefault="00B32F26" w:rsidP="00E568B8">
            <w:pPr>
              <w:jc w:val="center"/>
            </w:pPr>
            <w:r>
              <w:t>Deductible</w:t>
            </w:r>
          </w:p>
          <w:p w:rsidR="00B32F26" w:rsidRDefault="00B32F26" w:rsidP="00E568B8">
            <w:pPr>
              <w:jc w:val="center"/>
              <w:rPr>
                <w:u w:val="single"/>
              </w:rPr>
            </w:pPr>
            <w:r>
              <w:rPr>
                <w:u w:val="single"/>
              </w:rPr>
              <w:t>Amount</w:t>
            </w:r>
          </w:p>
        </w:tc>
        <w:tc>
          <w:tcPr>
            <w:tcW w:w="2059" w:type="dxa"/>
            <w:tcBorders>
              <w:top w:val="nil"/>
              <w:left w:val="nil"/>
              <w:bottom w:val="nil"/>
              <w:right w:val="nil"/>
            </w:tcBorders>
          </w:tcPr>
          <w:p w:rsidR="00B32F26" w:rsidRDefault="00B32F26" w:rsidP="00E568B8">
            <w:pPr>
              <w:jc w:val="center"/>
            </w:pPr>
            <w:r>
              <w:t>(1)</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Current</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(2)</w:t>
            </w:r>
          </w:p>
          <w:p w:rsidR="00B32F26" w:rsidRDefault="00B32F26" w:rsidP="00E568B8">
            <w:pPr>
              <w:jc w:val="center"/>
            </w:pPr>
          </w:p>
          <w:p w:rsidR="00B32F26" w:rsidRDefault="00B32F26" w:rsidP="00E568B8">
            <w:pPr>
              <w:spacing w:line="120" w:lineRule="exact"/>
              <w:jc w:val="center"/>
            </w:pPr>
          </w:p>
          <w:p w:rsidR="00B32F26" w:rsidRDefault="00B32F26" w:rsidP="00E568B8">
            <w:pPr>
              <w:jc w:val="center"/>
              <w:rPr>
                <w:u w:val="single"/>
              </w:rPr>
            </w:pPr>
            <w:r>
              <w:t>Revised</w:t>
            </w:r>
          </w:p>
          <w:p w:rsidR="00B32F26" w:rsidRDefault="00B32F26" w:rsidP="00E568B8">
            <w:pPr>
              <w:jc w:val="center"/>
              <w:rPr>
                <w:u w:val="single"/>
              </w:rPr>
            </w:pPr>
            <w:r>
              <w:rPr>
                <w:u w:val="single"/>
              </w:rPr>
              <w:t>Factor</w:t>
            </w:r>
          </w:p>
        </w:tc>
        <w:tc>
          <w:tcPr>
            <w:tcW w:w="2059" w:type="dxa"/>
            <w:tcBorders>
              <w:top w:val="nil"/>
              <w:left w:val="nil"/>
              <w:bottom w:val="nil"/>
              <w:right w:val="nil"/>
            </w:tcBorders>
          </w:tcPr>
          <w:p w:rsidR="00B32F26" w:rsidRDefault="00B32F26" w:rsidP="00E568B8">
            <w:pPr>
              <w:jc w:val="center"/>
            </w:pPr>
            <w:r>
              <w:t>(3)</w:t>
            </w:r>
          </w:p>
          <w:p w:rsidR="00B32F26" w:rsidRDefault="00B32F26" w:rsidP="00E568B8">
            <w:pPr>
              <w:jc w:val="center"/>
            </w:pPr>
            <w:r>
              <w:t>[(2)-(1)]/(1)</w:t>
            </w:r>
          </w:p>
          <w:p w:rsidR="00B32F26" w:rsidRDefault="00B32F26" w:rsidP="00E568B8">
            <w:pPr>
              <w:spacing w:line="120" w:lineRule="exact"/>
              <w:jc w:val="center"/>
            </w:pPr>
          </w:p>
          <w:p w:rsidR="00B32F26" w:rsidRDefault="00B32F26" w:rsidP="00E568B8">
            <w:pPr>
              <w:jc w:val="center"/>
              <w:rPr>
                <w:u w:val="single"/>
              </w:rPr>
            </w:pPr>
            <w:r>
              <w:t>Percent</w:t>
            </w:r>
          </w:p>
          <w:p w:rsidR="00B32F26" w:rsidRDefault="00B32F26" w:rsidP="00E568B8">
            <w:pPr>
              <w:jc w:val="center"/>
              <w:rPr>
                <w:u w:val="single"/>
              </w:rPr>
            </w:pPr>
            <w:r>
              <w:rPr>
                <w:u w:val="single"/>
              </w:rPr>
              <w:t>Change</w:t>
            </w:r>
          </w:p>
        </w:tc>
      </w:tr>
      <w:tr w:rsidR="00B32F26" w:rsidTr="00785BC7">
        <w:tc>
          <w:tcPr>
            <w:tcW w:w="2059" w:type="dxa"/>
            <w:tcBorders>
              <w:top w:val="nil"/>
              <w:left w:val="nil"/>
              <w:bottom w:val="nil"/>
              <w:right w:val="nil"/>
            </w:tcBorders>
          </w:tcPr>
          <w:p w:rsidR="00B32F26" w:rsidRDefault="00B32F26" w:rsidP="00E568B8">
            <w:pPr>
              <w:tabs>
                <w:tab w:val="center" w:pos="2160"/>
                <w:tab w:val="center" w:pos="5040"/>
                <w:tab w:val="center" w:pos="7920"/>
              </w:tabs>
            </w:pPr>
            <w:r>
              <w:t>Non-zone-rated</w:t>
            </w:r>
          </w:p>
        </w:tc>
        <w:tc>
          <w:tcPr>
            <w:tcW w:w="2059" w:type="dxa"/>
            <w:tcBorders>
              <w:top w:val="nil"/>
              <w:left w:val="nil"/>
              <w:bottom w:val="nil"/>
              <w:right w:val="nil"/>
            </w:tcBorders>
          </w:tcPr>
          <w:p w:rsidR="00B32F26" w:rsidRDefault="00B32F26" w:rsidP="00E568B8">
            <w:pPr>
              <w:ind w:right="504"/>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0.922</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0.954</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3.5%</w:t>
            </w:r>
          </w:p>
        </w:tc>
      </w:tr>
      <w:tr w:rsidR="00B32F26" w:rsidTr="00785BC7">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0.727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0.792</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8.9%</w:t>
            </w:r>
          </w:p>
        </w:tc>
      </w:tr>
      <w:tr w:rsidR="00B32F26" w:rsidTr="00785BC7">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0.671</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0.723</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7.7%</w:t>
            </w:r>
          </w:p>
        </w:tc>
      </w:tr>
      <w:tr w:rsidR="00B32F26" w:rsidTr="00785BC7">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691"/>
              <w:jc w:val="right"/>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c>
          <w:tcPr>
            <w:tcW w:w="2059" w:type="dxa"/>
            <w:tcBorders>
              <w:top w:val="nil"/>
              <w:left w:val="nil"/>
              <w:bottom w:val="nil"/>
              <w:right w:val="nil"/>
            </w:tcBorders>
            <w:vAlign w:val="bottom"/>
          </w:tcPr>
          <w:p w:rsidR="00B32F26" w:rsidRDefault="00B32F26" w:rsidP="00E568B8">
            <w:pPr>
              <w:jc w:val="center"/>
              <w:rPr>
                <w:color w:val="000000"/>
                <w:szCs w:val="22"/>
              </w:rPr>
            </w:pPr>
          </w:p>
        </w:tc>
      </w:tr>
      <w:tr w:rsidR="00B32F26" w:rsidTr="00785BC7">
        <w:tc>
          <w:tcPr>
            <w:tcW w:w="2059" w:type="dxa"/>
            <w:tcBorders>
              <w:top w:val="nil"/>
              <w:left w:val="nil"/>
              <w:bottom w:val="nil"/>
              <w:right w:val="nil"/>
            </w:tcBorders>
          </w:tcPr>
          <w:p w:rsidR="00B32F26" w:rsidRDefault="00B32F26" w:rsidP="00E568B8">
            <w:r>
              <w:t>Zone-rated</w:t>
            </w:r>
          </w:p>
        </w:tc>
        <w:tc>
          <w:tcPr>
            <w:tcW w:w="2059" w:type="dxa"/>
            <w:tcBorders>
              <w:top w:val="nil"/>
              <w:left w:val="nil"/>
              <w:bottom w:val="nil"/>
              <w:right w:val="nil"/>
            </w:tcBorders>
          </w:tcPr>
          <w:p w:rsidR="00B32F26" w:rsidRDefault="00B32F26" w:rsidP="00E568B8">
            <w:pPr>
              <w:ind w:right="504"/>
              <w:jc w:val="right"/>
            </w:pPr>
            <w:r>
              <w:t>1,000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0.947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0.966</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2.0%</w:t>
            </w:r>
          </w:p>
        </w:tc>
      </w:tr>
      <w:tr w:rsidR="00B32F26" w:rsidTr="00785BC7">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0.767</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0.818</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6.6%</w:t>
            </w:r>
          </w:p>
        </w:tc>
      </w:tr>
      <w:tr w:rsidR="00B32F26" w:rsidTr="00785BC7">
        <w:tc>
          <w:tcPr>
            <w:tcW w:w="2059" w:type="dxa"/>
            <w:tcBorders>
              <w:top w:val="nil"/>
              <w:left w:val="nil"/>
              <w:bottom w:val="nil"/>
              <w:right w:val="nil"/>
            </w:tcBorders>
          </w:tcPr>
          <w:p w:rsidR="00B32F26" w:rsidRDefault="00B32F26" w:rsidP="00E568B8"/>
        </w:tc>
        <w:tc>
          <w:tcPr>
            <w:tcW w:w="2059" w:type="dxa"/>
            <w:tcBorders>
              <w:top w:val="nil"/>
              <w:left w:val="nil"/>
              <w:bottom w:val="nil"/>
              <w:right w:val="nil"/>
            </w:tcBorders>
          </w:tcPr>
          <w:p w:rsidR="00B32F26" w:rsidRDefault="00B32F26" w:rsidP="00E568B8">
            <w:pPr>
              <w:ind w:right="504"/>
              <w:jc w:val="right"/>
            </w:pPr>
            <w:r>
              <w:t>100,000</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0.693</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0.716</w:t>
            </w:r>
          </w:p>
        </w:tc>
        <w:tc>
          <w:tcPr>
            <w:tcW w:w="2059" w:type="dxa"/>
            <w:tcBorders>
              <w:top w:val="nil"/>
              <w:left w:val="nil"/>
              <w:bottom w:val="nil"/>
              <w:right w:val="nil"/>
            </w:tcBorders>
            <w:vAlign w:val="bottom"/>
          </w:tcPr>
          <w:p w:rsidR="00B32F26" w:rsidRDefault="00B32F26" w:rsidP="00E568B8">
            <w:pPr>
              <w:jc w:val="center"/>
              <w:rPr>
                <w:color w:val="000000"/>
                <w:szCs w:val="22"/>
              </w:rPr>
            </w:pPr>
            <w:r>
              <w:rPr>
                <w:color w:val="000000"/>
                <w:szCs w:val="22"/>
              </w:rPr>
              <w:t>3.3%</w:t>
            </w:r>
          </w:p>
        </w:tc>
      </w:tr>
    </w:tbl>
    <w:p w:rsidR="00B32F26" w:rsidRDefault="00B32F26" w:rsidP="00E568B8"/>
    <w:p w:rsidR="00B32F26" w:rsidRDefault="00B32F26" w:rsidP="00E568B8">
      <w:r>
        <w:t>This section includes a reproduction of the deductible discount factor rule in the Commercial Lines Manual on page A-5.  For more information on these factors, please refer to Section G.</w:t>
      </w:r>
    </w:p>
    <w:p w:rsidR="00B32F26" w:rsidRDefault="00B32F26" w:rsidP="00B32F26">
      <w:pPr>
        <w:sectPr w:rsidR="00B32F26" w:rsidSect="00B32F26">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B32F26" w:rsidRDefault="00B32F26" w:rsidP="00102E0E">
      <w:pPr>
        <w:pStyle w:val="boxrule"/>
      </w:pPr>
      <w:r>
        <w:t>100.  INCREASED LIABILITY LIMITS</w:t>
      </w:r>
    </w:p>
    <w:p w:rsidR="00B32F26" w:rsidRDefault="00B32F26" w:rsidP="00102E0E">
      <w:pPr>
        <w:pStyle w:val="blocktext1"/>
      </w:pPr>
      <w:r>
        <w:t xml:space="preserve">Paragraph </w:t>
      </w:r>
      <w:r>
        <w:rPr>
          <w:b/>
          <w:color w:val="000000"/>
        </w:rPr>
        <w:t>B.</w:t>
      </w:r>
      <w:r>
        <w:t xml:space="preserve"> is replaced by the following:</w:t>
      </w:r>
    </w:p>
    <w:p w:rsidR="00B32F26" w:rsidRDefault="00B32F26" w:rsidP="00102E0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B32F26" w:rsidTr="00D122A5">
        <w:trPr>
          <w:cantSplit/>
          <w:trHeight w:val="190"/>
        </w:trPr>
        <w:tc>
          <w:tcPr>
            <w:tcW w:w="200" w:type="dxa"/>
            <w:hideMark/>
          </w:tcPr>
          <w:p w:rsidR="00B32F26" w:rsidRDefault="00B32F26" w:rsidP="00102E0E">
            <w:pPr>
              <w:pStyle w:val="tablehead"/>
            </w:pPr>
            <w:r>
              <w:br/>
            </w:r>
            <w:r>
              <w:br/>
            </w:r>
            <w:r>
              <w:br/>
            </w:r>
            <w:r>
              <w:br/>
            </w:r>
            <w:r>
              <w:br/>
            </w:r>
            <w:r>
              <w:br/>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br/>
            </w:r>
            <w:r>
              <w:br/>
              <w:t>Combined</w:t>
            </w:r>
            <w:r>
              <w:br/>
              <w:t>Single</w:t>
            </w:r>
            <w:r>
              <w:br/>
              <w:t>Limit Of</w:t>
            </w:r>
            <w:r>
              <w:br/>
              <w:t>Liability</w:t>
            </w:r>
            <w:r>
              <w:br/>
              <w:t>(000's)</w:t>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t>1.</w:t>
            </w:r>
            <w:r>
              <w:br/>
            </w:r>
            <w:r>
              <w:br/>
            </w:r>
            <w:r>
              <w:br/>
              <w:t>Light</w:t>
            </w:r>
            <w:r>
              <w:br/>
              <w:t>And</w:t>
            </w:r>
            <w:r>
              <w:br/>
              <w:t>Medium</w:t>
            </w:r>
            <w:r>
              <w:br/>
              <w:t>Trucks</w:t>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t>2.</w:t>
            </w:r>
            <w:r>
              <w:br/>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t>3.</w:t>
            </w:r>
            <w:r>
              <w:br/>
              <w:t>Extra-</w:t>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t>4.</w:t>
            </w:r>
            <w:r>
              <w:br/>
            </w:r>
            <w:r>
              <w:br/>
              <w:t>Trucks,</w:t>
            </w:r>
            <w:r>
              <w:br/>
              <w:t>Tractors,</w:t>
            </w:r>
            <w:r>
              <w:br/>
              <w:t>And</w:t>
            </w:r>
            <w:r>
              <w:br/>
              <w:t>Trailers</w:t>
            </w:r>
            <w:r>
              <w:br/>
              <w:t>Zone-rated</w:t>
            </w:r>
          </w:p>
        </w:tc>
        <w:tc>
          <w:tcPr>
            <w:tcW w:w="1680" w:type="dxa"/>
            <w:tcBorders>
              <w:top w:val="single" w:sz="6" w:space="0" w:color="auto"/>
              <w:left w:val="single" w:sz="6" w:space="0" w:color="auto"/>
              <w:bottom w:val="single" w:sz="4" w:space="0" w:color="auto"/>
              <w:right w:val="single" w:sz="6" w:space="0" w:color="auto"/>
            </w:tcBorders>
            <w:hideMark/>
          </w:tcPr>
          <w:p w:rsidR="00B32F26" w:rsidRDefault="00B32F26" w:rsidP="00102E0E">
            <w:pPr>
              <w:pStyle w:val="tablehead"/>
            </w:pPr>
            <w:r>
              <w:t>5.</w:t>
            </w:r>
            <w:r>
              <w:br/>
            </w:r>
            <w:r>
              <w:br/>
            </w:r>
            <w:r>
              <w:br/>
            </w:r>
            <w:r>
              <w:br/>
              <w:t>All</w:t>
            </w:r>
            <w:r>
              <w:br/>
              <w:t>Other</w:t>
            </w:r>
            <w:r>
              <w:br/>
              <w:t>Risks</w:t>
            </w: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25</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4" w:author="Author" w:date="2017-12-04T09:54:00Z">
              <w:r w:rsidDel="00D602E2">
                <w:delText>0.69</w:delText>
              </w:r>
            </w:del>
            <w:ins w:id="5" w:author="Author" w:date="2017-12-04T09:54:00Z">
              <w:r>
                <w:t>0.67</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6" w:author="Author" w:date="2017-12-04T09:57:00Z">
              <w:r w:rsidDel="00D602E2">
                <w:delText>0.67</w:delText>
              </w:r>
            </w:del>
            <w:ins w:id="7" w:author="Author" w:date="2017-12-04T09:57:00Z">
              <w:r>
                <w:t>0.66</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del w:id="8" w:author="Author" w:date="2017-12-04T09:58:00Z">
              <w:r w:rsidDel="00D602E2">
                <w:delText>0.66</w:delText>
              </w:r>
            </w:del>
            <w:ins w:id="9" w:author="Author" w:date="2017-12-04T09:58:00Z">
              <w:r>
                <w:t>0.65</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0.66</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10" w:author="Author" w:date="2017-12-04T10:00:00Z">
              <w:r w:rsidDel="00D602E2">
                <w:delText>0.70</w:delText>
              </w:r>
            </w:del>
            <w:ins w:id="11" w:author="Author" w:date="2017-12-04T10:00:00Z">
              <w:r>
                <w:t>0.68</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60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12" w:author="Author" w:date="2017-12-04T09:54:00Z">
              <w:r w:rsidRPr="00352818" w:rsidDel="00D602E2">
                <w:delText>0.88</w:delText>
              </w:r>
            </w:del>
            <w:ins w:id="13" w:author="Author" w:date="2017-12-04T09:54:00Z">
              <w:r>
                <w:t>0.87</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r>
              <w:t>0.87</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r>
              <w:t>0.86</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14" w:author="Author" w:date="2017-12-04T10:04:00Z">
              <w:r w:rsidDel="00D602E2">
                <w:delText>0.87</w:delText>
              </w:r>
            </w:del>
            <w:ins w:id="15" w:author="Author" w:date="2017-12-04T10:04:00Z">
              <w:r>
                <w:t>0.86</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16" w:author="Author" w:date="2017-12-04T10:01:00Z">
              <w:r w:rsidRPr="00352818" w:rsidDel="00D602E2">
                <w:delText>0.88</w:delText>
              </w:r>
            </w:del>
            <w:ins w:id="17" w:author="Author" w:date="2017-12-04T10:01:00Z">
              <w:r>
                <w:t>0.87</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100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r>
              <w:t>1.00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r>
              <w:t>1.00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r>
              <w:t>1.00</w:t>
            </w: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125</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18" w:author="Author" w:date="2017-12-04T09:55:00Z">
              <w:r w:rsidDel="00D602E2">
                <w:delText>1.05</w:delText>
              </w:r>
            </w:del>
            <w:ins w:id="19" w:author="Author" w:date="2017-12-04T09:55:00Z">
              <w:r>
                <w:t>1.06</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r>
              <w:t>1.06</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del w:id="20" w:author="Author" w:date="2017-12-04T09:59:00Z">
              <w:r w:rsidDel="00D602E2">
                <w:delText>1.07</w:delText>
              </w:r>
            </w:del>
            <w:ins w:id="21" w:author="Author" w:date="2017-12-04T09:59:00Z">
              <w:r>
                <w:t>1.06</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1.06</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r w:rsidRPr="00352818">
              <w:t>1.06</w:t>
            </w: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150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22" w:author="Author" w:date="2017-12-04T09:55:00Z">
              <w:r w:rsidDel="00D602E2">
                <w:delText>1.10</w:delText>
              </w:r>
            </w:del>
            <w:ins w:id="23" w:author="Author" w:date="2017-12-04T09:55:00Z">
              <w:r>
                <w:t>1.11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24" w:author="Author" w:date="2017-12-04T09:57:00Z">
              <w:r w:rsidRPr="00352818" w:rsidDel="00D602E2">
                <w:rPr>
                  <w:szCs w:val="18"/>
                </w:rPr>
                <w:delText>1.11</w:delText>
              </w:r>
            </w:del>
            <w:ins w:id="25" w:author="Author" w:date="2017-12-04T09:57:00Z">
              <w:r>
                <w:rPr>
                  <w:szCs w:val="18"/>
                </w:rPr>
                <w:t>1.12</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r w:rsidRPr="00352818">
              <w:t>1.12</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1.12</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26" w:author="Author" w:date="2017-12-04T10:01:00Z">
              <w:r w:rsidDel="00D602E2">
                <w:delText>1.10</w:delText>
              </w:r>
            </w:del>
            <w:ins w:id="27" w:author="Author" w:date="2017-12-04T10:01:00Z">
              <w:r>
                <w:t>1.11</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200</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del w:id="28" w:author="Author" w:date="2017-12-04T09:55:00Z">
              <w:r w:rsidRPr="00352818" w:rsidDel="00D602E2">
                <w:delText>1.18</w:delText>
              </w:r>
            </w:del>
            <w:ins w:id="29" w:author="Author" w:date="2017-12-04T09:55:00Z">
              <w:r>
                <w:t>1.19</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30" w:author="Author" w:date="2017-12-04T09:57:00Z">
              <w:r w:rsidRPr="00352818" w:rsidDel="00D602E2">
                <w:rPr>
                  <w:szCs w:val="18"/>
                </w:rPr>
                <w:delText>1.20</w:delText>
              </w:r>
            </w:del>
            <w:ins w:id="31" w:author="Author" w:date="2017-12-04T09:57:00Z">
              <w:r>
                <w:rPr>
                  <w:szCs w:val="18"/>
                </w:rPr>
                <w:t>1.21</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del w:id="32" w:author="Author" w:date="2017-12-04T09:59:00Z">
              <w:r w:rsidDel="00D602E2">
                <w:delText>1.22</w:delText>
              </w:r>
            </w:del>
            <w:ins w:id="33" w:author="Author" w:date="2017-12-04T09:59:00Z">
              <w:r>
                <w:t>1.21</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1.21</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34" w:author="Author" w:date="2017-12-04T10:01:00Z">
              <w:r w:rsidRPr="00352818" w:rsidDel="00D602E2">
                <w:delText>1.18</w:delText>
              </w:r>
            </w:del>
            <w:ins w:id="35" w:author="Author" w:date="2017-12-04T10:01:00Z">
              <w:r>
                <w:t>1.20</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1000"/>
              </w:tabs>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250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36" w:author="Author" w:date="2017-12-04T09:55:00Z">
              <w:r w:rsidRPr="00352818" w:rsidDel="00D602E2">
                <w:rPr>
                  <w:bCs/>
                  <w:szCs w:val="18"/>
                </w:rPr>
                <w:delText>1.24</w:delText>
              </w:r>
            </w:del>
            <w:ins w:id="37" w:author="Author" w:date="2017-12-04T09:55:00Z">
              <w:r>
                <w:rPr>
                  <w:bCs/>
                  <w:szCs w:val="18"/>
                </w:rPr>
                <w:t>1.26</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38" w:author="Author" w:date="2017-12-04T09:57:00Z">
              <w:r w:rsidRPr="00352818" w:rsidDel="00D602E2">
                <w:rPr>
                  <w:bCs/>
                  <w:szCs w:val="18"/>
                </w:rPr>
                <w:delText>1.28</w:delText>
              </w:r>
            </w:del>
            <w:ins w:id="39" w:author="Author" w:date="2017-12-04T09:57:00Z">
              <w:r>
                <w:rPr>
                  <w:bCs/>
                  <w:szCs w:val="18"/>
                </w:rPr>
                <w:t>1.29</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40" w:author="Author" w:date="2017-12-04T09:59:00Z">
              <w:r w:rsidRPr="00352818" w:rsidDel="00D602E2">
                <w:rPr>
                  <w:bCs/>
                  <w:szCs w:val="18"/>
                </w:rPr>
                <w:delText>1.30</w:delText>
              </w:r>
            </w:del>
            <w:ins w:id="41" w:author="Author" w:date="2017-12-04T09:59:00Z">
              <w:r>
                <w:rPr>
                  <w:bCs/>
                  <w:szCs w:val="18"/>
                </w:rPr>
                <w:t>1.29</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1.28</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42" w:author="Author" w:date="2017-12-04T10:01:00Z">
              <w:r w:rsidRPr="007E3858" w:rsidDel="00D602E2">
                <w:rPr>
                  <w:bCs/>
                  <w:szCs w:val="18"/>
                </w:rPr>
                <w:delText>1.25</w:delText>
              </w:r>
            </w:del>
            <w:ins w:id="43" w:author="Author" w:date="2017-12-04T10:01:00Z">
              <w:r>
                <w:rPr>
                  <w:bCs/>
                  <w:szCs w:val="18"/>
                </w:rPr>
                <w:t>1.27</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300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44" w:author="Author" w:date="2017-12-04T09:55:00Z">
              <w:r w:rsidRPr="00352818" w:rsidDel="00D602E2">
                <w:rPr>
                  <w:bCs/>
                  <w:szCs w:val="18"/>
                </w:rPr>
                <w:delText>1.30</w:delText>
              </w:r>
            </w:del>
            <w:ins w:id="45" w:author="Author" w:date="2017-12-04T09:55:00Z">
              <w:r>
                <w:rPr>
                  <w:bCs/>
                  <w:szCs w:val="18"/>
                </w:rPr>
                <w:t>1.31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46" w:author="Author" w:date="2017-12-04T09:57:00Z">
              <w:r w:rsidRPr="00352818" w:rsidDel="00D602E2">
                <w:rPr>
                  <w:bCs/>
                  <w:szCs w:val="18"/>
                </w:rPr>
                <w:delText>1.34</w:delText>
              </w:r>
            </w:del>
            <w:ins w:id="47" w:author="Author" w:date="2017-12-04T09:57:00Z">
              <w:r>
                <w:rPr>
                  <w:bCs/>
                  <w:szCs w:val="18"/>
                </w:rPr>
                <w:t>1.36</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48" w:author="Author" w:date="2017-12-04T09:59:00Z">
              <w:r w:rsidRPr="00352818" w:rsidDel="00D602E2">
                <w:rPr>
                  <w:bCs/>
                  <w:szCs w:val="18"/>
                </w:rPr>
                <w:delText>1.37</w:delText>
              </w:r>
            </w:del>
            <w:ins w:id="49" w:author="Author" w:date="2017-12-04T09:59:00Z">
              <w:r>
                <w:rPr>
                  <w:bCs/>
                  <w:szCs w:val="18"/>
                </w:rPr>
                <w:t>1.36</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1.35</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50" w:author="Author" w:date="2017-12-04T10:01:00Z">
              <w:r w:rsidRPr="007E3858" w:rsidDel="00D602E2">
                <w:rPr>
                  <w:bCs/>
                  <w:szCs w:val="18"/>
                </w:rPr>
                <w:delText>1.31</w:delText>
              </w:r>
            </w:del>
            <w:ins w:id="51" w:author="Author" w:date="2017-12-04T10:01:00Z">
              <w:r>
                <w:rPr>
                  <w:bCs/>
                  <w:szCs w:val="18"/>
                </w:rPr>
                <w:t>1.32</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350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52" w:author="Author" w:date="2017-12-04T09:55:00Z">
              <w:r w:rsidRPr="00352818" w:rsidDel="00D602E2">
                <w:rPr>
                  <w:szCs w:val="18"/>
                </w:rPr>
                <w:delText>1.35</w:delText>
              </w:r>
            </w:del>
            <w:ins w:id="53" w:author="Author" w:date="2017-12-04T09:55:00Z">
              <w:r>
                <w:rPr>
                  <w:szCs w:val="18"/>
                </w:rPr>
                <w:t>1.36</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54" w:author="Author" w:date="2017-12-04T09:57:00Z">
              <w:r w:rsidRPr="00352818" w:rsidDel="00D602E2">
                <w:rPr>
                  <w:szCs w:val="18"/>
                </w:rPr>
                <w:delText>1.40</w:delText>
              </w:r>
            </w:del>
            <w:ins w:id="55" w:author="Author" w:date="2017-12-04T09:57:00Z">
              <w:r>
                <w:rPr>
                  <w:szCs w:val="18"/>
                </w:rPr>
                <w:t>1.42</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56" w:author="Author" w:date="2017-12-04T09:59:00Z">
              <w:r w:rsidRPr="00352818" w:rsidDel="00D602E2">
                <w:rPr>
                  <w:szCs w:val="18"/>
                </w:rPr>
                <w:delText>1.43</w:delText>
              </w:r>
            </w:del>
            <w:ins w:id="57" w:author="Author" w:date="2017-12-04T09:59:00Z">
              <w:r>
                <w:rPr>
                  <w:szCs w:val="18"/>
                </w:rPr>
                <w:t>1.42</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1.41</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58" w:author="Author" w:date="2017-12-04T10:01:00Z">
              <w:r w:rsidRPr="007E3858" w:rsidDel="00D602E2">
                <w:rPr>
                  <w:szCs w:val="18"/>
                </w:rPr>
                <w:delText>1.36</w:delText>
              </w:r>
            </w:del>
            <w:ins w:id="59" w:author="Author" w:date="2017-12-04T10:01:00Z">
              <w:r>
                <w:rPr>
                  <w:szCs w:val="18"/>
                </w:rPr>
                <w:t>1.3</w:t>
              </w:r>
            </w:ins>
            <w:ins w:id="60" w:author="Author" w:date="2018-01-22T14:26:00Z">
              <w:r>
                <w:rPr>
                  <w:szCs w:val="18"/>
                </w:rPr>
                <w:t>7</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400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61" w:author="Author" w:date="2017-12-04T09:55:00Z">
              <w:r w:rsidRPr="00352818" w:rsidDel="00D602E2">
                <w:rPr>
                  <w:bCs/>
                  <w:szCs w:val="18"/>
                </w:rPr>
                <w:delText>1.39</w:delText>
              </w:r>
            </w:del>
            <w:ins w:id="62" w:author="Author" w:date="2017-12-04T09:55:00Z">
              <w:r>
                <w:rPr>
                  <w:bCs/>
                  <w:szCs w:val="18"/>
                </w:rPr>
                <w:t>1.41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63" w:author="Author" w:date="2017-12-04T09:57:00Z">
              <w:r w:rsidRPr="00352818" w:rsidDel="00D602E2">
                <w:rPr>
                  <w:bCs/>
                  <w:szCs w:val="18"/>
                </w:rPr>
                <w:delText>1.45</w:delText>
              </w:r>
            </w:del>
            <w:ins w:id="64" w:author="Author" w:date="2017-12-04T09:57:00Z">
              <w:r>
                <w:rPr>
                  <w:bCs/>
                  <w:szCs w:val="18"/>
                </w:rPr>
                <w:t>1.47</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65" w:author="Author" w:date="2017-12-04T09:59:00Z">
              <w:r w:rsidRPr="00352818" w:rsidDel="00D602E2">
                <w:rPr>
                  <w:bCs/>
                  <w:szCs w:val="18"/>
                </w:rPr>
                <w:delText>1.49</w:delText>
              </w:r>
            </w:del>
            <w:ins w:id="66" w:author="Author" w:date="2017-12-04T09:59:00Z">
              <w:r>
                <w:rPr>
                  <w:bCs/>
                  <w:szCs w:val="18"/>
                </w:rPr>
                <w:t>1.48</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1.46</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67" w:author="Author" w:date="2017-12-04T10:02:00Z">
              <w:r w:rsidRPr="007E3858" w:rsidDel="00D602E2">
                <w:rPr>
                  <w:bCs/>
                  <w:szCs w:val="18"/>
                </w:rPr>
                <w:delText>1.40</w:delText>
              </w:r>
            </w:del>
            <w:ins w:id="68" w:author="Author" w:date="2017-12-04T10:02:00Z">
              <w:r>
                <w:rPr>
                  <w:bCs/>
                  <w:szCs w:val="18"/>
                </w:rPr>
                <w:t>1.42</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500</w:t>
            </w:r>
          </w:p>
        </w:tc>
        <w:tc>
          <w:tcPr>
            <w:tcW w:w="1680" w:type="dxa"/>
            <w:tcBorders>
              <w:top w:val="nil"/>
              <w:left w:val="single" w:sz="6" w:space="0" w:color="auto"/>
              <w:bottom w:val="nil"/>
              <w:right w:val="single" w:sz="6" w:space="0" w:color="auto"/>
            </w:tcBorders>
          </w:tcPr>
          <w:p w:rsidR="00B32F26" w:rsidRDefault="00B32F26">
            <w:pPr>
              <w:pStyle w:val="tabletext11"/>
              <w:tabs>
                <w:tab w:val="decimal" w:pos="700"/>
              </w:tabs>
              <w:ind w:right="599"/>
              <w:jc w:val="right"/>
              <w:pPrChange w:id="69" w:author="Author" w:date="2017-12-04T09:55:00Z">
                <w:pPr>
                  <w:pStyle w:val="tabletext11"/>
                  <w:tabs>
                    <w:tab w:val="decimal" w:pos="700"/>
                  </w:tabs>
                </w:pPr>
              </w:pPrChange>
            </w:pPr>
            <w:del w:id="70" w:author="Author" w:date="2017-12-04T09:55:00Z">
              <w:r w:rsidRPr="00352818" w:rsidDel="00D602E2">
                <w:rPr>
                  <w:bCs/>
                </w:rPr>
                <w:delText>1.46</w:delText>
              </w:r>
            </w:del>
            <w:ins w:id="71" w:author="Author" w:date="2017-12-04T09:55:00Z">
              <w:r>
                <w:rPr>
                  <w:bCs/>
                </w:rPr>
                <w:t>1.48</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72" w:author="Author" w:date="2017-12-04T09:57:00Z">
              <w:r w:rsidRPr="00352818" w:rsidDel="00D602E2">
                <w:rPr>
                  <w:bCs/>
                </w:rPr>
                <w:delText>1.55</w:delText>
              </w:r>
            </w:del>
            <w:ins w:id="73" w:author="Author" w:date="2017-12-04T09:57:00Z">
              <w:r>
                <w:rPr>
                  <w:bCs/>
                </w:rPr>
                <w:t>1.57</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del w:id="74" w:author="Author" w:date="2017-12-04T09:59:00Z">
              <w:r w:rsidRPr="00352818" w:rsidDel="00D602E2">
                <w:rPr>
                  <w:bCs/>
                </w:rPr>
                <w:delText>1.58</w:delText>
              </w:r>
            </w:del>
            <w:ins w:id="75" w:author="Author" w:date="2017-12-04T09:59:00Z">
              <w:r>
                <w:rPr>
                  <w:bCs/>
                </w:rPr>
                <w:t>1.57</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1.55</w:t>
            </w: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del w:id="76" w:author="Author" w:date="2017-12-04T10:02:00Z">
              <w:r w:rsidRPr="007E3858" w:rsidDel="00D602E2">
                <w:rPr>
                  <w:bCs/>
                </w:rPr>
                <w:delText>1.48</w:delText>
              </w:r>
            </w:del>
            <w:ins w:id="77" w:author="Author" w:date="2017-12-04T10:02:00Z">
              <w:r>
                <w:rPr>
                  <w:bCs/>
                </w:rPr>
                <w:t>1.50</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1000"/>
              </w:tabs>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600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78" w:author="Author" w:date="2017-12-04T09:56:00Z">
              <w:r w:rsidRPr="00352818" w:rsidDel="00D602E2">
                <w:rPr>
                  <w:szCs w:val="18"/>
                </w:rPr>
                <w:delText>1.52</w:delText>
              </w:r>
            </w:del>
            <w:ins w:id="79" w:author="Author" w:date="2017-12-04T09:56:00Z">
              <w:r>
                <w:rPr>
                  <w:szCs w:val="18"/>
                </w:rPr>
                <w:t>1.54</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80" w:author="Author" w:date="2017-12-04T09:58:00Z">
              <w:r w:rsidRPr="00352818" w:rsidDel="00D602E2">
                <w:rPr>
                  <w:szCs w:val="18"/>
                </w:rPr>
                <w:delText>1.63</w:delText>
              </w:r>
            </w:del>
            <w:ins w:id="81" w:author="Author" w:date="2017-12-04T09:58:00Z">
              <w:r>
                <w:rPr>
                  <w:szCs w:val="18"/>
                </w:rPr>
                <w:t>1.65</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82" w:author="Author" w:date="2017-12-04T09:59:00Z">
              <w:r w:rsidRPr="00352818" w:rsidDel="00D602E2">
                <w:rPr>
                  <w:szCs w:val="18"/>
                </w:rPr>
                <w:delText>1.66</w:delText>
              </w:r>
            </w:del>
            <w:ins w:id="83" w:author="Author" w:date="2017-12-04T09:59:00Z">
              <w:r>
                <w:rPr>
                  <w:szCs w:val="18"/>
                </w:rPr>
                <w:t>1.64</w:t>
              </w:r>
            </w:ins>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r>
              <w:t>1.62</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84" w:author="Author" w:date="2017-12-04T10:02:00Z">
              <w:r w:rsidRPr="007E3858" w:rsidDel="00D602E2">
                <w:rPr>
                  <w:szCs w:val="18"/>
                </w:rPr>
                <w:delText>1.54</w:delText>
              </w:r>
            </w:del>
            <w:ins w:id="85" w:author="Author" w:date="2017-12-04T10:02:00Z">
              <w:r>
                <w:rPr>
                  <w:szCs w:val="18"/>
                </w:rPr>
                <w:t>1.56</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750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86" w:author="Author" w:date="2017-12-04T09:56:00Z">
              <w:r w:rsidRPr="00352818" w:rsidDel="00D602E2">
                <w:rPr>
                  <w:bCs/>
                  <w:szCs w:val="18"/>
                </w:rPr>
                <w:delText>1.59</w:delText>
              </w:r>
            </w:del>
            <w:ins w:id="87" w:author="Author" w:date="2017-12-04T09:56:00Z">
              <w:r>
                <w:rPr>
                  <w:bCs/>
                  <w:szCs w:val="18"/>
                </w:rPr>
                <w:t>1.61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r w:rsidRPr="00352818">
              <w:rPr>
                <w:bCs/>
                <w:szCs w:val="18"/>
              </w:rPr>
              <w:t>1.74</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88" w:author="Author" w:date="2017-12-04T09:59:00Z">
              <w:r w:rsidRPr="00352818" w:rsidDel="00D602E2">
                <w:rPr>
                  <w:bCs/>
                  <w:szCs w:val="18"/>
                </w:rPr>
                <w:delText>1.76</w:delText>
              </w:r>
            </w:del>
            <w:ins w:id="89" w:author="Author" w:date="2017-12-04T09:59:00Z">
              <w:r>
                <w:rPr>
                  <w:bCs/>
                  <w:szCs w:val="18"/>
                </w:rPr>
                <w:t>1.73</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r w:rsidRPr="005B3C33">
              <w:t>1.71</w:t>
            </w:r>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90" w:author="Author" w:date="2017-12-04T10:02:00Z">
              <w:r w:rsidRPr="007E3858" w:rsidDel="00D602E2">
                <w:rPr>
                  <w:bCs/>
                  <w:szCs w:val="18"/>
                </w:rPr>
                <w:delText>1.62</w:delText>
              </w:r>
            </w:del>
            <w:ins w:id="91" w:author="Author" w:date="2017-12-04T10:02:00Z">
              <w:r>
                <w:rPr>
                  <w:bCs/>
                  <w:szCs w:val="18"/>
                </w:rPr>
                <w:t>1.64</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1,000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92" w:author="Author" w:date="2017-12-04T09:56:00Z">
              <w:r w:rsidRPr="00352818" w:rsidDel="00D602E2">
                <w:rPr>
                  <w:bCs/>
                  <w:szCs w:val="18"/>
                </w:rPr>
                <w:delText>1.68</w:delText>
              </w:r>
            </w:del>
            <w:ins w:id="93" w:author="Author" w:date="2017-12-04T09:56:00Z">
              <w:r>
                <w:rPr>
                  <w:bCs/>
                  <w:szCs w:val="18"/>
                </w:rPr>
                <w:t>1.70</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r w:rsidRPr="00352818">
              <w:rPr>
                <w:bCs/>
                <w:szCs w:val="18"/>
              </w:rPr>
              <w:t>1.87</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94" w:author="Author" w:date="2017-12-04T10:00:00Z">
              <w:r w:rsidRPr="00352818" w:rsidDel="00D602E2">
                <w:rPr>
                  <w:bCs/>
                  <w:szCs w:val="18"/>
                </w:rPr>
                <w:delText>1.88</w:delText>
              </w:r>
            </w:del>
            <w:ins w:id="95" w:author="Author" w:date="2017-12-04T10:00:00Z">
              <w:r>
                <w:rPr>
                  <w:bCs/>
                  <w:szCs w:val="18"/>
                </w:rPr>
                <w:t>1.84</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96" w:author="Author" w:date="2017-12-04T10:04:00Z">
              <w:r w:rsidRPr="005B3C33" w:rsidDel="00F245AD">
                <w:delText>1.81</w:delText>
              </w:r>
            </w:del>
            <w:ins w:id="97" w:author="Author" w:date="2017-12-04T10:04:00Z">
              <w:r w:rsidRPr="005B3C33">
                <w:t>1</w:t>
              </w:r>
            </w:ins>
            <w:ins w:id="98" w:author="Author" w:date="2017-12-04T10:05:00Z">
              <w:r w:rsidRPr="005B3C33">
                <w:t>.82</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99" w:author="Author" w:date="2017-12-04T10:02:00Z">
              <w:r w:rsidRPr="007E3858" w:rsidDel="00D602E2">
                <w:rPr>
                  <w:bCs/>
                  <w:szCs w:val="18"/>
                </w:rPr>
                <w:delText>1.72</w:delText>
              </w:r>
            </w:del>
            <w:ins w:id="100" w:author="Author" w:date="2017-12-04T10:02:00Z">
              <w:r>
                <w:rPr>
                  <w:bCs/>
                  <w:szCs w:val="18"/>
                </w:rPr>
                <w:t>1.73</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1,500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01" w:author="Author" w:date="2017-12-04T09:56:00Z">
              <w:r w:rsidRPr="00352818" w:rsidDel="00D602E2">
                <w:rPr>
                  <w:bCs/>
                  <w:szCs w:val="18"/>
                </w:rPr>
                <w:delText>1.80</w:delText>
              </w:r>
            </w:del>
            <w:ins w:id="102" w:author="Author" w:date="2017-12-04T09:56:00Z">
              <w:r>
                <w:rPr>
                  <w:bCs/>
                  <w:szCs w:val="18"/>
                </w:rPr>
                <w:t>1.82</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r w:rsidRPr="00352818">
              <w:rPr>
                <w:bCs/>
                <w:szCs w:val="18"/>
              </w:rPr>
              <w:t>2.04</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03" w:author="Author" w:date="2017-12-04T10:00:00Z">
              <w:r w:rsidRPr="00352818" w:rsidDel="00D602E2">
                <w:rPr>
                  <w:bCs/>
                  <w:szCs w:val="18"/>
                </w:rPr>
                <w:delText>2.04</w:delText>
              </w:r>
            </w:del>
            <w:ins w:id="104" w:author="Author" w:date="2017-12-04T10:00:00Z">
              <w:r>
                <w:rPr>
                  <w:bCs/>
                  <w:szCs w:val="18"/>
                </w:rPr>
                <w:t>1.99</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05" w:author="Author" w:date="2017-12-04T10:05:00Z">
              <w:r w:rsidRPr="005B3C33" w:rsidDel="00F245AD">
                <w:delText>1.95</w:delText>
              </w:r>
            </w:del>
            <w:ins w:id="106" w:author="Author" w:date="2017-12-04T10:05:00Z">
              <w:r w:rsidRPr="005B3C33">
                <w:t>1.96</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107" w:author="Author" w:date="2017-12-04T10:02:00Z">
              <w:r w:rsidRPr="007E3858" w:rsidDel="00D602E2">
                <w:rPr>
                  <w:bCs/>
                  <w:szCs w:val="18"/>
                </w:rPr>
                <w:delText>1.85</w:delText>
              </w:r>
            </w:del>
            <w:ins w:id="108" w:author="Author" w:date="2017-12-04T10:02:00Z">
              <w:r>
                <w:rPr>
                  <w:bCs/>
                  <w:szCs w:val="18"/>
                </w:rPr>
                <w:t>1.86</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2,000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09" w:author="Author" w:date="2017-12-04T09:56:00Z">
              <w:r w:rsidRPr="00352818" w:rsidDel="00D602E2">
                <w:rPr>
                  <w:bCs/>
                  <w:szCs w:val="18"/>
                </w:rPr>
                <w:delText>1.87</w:delText>
              </w:r>
            </w:del>
            <w:ins w:id="110" w:author="Author" w:date="2017-12-04T09:56:00Z">
              <w:r>
                <w:rPr>
                  <w:bCs/>
                  <w:szCs w:val="18"/>
                </w:rPr>
                <w:t>1.89</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111" w:author="Author" w:date="2017-12-04T09:58:00Z">
              <w:r w:rsidRPr="00352818" w:rsidDel="00D602E2">
                <w:rPr>
                  <w:bCs/>
                  <w:szCs w:val="18"/>
                </w:rPr>
                <w:delText>2.14</w:delText>
              </w:r>
            </w:del>
            <w:ins w:id="112" w:author="Author" w:date="2017-12-04T09:58:00Z">
              <w:r>
                <w:rPr>
                  <w:bCs/>
                  <w:szCs w:val="18"/>
                </w:rPr>
                <w:t>2.16</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13" w:author="Author" w:date="2017-12-04T10:00:00Z">
              <w:r w:rsidRPr="00352818" w:rsidDel="00D602E2">
                <w:rPr>
                  <w:bCs/>
                  <w:szCs w:val="18"/>
                </w:rPr>
                <w:delText>2.14</w:delText>
              </w:r>
            </w:del>
            <w:ins w:id="114" w:author="Author" w:date="2017-12-04T10:00:00Z">
              <w:r>
                <w:rPr>
                  <w:bCs/>
                  <w:szCs w:val="18"/>
                </w:rPr>
                <w:t>2.10</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15" w:author="Author" w:date="2017-12-04T10:05:00Z">
              <w:r w:rsidRPr="005B3C33" w:rsidDel="00F245AD">
                <w:delText>2.04</w:delText>
              </w:r>
            </w:del>
            <w:ins w:id="116" w:author="Author" w:date="2017-12-04T10:05:00Z">
              <w:r w:rsidRPr="005B3C33">
                <w:t>2.05</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117" w:author="Author" w:date="2017-12-04T10:02:00Z">
              <w:r w:rsidRPr="007E3858" w:rsidDel="00D602E2">
                <w:rPr>
                  <w:bCs/>
                  <w:szCs w:val="18"/>
                </w:rPr>
                <w:delText>1.93</w:delText>
              </w:r>
            </w:del>
            <w:ins w:id="118" w:author="Author" w:date="2017-12-04T10:02:00Z">
              <w:r>
                <w:rPr>
                  <w:bCs/>
                  <w:szCs w:val="18"/>
                </w:rPr>
                <w:t>1.94</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1000"/>
              </w:tabs>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629"/>
              <w:jc w:val="right"/>
            </w:pPr>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p>
        </w:tc>
        <w:tc>
          <w:tcPr>
            <w:tcW w:w="1680" w:type="dxa"/>
            <w:tcBorders>
              <w:top w:val="nil"/>
              <w:left w:val="single" w:sz="6" w:space="0" w:color="auto"/>
              <w:bottom w:val="nil"/>
              <w:right w:val="single" w:sz="6" w:space="0" w:color="auto"/>
            </w:tcBorders>
          </w:tcPr>
          <w:p w:rsidR="00B32F26" w:rsidRDefault="00B32F26" w:rsidP="00102E0E">
            <w:pPr>
              <w:pStyle w:val="tabletext11"/>
              <w:tabs>
                <w:tab w:val="decimal" w:pos="700"/>
              </w:tabs>
              <w:ind w:right="569"/>
              <w:jc w:val="right"/>
            </w:pP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2,500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19" w:author="Author" w:date="2017-12-04T09:56:00Z">
              <w:r w:rsidRPr="00352818" w:rsidDel="00D602E2">
                <w:rPr>
                  <w:bCs/>
                  <w:szCs w:val="18"/>
                </w:rPr>
                <w:delText>1.93</w:delText>
              </w:r>
            </w:del>
            <w:ins w:id="120" w:author="Author" w:date="2017-12-04T09:56:00Z">
              <w:r>
                <w:rPr>
                  <w:bCs/>
                  <w:szCs w:val="18"/>
                </w:rPr>
                <w:t>1.95</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121" w:author="Author" w:date="2017-12-04T09:58:00Z">
              <w:r w:rsidRPr="00352818" w:rsidDel="00D602E2">
                <w:rPr>
                  <w:bCs/>
                  <w:szCs w:val="18"/>
                </w:rPr>
                <w:delText>2.22</w:delText>
              </w:r>
            </w:del>
            <w:ins w:id="122" w:author="Author" w:date="2017-12-04T09:58:00Z">
              <w:r>
                <w:rPr>
                  <w:bCs/>
                  <w:szCs w:val="18"/>
                </w:rPr>
                <w:t>2.24</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23" w:author="Author" w:date="2017-12-04T10:00:00Z">
              <w:r w:rsidRPr="00352818" w:rsidDel="00D602E2">
                <w:rPr>
                  <w:bCs/>
                  <w:szCs w:val="18"/>
                </w:rPr>
                <w:delText>2.22</w:delText>
              </w:r>
            </w:del>
            <w:ins w:id="124" w:author="Author" w:date="2017-12-04T10:00:00Z">
              <w:r>
                <w:rPr>
                  <w:bCs/>
                  <w:szCs w:val="18"/>
                </w:rPr>
                <w:t>2.18</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25" w:author="Author" w:date="2017-12-04T10:05:00Z">
              <w:r w:rsidRPr="005B3C33" w:rsidDel="00F245AD">
                <w:delText>2.10</w:delText>
              </w:r>
            </w:del>
            <w:ins w:id="126" w:author="Author" w:date="2017-12-04T10:05:00Z">
              <w:r w:rsidRPr="005B3C33">
                <w:t>2.11</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127" w:author="Author" w:date="2017-12-04T10:02:00Z">
              <w:r w:rsidRPr="007E3858" w:rsidDel="00D602E2">
                <w:rPr>
                  <w:bCs/>
                  <w:szCs w:val="18"/>
                </w:rPr>
                <w:delText>1.99</w:delText>
              </w:r>
            </w:del>
            <w:ins w:id="128" w:author="Author" w:date="2017-12-04T10:02:00Z">
              <w:r>
                <w:rPr>
                  <w:bCs/>
                  <w:szCs w:val="18"/>
                </w:rPr>
                <w:t>2.00</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3,000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29" w:author="Author" w:date="2017-12-04T09:56:00Z">
              <w:r w:rsidRPr="00352818" w:rsidDel="00D602E2">
                <w:rPr>
                  <w:bCs/>
                  <w:szCs w:val="18"/>
                </w:rPr>
                <w:delText>1.97</w:delText>
              </w:r>
            </w:del>
            <w:ins w:id="130" w:author="Author" w:date="2017-12-04T09:56:00Z">
              <w:r>
                <w:rPr>
                  <w:bCs/>
                  <w:szCs w:val="18"/>
                </w:rPr>
                <w:t>1.99</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131" w:author="Author" w:date="2017-12-04T09:58:00Z">
              <w:r w:rsidRPr="00352818" w:rsidDel="00D602E2">
                <w:rPr>
                  <w:bCs/>
                  <w:szCs w:val="18"/>
                </w:rPr>
                <w:delText>2.28</w:delText>
              </w:r>
            </w:del>
            <w:ins w:id="132" w:author="Author" w:date="2017-12-04T09:58:00Z">
              <w:r>
                <w:rPr>
                  <w:bCs/>
                  <w:szCs w:val="18"/>
                </w:rPr>
                <w:t>2.31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33" w:author="Author" w:date="2017-12-04T10:00:00Z">
              <w:r w:rsidRPr="00352818" w:rsidDel="00D602E2">
                <w:rPr>
                  <w:bCs/>
                  <w:szCs w:val="18"/>
                </w:rPr>
                <w:delText>2.28</w:delText>
              </w:r>
            </w:del>
            <w:ins w:id="134" w:author="Author" w:date="2017-12-04T10:00:00Z">
              <w:r>
                <w:rPr>
                  <w:bCs/>
                  <w:szCs w:val="18"/>
                </w:rPr>
                <w:t>2.24</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35" w:author="Author" w:date="2017-12-04T10:05:00Z">
              <w:r w:rsidRPr="005B3C33" w:rsidDel="00F245AD">
                <w:delText>2.15</w:delText>
              </w:r>
            </w:del>
            <w:ins w:id="136" w:author="Author" w:date="2017-12-04T10:05:00Z">
              <w:r w:rsidRPr="005B3C33">
                <w:t>2.16</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r w:rsidRPr="007E3858">
              <w:rPr>
                <w:bCs/>
                <w:szCs w:val="18"/>
              </w:rPr>
              <w:t>2.04</w:t>
            </w:r>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5,000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37" w:author="Author" w:date="2017-12-04T09:56:00Z">
              <w:r w:rsidRPr="00352818" w:rsidDel="00D602E2">
                <w:rPr>
                  <w:bCs/>
                  <w:szCs w:val="18"/>
                </w:rPr>
                <w:delText>2.07</w:delText>
              </w:r>
            </w:del>
            <w:ins w:id="138" w:author="Author" w:date="2017-12-04T09:56:00Z">
              <w:r>
                <w:rPr>
                  <w:bCs/>
                  <w:szCs w:val="18"/>
                </w:rPr>
                <w:t>2.10</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139" w:author="Author" w:date="2017-12-04T09:58:00Z">
              <w:r w:rsidRPr="00352818" w:rsidDel="00D602E2">
                <w:rPr>
                  <w:bCs/>
                  <w:szCs w:val="18"/>
                </w:rPr>
                <w:delText>2.43</w:delText>
              </w:r>
            </w:del>
            <w:ins w:id="140" w:author="Author" w:date="2017-12-04T09:58:00Z">
              <w:r>
                <w:rPr>
                  <w:bCs/>
                  <w:szCs w:val="18"/>
                </w:rPr>
                <w:t>2.48</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41" w:author="Author" w:date="2017-12-04T10:00:00Z">
              <w:r w:rsidRPr="00352818" w:rsidDel="00D602E2">
                <w:rPr>
                  <w:bCs/>
                  <w:szCs w:val="18"/>
                </w:rPr>
                <w:delText>2.43</w:delText>
              </w:r>
            </w:del>
            <w:ins w:id="142" w:author="Author" w:date="2017-12-04T10:00:00Z">
              <w:r>
                <w:rPr>
                  <w:bCs/>
                  <w:szCs w:val="18"/>
                </w:rPr>
                <w:t>2.41</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43" w:author="Author" w:date="2017-12-04T10:05:00Z">
              <w:r w:rsidRPr="005B3C33" w:rsidDel="00F245AD">
                <w:delText>2.29</w:delText>
              </w:r>
            </w:del>
            <w:ins w:id="144" w:author="Author" w:date="2017-12-04T10:05:00Z">
              <w:r w:rsidRPr="005B3C33">
                <w:t>2.30</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145" w:author="Author" w:date="2017-12-04T10:02:00Z">
              <w:r w:rsidRPr="007E3858" w:rsidDel="00D602E2">
                <w:rPr>
                  <w:bCs/>
                  <w:szCs w:val="18"/>
                </w:rPr>
                <w:delText>2.15</w:delText>
              </w:r>
            </w:del>
            <w:ins w:id="146" w:author="Author" w:date="2017-12-04T10:02:00Z">
              <w:r>
                <w:rPr>
                  <w:bCs/>
                  <w:szCs w:val="18"/>
                </w:rPr>
                <w:t>2.16</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nil"/>
              <w:right w:val="single" w:sz="6" w:space="0" w:color="auto"/>
            </w:tcBorders>
            <w:hideMark/>
          </w:tcPr>
          <w:p w:rsidR="00B32F26" w:rsidRDefault="00B32F26" w:rsidP="00102E0E">
            <w:pPr>
              <w:pStyle w:val="tabletext11"/>
              <w:tabs>
                <w:tab w:val="decimal" w:pos="1000"/>
              </w:tabs>
            </w:pPr>
            <w:r>
              <w:t>7,500</w:t>
            </w:r>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99"/>
              <w:jc w:val="right"/>
              <w:rPr>
                <w:szCs w:val="18"/>
              </w:rPr>
            </w:pPr>
            <w:del w:id="147" w:author="Author" w:date="2017-12-04T09:56:00Z">
              <w:r w:rsidRPr="00352818" w:rsidDel="00D602E2">
                <w:rPr>
                  <w:bCs/>
                  <w:szCs w:val="18"/>
                </w:rPr>
                <w:delText>2.14</w:delText>
              </w:r>
            </w:del>
            <w:ins w:id="148" w:author="Author" w:date="2017-12-04T09:56:00Z">
              <w:r>
                <w:rPr>
                  <w:bCs/>
                  <w:szCs w:val="18"/>
                </w:rPr>
                <w:t>2.18</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569"/>
              <w:jc w:val="right"/>
              <w:rPr>
                <w:szCs w:val="18"/>
              </w:rPr>
            </w:pPr>
            <w:del w:id="149" w:author="Author" w:date="2017-12-04T09:58:00Z">
              <w:r w:rsidRPr="00352818" w:rsidDel="00D602E2">
                <w:rPr>
                  <w:bCs/>
                  <w:szCs w:val="18"/>
                </w:rPr>
                <w:delText>2.53</w:delText>
              </w:r>
            </w:del>
            <w:ins w:id="150" w:author="Author" w:date="2017-12-04T09:58:00Z">
              <w:r>
                <w:rPr>
                  <w:bCs/>
                  <w:szCs w:val="18"/>
                </w:rPr>
                <w:t>2.61</w:t>
              </w:r>
            </w:ins>
          </w:p>
        </w:tc>
        <w:tc>
          <w:tcPr>
            <w:tcW w:w="1680" w:type="dxa"/>
            <w:tcBorders>
              <w:top w:val="nil"/>
              <w:left w:val="single" w:sz="6" w:space="0" w:color="auto"/>
              <w:bottom w:val="nil"/>
              <w:right w:val="single" w:sz="6" w:space="0" w:color="auto"/>
            </w:tcBorders>
          </w:tcPr>
          <w:p w:rsidR="00B32F26" w:rsidRPr="00352818" w:rsidRDefault="00B32F26" w:rsidP="00102E0E">
            <w:pPr>
              <w:pStyle w:val="tabletext11"/>
              <w:tabs>
                <w:tab w:val="decimal" w:pos="700"/>
              </w:tabs>
              <w:ind w:right="629"/>
              <w:jc w:val="right"/>
              <w:rPr>
                <w:szCs w:val="18"/>
              </w:rPr>
            </w:pPr>
            <w:del w:id="151" w:author="Author" w:date="2017-12-04T10:00:00Z">
              <w:r w:rsidRPr="00352818" w:rsidDel="00D602E2">
                <w:rPr>
                  <w:bCs/>
                  <w:szCs w:val="18"/>
                </w:rPr>
                <w:delText>2.55</w:delText>
              </w:r>
            </w:del>
            <w:ins w:id="152" w:author="Author" w:date="2017-12-04T10:00:00Z">
              <w:r>
                <w:rPr>
                  <w:bCs/>
                  <w:szCs w:val="18"/>
                </w:rPr>
                <w:t>2.54</w:t>
              </w:r>
            </w:ins>
          </w:p>
        </w:tc>
        <w:tc>
          <w:tcPr>
            <w:tcW w:w="1680" w:type="dxa"/>
            <w:tcBorders>
              <w:top w:val="nil"/>
              <w:left w:val="single" w:sz="6" w:space="0" w:color="auto"/>
              <w:bottom w:val="nil"/>
              <w:right w:val="single" w:sz="6" w:space="0" w:color="auto"/>
            </w:tcBorders>
          </w:tcPr>
          <w:p w:rsidR="00B32F26" w:rsidRPr="005B3C33" w:rsidRDefault="00B32F26" w:rsidP="00102E0E">
            <w:pPr>
              <w:pStyle w:val="tabletext11"/>
              <w:tabs>
                <w:tab w:val="decimal" w:pos="700"/>
              </w:tabs>
              <w:ind w:right="599"/>
              <w:jc w:val="right"/>
            </w:pPr>
            <w:del w:id="153" w:author="Author" w:date="2017-12-04T10:05:00Z">
              <w:r w:rsidRPr="005B3C33" w:rsidDel="00F245AD">
                <w:delText>2.38</w:delText>
              </w:r>
            </w:del>
            <w:ins w:id="154" w:author="Author" w:date="2017-12-04T10:05:00Z">
              <w:r w:rsidRPr="005B3C33">
                <w:t>2.39</w:t>
              </w:r>
            </w:ins>
          </w:p>
        </w:tc>
        <w:tc>
          <w:tcPr>
            <w:tcW w:w="1680" w:type="dxa"/>
            <w:tcBorders>
              <w:top w:val="nil"/>
              <w:left w:val="single" w:sz="6" w:space="0" w:color="auto"/>
              <w:bottom w:val="nil"/>
              <w:right w:val="single" w:sz="6" w:space="0" w:color="auto"/>
            </w:tcBorders>
          </w:tcPr>
          <w:p w:rsidR="00B32F26" w:rsidRPr="007E3858" w:rsidRDefault="00B32F26" w:rsidP="00102E0E">
            <w:pPr>
              <w:pStyle w:val="tabletext11"/>
              <w:tabs>
                <w:tab w:val="decimal" w:pos="700"/>
              </w:tabs>
              <w:ind w:right="569"/>
              <w:jc w:val="right"/>
              <w:rPr>
                <w:szCs w:val="18"/>
              </w:rPr>
            </w:pPr>
            <w:del w:id="155" w:author="Author" w:date="2017-12-04T10:02:00Z">
              <w:r w:rsidRPr="007E3858" w:rsidDel="00D602E2">
                <w:rPr>
                  <w:bCs/>
                  <w:szCs w:val="18"/>
                </w:rPr>
                <w:delText>2.23</w:delText>
              </w:r>
            </w:del>
            <w:ins w:id="156" w:author="Author" w:date="2017-12-04T10:02:00Z">
              <w:r>
                <w:rPr>
                  <w:bCs/>
                  <w:szCs w:val="18"/>
                </w:rPr>
                <w:t>2.25</w:t>
              </w:r>
            </w:ins>
          </w:p>
        </w:tc>
      </w:tr>
      <w:tr w:rsidR="00B32F26" w:rsidTr="00BF1632">
        <w:trPr>
          <w:cantSplit/>
          <w:trHeight w:val="190"/>
        </w:trPr>
        <w:tc>
          <w:tcPr>
            <w:tcW w:w="200" w:type="dxa"/>
          </w:tcPr>
          <w:p w:rsidR="00B32F26" w:rsidRDefault="00B32F26" w:rsidP="00102E0E">
            <w:pPr>
              <w:pStyle w:val="tabletext11"/>
            </w:pPr>
          </w:p>
        </w:tc>
        <w:tc>
          <w:tcPr>
            <w:tcW w:w="1680" w:type="dxa"/>
            <w:tcBorders>
              <w:top w:val="nil"/>
              <w:left w:val="single" w:sz="6" w:space="0" w:color="auto"/>
              <w:bottom w:val="single" w:sz="6" w:space="0" w:color="auto"/>
              <w:right w:val="single" w:sz="6" w:space="0" w:color="auto"/>
            </w:tcBorders>
            <w:hideMark/>
          </w:tcPr>
          <w:p w:rsidR="00B32F26" w:rsidRDefault="00B32F26" w:rsidP="00102E0E">
            <w:pPr>
              <w:pStyle w:val="tabletext11"/>
              <w:tabs>
                <w:tab w:val="decimal" w:pos="1000"/>
              </w:tabs>
            </w:pPr>
            <w:r>
              <w:t>10,000</w:t>
            </w:r>
          </w:p>
        </w:tc>
        <w:tc>
          <w:tcPr>
            <w:tcW w:w="1680" w:type="dxa"/>
            <w:tcBorders>
              <w:top w:val="nil"/>
              <w:left w:val="single" w:sz="6" w:space="0" w:color="auto"/>
              <w:bottom w:val="single" w:sz="6" w:space="0" w:color="auto"/>
              <w:right w:val="single" w:sz="6" w:space="0" w:color="auto"/>
            </w:tcBorders>
          </w:tcPr>
          <w:p w:rsidR="00B32F26" w:rsidRPr="00352818" w:rsidRDefault="00B32F26" w:rsidP="00102E0E">
            <w:pPr>
              <w:pStyle w:val="tabletext11"/>
              <w:tabs>
                <w:tab w:val="decimal" w:pos="700"/>
              </w:tabs>
              <w:ind w:right="599"/>
              <w:jc w:val="right"/>
              <w:rPr>
                <w:szCs w:val="18"/>
              </w:rPr>
            </w:pPr>
            <w:del w:id="157" w:author="Author" w:date="2017-12-04T09:57:00Z">
              <w:r w:rsidRPr="00352818" w:rsidDel="00D602E2">
                <w:rPr>
                  <w:bCs/>
                  <w:szCs w:val="18"/>
                </w:rPr>
                <w:delText>2.19</w:delText>
              </w:r>
            </w:del>
            <w:ins w:id="158" w:author="Author" w:date="2017-12-04T09:57:00Z">
              <w:r>
                <w:rPr>
                  <w:bCs/>
                  <w:szCs w:val="18"/>
                </w:rPr>
                <w:t>2.22</w:t>
              </w:r>
            </w:ins>
          </w:p>
        </w:tc>
        <w:tc>
          <w:tcPr>
            <w:tcW w:w="1680" w:type="dxa"/>
            <w:tcBorders>
              <w:top w:val="nil"/>
              <w:left w:val="single" w:sz="6" w:space="0" w:color="auto"/>
              <w:bottom w:val="single" w:sz="6" w:space="0" w:color="auto"/>
              <w:right w:val="single" w:sz="6" w:space="0" w:color="auto"/>
            </w:tcBorders>
          </w:tcPr>
          <w:p w:rsidR="00B32F26" w:rsidRPr="00352818" w:rsidRDefault="00B32F26" w:rsidP="00102E0E">
            <w:pPr>
              <w:pStyle w:val="tabletext11"/>
              <w:tabs>
                <w:tab w:val="decimal" w:pos="700"/>
              </w:tabs>
              <w:ind w:right="569"/>
              <w:jc w:val="right"/>
              <w:rPr>
                <w:szCs w:val="18"/>
              </w:rPr>
            </w:pPr>
            <w:del w:id="159" w:author="Author" w:date="2017-12-04T09:58:00Z">
              <w:r w:rsidRPr="00352818" w:rsidDel="00D602E2">
                <w:rPr>
                  <w:bCs/>
                  <w:szCs w:val="18"/>
                </w:rPr>
                <w:delText>2.60</w:delText>
              </w:r>
            </w:del>
            <w:ins w:id="160" w:author="Author" w:date="2017-12-04T09:58:00Z">
              <w:r>
                <w:rPr>
                  <w:bCs/>
                  <w:szCs w:val="18"/>
                </w:rPr>
                <w:t>2.69</w:t>
              </w:r>
            </w:ins>
          </w:p>
        </w:tc>
        <w:tc>
          <w:tcPr>
            <w:tcW w:w="1680" w:type="dxa"/>
            <w:tcBorders>
              <w:top w:val="nil"/>
              <w:left w:val="single" w:sz="6" w:space="0" w:color="auto"/>
              <w:bottom w:val="single" w:sz="6" w:space="0" w:color="auto"/>
              <w:right w:val="single" w:sz="6" w:space="0" w:color="auto"/>
            </w:tcBorders>
          </w:tcPr>
          <w:p w:rsidR="00B32F26" w:rsidRPr="00352818" w:rsidRDefault="00B32F26" w:rsidP="00102E0E">
            <w:pPr>
              <w:pStyle w:val="tabletext11"/>
              <w:tabs>
                <w:tab w:val="decimal" w:pos="700"/>
              </w:tabs>
              <w:ind w:right="629"/>
              <w:jc w:val="right"/>
              <w:rPr>
                <w:szCs w:val="18"/>
              </w:rPr>
            </w:pPr>
            <w:del w:id="161" w:author="Author" w:date="2017-12-04T10:00:00Z">
              <w:r w:rsidRPr="00352818" w:rsidDel="00D602E2">
                <w:rPr>
                  <w:bCs/>
                  <w:szCs w:val="18"/>
                </w:rPr>
                <w:delText>2.62</w:delText>
              </w:r>
            </w:del>
            <w:ins w:id="162" w:author="Author" w:date="2017-12-04T10:00:00Z">
              <w:r>
                <w:rPr>
                  <w:bCs/>
                  <w:szCs w:val="18"/>
                </w:rPr>
                <w:t>2.63</w:t>
              </w:r>
            </w:ins>
          </w:p>
        </w:tc>
        <w:tc>
          <w:tcPr>
            <w:tcW w:w="1680" w:type="dxa"/>
            <w:tcBorders>
              <w:top w:val="nil"/>
              <w:left w:val="single" w:sz="6" w:space="0" w:color="auto"/>
              <w:bottom w:val="single" w:sz="6" w:space="0" w:color="auto"/>
              <w:right w:val="single" w:sz="6" w:space="0" w:color="auto"/>
            </w:tcBorders>
          </w:tcPr>
          <w:p w:rsidR="00B32F26" w:rsidRPr="005B3C33" w:rsidRDefault="00B32F26" w:rsidP="00102E0E">
            <w:pPr>
              <w:pStyle w:val="tabletext11"/>
              <w:tabs>
                <w:tab w:val="decimal" w:pos="700"/>
              </w:tabs>
              <w:ind w:right="599"/>
              <w:jc w:val="right"/>
            </w:pPr>
            <w:del w:id="163" w:author="Author" w:date="2017-12-04T10:05:00Z">
              <w:r w:rsidRPr="005B3C33" w:rsidDel="00F245AD">
                <w:delText>2.44</w:delText>
              </w:r>
            </w:del>
            <w:ins w:id="164" w:author="Author" w:date="2017-12-04T10:05:00Z">
              <w:r w:rsidRPr="005B3C33">
                <w:t>2.45</w:t>
              </w:r>
            </w:ins>
          </w:p>
        </w:tc>
        <w:tc>
          <w:tcPr>
            <w:tcW w:w="1680" w:type="dxa"/>
            <w:tcBorders>
              <w:top w:val="nil"/>
              <w:left w:val="single" w:sz="6" w:space="0" w:color="auto"/>
              <w:bottom w:val="single" w:sz="6" w:space="0" w:color="auto"/>
              <w:right w:val="single" w:sz="6" w:space="0" w:color="auto"/>
            </w:tcBorders>
          </w:tcPr>
          <w:p w:rsidR="00B32F26" w:rsidRPr="007E3858" w:rsidRDefault="00B32F26" w:rsidP="00102E0E">
            <w:pPr>
              <w:pStyle w:val="tabletext11"/>
              <w:tabs>
                <w:tab w:val="decimal" w:pos="700"/>
              </w:tabs>
              <w:ind w:right="569"/>
              <w:jc w:val="right"/>
              <w:rPr>
                <w:szCs w:val="18"/>
              </w:rPr>
            </w:pPr>
            <w:del w:id="165" w:author="Author" w:date="2017-12-04T10:03:00Z">
              <w:r w:rsidRPr="007E3858" w:rsidDel="00D602E2">
                <w:rPr>
                  <w:bCs/>
                  <w:szCs w:val="18"/>
                </w:rPr>
                <w:delText>2.28</w:delText>
              </w:r>
            </w:del>
            <w:ins w:id="166" w:author="Author" w:date="2017-12-04T10:03:00Z">
              <w:r>
                <w:rPr>
                  <w:bCs/>
                  <w:szCs w:val="18"/>
                </w:rPr>
                <w:t>2.30</w:t>
              </w:r>
            </w:ins>
          </w:p>
        </w:tc>
      </w:tr>
    </w:tbl>
    <w:p w:rsidR="00B32F26" w:rsidRDefault="00B32F26" w:rsidP="00102E0E">
      <w:pPr>
        <w:pStyle w:val="tablecaption"/>
      </w:pPr>
      <w:r>
        <w:t>Table 100.B. Increased Liability Limits</w:t>
      </w:r>
    </w:p>
    <w:p w:rsidR="00B32F26" w:rsidRDefault="00B32F26" w:rsidP="00102E0E">
      <w:pPr>
        <w:pStyle w:val="isonormal"/>
      </w:pPr>
    </w:p>
    <w:p w:rsidR="00B32F26" w:rsidRDefault="00B32F26" w:rsidP="00B32F26">
      <w:pPr>
        <w:sectPr w:rsidR="00B32F26" w:rsidSect="00B32F26">
          <w:headerReference w:type="default" r:id="rId13"/>
          <w:pgSz w:w="12240" w:h="15840"/>
          <w:pgMar w:top="1735" w:right="960" w:bottom="1560" w:left="1200" w:header="575" w:footer="480" w:gutter="0"/>
          <w:paperSrc w:first="7" w:other="7"/>
          <w:cols w:space="720"/>
          <w:docGrid w:linePitch="299"/>
        </w:sectPr>
      </w:pPr>
    </w:p>
    <w:p w:rsidR="00B32F26" w:rsidRPr="005F2F09" w:rsidRDefault="00B32F26" w:rsidP="00C86009">
      <w:pPr>
        <w:pStyle w:val="boxrule"/>
      </w:pPr>
      <w:r w:rsidRPr="005F2F09">
        <w:t>98.  DEDUCTIBLE INSURANCE</w:t>
      </w:r>
    </w:p>
    <w:p w:rsidR="00B32F26" w:rsidRDefault="00B32F26" w:rsidP="00C86009">
      <w:pPr>
        <w:pStyle w:val="blocktext1"/>
        <w:rPr>
          <w:ins w:id="167" w:author="Author" w:date="2017-12-04T14:04:00Z"/>
        </w:rPr>
      </w:pPr>
      <w:ins w:id="168" w:author="Author" w:date="2017-12-04T14:04:00Z">
        <w:r>
          <w:t xml:space="preserve">Paragraphs </w:t>
        </w:r>
        <w:r w:rsidRPr="00A900E1">
          <w:rPr>
            <w:b/>
          </w:rPr>
          <w:t>A.1</w:t>
        </w:r>
        <w:r>
          <w:rPr>
            <w:b/>
          </w:rPr>
          <w:t>.</w:t>
        </w:r>
        <w:r>
          <w:t xml:space="preserve"> and </w:t>
        </w:r>
        <w:r w:rsidRPr="002C69B6">
          <w:rPr>
            <w:b/>
          </w:rPr>
          <w:t>A.2</w:t>
        </w:r>
        <w:r>
          <w:rPr>
            <w:b/>
          </w:rPr>
          <w:t>.</w:t>
        </w:r>
        <w:r>
          <w:t xml:space="preserve"> are</w:t>
        </w:r>
        <w:r w:rsidRPr="00A16556">
          <w:t xml:space="preserve"> replaced by the following:</w:t>
        </w:r>
      </w:ins>
    </w:p>
    <w:p w:rsidR="00B32F26" w:rsidRDefault="00B32F26" w:rsidP="00C86009">
      <w:pPr>
        <w:pStyle w:val="outlinehd2"/>
        <w:rPr>
          <w:ins w:id="169" w:author="Author" w:date="2017-12-04T13:21:00Z"/>
        </w:rPr>
      </w:pPr>
      <w:ins w:id="170" w:author="Author" w:date="2017-12-04T13:21:00Z">
        <w:r>
          <w:tab/>
          <w:t>A.</w:t>
        </w:r>
        <w:r>
          <w:tab/>
          <w:t>Liability Coverages</w:t>
        </w:r>
      </w:ins>
    </w:p>
    <w:p w:rsidR="00B32F26" w:rsidRDefault="00B32F26" w:rsidP="00C86009">
      <w:pPr>
        <w:pStyle w:val="outlinetxt3"/>
        <w:rPr>
          <w:ins w:id="171" w:author="Author" w:date="2017-12-04T13:21:00Z"/>
        </w:rPr>
      </w:pPr>
      <w:ins w:id="172" w:author="Author" w:date="2017-12-04T13:21: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B32F26" w:rsidRDefault="00B32F26" w:rsidP="00C86009">
      <w:pPr>
        <w:pStyle w:val="space4"/>
        <w:tabs>
          <w:tab w:val="left" w:pos="720"/>
          <w:tab w:val="left" w:pos="1440"/>
        </w:tabs>
        <w:rPr>
          <w:ins w:id="173" w:author="Author" w:date="2017-12-04T13:21: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32F26" w:rsidTr="00A96573">
        <w:trPr>
          <w:trHeight w:val="190"/>
          <w:ins w:id="174" w:author="Author" w:date="2017-12-04T13:21:00Z"/>
        </w:trPr>
        <w:tc>
          <w:tcPr>
            <w:tcW w:w="200" w:type="dxa"/>
            <w:tcBorders>
              <w:top w:val="nil"/>
              <w:left w:val="nil"/>
              <w:bottom w:val="nil"/>
              <w:right w:val="nil"/>
            </w:tcBorders>
          </w:tcPr>
          <w:p w:rsidR="00B32F26" w:rsidRDefault="00B32F26" w:rsidP="00C86009">
            <w:pPr>
              <w:pStyle w:val="tablehead"/>
              <w:rPr>
                <w:ins w:id="175" w:author="Author" w:date="2017-12-04T13:21:00Z"/>
              </w:rPr>
            </w:pPr>
            <w:ins w:id="176" w:author="Author" w:date="2017-12-04T13:21:00Z">
              <w:r>
                <w:br/>
              </w:r>
            </w:ins>
          </w:p>
        </w:tc>
        <w:tc>
          <w:tcPr>
            <w:tcW w:w="1110" w:type="dxa"/>
            <w:gridSpan w:val="2"/>
            <w:tcBorders>
              <w:top w:val="single" w:sz="6" w:space="0" w:color="auto"/>
              <w:left w:val="single" w:sz="6" w:space="0" w:color="auto"/>
              <w:bottom w:val="nil"/>
              <w:right w:val="nil"/>
            </w:tcBorders>
          </w:tcPr>
          <w:p w:rsidR="00B32F26" w:rsidRDefault="00B32F26" w:rsidP="00C86009">
            <w:pPr>
              <w:pStyle w:val="tablehead"/>
              <w:rPr>
                <w:ins w:id="177" w:author="Author" w:date="2017-12-04T13:21:00Z"/>
              </w:rPr>
            </w:pPr>
          </w:p>
        </w:tc>
        <w:tc>
          <w:tcPr>
            <w:tcW w:w="1845" w:type="dxa"/>
            <w:gridSpan w:val="2"/>
            <w:tcBorders>
              <w:top w:val="single" w:sz="6" w:space="0" w:color="auto"/>
              <w:left w:val="single" w:sz="6" w:space="0" w:color="auto"/>
              <w:bottom w:val="single" w:sz="6" w:space="0" w:color="auto"/>
              <w:right w:val="single" w:sz="6" w:space="0" w:color="auto"/>
            </w:tcBorders>
          </w:tcPr>
          <w:p w:rsidR="00B32F26" w:rsidRDefault="00B32F26" w:rsidP="00C86009">
            <w:pPr>
              <w:pStyle w:val="tablehead"/>
              <w:rPr>
                <w:ins w:id="178" w:author="Author" w:date="2017-12-04T13:21:00Z"/>
              </w:rPr>
            </w:pPr>
            <w:ins w:id="179" w:author="Author" w:date="2017-12-04T13:21: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B32F26" w:rsidRDefault="00B32F26" w:rsidP="00C86009">
            <w:pPr>
              <w:pStyle w:val="tablehead"/>
              <w:rPr>
                <w:ins w:id="180" w:author="Author" w:date="2017-12-04T13:21:00Z"/>
              </w:rPr>
            </w:pPr>
            <w:ins w:id="181" w:author="Author" w:date="2017-12-04T13:21:00Z">
              <w:r>
                <w:t>Property Damage</w:t>
              </w:r>
              <w:r>
                <w:br/>
                <w:t>Per Accident</w:t>
              </w:r>
            </w:ins>
          </w:p>
        </w:tc>
      </w:tr>
      <w:tr w:rsidR="00B32F26" w:rsidTr="00A96573">
        <w:trPr>
          <w:trHeight w:val="190"/>
          <w:ins w:id="182" w:author="Author" w:date="2017-12-04T13:21:00Z"/>
        </w:trPr>
        <w:tc>
          <w:tcPr>
            <w:tcW w:w="200" w:type="dxa"/>
            <w:tcBorders>
              <w:top w:val="nil"/>
              <w:left w:val="nil"/>
              <w:bottom w:val="nil"/>
              <w:right w:val="nil"/>
            </w:tcBorders>
          </w:tcPr>
          <w:p w:rsidR="00B32F26" w:rsidRDefault="00B32F26" w:rsidP="00C86009">
            <w:pPr>
              <w:pStyle w:val="tabletext11"/>
              <w:rPr>
                <w:ins w:id="183" w:author="Author" w:date="2017-12-04T13:21:00Z"/>
              </w:rPr>
            </w:pPr>
            <w:ins w:id="184" w:author="Author" w:date="2017-12-04T13:21:00Z">
              <w:r>
                <w:br/>
              </w:r>
              <w:r>
                <w:br/>
              </w:r>
            </w:ins>
          </w:p>
        </w:tc>
        <w:tc>
          <w:tcPr>
            <w:tcW w:w="1110" w:type="dxa"/>
            <w:gridSpan w:val="2"/>
            <w:tcBorders>
              <w:top w:val="nil"/>
              <w:left w:val="single" w:sz="6" w:space="0" w:color="auto"/>
              <w:bottom w:val="single" w:sz="6" w:space="0" w:color="auto"/>
              <w:right w:val="nil"/>
            </w:tcBorders>
          </w:tcPr>
          <w:p w:rsidR="00B32F26" w:rsidRDefault="00B32F26" w:rsidP="00C86009">
            <w:pPr>
              <w:pStyle w:val="tablehead"/>
              <w:rPr>
                <w:ins w:id="185" w:author="Author" w:date="2017-12-04T13:21:00Z"/>
              </w:rPr>
            </w:pPr>
            <w:ins w:id="186" w:author="Author" w:date="2017-12-04T13:21:00Z">
              <w:r>
                <w:br/>
                <w:t>Deductible</w:t>
              </w:r>
              <w:r>
                <w:br/>
                <w:t>Amount</w:t>
              </w:r>
            </w:ins>
          </w:p>
        </w:tc>
        <w:tc>
          <w:tcPr>
            <w:tcW w:w="922" w:type="dxa"/>
            <w:tcBorders>
              <w:top w:val="nil"/>
              <w:left w:val="single" w:sz="6" w:space="0" w:color="auto"/>
              <w:bottom w:val="single" w:sz="6" w:space="0" w:color="auto"/>
              <w:right w:val="single" w:sz="6" w:space="0" w:color="auto"/>
            </w:tcBorders>
          </w:tcPr>
          <w:p w:rsidR="00B32F26" w:rsidRDefault="00B32F26" w:rsidP="00C86009">
            <w:pPr>
              <w:pStyle w:val="tablehead"/>
              <w:rPr>
                <w:ins w:id="187" w:author="Author" w:date="2017-12-04T13:21:00Z"/>
              </w:rPr>
            </w:pPr>
            <w:ins w:id="188" w:author="Author" w:date="2017-12-04T13:21:00Z">
              <w:r>
                <w:br/>
                <w:t>Non-zone</w:t>
              </w:r>
              <w:r>
                <w:br/>
                <w:t>Rated</w:t>
              </w:r>
            </w:ins>
          </w:p>
        </w:tc>
        <w:tc>
          <w:tcPr>
            <w:tcW w:w="923" w:type="dxa"/>
            <w:tcBorders>
              <w:top w:val="nil"/>
              <w:left w:val="single" w:sz="6" w:space="0" w:color="auto"/>
              <w:bottom w:val="single" w:sz="6" w:space="0" w:color="auto"/>
              <w:right w:val="single" w:sz="6" w:space="0" w:color="auto"/>
            </w:tcBorders>
          </w:tcPr>
          <w:p w:rsidR="00B32F26" w:rsidRDefault="00B32F26" w:rsidP="00C86009">
            <w:pPr>
              <w:pStyle w:val="tablehead"/>
              <w:rPr>
                <w:ins w:id="189" w:author="Author" w:date="2017-12-04T13:21:00Z"/>
              </w:rPr>
            </w:pPr>
            <w:ins w:id="190" w:author="Author" w:date="2017-12-04T13:21:00Z">
              <w:r>
                <w:br/>
                <w:t>Zone-rated</w:t>
              </w:r>
            </w:ins>
          </w:p>
        </w:tc>
        <w:tc>
          <w:tcPr>
            <w:tcW w:w="922" w:type="dxa"/>
            <w:tcBorders>
              <w:top w:val="nil"/>
              <w:left w:val="nil"/>
              <w:bottom w:val="single" w:sz="6" w:space="0" w:color="auto"/>
              <w:right w:val="single" w:sz="6" w:space="0" w:color="auto"/>
            </w:tcBorders>
          </w:tcPr>
          <w:p w:rsidR="00B32F26" w:rsidRDefault="00B32F26" w:rsidP="00C86009">
            <w:pPr>
              <w:pStyle w:val="tablehead"/>
              <w:rPr>
                <w:ins w:id="191" w:author="Author" w:date="2017-12-04T13:21:00Z"/>
              </w:rPr>
            </w:pPr>
            <w:ins w:id="192" w:author="Author" w:date="2017-12-04T13:21:00Z">
              <w:r>
                <w:br/>
                <w:t>Non-zone</w:t>
              </w:r>
              <w:r>
                <w:br/>
                <w:t>Rated</w:t>
              </w:r>
            </w:ins>
          </w:p>
        </w:tc>
        <w:tc>
          <w:tcPr>
            <w:tcW w:w="923" w:type="dxa"/>
            <w:tcBorders>
              <w:top w:val="nil"/>
              <w:left w:val="nil"/>
              <w:bottom w:val="single" w:sz="6" w:space="0" w:color="auto"/>
              <w:right w:val="single" w:sz="6" w:space="0" w:color="auto"/>
            </w:tcBorders>
          </w:tcPr>
          <w:p w:rsidR="00B32F26" w:rsidRDefault="00B32F26" w:rsidP="00C86009">
            <w:pPr>
              <w:pStyle w:val="tablehead"/>
              <w:rPr>
                <w:ins w:id="193" w:author="Author" w:date="2017-12-04T13:21:00Z"/>
              </w:rPr>
            </w:pPr>
            <w:ins w:id="194" w:author="Author" w:date="2017-12-04T13:21:00Z">
              <w:r>
                <w:br/>
                <w:t>Zone-rated</w:t>
              </w:r>
            </w:ins>
          </w:p>
        </w:tc>
      </w:tr>
      <w:tr w:rsidR="00B32F26" w:rsidTr="00A96573">
        <w:trPr>
          <w:trHeight w:val="190"/>
          <w:ins w:id="195" w:author="Author" w:date="2017-12-04T13:21:00Z"/>
        </w:trPr>
        <w:tc>
          <w:tcPr>
            <w:tcW w:w="200" w:type="dxa"/>
            <w:tcBorders>
              <w:top w:val="nil"/>
              <w:left w:val="nil"/>
              <w:bottom w:val="nil"/>
              <w:right w:val="nil"/>
            </w:tcBorders>
          </w:tcPr>
          <w:p w:rsidR="00B32F26" w:rsidRDefault="00B32F26" w:rsidP="00C86009">
            <w:pPr>
              <w:pStyle w:val="tabletext11"/>
              <w:rPr>
                <w:ins w:id="196"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jc w:val="right"/>
              <w:rPr>
                <w:ins w:id="197" w:author="Author" w:date="2017-12-04T13:21:00Z"/>
              </w:rPr>
            </w:pPr>
            <w:ins w:id="198" w:author="Author" w:date="2017-12-04T13:21:00Z">
              <w:r>
                <w:t>$</w:t>
              </w:r>
            </w:ins>
          </w:p>
        </w:tc>
        <w:tc>
          <w:tcPr>
            <w:tcW w:w="900" w:type="dxa"/>
            <w:tcBorders>
              <w:top w:val="nil"/>
              <w:left w:val="nil"/>
              <w:bottom w:val="nil"/>
              <w:right w:val="nil"/>
            </w:tcBorders>
          </w:tcPr>
          <w:p w:rsidR="00B32F26" w:rsidRDefault="00B32F26" w:rsidP="00C86009">
            <w:pPr>
              <w:pStyle w:val="tabletext11"/>
              <w:tabs>
                <w:tab w:val="decimal" w:pos="660"/>
              </w:tabs>
              <w:rPr>
                <w:ins w:id="199" w:author="Author" w:date="2017-12-04T13:21:00Z"/>
              </w:rPr>
            </w:pPr>
            <w:ins w:id="200" w:author="Author" w:date="2017-12-04T13:21:00Z">
              <w:r>
                <w:t>250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01" w:author="Author" w:date="2017-12-04T13:21:00Z"/>
              </w:rPr>
            </w:pPr>
            <w:ins w:id="202" w:author="Author" w:date="2017-12-04T13:21:00Z">
              <w:r>
                <w:t>0.987</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03" w:author="Author" w:date="2017-12-04T13:21:00Z"/>
              </w:rPr>
            </w:pPr>
            <w:ins w:id="204" w:author="Author" w:date="2017-12-04T13:21:00Z">
              <w:r>
                <w:t>0.990</w:t>
              </w:r>
            </w:ins>
          </w:p>
        </w:tc>
        <w:tc>
          <w:tcPr>
            <w:tcW w:w="922" w:type="dxa"/>
            <w:tcBorders>
              <w:top w:val="nil"/>
              <w:left w:val="nil"/>
              <w:bottom w:val="nil"/>
              <w:right w:val="single" w:sz="6" w:space="0" w:color="auto"/>
            </w:tcBorders>
          </w:tcPr>
          <w:p w:rsidR="00B32F26" w:rsidRDefault="00B32F26" w:rsidP="00C86009">
            <w:pPr>
              <w:pStyle w:val="tabletext11"/>
              <w:jc w:val="center"/>
              <w:rPr>
                <w:ins w:id="205" w:author="Author" w:date="2017-12-04T13:21:00Z"/>
              </w:rPr>
            </w:pPr>
            <w:ins w:id="206" w:author="Author" w:date="2017-12-04T13:21:00Z">
              <w:r>
                <w:t>0.988</w:t>
              </w:r>
            </w:ins>
          </w:p>
        </w:tc>
        <w:tc>
          <w:tcPr>
            <w:tcW w:w="923" w:type="dxa"/>
            <w:tcBorders>
              <w:top w:val="nil"/>
              <w:left w:val="nil"/>
              <w:bottom w:val="nil"/>
              <w:right w:val="single" w:sz="6" w:space="0" w:color="auto"/>
            </w:tcBorders>
          </w:tcPr>
          <w:p w:rsidR="00B32F26" w:rsidRDefault="00B32F26" w:rsidP="00C86009">
            <w:pPr>
              <w:pStyle w:val="tabletext11"/>
              <w:jc w:val="center"/>
              <w:rPr>
                <w:ins w:id="207" w:author="Author" w:date="2017-12-04T13:21:00Z"/>
              </w:rPr>
            </w:pPr>
            <w:ins w:id="208" w:author="Author" w:date="2017-12-04T13:21:00Z">
              <w:r>
                <w:t>0.991</w:t>
              </w:r>
            </w:ins>
          </w:p>
        </w:tc>
      </w:tr>
      <w:tr w:rsidR="00B32F26" w:rsidTr="00A96573">
        <w:trPr>
          <w:trHeight w:val="190"/>
          <w:ins w:id="209" w:author="Author" w:date="2017-12-04T13:21:00Z"/>
        </w:trPr>
        <w:tc>
          <w:tcPr>
            <w:tcW w:w="200" w:type="dxa"/>
            <w:tcBorders>
              <w:top w:val="nil"/>
              <w:left w:val="nil"/>
              <w:bottom w:val="nil"/>
              <w:right w:val="nil"/>
            </w:tcBorders>
          </w:tcPr>
          <w:p w:rsidR="00B32F26" w:rsidRDefault="00B32F26" w:rsidP="00C86009">
            <w:pPr>
              <w:pStyle w:val="tabletext11"/>
              <w:rPr>
                <w:ins w:id="210"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11"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12" w:author="Author" w:date="2017-12-04T13:21:00Z"/>
              </w:rPr>
            </w:pPr>
            <w:ins w:id="213" w:author="Author" w:date="2017-12-04T13:21:00Z">
              <w:r>
                <w:t>500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14" w:author="Author" w:date="2017-12-04T13:21:00Z"/>
              </w:rPr>
            </w:pPr>
            <w:ins w:id="215" w:author="Author" w:date="2017-12-04T13:21:00Z">
              <w:r>
                <w:t>0.974</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16" w:author="Author" w:date="2017-12-04T13:21:00Z"/>
              </w:rPr>
            </w:pPr>
            <w:ins w:id="217" w:author="Author" w:date="2017-12-04T13:21:00Z">
              <w:r>
                <w:t>0.981</w:t>
              </w:r>
            </w:ins>
          </w:p>
        </w:tc>
        <w:tc>
          <w:tcPr>
            <w:tcW w:w="922" w:type="dxa"/>
            <w:tcBorders>
              <w:top w:val="nil"/>
              <w:left w:val="nil"/>
              <w:bottom w:val="nil"/>
              <w:right w:val="single" w:sz="6" w:space="0" w:color="auto"/>
            </w:tcBorders>
          </w:tcPr>
          <w:p w:rsidR="00B32F26" w:rsidRDefault="00B32F26" w:rsidP="00C86009">
            <w:pPr>
              <w:pStyle w:val="tabletext11"/>
              <w:jc w:val="center"/>
              <w:rPr>
                <w:ins w:id="218" w:author="Author" w:date="2017-12-04T13:21:00Z"/>
              </w:rPr>
            </w:pPr>
            <w:ins w:id="219" w:author="Author" w:date="2017-12-04T13:21:00Z">
              <w:r>
                <w:t>0.976</w:t>
              </w:r>
            </w:ins>
          </w:p>
        </w:tc>
        <w:tc>
          <w:tcPr>
            <w:tcW w:w="923" w:type="dxa"/>
            <w:tcBorders>
              <w:top w:val="nil"/>
              <w:left w:val="nil"/>
              <w:bottom w:val="nil"/>
              <w:right w:val="single" w:sz="6" w:space="0" w:color="auto"/>
            </w:tcBorders>
          </w:tcPr>
          <w:p w:rsidR="00B32F26" w:rsidRDefault="00B32F26" w:rsidP="00C86009">
            <w:pPr>
              <w:pStyle w:val="tabletext11"/>
              <w:jc w:val="center"/>
              <w:rPr>
                <w:ins w:id="220" w:author="Author" w:date="2017-12-04T13:21:00Z"/>
              </w:rPr>
            </w:pPr>
            <w:ins w:id="221" w:author="Author" w:date="2017-12-04T13:21:00Z">
              <w:r>
                <w:t>0.982</w:t>
              </w:r>
            </w:ins>
          </w:p>
        </w:tc>
      </w:tr>
      <w:tr w:rsidR="00B32F26" w:rsidTr="00A96573">
        <w:trPr>
          <w:trHeight w:val="190"/>
          <w:ins w:id="222" w:author="Author" w:date="2017-12-04T13:21:00Z"/>
        </w:trPr>
        <w:tc>
          <w:tcPr>
            <w:tcW w:w="200" w:type="dxa"/>
            <w:tcBorders>
              <w:top w:val="nil"/>
              <w:left w:val="nil"/>
              <w:bottom w:val="nil"/>
              <w:right w:val="nil"/>
            </w:tcBorders>
          </w:tcPr>
          <w:p w:rsidR="00B32F26" w:rsidRDefault="00B32F26" w:rsidP="00C86009">
            <w:pPr>
              <w:pStyle w:val="tabletext11"/>
              <w:rPr>
                <w:ins w:id="223"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24"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25" w:author="Author" w:date="2017-12-04T13:21:00Z"/>
              </w:rPr>
            </w:pPr>
            <w:ins w:id="226" w:author="Author" w:date="2017-12-04T13:21:00Z">
              <w:r>
                <w:t>1,000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27" w:author="Author" w:date="2017-12-04T13:21:00Z"/>
              </w:rPr>
            </w:pPr>
            <w:ins w:id="228" w:author="Author" w:date="2017-12-04T13:21:00Z">
              <w:r>
                <w:t>0.951</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29" w:author="Author" w:date="2017-12-04T13:21:00Z"/>
              </w:rPr>
            </w:pPr>
            <w:ins w:id="230" w:author="Author" w:date="2017-12-04T13:21:00Z">
              <w:r>
                <w:t>0.963</w:t>
              </w:r>
            </w:ins>
          </w:p>
        </w:tc>
        <w:tc>
          <w:tcPr>
            <w:tcW w:w="922" w:type="dxa"/>
            <w:tcBorders>
              <w:top w:val="nil"/>
              <w:left w:val="nil"/>
              <w:bottom w:val="nil"/>
              <w:right w:val="single" w:sz="6" w:space="0" w:color="auto"/>
            </w:tcBorders>
          </w:tcPr>
          <w:p w:rsidR="00B32F26" w:rsidRDefault="00B32F26" w:rsidP="00C86009">
            <w:pPr>
              <w:pStyle w:val="tabletext11"/>
              <w:jc w:val="center"/>
              <w:rPr>
                <w:ins w:id="231" w:author="Author" w:date="2017-12-04T13:21:00Z"/>
              </w:rPr>
            </w:pPr>
            <w:ins w:id="232" w:author="Author" w:date="2017-12-04T13:21:00Z">
              <w:r>
                <w:t>0.954</w:t>
              </w:r>
            </w:ins>
          </w:p>
        </w:tc>
        <w:tc>
          <w:tcPr>
            <w:tcW w:w="923" w:type="dxa"/>
            <w:tcBorders>
              <w:top w:val="nil"/>
              <w:left w:val="nil"/>
              <w:bottom w:val="nil"/>
              <w:right w:val="single" w:sz="6" w:space="0" w:color="auto"/>
            </w:tcBorders>
          </w:tcPr>
          <w:p w:rsidR="00B32F26" w:rsidRDefault="00B32F26" w:rsidP="00C86009">
            <w:pPr>
              <w:pStyle w:val="tabletext11"/>
              <w:jc w:val="center"/>
              <w:rPr>
                <w:ins w:id="233" w:author="Author" w:date="2017-12-04T13:21:00Z"/>
              </w:rPr>
            </w:pPr>
            <w:ins w:id="234" w:author="Author" w:date="2017-12-04T13:21:00Z">
              <w:r>
                <w:t>0.966</w:t>
              </w:r>
            </w:ins>
          </w:p>
        </w:tc>
      </w:tr>
      <w:tr w:rsidR="00B32F26" w:rsidTr="00A96573">
        <w:trPr>
          <w:trHeight w:val="190"/>
          <w:ins w:id="235" w:author="Author" w:date="2017-12-04T13:21:00Z"/>
        </w:trPr>
        <w:tc>
          <w:tcPr>
            <w:tcW w:w="200" w:type="dxa"/>
            <w:tcBorders>
              <w:top w:val="nil"/>
              <w:left w:val="nil"/>
              <w:bottom w:val="nil"/>
              <w:right w:val="nil"/>
            </w:tcBorders>
          </w:tcPr>
          <w:p w:rsidR="00B32F26" w:rsidRDefault="00B32F26" w:rsidP="00C86009">
            <w:pPr>
              <w:pStyle w:val="tabletext11"/>
              <w:rPr>
                <w:ins w:id="236"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37"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38" w:author="Author" w:date="2017-12-04T13:21:00Z"/>
              </w:rPr>
            </w:pPr>
            <w:ins w:id="239" w:author="Author" w:date="2017-12-04T13:21:00Z">
              <w:r>
                <w:t>2,500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40" w:author="Author" w:date="2017-12-04T13:21:00Z"/>
              </w:rPr>
            </w:pPr>
            <w:ins w:id="241" w:author="Author" w:date="2017-12-04T13:21:00Z">
              <w:r>
                <w:t>0.894</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42" w:author="Author" w:date="2017-12-04T13:21:00Z"/>
              </w:rPr>
            </w:pPr>
            <w:ins w:id="243" w:author="Author" w:date="2017-12-04T13:21:00Z">
              <w:r>
                <w:t>0.917</w:t>
              </w:r>
            </w:ins>
          </w:p>
        </w:tc>
        <w:tc>
          <w:tcPr>
            <w:tcW w:w="922" w:type="dxa"/>
            <w:tcBorders>
              <w:top w:val="nil"/>
              <w:left w:val="nil"/>
              <w:bottom w:val="nil"/>
              <w:right w:val="single" w:sz="6" w:space="0" w:color="auto"/>
            </w:tcBorders>
          </w:tcPr>
          <w:p w:rsidR="00B32F26" w:rsidRDefault="00B32F26" w:rsidP="00C86009">
            <w:pPr>
              <w:pStyle w:val="tabletext11"/>
              <w:jc w:val="center"/>
              <w:rPr>
                <w:ins w:id="244" w:author="Author" w:date="2017-12-04T13:21:00Z"/>
              </w:rPr>
            </w:pPr>
            <w:ins w:id="245" w:author="Author" w:date="2017-12-04T13:21:00Z">
              <w:r>
                <w:t>0.903</w:t>
              </w:r>
            </w:ins>
          </w:p>
        </w:tc>
        <w:tc>
          <w:tcPr>
            <w:tcW w:w="923" w:type="dxa"/>
            <w:tcBorders>
              <w:top w:val="nil"/>
              <w:left w:val="nil"/>
              <w:bottom w:val="nil"/>
              <w:right w:val="single" w:sz="6" w:space="0" w:color="auto"/>
            </w:tcBorders>
          </w:tcPr>
          <w:p w:rsidR="00B32F26" w:rsidRDefault="00B32F26" w:rsidP="00C86009">
            <w:pPr>
              <w:pStyle w:val="tabletext11"/>
              <w:jc w:val="center"/>
              <w:rPr>
                <w:ins w:id="246" w:author="Author" w:date="2017-12-04T13:21:00Z"/>
              </w:rPr>
            </w:pPr>
            <w:ins w:id="247" w:author="Author" w:date="2017-12-04T13:21:00Z">
              <w:r>
                <w:t>0.925</w:t>
              </w:r>
            </w:ins>
          </w:p>
        </w:tc>
      </w:tr>
      <w:tr w:rsidR="00B32F26" w:rsidTr="00A96573">
        <w:trPr>
          <w:trHeight w:val="190"/>
          <w:ins w:id="248" w:author="Author" w:date="2017-12-04T13:21:00Z"/>
        </w:trPr>
        <w:tc>
          <w:tcPr>
            <w:tcW w:w="200" w:type="dxa"/>
            <w:tcBorders>
              <w:top w:val="nil"/>
              <w:left w:val="nil"/>
              <w:bottom w:val="nil"/>
              <w:right w:val="nil"/>
            </w:tcBorders>
          </w:tcPr>
          <w:p w:rsidR="00B32F26" w:rsidRDefault="00B32F26" w:rsidP="00C86009">
            <w:pPr>
              <w:pStyle w:val="tabletext11"/>
              <w:rPr>
                <w:ins w:id="249"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50"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51" w:author="Author" w:date="2017-12-04T13:21:00Z"/>
              </w:rPr>
            </w:pPr>
            <w:ins w:id="252" w:author="Author" w:date="2017-12-04T13:21:00Z">
              <w:r>
                <w:t>5,000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53" w:author="Author" w:date="2017-12-04T13:21:00Z"/>
              </w:rPr>
            </w:pPr>
            <w:ins w:id="254" w:author="Author" w:date="2017-12-04T13:21:00Z">
              <w:r>
                <w:t>0.826</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55" w:author="Author" w:date="2017-12-04T13:21:00Z"/>
              </w:rPr>
            </w:pPr>
            <w:ins w:id="256" w:author="Author" w:date="2017-12-04T13:21:00Z">
              <w:r>
                <w:t>0.857</w:t>
              </w:r>
            </w:ins>
          </w:p>
        </w:tc>
        <w:tc>
          <w:tcPr>
            <w:tcW w:w="922" w:type="dxa"/>
            <w:tcBorders>
              <w:top w:val="nil"/>
              <w:left w:val="nil"/>
              <w:bottom w:val="nil"/>
              <w:right w:val="single" w:sz="6" w:space="0" w:color="auto"/>
            </w:tcBorders>
          </w:tcPr>
          <w:p w:rsidR="00B32F26" w:rsidRDefault="00B32F26" w:rsidP="00C86009">
            <w:pPr>
              <w:pStyle w:val="tabletext11"/>
              <w:jc w:val="center"/>
              <w:rPr>
                <w:ins w:id="257" w:author="Author" w:date="2017-12-04T13:21:00Z"/>
              </w:rPr>
            </w:pPr>
            <w:ins w:id="258" w:author="Author" w:date="2017-12-04T13:21:00Z">
              <w:r>
                <w:t>0.847</w:t>
              </w:r>
            </w:ins>
          </w:p>
        </w:tc>
        <w:tc>
          <w:tcPr>
            <w:tcW w:w="923" w:type="dxa"/>
            <w:tcBorders>
              <w:top w:val="nil"/>
              <w:left w:val="nil"/>
              <w:bottom w:val="nil"/>
              <w:right w:val="single" w:sz="6" w:space="0" w:color="auto"/>
            </w:tcBorders>
          </w:tcPr>
          <w:p w:rsidR="00B32F26" w:rsidRDefault="00B32F26" w:rsidP="00C86009">
            <w:pPr>
              <w:pStyle w:val="tabletext11"/>
              <w:jc w:val="center"/>
              <w:rPr>
                <w:ins w:id="259" w:author="Author" w:date="2017-12-04T13:21:00Z"/>
              </w:rPr>
            </w:pPr>
            <w:ins w:id="260" w:author="Author" w:date="2017-12-04T13:21:00Z">
              <w:r>
                <w:t>0.875</w:t>
              </w:r>
            </w:ins>
          </w:p>
        </w:tc>
      </w:tr>
      <w:tr w:rsidR="00B32F26" w:rsidTr="00A96573">
        <w:trPr>
          <w:trHeight w:val="190"/>
          <w:ins w:id="261" w:author="Author" w:date="2017-12-04T13:21:00Z"/>
        </w:trPr>
        <w:tc>
          <w:tcPr>
            <w:tcW w:w="200" w:type="dxa"/>
            <w:tcBorders>
              <w:top w:val="nil"/>
              <w:left w:val="nil"/>
              <w:bottom w:val="nil"/>
              <w:right w:val="nil"/>
            </w:tcBorders>
          </w:tcPr>
          <w:p w:rsidR="00B32F26" w:rsidRDefault="00B32F26" w:rsidP="00C86009">
            <w:pPr>
              <w:pStyle w:val="tabletext11"/>
              <w:rPr>
                <w:ins w:id="262"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63"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64" w:author="Author" w:date="2017-12-04T13:21:00Z"/>
              </w:rPr>
            </w:pPr>
            <w:ins w:id="265" w:author="Author" w:date="2017-12-04T13:21:00Z">
              <w:r>
                <w:t>10,000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66" w:author="Author" w:date="2017-12-04T13:21:00Z"/>
              </w:rPr>
            </w:pPr>
            <w:ins w:id="267" w:author="Author" w:date="2017-12-04T13:21:00Z">
              <w:r>
                <w:t>0.743</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68" w:author="Author" w:date="2017-12-04T13:21:00Z"/>
              </w:rPr>
            </w:pPr>
            <w:ins w:id="269" w:author="Author" w:date="2017-12-04T13:21:00Z">
              <w:r>
                <w:t>0.777</w:t>
              </w:r>
            </w:ins>
          </w:p>
        </w:tc>
        <w:tc>
          <w:tcPr>
            <w:tcW w:w="922" w:type="dxa"/>
            <w:tcBorders>
              <w:top w:val="nil"/>
              <w:left w:val="nil"/>
              <w:bottom w:val="nil"/>
              <w:right w:val="single" w:sz="6" w:space="0" w:color="auto"/>
            </w:tcBorders>
          </w:tcPr>
          <w:p w:rsidR="00B32F26" w:rsidRDefault="00B32F26" w:rsidP="00C86009">
            <w:pPr>
              <w:pStyle w:val="tabletext11"/>
              <w:jc w:val="center"/>
              <w:rPr>
                <w:ins w:id="270" w:author="Author" w:date="2017-12-04T13:21:00Z"/>
              </w:rPr>
            </w:pPr>
            <w:ins w:id="271" w:author="Author" w:date="2017-12-04T13:21:00Z">
              <w:r>
                <w:t>0.792</w:t>
              </w:r>
            </w:ins>
          </w:p>
        </w:tc>
        <w:tc>
          <w:tcPr>
            <w:tcW w:w="923" w:type="dxa"/>
            <w:tcBorders>
              <w:top w:val="nil"/>
              <w:left w:val="nil"/>
              <w:bottom w:val="nil"/>
              <w:right w:val="single" w:sz="6" w:space="0" w:color="auto"/>
            </w:tcBorders>
          </w:tcPr>
          <w:p w:rsidR="00B32F26" w:rsidRDefault="00B32F26" w:rsidP="00C86009">
            <w:pPr>
              <w:pStyle w:val="tabletext11"/>
              <w:jc w:val="center"/>
              <w:rPr>
                <w:ins w:id="272" w:author="Author" w:date="2017-12-04T13:21:00Z"/>
              </w:rPr>
            </w:pPr>
            <w:ins w:id="273" w:author="Author" w:date="2017-12-04T13:21:00Z">
              <w:r>
                <w:t>0.818</w:t>
              </w:r>
            </w:ins>
          </w:p>
        </w:tc>
      </w:tr>
      <w:tr w:rsidR="00B32F26" w:rsidTr="00A96573">
        <w:trPr>
          <w:trHeight w:val="190"/>
          <w:ins w:id="274" w:author="Author" w:date="2017-12-04T13:21:00Z"/>
        </w:trPr>
        <w:tc>
          <w:tcPr>
            <w:tcW w:w="200" w:type="dxa"/>
            <w:tcBorders>
              <w:top w:val="nil"/>
              <w:left w:val="nil"/>
              <w:bottom w:val="nil"/>
              <w:right w:val="nil"/>
            </w:tcBorders>
          </w:tcPr>
          <w:p w:rsidR="00B32F26" w:rsidRDefault="00B32F26" w:rsidP="00C86009">
            <w:pPr>
              <w:pStyle w:val="tabletext11"/>
              <w:rPr>
                <w:ins w:id="275"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76"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77" w:author="Author" w:date="2017-12-04T13:21:00Z"/>
              </w:rPr>
            </w:pPr>
            <w:ins w:id="278" w:author="Author" w:date="2017-12-04T13:21:00Z">
              <w:r>
                <w:t>20,000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79" w:author="Author" w:date="2017-12-04T13:21:00Z"/>
              </w:rPr>
            </w:pPr>
            <w:ins w:id="280" w:author="Author" w:date="2017-12-04T13:21:00Z">
              <w:r>
                <w:t>0.653</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81" w:author="Author" w:date="2017-12-04T13:21:00Z"/>
              </w:rPr>
            </w:pPr>
            <w:ins w:id="282" w:author="Author" w:date="2017-12-04T13:21:00Z">
              <w:r>
                <w:t>0.687</w:t>
              </w:r>
            </w:ins>
          </w:p>
        </w:tc>
        <w:tc>
          <w:tcPr>
            <w:tcW w:w="922" w:type="dxa"/>
            <w:tcBorders>
              <w:top w:val="nil"/>
              <w:left w:val="nil"/>
              <w:bottom w:val="nil"/>
              <w:right w:val="single" w:sz="6" w:space="0" w:color="auto"/>
            </w:tcBorders>
          </w:tcPr>
          <w:p w:rsidR="00B32F26" w:rsidRDefault="00B32F26" w:rsidP="00C86009">
            <w:pPr>
              <w:pStyle w:val="tabletext11"/>
              <w:jc w:val="center"/>
              <w:rPr>
                <w:ins w:id="283" w:author="Author" w:date="2017-12-04T13:21:00Z"/>
              </w:rPr>
            </w:pPr>
            <w:ins w:id="284" w:author="Author" w:date="2017-12-04T13:21:00Z">
              <w:r>
                <w:t>0.754</w:t>
              </w:r>
            </w:ins>
          </w:p>
        </w:tc>
        <w:tc>
          <w:tcPr>
            <w:tcW w:w="923" w:type="dxa"/>
            <w:tcBorders>
              <w:top w:val="nil"/>
              <w:left w:val="nil"/>
              <w:bottom w:val="nil"/>
              <w:right w:val="single" w:sz="6" w:space="0" w:color="auto"/>
            </w:tcBorders>
          </w:tcPr>
          <w:p w:rsidR="00B32F26" w:rsidRDefault="00B32F26" w:rsidP="00C86009">
            <w:pPr>
              <w:pStyle w:val="tabletext11"/>
              <w:jc w:val="center"/>
              <w:rPr>
                <w:ins w:id="285" w:author="Author" w:date="2017-12-04T13:21:00Z"/>
              </w:rPr>
            </w:pPr>
            <w:ins w:id="286" w:author="Author" w:date="2017-12-04T13:21:00Z">
              <w:r>
                <w:t>0.770</w:t>
              </w:r>
            </w:ins>
          </w:p>
        </w:tc>
      </w:tr>
      <w:tr w:rsidR="00B32F26" w:rsidTr="00A96573">
        <w:trPr>
          <w:trHeight w:val="190"/>
          <w:ins w:id="287" w:author="Author" w:date="2017-12-04T13:21:00Z"/>
        </w:trPr>
        <w:tc>
          <w:tcPr>
            <w:tcW w:w="200" w:type="dxa"/>
            <w:tcBorders>
              <w:top w:val="nil"/>
              <w:left w:val="nil"/>
              <w:bottom w:val="nil"/>
              <w:right w:val="nil"/>
            </w:tcBorders>
          </w:tcPr>
          <w:p w:rsidR="00B32F26" w:rsidRDefault="00B32F26" w:rsidP="00C86009">
            <w:pPr>
              <w:pStyle w:val="tabletext11"/>
              <w:rPr>
                <w:ins w:id="288"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289"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290" w:author="Author" w:date="2017-12-04T13:21:00Z"/>
              </w:rPr>
            </w:pPr>
            <w:ins w:id="291" w:author="Author" w:date="2017-12-04T13:21:00Z">
              <w:r>
                <w:t>25,000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292" w:author="Author" w:date="2017-12-04T13:21:00Z"/>
              </w:rPr>
            </w:pPr>
            <w:ins w:id="293" w:author="Author" w:date="2017-12-04T13:21:00Z">
              <w:r>
                <w:t>0.621</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294" w:author="Author" w:date="2017-12-04T13:21:00Z"/>
              </w:rPr>
            </w:pPr>
            <w:ins w:id="295" w:author="Author" w:date="2017-12-04T13:21:00Z">
              <w:r>
                <w:t>0.656</w:t>
              </w:r>
            </w:ins>
          </w:p>
        </w:tc>
        <w:tc>
          <w:tcPr>
            <w:tcW w:w="922" w:type="dxa"/>
            <w:tcBorders>
              <w:top w:val="nil"/>
              <w:left w:val="nil"/>
              <w:bottom w:val="nil"/>
              <w:right w:val="single" w:sz="6" w:space="0" w:color="auto"/>
            </w:tcBorders>
          </w:tcPr>
          <w:p w:rsidR="00B32F26" w:rsidRDefault="00B32F26" w:rsidP="00C86009">
            <w:pPr>
              <w:pStyle w:val="tabletext11"/>
              <w:jc w:val="center"/>
              <w:rPr>
                <w:ins w:id="296" w:author="Author" w:date="2017-12-04T13:21:00Z"/>
              </w:rPr>
            </w:pPr>
            <w:ins w:id="297" w:author="Author" w:date="2017-12-04T13:21:00Z">
              <w:r>
                <w:t>0.745</w:t>
              </w:r>
            </w:ins>
          </w:p>
        </w:tc>
        <w:tc>
          <w:tcPr>
            <w:tcW w:w="923" w:type="dxa"/>
            <w:tcBorders>
              <w:top w:val="nil"/>
              <w:left w:val="nil"/>
              <w:bottom w:val="nil"/>
              <w:right w:val="single" w:sz="6" w:space="0" w:color="auto"/>
            </w:tcBorders>
          </w:tcPr>
          <w:p w:rsidR="00B32F26" w:rsidRDefault="00B32F26" w:rsidP="00C86009">
            <w:pPr>
              <w:pStyle w:val="tabletext11"/>
              <w:jc w:val="center"/>
              <w:rPr>
                <w:ins w:id="298" w:author="Author" w:date="2017-12-04T13:21:00Z"/>
              </w:rPr>
            </w:pPr>
            <w:ins w:id="299" w:author="Author" w:date="2017-12-04T13:21:00Z">
              <w:r>
                <w:t>0.758</w:t>
              </w:r>
            </w:ins>
          </w:p>
        </w:tc>
      </w:tr>
      <w:tr w:rsidR="00B32F26" w:rsidTr="00A96573">
        <w:trPr>
          <w:trHeight w:val="190"/>
          <w:ins w:id="300" w:author="Author" w:date="2017-12-04T13:21:00Z"/>
        </w:trPr>
        <w:tc>
          <w:tcPr>
            <w:tcW w:w="200" w:type="dxa"/>
            <w:tcBorders>
              <w:top w:val="nil"/>
              <w:left w:val="nil"/>
              <w:bottom w:val="nil"/>
              <w:right w:val="nil"/>
            </w:tcBorders>
          </w:tcPr>
          <w:p w:rsidR="00B32F26" w:rsidRDefault="00B32F26" w:rsidP="00C86009">
            <w:pPr>
              <w:pStyle w:val="tabletext11"/>
              <w:rPr>
                <w:ins w:id="301"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302"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303" w:author="Author" w:date="2017-12-04T13:21:00Z"/>
              </w:rPr>
            </w:pPr>
            <w:ins w:id="304" w:author="Author" w:date="2017-12-04T13:21:00Z">
              <w:r>
                <w:t>50,000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305" w:author="Author" w:date="2017-12-04T13:21:00Z"/>
              </w:rPr>
            </w:pPr>
            <w:ins w:id="306" w:author="Author" w:date="2017-12-04T13:21:00Z">
              <w:r>
                <w:t>0.512</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307" w:author="Author" w:date="2017-12-04T13:21:00Z"/>
              </w:rPr>
            </w:pPr>
            <w:ins w:id="308" w:author="Author" w:date="2017-12-04T13:21:00Z">
              <w:r>
                <w:t>0.549</w:t>
              </w:r>
            </w:ins>
          </w:p>
        </w:tc>
        <w:tc>
          <w:tcPr>
            <w:tcW w:w="922" w:type="dxa"/>
            <w:tcBorders>
              <w:top w:val="nil"/>
              <w:left w:val="nil"/>
              <w:bottom w:val="nil"/>
              <w:right w:val="single" w:sz="6" w:space="0" w:color="auto"/>
            </w:tcBorders>
          </w:tcPr>
          <w:p w:rsidR="00B32F26" w:rsidRDefault="00B32F26" w:rsidP="00C86009">
            <w:pPr>
              <w:pStyle w:val="tabletext11"/>
              <w:jc w:val="center"/>
              <w:rPr>
                <w:ins w:id="309" w:author="Author" w:date="2017-12-04T13:21:00Z"/>
              </w:rPr>
            </w:pPr>
            <w:ins w:id="310" w:author="Author" w:date="2017-12-04T13:21:00Z">
              <w:r>
                <w:t>0.730</w:t>
              </w:r>
            </w:ins>
          </w:p>
        </w:tc>
        <w:tc>
          <w:tcPr>
            <w:tcW w:w="923" w:type="dxa"/>
            <w:tcBorders>
              <w:top w:val="nil"/>
              <w:left w:val="nil"/>
              <w:bottom w:val="nil"/>
              <w:right w:val="single" w:sz="6" w:space="0" w:color="auto"/>
            </w:tcBorders>
          </w:tcPr>
          <w:p w:rsidR="00B32F26" w:rsidRDefault="00B32F26" w:rsidP="00C86009">
            <w:pPr>
              <w:pStyle w:val="tabletext11"/>
              <w:jc w:val="center"/>
              <w:rPr>
                <w:ins w:id="311" w:author="Author" w:date="2017-12-04T13:21:00Z"/>
              </w:rPr>
            </w:pPr>
            <w:ins w:id="312" w:author="Author" w:date="2017-12-04T13:21:00Z">
              <w:r>
                <w:t>0.731</w:t>
              </w:r>
            </w:ins>
          </w:p>
        </w:tc>
      </w:tr>
      <w:tr w:rsidR="00B32F26" w:rsidTr="00A96573">
        <w:trPr>
          <w:trHeight w:val="190"/>
          <w:ins w:id="313" w:author="Author" w:date="2017-12-04T13:21:00Z"/>
        </w:trPr>
        <w:tc>
          <w:tcPr>
            <w:tcW w:w="200" w:type="dxa"/>
            <w:tcBorders>
              <w:top w:val="nil"/>
              <w:left w:val="nil"/>
              <w:bottom w:val="nil"/>
              <w:right w:val="nil"/>
            </w:tcBorders>
          </w:tcPr>
          <w:p w:rsidR="00B32F26" w:rsidRDefault="00B32F26" w:rsidP="00C86009">
            <w:pPr>
              <w:pStyle w:val="tabletext11"/>
              <w:rPr>
                <w:ins w:id="314" w:author="Author" w:date="2017-12-04T13:21:00Z"/>
              </w:rPr>
            </w:pPr>
          </w:p>
        </w:tc>
        <w:tc>
          <w:tcPr>
            <w:tcW w:w="210" w:type="dxa"/>
            <w:tcBorders>
              <w:top w:val="nil"/>
              <w:left w:val="single" w:sz="6" w:space="0" w:color="auto"/>
              <w:bottom w:val="nil"/>
              <w:right w:val="nil"/>
            </w:tcBorders>
          </w:tcPr>
          <w:p w:rsidR="00B32F26" w:rsidRDefault="00B32F26" w:rsidP="00C86009">
            <w:pPr>
              <w:pStyle w:val="tabletext11"/>
              <w:rPr>
                <w:ins w:id="315" w:author="Author" w:date="2017-12-04T13:21:00Z"/>
              </w:rPr>
            </w:pPr>
          </w:p>
        </w:tc>
        <w:tc>
          <w:tcPr>
            <w:tcW w:w="900" w:type="dxa"/>
            <w:tcBorders>
              <w:top w:val="nil"/>
              <w:left w:val="nil"/>
              <w:bottom w:val="nil"/>
              <w:right w:val="nil"/>
            </w:tcBorders>
          </w:tcPr>
          <w:p w:rsidR="00B32F26" w:rsidRDefault="00B32F26" w:rsidP="00C86009">
            <w:pPr>
              <w:pStyle w:val="tabletext11"/>
              <w:tabs>
                <w:tab w:val="decimal" w:pos="660"/>
              </w:tabs>
              <w:rPr>
                <w:ins w:id="316" w:author="Author" w:date="2017-12-04T13:21:00Z"/>
              </w:rPr>
            </w:pPr>
            <w:ins w:id="317" w:author="Author" w:date="2017-12-04T13:21:00Z">
              <w:r>
                <w:t>75,000</w:t>
              </w:r>
            </w:ins>
          </w:p>
        </w:tc>
        <w:tc>
          <w:tcPr>
            <w:tcW w:w="922" w:type="dxa"/>
            <w:tcBorders>
              <w:top w:val="nil"/>
              <w:left w:val="single" w:sz="6" w:space="0" w:color="auto"/>
              <w:bottom w:val="nil"/>
              <w:right w:val="single" w:sz="6" w:space="0" w:color="auto"/>
            </w:tcBorders>
          </w:tcPr>
          <w:p w:rsidR="00B32F26" w:rsidRDefault="00B32F26" w:rsidP="00C86009">
            <w:pPr>
              <w:pStyle w:val="tabletext11"/>
              <w:jc w:val="center"/>
              <w:rPr>
                <w:ins w:id="318" w:author="Author" w:date="2017-12-04T13:21:00Z"/>
              </w:rPr>
            </w:pPr>
            <w:ins w:id="319" w:author="Author" w:date="2017-12-04T13:21:00Z">
              <w:r>
                <w:t>0.446</w:t>
              </w:r>
            </w:ins>
          </w:p>
        </w:tc>
        <w:tc>
          <w:tcPr>
            <w:tcW w:w="923" w:type="dxa"/>
            <w:tcBorders>
              <w:top w:val="nil"/>
              <w:left w:val="single" w:sz="6" w:space="0" w:color="auto"/>
              <w:bottom w:val="nil"/>
              <w:right w:val="single" w:sz="6" w:space="0" w:color="auto"/>
            </w:tcBorders>
          </w:tcPr>
          <w:p w:rsidR="00B32F26" w:rsidRDefault="00B32F26" w:rsidP="00C86009">
            <w:pPr>
              <w:pStyle w:val="tabletext11"/>
              <w:jc w:val="center"/>
              <w:rPr>
                <w:ins w:id="320" w:author="Author" w:date="2017-12-04T13:21:00Z"/>
              </w:rPr>
            </w:pPr>
            <w:ins w:id="321" w:author="Author" w:date="2017-12-04T13:21:00Z">
              <w:r>
                <w:t>0.480</w:t>
              </w:r>
            </w:ins>
          </w:p>
        </w:tc>
        <w:tc>
          <w:tcPr>
            <w:tcW w:w="922" w:type="dxa"/>
            <w:tcBorders>
              <w:top w:val="nil"/>
              <w:left w:val="nil"/>
              <w:bottom w:val="nil"/>
              <w:right w:val="single" w:sz="6" w:space="0" w:color="auto"/>
            </w:tcBorders>
          </w:tcPr>
          <w:p w:rsidR="00B32F26" w:rsidRDefault="00B32F26" w:rsidP="00C86009">
            <w:pPr>
              <w:pStyle w:val="tabletext11"/>
              <w:jc w:val="center"/>
              <w:rPr>
                <w:ins w:id="322" w:author="Author" w:date="2017-12-04T13:21:00Z"/>
              </w:rPr>
            </w:pPr>
            <w:ins w:id="323" w:author="Author" w:date="2017-12-04T13:21:00Z">
              <w:r>
                <w:t>0.725</w:t>
              </w:r>
            </w:ins>
          </w:p>
        </w:tc>
        <w:tc>
          <w:tcPr>
            <w:tcW w:w="923" w:type="dxa"/>
            <w:tcBorders>
              <w:top w:val="nil"/>
              <w:left w:val="nil"/>
              <w:bottom w:val="nil"/>
              <w:right w:val="single" w:sz="6" w:space="0" w:color="auto"/>
            </w:tcBorders>
          </w:tcPr>
          <w:p w:rsidR="00B32F26" w:rsidRDefault="00B32F26" w:rsidP="00C86009">
            <w:pPr>
              <w:pStyle w:val="tabletext11"/>
              <w:jc w:val="center"/>
              <w:rPr>
                <w:ins w:id="324" w:author="Author" w:date="2017-12-04T13:21:00Z"/>
              </w:rPr>
            </w:pPr>
            <w:ins w:id="325" w:author="Author" w:date="2017-12-04T13:21:00Z">
              <w:r>
                <w:t>0.721</w:t>
              </w:r>
            </w:ins>
          </w:p>
        </w:tc>
      </w:tr>
      <w:tr w:rsidR="00B32F26" w:rsidTr="00A96573">
        <w:trPr>
          <w:trHeight w:val="190"/>
          <w:ins w:id="326" w:author="Author" w:date="2017-12-04T13:21:00Z"/>
        </w:trPr>
        <w:tc>
          <w:tcPr>
            <w:tcW w:w="200" w:type="dxa"/>
            <w:tcBorders>
              <w:top w:val="nil"/>
              <w:left w:val="nil"/>
              <w:bottom w:val="nil"/>
              <w:right w:val="nil"/>
            </w:tcBorders>
          </w:tcPr>
          <w:p w:rsidR="00B32F26" w:rsidRDefault="00B32F26" w:rsidP="00C86009">
            <w:pPr>
              <w:pStyle w:val="tabletext11"/>
              <w:rPr>
                <w:ins w:id="327" w:author="Author" w:date="2017-12-04T13:21:00Z"/>
              </w:rPr>
            </w:pPr>
          </w:p>
        </w:tc>
        <w:tc>
          <w:tcPr>
            <w:tcW w:w="210" w:type="dxa"/>
            <w:tcBorders>
              <w:top w:val="nil"/>
              <w:left w:val="single" w:sz="6" w:space="0" w:color="auto"/>
              <w:bottom w:val="single" w:sz="6" w:space="0" w:color="auto"/>
              <w:right w:val="nil"/>
            </w:tcBorders>
          </w:tcPr>
          <w:p w:rsidR="00B32F26" w:rsidRDefault="00B32F26" w:rsidP="00C86009">
            <w:pPr>
              <w:pStyle w:val="tabletext11"/>
              <w:rPr>
                <w:ins w:id="328" w:author="Author" w:date="2017-12-04T13:21:00Z"/>
              </w:rPr>
            </w:pPr>
          </w:p>
        </w:tc>
        <w:tc>
          <w:tcPr>
            <w:tcW w:w="900" w:type="dxa"/>
            <w:tcBorders>
              <w:top w:val="nil"/>
              <w:left w:val="nil"/>
              <w:bottom w:val="single" w:sz="6" w:space="0" w:color="auto"/>
              <w:right w:val="nil"/>
            </w:tcBorders>
          </w:tcPr>
          <w:p w:rsidR="00B32F26" w:rsidRDefault="00B32F26" w:rsidP="00C86009">
            <w:pPr>
              <w:pStyle w:val="tabletext11"/>
              <w:tabs>
                <w:tab w:val="decimal" w:pos="540"/>
              </w:tabs>
              <w:rPr>
                <w:ins w:id="329" w:author="Author" w:date="2017-12-04T13:21:00Z"/>
              </w:rPr>
            </w:pPr>
            <w:ins w:id="330" w:author="Author" w:date="2017-12-04T13:21:00Z">
              <w:r>
                <w:t>100,000</w:t>
              </w:r>
            </w:ins>
          </w:p>
        </w:tc>
        <w:tc>
          <w:tcPr>
            <w:tcW w:w="922" w:type="dxa"/>
            <w:tcBorders>
              <w:top w:val="nil"/>
              <w:left w:val="single" w:sz="6" w:space="0" w:color="auto"/>
              <w:bottom w:val="single" w:sz="6" w:space="0" w:color="auto"/>
              <w:right w:val="single" w:sz="6" w:space="0" w:color="auto"/>
            </w:tcBorders>
          </w:tcPr>
          <w:p w:rsidR="00B32F26" w:rsidRDefault="00B32F26" w:rsidP="00C86009">
            <w:pPr>
              <w:pStyle w:val="tabletext11"/>
              <w:jc w:val="center"/>
              <w:rPr>
                <w:ins w:id="331" w:author="Author" w:date="2017-12-04T13:21:00Z"/>
              </w:rPr>
            </w:pPr>
            <w:ins w:id="332" w:author="Author" w:date="2017-12-04T13:21:00Z">
              <w:r>
                <w:t>0.399</w:t>
              </w:r>
            </w:ins>
          </w:p>
        </w:tc>
        <w:tc>
          <w:tcPr>
            <w:tcW w:w="923" w:type="dxa"/>
            <w:tcBorders>
              <w:top w:val="nil"/>
              <w:left w:val="single" w:sz="6" w:space="0" w:color="auto"/>
              <w:bottom w:val="single" w:sz="6" w:space="0" w:color="auto"/>
              <w:right w:val="single" w:sz="6" w:space="0" w:color="auto"/>
            </w:tcBorders>
          </w:tcPr>
          <w:p w:rsidR="00B32F26" w:rsidRDefault="00B32F26" w:rsidP="00C86009">
            <w:pPr>
              <w:pStyle w:val="tabletext11"/>
              <w:jc w:val="center"/>
              <w:rPr>
                <w:ins w:id="333" w:author="Author" w:date="2017-12-04T13:21:00Z"/>
              </w:rPr>
            </w:pPr>
            <w:ins w:id="334" w:author="Author" w:date="2017-12-04T13:21:00Z">
              <w:r>
                <w:t>0.429</w:t>
              </w:r>
            </w:ins>
          </w:p>
        </w:tc>
        <w:tc>
          <w:tcPr>
            <w:tcW w:w="922" w:type="dxa"/>
            <w:tcBorders>
              <w:top w:val="nil"/>
              <w:left w:val="nil"/>
              <w:bottom w:val="single" w:sz="6" w:space="0" w:color="auto"/>
              <w:right w:val="single" w:sz="6" w:space="0" w:color="auto"/>
            </w:tcBorders>
          </w:tcPr>
          <w:p w:rsidR="00B32F26" w:rsidRDefault="00B32F26" w:rsidP="00C86009">
            <w:pPr>
              <w:pStyle w:val="tabletext11"/>
              <w:jc w:val="center"/>
              <w:rPr>
                <w:ins w:id="335" w:author="Author" w:date="2017-12-04T13:21:00Z"/>
              </w:rPr>
            </w:pPr>
            <w:ins w:id="336" w:author="Author" w:date="2017-12-04T13:21:00Z">
              <w:r>
                <w:t>0.723</w:t>
              </w:r>
            </w:ins>
          </w:p>
        </w:tc>
        <w:tc>
          <w:tcPr>
            <w:tcW w:w="923" w:type="dxa"/>
            <w:tcBorders>
              <w:top w:val="nil"/>
              <w:left w:val="nil"/>
              <w:bottom w:val="single" w:sz="6" w:space="0" w:color="auto"/>
              <w:right w:val="single" w:sz="6" w:space="0" w:color="auto"/>
            </w:tcBorders>
          </w:tcPr>
          <w:p w:rsidR="00B32F26" w:rsidRDefault="00B32F26" w:rsidP="00C86009">
            <w:pPr>
              <w:pStyle w:val="tabletext11"/>
              <w:jc w:val="center"/>
              <w:rPr>
                <w:ins w:id="337" w:author="Author" w:date="2017-12-04T13:21:00Z"/>
              </w:rPr>
            </w:pPr>
            <w:ins w:id="338" w:author="Author" w:date="2017-12-04T13:21:00Z">
              <w:r>
                <w:t>0.716</w:t>
              </w:r>
            </w:ins>
          </w:p>
        </w:tc>
      </w:tr>
    </w:tbl>
    <w:p w:rsidR="00B32F26" w:rsidRPr="004F6132" w:rsidRDefault="00B32F26" w:rsidP="00C86009">
      <w:pPr>
        <w:pStyle w:val="tablecaption"/>
        <w:rPr>
          <w:ins w:id="339" w:author="Author" w:date="2017-12-04T13:21:00Z"/>
        </w:rPr>
      </w:pPr>
      <w:ins w:id="340" w:author="Author" w:date="2017-12-04T13:21:00Z">
        <w:r w:rsidRPr="004F6132">
          <w:t>Table 98.A.1. Liability Deductible Factors</w:t>
        </w:r>
      </w:ins>
    </w:p>
    <w:p w:rsidR="00B32F26" w:rsidRDefault="00B32F26" w:rsidP="00C86009">
      <w:pPr>
        <w:pStyle w:val="isonormal"/>
        <w:rPr>
          <w:ins w:id="341" w:author="Author" w:date="2017-12-04T13:21:00Z"/>
        </w:rPr>
      </w:pPr>
    </w:p>
    <w:p w:rsidR="00B32F26" w:rsidRDefault="00B32F26" w:rsidP="00C86009">
      <w:pPr>
        <w:pStyle w:val="outlinetxt3"/>
        <w:rPr>
          <w:ins w:id="342" w:author="Author" w:date="2017-12-04T13:21:00Z"/>
        </w:rPr>
      </w:pPr>
      <w:ins w:id="343" w:author="Author" w:date="2017-12-04T13:21: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B32F26" w:rsidRDefault="00B32F26" w:rsidP="00C86009">
      <w:pPr>
        <w:pStyle w:val="blocktext4"/>
        <w:rPr>
          <w:ins w:id="344" w:author="Author" w:date="2017-12-04T13:21:00Z"/>
          <w:bCs/>
        </w:rPr>
      </w:pPr>
      <w:ins w:id="345" w:author="Author" w:date="2017-12-04T13:21:00Z">
        <w:r>
          <w:rPr>
            <w:bCs/>
          </w:rPr>
          <w:t>$500,000 bodily injury and property damage liability limit with a $1,000 zone-rated combined single limit deductible.</w:t>
        </w:r>
      </w:ins>
    </w:p>
    <w:p w:rsidR="00B32F26" w:rsidRDefault="00B32F26" w:rsidP="00C86009">
      <w:pPr>
        <w:pStyle w:val="outlinetxt4"/>
        <w:rPr>
          <w:ins w:id="346" w:author="Author" w:date="2017-12-04T13:21:00Z"/>
          <w:bCs/>
        </w:rPr>
      </w:pPr>
      <w:ins w:id="347" w:author="Author" w:date="2017-12-04T13:21:00Z">
        <w:r>
          <w:rPr>
            <w:bCs/>
          </w:rPr>
          <w:tab/>
        </w:r>
        <w:r>
          <w:rPr>
            <w:b/>
          </w:rPr>
          <w:t>a.</w:t>
        </w:r>
        <w:r>
          <w:rPr>
            <w:b/>
          </w:rPr>
          <w:tab/>
        </w:r>
        <w:r>
          <w:rPr>
            <w:bCs/>
          </w:rPr>
          <w:t>Premium for $100,000 full coverage – $2,000.</w:t>
        </w:r>
      </w:ins>
    </w:p>
    <w:p w:rsidR="00B32F26" w:rsidRDefault="00B32F26" w:rsidP="00C86009">
      <w:pPr>
        <w:pStyle w:val="outlinetxt4"/>
        <w:rPr>
          <w:ins w:id="348" w:author="Author" w:date="2017-12-04T13:21:00Z"/>
          <w:bCs/>
        </w:rPr>
      </w:pPr>
      <w:ins w:id="349" w:author="Author" w:date="2017-12-04T13:21:00Z">
        <w:r>
          <w:rPr>
            <w:bCs/>
          </w:rPr>
          <w:tab/>
        </w:r>
        <w:r>
          <w:rPr>
            <w:b/>
          </w:rPr>
          <w:t>b.</w:t>
        </w:r>
        <w:r>
          <w:rPr>
            <w:b/>
          </w:rPr>
          <w:tab/>
        </w:r>
        <w:r>
          <w:rPr>
            <w:bCs/>
          </w:rPr>
          <w:t>$1,000 deductible factor – .963.</w:t>
        </w:r>
      </w:ins>
    </w:p>
    <w:p w:rsidR="00B32F26" w:rsidRDefault="00B32F26" w:rsidP="00C86009">
      <w:pPr>
        <w:pStyle w:val="outlinetxt4"/>
        <w:rPr>
          <w:ins w:id="350" w:author="Author" w:date="2017-12-04T13:21:00Z"/>
          <w:bCs/>
        </w:rPr>
      </w:pPr>
      <w:ins w:id="351" w:author="Author" w:date="2017-12-04T13:21: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B32F26" w:rsidRDefault="00B32F26" w:rsidP="00C86009">
      <w:pPr>
        <w:pStyle w:val="outlinetxt4"/>
        <w:rPr>
          <w:ins w:id="352" w:author="Author" w:date="2017-12-04T13:21:00Z"/>
          <w:bCs/>
        </w:rPr>
      </w:pPr>
      <w:ins w:id="353" w:author="Author" w:date="2017-12-04T13:21:00Z">
        <w:r>
          <w:rPr>
            <w:bCs/>
          </w:rPr>
          <w:tab/>
        </w:r>
        <w:r>
          <w:rPr>
            <w:b/>
          </w:rPr>
          <w:t>d.</w:t>
        </w:r>
        <w:r>
          <w:rPr>
            <w:bCs/>
          </w:rPr>
          <w:tab/>
          <w:t>Increased limit factor for $500,000 limit – 1.53.</w:t>
        </w:r>
      </w:ins>
    </w:p>
    <w:p w:rsidR="00B32F26" w:rsidRDefault="00B32F26" w:rsidP="00C86009">
      <w:pPr>
        <w:pStyle w:val="outlinetxt4"/>
        <w:rPr>
          <w:ins w:id="354" w:author="Author" w:date="2017-12-04T13:21:00Z"/>
          <w:bCs/>
        </w:rPr>
      </w:pPr>
      <w:ins w:id="355" w:author="Author" w:date="2017-12-04T13:21:00Z">
        <w:r>
          <w:rPr>
            <w:bCs/>
          </w:rPr>
          <w:tab/>
        </w:r>
        <w:r>
          <w:rPr>
            <w:b/>
          </w:rPr>
          <w:t>e.</w:t>
        </w:r>
        <w:r>
          <w:rPr>
            <w:bCs/>
          </w:rPr>
          <w:tab/>
          <w:t>Increment factor over $100,000 limit – .53.</w:t>
        </w:r>
      </w:ins>
    </w:p>
    <w:p w:rsidR="00B32F26" w:rsidRDefault="00B32F26" w:rsidP="00C86009">
      <w:pPr>
        <w:pStyle w:val="outlinetxt4"/>
        <w:rPr>
          <w:ins w:id="356" w:author="Author" w:date="2017-12-04T13:21:00Z"/>
          <w:bCs/>
        </w:rPr>
      </w:pPr>
      <w:ins w:id="357" w:author="Author" w:date="2017-12-04T13:21:00Z">
        <w:r>
          <w:rPr>
            <w:bCs/>
          </w:rPr>
          <w:tab/>
        </w:r>
        <w:r>
          <w:rPr>
            <w:b/>
          </w:rPr>
          <w:t>f.</w:t>
        </w:r>
        <w:r>
          <w:rPr>
            <w:b/>
          </w:rPr>
          <w:tab/>
        </w:r>
        <w:r>
          <w:rPr>
            <w:bCs/>
          </w:rPr>
          <w:t>Dollar increment amount – ($2,000 x .53) = $1,060.00.</w:t>
        </w:r>
      </w:ins>
    </w:p>
    <w:p w:rsidR="00B32F26" w:rsidRDefault="00B32F26" w:rsidP="00C86009">
      <w:pPr>
        <w:pStyle w:val="outlinetxt4"/>
        <w:rPr>
          <w:ins w:id="358" w:author="Author" w:date="2017-12-04T13:21:00Z"/>
          <w:bCs/>
        </w:rPr>
      </w:pPr>
      <w:ins w:id="359" w:author="Author" w:date="2017-12-04T13:21: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B32F26" w:rsidRDefault="00B32F26" w:rsidP="00C86009">
      <w:pPr>
        <w:pStyle w:val="outlinetxt4"/>
        <w:rPr>
          <w:ins w:id="360" w:author="Author" w:date="2017-12-04T13:21:00Z"/>
          <w:bCs/>
        </w:rPr>
      </w:pPr>
      <w:ins w:id="361" w:author="Author" w:date="2017-12-04T13:21:00Z">
        <w:r>
          <w:rPr>
            <w:bCs/>
          </w:rPr>
          <w:tab/>
        </w:r>
        <w:r>
          <w:rPr>
            <w:b/>
          </w:rPr>
          <w:t>h.</w:t>
        </w:r>
        <w:r>
          <w:rPr>
            <w:b/>
          </w:rPr>
          <w:tab/>
        </w:r>
        <w:r>
          <w:rPr>
            <w:bCs/>
          </w:rPr>
          <w:t>For deductibles not shown, refer to company.</w:t>
        </w:r>
      </w:ins>
    </w:p>
    <w:p w:rsidR="00B32F26" w:rsidRPr="005F2F09" w:rsidRDefault="00B32F26" w:rsidP="00C86009">
      <w:pPr>
        <w:pStyle w:val="blocktext1"/>
      </w:pPr>
      <w:r w:rsidRPr="005F2F09">
        <w:t xml:space="preserve">Paragraph </w:t>
      </w:r>
      <w:r w:rsidRPr="005F2F09">
        <w:rPr>
          <w:b/>
        </w:rPr>
        <w:t>B.</w:t>
      </w:r>
      <w:r w:rsidRPr="005F2F09">
        <w:t xml:space="preserve"> is replaced by the following:</w:t>
      </w:r>
    </w:p>
    <w:p w:rsidR="00B32F26" w:rsidRPr="005F2F09" w:rsidRDefault="00B32F26" w:rsidP="00C86009">
      <w:pPr>
        <w:pStyle w:val="outlinehd2"/>
      </w:pPr>
      <w:r w:rsidRPr="005F2F09">
        <w:tab/>
        <w:t>B.</w:t>
      </w:r>
      <w:r w:rsidRPr="005F2F09">
        <w:tab/>
        <w:t>Physical Damage Coverages</w:t>
      </w:r>
    </w:p>
    <w:p w:rsidR="00B32F26" w:rsidRPr="005F2F09" w:rsidRDefault="00B32F26" w:rsidP="00C86009">
      <w:pPr>
        <w:pStyle w:val="blocktext3"/>
      </w:pPr>
      <w:r w:rsidRPr="005F2F09">
        <w:t xml:space="preserve">A comprehensive deductible does not apply to glass breakage loss. Use </w:t>
      </w:r>
      <w:smartTag w:uri="urn:schemas-microsoft-com:office:smarttags" w:element="place">
        <w:smartTag w:uri="urn:schemas-microsoft-com:office:smarttags" w:element="State">
          <w:r w:rsidRPr="005F2F09">
            <w:t>Kentucky</w:t>
          </w:r>
        </w:smartTag>
      </w:smartTag>
      <w:r w:rsidRPr="005F2F09">
        <w:t xml:space="preserve"> Changes Endorsement </w:t>
      </w:r>
      <w:r w:rsidRPr="005F2F09">
        <w:rPr>
          <w:rStyle w:val="formlink"/>
        </w:rPr>
        <w:t>CA 01 25</w:t>
      </w:r>
      <w:r w:rsidRPr="005F2F09">
        <w:rPr>
          <w:b/>
        </w:rPr>
        <w:t>.</w:t>
      </w:r>
    </w:p>
    <w:p w:rsidR="00B32F26" w:rsidRPr="005F2F09" w:rsidRDefault="00B32F26" w:rsidP="00C86009">
      <w:pPr>
        <w:pStyle w:val="blocktext3"/>
      </w:pPr>
      <w:r w:rsidRPr="005F2F09">
        <w:t xml:space="preserve">For deductibles not shown in the base loss costs, compute the premiums as follows. For stated amount rating, refer to Rule </w:t>
      </w:r>
      <w:r w:rsidRPr="005F2F09">
        <w:rPr>
          <w:b/>
          <w:bCs/>
        </w:rPr>
        <w:t>101.</w:t>
      </w:r>
    </w:p>
    <w:p w:rsidR="00B32F26" w:rsidRPr="005F2F09" w:rsidRDefault="00B32F26" w:rsidP="00C86009">
      <w:pPr>
        <w:pStyle w:val="outlinehd3"/>
      </w:pPr>
      <w:r w:rsidRPr="005F2F09">
        <w:tab/>
        <w:t>1.</w:t>
      </w:r>
      <w:r w:rsidRPr="005F2F09">
        <w:tab/>
        <w:t>Private Passenger Types, Trucks, Tractors And Trailers And All Autos Except Zone-</w:t>
      </w:r>
      <w:r>
        <w:t>r</w:t>
      </w:r>
      <w:r w:rsidRPr="005F2F09">
        <w:t>ated Risks</w:t>
      </w:r>
    </w:p>
    <w:p w:rsidR="00B32F26" w:rsidRPr="005F2F09" w:rsidRDefault="00B32F26" w:rsidP="00C86009">
      <w:pPr>
        <w:pStyle w:val="outlinehd4"/>
      </w:pPr>
      <w:r w:rsidRPr="005F2F09">
        <w:tab/>
        <w:t>a.</w:t>
      </w:r>
      <w:r w:rsidRPr="005F2F09">
        <w:tab/>
        <w:t>Computation Procedures</w:t>
      </w:r>
    </w:p>
    <w:p w:rsidR="00B32F26" w:rsidRPr="005F2F09" w:rsidRDefault="00B32F26" w:rsidP="00C86009">
      <w:pPr>
        <w:pStyle w:val="outlinetxt5"/>
      </w:pPr>
      <w:r w:rsidRPr="005F2F09">
        <w:tab/>
      </w:r>
      <w:r w:rsidRPr="005F2F09">
        <w:rPr>
          <w:b/>
        </w:rPr>
        <w:t>(1)</w:t>
      </w:r>
      <w:r w:rsidRPr="005F2F09">
        <w:tab/>
        <w:t>Determine the base loss cost.</w:t>
      </w:r>
    </w:p>
    <w:p w:rsidR="00B32F26" w:rsidRPr="005F2F09" w:rsidRDefault="00B32F26" w:rsidP="00C86009">
      <w:pPr>
        <w:pStyle w:val="outlinetxt5"/>
      </w:pPr>
      <w:r w:rsidRPr="005F2F09">
        <w:tab/>
      </w:r>
      <w:r w:rsidRPr="001A2F2B">
        <w:rPr>
          <w:b/>
        </w:rPr>
        <w:t>(2)</w:t>
      </w:r>
      <w:r w:rsidRPr="001A2F2B">
        <w:tab/>
        <w:t xml:space="preserve">Use Rule </w:t>
      </w:r>
      <w:r w:rsidRPr="001A2F2B">
        <w:rPr>
          <w:b/>
          <w:bCs/>
        </w:rPr>
        <w:t>101.</w:t>
      </w:r>
      <w:r w:rsidRPr="001A2F2B">
        <w:t xml:space="preserve"> to determine the factor for the age group of the auto being rated. For exposures rated on a stated amount basis, the </w:t>
      </w:r>
      <w:del w:id="362" w:author="Author" w:date="2017-12-04T13:24:00Z">
        <w:r w:rsidRPr="001A2F2B" w:rsidDel="008A19F9">
          <w:delText xml:space="preserve">age </w:delText>
        </w:r>
      </w:del>
      <w:ins w:id="363" w:author="Author" w:date="2017-12-04T13:24:00Z">
        <w:r>
          <w:t>Age</w:t>
        </w:r>
        <w:r w:rsidRPr="001A2F2B">
          <w:t xml:space="preserve"> </w:t>
        </w:r>
      </w:ins>
      <w:del w:id="364" w:author="Author" w:date="2017-12-04T13:24:00Z">
        <w:r w:rsidRPr="001A2F2B" w:rsidDel="008A19F9">
          <w:delText xml:space="preserve">group </w:delText>
        </w:r>
      </w:del>
      <w:ins w:id="365" w:author="Author" w:date="2017-12-04T13:24:00Z">
        <w:r>
          <w:t>Group</w:t>
        </w:r>
        <w:r w:rsidRPr="001A2F2B">
          <w:t xml:space="preserve"> </w:t>
        </w:r>
      </w:ins>
      <w:r w:rsidRPr="001A2F2B">
        <w:t>factor is always 1.00.</w:t>
      </w:r>
    </w:p>
    <w:p w:rsidR="00B32F26" w:rsidRPr="005F2F09" w:rsidRDefault="00B32F26" w:rsidP="00C86009">
      <w:pPr>
        <w:pStyle w:val="outlinetxt5"/>
      </w:pPr>
      <w:r w:rsidRPr="005F2F09">
        <w:tab/>
      </w:r>
      <w:r w:rsidRPr="005F2F09">
        <w:rPr>
          <w:b/>
        </w:rPr>
        <w:t>(3)</w:t>
      </w:r>
      <w:r w:rsidRPr="005F2F09">
        <w:tab/>
        <w:t xml:space="preserve">Multiply the base deductible loss cost by the </w:t>
      </w:r>
      <w:del w:id="366" w:author="Author" w:date="2017-12-04T13:24:00Z">
        <w:r w:rsidRPr="005F2F09" w:rsidDel="008A19F9">
          <w:delText xml:space="preserve">age </w:delText>
        </w:r>
      </w:del>
      <w:ins w:id="367" w:author="Author" w:date="2017-12-04T13:24:00Z">
        <w:r>
          <w:t>Age</w:t>
        </w:r>
        <w:r w:rsidRPr="005F2F09">
          <w:t xml:space="preserve"> </w:t>
        </w:r>
      </w:ins>
      <w:del w:id="368" w:author="Author" w:date="2017-12-04T13:24:00Z">
        <w:r w:rsidRPr="005F2F09" w:rsidDel="008A19F9">
          <w:delText xml:space="preserve">group </w:delText>
        </w:r>
      </w:del>
      <w:ins w:id="369" w:author="Author" w:date="2017-12-04T13:24:00Z">
        <w:r>
          <w:t>Group</w:t>
        </w:r>
        <w:r w:rsidRPr="005F2F09">
          <w:t xml:space="preserve"> </w:t>
        </w:r>
      </w:ins>
      <w:r w:rsidRPr="005F2F09">
        <w:t>factor.</w:t>
      </w:r>
    </w:p>
    <w:p w:rsidR="00B32F26" w:rsidRPr="00217638" w:rsidRDefault="00B32F26" w:rsidP="00C86009">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B32F26" w:rsidRPr="004E44F9" w:rsidRDefault="00B32F26" w:rsidP="00C86009">
      <w:pPr>
        <w:pStyle w:val="outlinetxt5"/>
      </w:pPr>
      <w:r w:rsidRPr="00217638">
        <w:tab/>
      </w:r>
      <w:r w:rsidRPr="00217638">
        <w:rPr>
          <w:b/>
        </w:rPr>
        <w:t>(5)</w:t>
      </w:r>
      <w:r w:rsidRPr="00217638">
        <w:tab/>
        <w:t xml:space="preserve">Subtract the applicable factor for the deductible desired from the </w:t>
      </w:r>
      <w:del w:id="370" w:author="Author" w:date="2017-12-04T13:24:00Z">
        <w:r w:rsidRPr="00217638" w:rsidDel="008A19F9">
          <w:delText xml:space="preserve">original </w:delText>
        </w:r>
      </w:del>
      <w:ins w:id="371" w:author="Author" w:date="2017-12-04T13:24:00Z">
        <w:r>
          <w:t>Original</w:t>
        </w:r>
        <w:r w:rsidRPr="00217638">
          <w:t xml:space="preserve"> </w:t>
        </w:r>
      </w:ins>
      <w:del w:id="372" w:author="Author" w:date="2017-12-04T13:24:00Z">
        <w:r w:rsidRPr="00217638" w:rsidDel="008A19F9">
          <w:delText xml:space="preserve">cost </w:delText>
        </w:r>
      </w:del>
      <w:ins w:id="373" w:author="Author" w:date="2017-12-04T13:24:00Z">
        <w:r>
          <w:t>Cost</w:t>
        </w:r>
        <w:r w:rsidRPr="00217638">
          <w:t xml:space="preserve"> </w:t>
        </w:r>
      </w:ins>
      <w:del w:id="374" w:author="Author" w:date="2017-12-04T13:24:00Z">
        <w:r w:rsidRPr="00217638" w:rsidDel="008A19F9">
          <w:delText xml:space="preserve">new </w:delText>
        </w:r>
      </w:del>
      <w:ins w:id="375" w:author="Author" w:date="2017-12-04T13:24:00Z">
        <w:r>
          <w:t>New</w:t>
        </w:r>
        <w:r w:rsidRPr="00217638">
          <w:t xml:space="preserve"> </w:t>
        </w:r>
      </w:ins>
      <w:r w:rsidRPr="00217638">
        <w:t>factor.</w:t>
      </w:r>
    </w:p>
    <w:p w:rsidR="00B32F26" w:rsidRPr="005F2F09" w:rsidRDefault="00B32F26" w:rsidP="00C86009">
      <w:pPr>
        <w:pStyle w:val="outlinetxt5"/>
      </w:pPr>
      <w:r w:rsidRPr="005F2F09">
        <w:tab/>
      </w:r>
      <w:r w:rsidRPr="005F2F09">
        <w:rPr>
          <w:b/>
        </w:rPr>
        <w:t>(</w:t>
      </w:r>
      <w:r>
        <w:rPr>
          <w:b/>
        </w:rPr>
        <w:t>6</w:t>
      </w:r>
      <w:r w:rsidRPr="005F2F09">
        <w:rPr>
          <w:b/>
        </w:rPr>
        <w:t>)</w:t>
      </w:r>
      <w:r w:rsidRPr="005F2F09">
        <w:tab/>
      </w:r>
      <w:r>
        <w:t>Multiply</w:t>
      </w:r>
      <w:r w:rsidRPr="005F2F09">
        <w:t xml:space="preserve"> the result of Paragraph </w:t>
      </w:r>
      <w:r w:rsidRPr="005F2F09">
        <w:rPr>
          <w:b/>
        </w:rPr>
        <w:t>(</w:t>
      </w:r>
      <w:r>
        <w:rPr>
          <w:b/>
        </w:rPr>
        <w:t>3</w:t>
      </w:r>
      <w:r w:rsidRPr="005F2F09">
        <w:rPr>
          <w:b/>
        </w:rPr>
        <w:t>)</w:t>
      </w:r>
      <w:r w:rsidRPr="005F2F09">
        <w:t xml:space="preserve"> </w:t>
      </w:r>
      <w:r>
        <w:t>by</w:t>
      </w:r>
      <w:r w:rsidRPr="005F2F09">
        <w:t xml:space="preserve"> the result of Paragraph </w:t>
      </w:r>
      <w:r w:rsidRPr="005F2F09">
        <w:rPr>
          <w:b/>
        </w:rPr>
        <w:t>(</w:t>
      </w:r>
      <w:r>
        <w:rPr>
          <w:b/>
        </w:rPr>
        <w:t>5</w:t>
      </w:r>
      <w:r w:rsidRPr="005F2F09">
        <w:rPr>
          <w:b/>
        </w:rPr>
        <w:t>)</w:t>
      </w:r>
      <w:r w:rsidRPr="00366625">
        <w:rPr>
          <w:b/>
        </w:rPr>
        <w:t>.</w:t>
      </w:r>
      <w:r w:rsidRPr="00366625">
        <w:t xml:space="preserve"> </w:t>
      </w:r>
      <w:r w:rsidRPr="005F2F09">
        <w:t>Alternatively, the following equation will give the appropriate loss cost for every desired deductible:</w:t>
      </w:r>
    </w:p>
    <w:p w:rsidR="00B32F26" w:rsidRPr="005F2F09" w:rsidRDefault="00B32F26" w:rsidP="00C86009">
      <w:pPr>
        <w:pStyle w:val="blocktext6"/>
      </w:pPr>
      <w:r w:rsidRPr="005F2F09">
        <w:t xml:space="preserve">Base loss cost x Age </w:t>
      </w:r>
      <w:ins w:id="376" w:author="Author" w:date="2017-12-04T13:25:00Z">
        <w:r>
          <w:t xml:space="preserve">Group </w:t>
        </w:r>
      </w:ins>
      <w:r w:rsidRPr="005F2F09">
        <w:t xml:space="preserve">factor from Rule </w:t>
      </w:r>
      <w:r w:rsidRPr="005F2F09">
        <w:rPr>
          <w:b/>
          <w:bCs/>
        </w:rPr>
        <w:t>101.</w:t>
      </w:r>
      <w:r w:rsidRPr="005F2F09">
        <w:t xml:space="preserve"> x (Original Cost New factor – deductible factor from Rule </w:t>
      </w:r>
      <w:r w:rsidRPr="005F2F09">
        <w:rPr>
          <w:b/>
        </w:rPr>
        <w:t>98.</w:t>
      </w:r>
      <w:r w:rsidRPr="005F2F09">
        <w:t>).</w:t>
      </w:r>
    </w:p>
    <w:p w:rsidR="00B32F26" w:rsidRPr="005F2F09" w:rsidRDefault="00B32F26" w:rsidP="00C86009">
      <w:pPr>
        <w:pStyle w:val="outlinetxt5"/>
      </w:pPr>
      <w:r w:rsidRPr="005F2F09">
        <w:tab/>
      </w:r>
      <w:r w:rsidRPr="005F2F09">
        <w:rPr>
          <w:b/>
        </w:rPr>
        <w:t>(</w:t>
      </w:r>
      <w:r>
        <w:rPr>
          <w:b/>
        </w:rPr>
        <w:t>7</w:t>
      </w:r>
      <w:r w:rsidRPr="005F2F09">
        <w:rPr>
          <w:b/>
        </w:rPr>
        <w:t>)</w:t>
      </w:r>
      <w:r w:rsidRPr="005F2F09">
        <w:tab/>
        <w:t xml:space="preserve">The rating procedures in Paragraph </w:t>
      </w:r>
      <w:r w:rsidRPr="005F2F09">
        <w:rPr>
          <w:b/>
        </w:rPr>
        <w:t>a.</w:t>
      </w:r>
      <w:r w:rsidRPr="005F2F09">
        <w:t xml:space="preserve"> do not apply if the deductible factor is greater than the Original Cost New factor.</w:t>
      </w:r>
    </w:p>
    <w:p w:rsidR="00B32F26" w:rsidRPr="005F2F09" w:rsidRDefault="00B32F26" w:rsidP="00C86009">
      <w:pPr>
        <w:pStyle w:val="outlinehd4"/>
      </w:pPr>
      <w:r w:rsidRPr="005F2F09">
        <w:tab/>
        <w:t>b.</w:t>
      </w:r>
      <w:r w:rsidRPr="005F2F09">
        <w:tab/>
        <w:t>Deductible Factors</w:t>
      </w:r>
    </w:p>
    <w:p w:rsidR="00B32F26" w:rsidRPr="005F2F09" w:rsidRDefault="00B32F26" w:rsidP="00C86009">
      <w:pPr>
        <w:pStyle w:val="outlinehd5"/>
      </w:pPr>
      <w:r w:rsidRPr="005F2F09">
        <w:tab/>
        <w:t>(1)</w:t>
      </w:r>
      <w:r w:rsidRPr="005F2F09">
        <w:tab/>
        <w:t>Comprehensive</w:t>
      </w:r>
    </w:p>
    <w:p w:rsidR="00B32F26" w:rsidRPr="005F2F09" w:rsidRDefault="00B32F26" w:rsidP="00C86009">
      <w:pPr>
        <w:pStyle w:val="outlinehd6"/>
      </w:pPr>
      <w:r w:rsidRPr="005F2F09">
        <w:tab/>
        <w:t>(a)</w:t>
      </w:r>
      <w:r w:rsidRPr="005F2F09">
        <w:tab/>
        <w:t>Private Passenger Types</w:t>
      </w:r>
    </w:p>
    <w:p w:rsidR="00B32F26" w:rsidRPr="005F2F09"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cantSplit/>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Full</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-0.130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-0.060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0.240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0.340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0.450</w:t>
            </w:r>
          </w:p>
        </w:tc>
      </w:tr>
    </w:tbl>
    <w:p w:rsidR="00B32F26" w:rsidRPr="005F2F09" w:rsidRDefault="00B32F26" w:rsidP="00C86009">
      <w:pPr>
        <w:pStyle w:val="tablecaption"/>
      </w:pPr>
      <w:r w:rsidRPr="005F2F09">
        <w:t>Table 98.B.1.b.(1)(a) Private Passenger Types Comprehensive Deductible Factors</w:t>
      </w:r>
    </w:p>
    <w:p w:rsidR="00B32F26" w:rsidRPr="005F2F09" w:rsidRDefault="00B32F26" w:rsidP="00C86009">
      <w:pPr>
        <w:pStyle w:val="isonormal"/>
      </w:pPr>
    </w:p>
    <w:p w:rsidR="00B32F26" w:rsidRPr="005F2F09" w:rsidRDefault="00B32F26" w:rsidP="00C86009">
      <w:pPr>
        <w:pStyle w:val="outlinehd6"/>
      </w:pPr>
      <w:r w:rsidRPr="005F2F09">
        <w:tab/>
        <w:t>(b)</w:t>
      </w:r>
      <w:r w:rsidRPr="005F2F09">
        <w:tab/>
        <w:t>Trucks, Tractors And Trailers And All Autos Except Zone-rated Risks</w:t>
      </w:r>
    </w:p>
    <w:p w:rsidR="00B32F26" w:rsidRPr="005F2F09"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cantSplit/>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Full</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-0.055</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0.360</w:t>
            </w:r>
          </w:p>
        </w:tc>
      </w:tr>
    </w:tbl>
    <w:p w:rsidR="00B32F26" w:rsidRPr="005F2F09" w:rsidRDefault="00B32F26" w:rsidP="00C86009">
      <w:pPr>
        <w:pStyle w:val="tablecaption"/>
      </w:pPr>
      <w:r w:rsidRPr="005F2F09">
        <w:t>Table 98.B.1.b.(1)(b) Trucks, Tractors And Trailers And All Autos Except Zone-rated Risks Comprehensive Deductible Factors</w:t>
      </w:r>
    </w:p>
    <w:p w:rsidR="00B32F26" w:rsidRPr="005F2F09" w:rsidRDefault="00B32F26" w:rsidP="00C86009">
      <w:pPr>
        <w:pStyle w:val="isonormal"/>
      </w:pPr>
    </w:p>
    <w:p w:rsidR="00B32F26" w:rsidRPr="005F2F09" w:rsidRDefault="00B32F26" w:rsidP="00C86009">
      <w:pPr>
        <w:pStyle w:val="outlinehd5"/>
      </w:pPr>
      <w:r w:rsidRPr="005F2F09">
        <w:tab/>
        <w:t>(2)</w:t>
      </w:r>
      <w:r w:rsidRPr="005F2F09">
        <w:tab/>
        <w:t>Collision</w:t>
      </w:r>
    </w:p>
    <w:p w:rsidR="00B32F26" w:rsidRPr="005F2F09" w:rsidRDefault="00B32F26" w:rsidP="00C86009">
      <w:pPr>
        <w:pStyle w:val="outlinehd6"/>
      </w:pPr>
      <w:r w:rsidRPr="005F2F09">
        <w:tab/>
        <w:t>(a)</w:t>
      </w:r>
      <w:r w:rsidRPr="005F2F09">
        <w:tab/>
        <w:t>Private Passenger Types</w:t>
      </w:r>
    </w:p>
    <w:p w:rsidR="00B32F26" w:rsidRPr="005F2F09"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cantSplit/>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-0.130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-0.080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-0.070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0.260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0.560</w:t>
            </w:r>
          </w:p>
        </w:tc>
      </w:tr>
    </w:tbl>
    <w:p w:rsidR="00B32F26" w:rsidRPr="005F2F09" w:rsidRDefault="00B32F26" w:rsidP="00C86009">
      <w:pPr>
        <w:pStyle w:val="tablecaption"/>
      </w:pPr>
      <w:r w:rsidRPr="005F2F09">
        <w:t>Table 98.B.1.b.(2)(a) Private Passenger Types Collision Deductible Factors</w:t>
      </w:r>
    </w:p>
    <w:p w:rsidR="00B32F26" w:rsidRPr="005F2F09" w:rsidRDefault="00B32F26" w:rsidP="00C86009">
      <w:pPr>
        <w:pStyle w:val="isonormal"/>
      </w:pPr>
    </w:p>
    <w:p w:rsidR="00B32F26" w:rsidRPr="005F2F09" w:rsidRDefault="00B32F26" w:rsidP="00C86009">
      <w:pPr>
        <w:pStyle w:val="outlinehd6"/>
      </w:pPr>
      <w:r w:rsidRPr="005F2F09">
        <w:tab/>
        <w:t>(b)</w:t>
      </w:r>
      <w:r w:rsidRPr="005F2F09">
        <w:tab/>
        <w:t>Trucks, Tractors And Trailers And All Autos Except Zone-rated Risks</w:t>
      </w:r>
    </w:p>
    <w:p w:rsidR="00B32F26" w:rsidRPr="005F2F09"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-0.065</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0.320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0.450</w:t>
            </w:r>
          </w:p>
        </w:tc>
      </w:tr>
      <w:tr w:rsidR="00B32F26" w:rsidRPr="005F2F09" w:rsidTr="00623F8D">
        <w:trPr>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0.570</w:t>
            </w:r>
          </w:p>
        </w:tc>
      </w:tr>
    </w:tbl>
    <w:p w:rsidR="00B32F26" w:rsidRPr="005F2F09" w:rsidRDefault="00B32F26" w:rsidP="00C86009">
      <w:pPr>
        <w:pStyle w:val="tablecaption"/>
      </w:pPr>
      <w:r w:rsidRPr="005F2F09">
        <w:t>Table 98.B.1.b.(2)(b) Trucks, Tractors And Trailers And All Autos Except Zone-rated Risks Collision Deductible Factors</w:t>
      </w:r>
    </w:p>
    <w:p w:rsidR="00B32F26" w:rsidRPr="005F2F09" w:rsidRDefault="00B32F26" w:rsidP="00C86009">
      <w:pPr>
        <w:pStyle w:val="isonormal"/>
      </w:pPr>
    </w:p>
    <w:p w:rsidR="00B32F26" w:rsidRPr="005F2F09" w:rsidRDefault="00B32F26" w:rsidP="00C86009">
      <w:pPr>
        <w:pStyle w:val="outlinehd3"/>
      </w:pPr>
      <w:r w:rsidRPr="005F2F09">
        <w:tab/>
        <w:t>2.</w:t>
      </w:r>
      <w:r w:rsidRPr="005F2F09">
        <w:tab/>
        <w:t>Zone-rated Risks</w:t>
      </w:r>
    </w:p>
    <w:p w:rsidR="00B32F26" w:rsidRPr="005F2F09" w:rsidRDefault="00B32F26" w:rsidP="00C86009">
      <w:pPr>
        <w:pStyle w:val="outlinehd4"/>
      </w:pPr>
      <w:r w:rsidRPr="005F2F09">
        <w:tab/>
        <w:t>a.</w:t>
      </w:r>
      <w:r w:rsidRPr="005F2F09">
        <w:tab/>
        <w:t>Computation Procedures</w:t>
      </w:r>
    </w:p>
    <w:p w:rsidR="00B32F26" w:rsidRPr="005F2F09" w:rsidRDefault="00B32F26" w:rsidP="00C86009">
      <w:pPr>
        <w:pStyle w:val="outlinetxt5"/>
      </w:pPr>
      <w:r w:rsidRPr="005F2F09">
        <w:tab/>
      </w:r>
      <w:r w:rsidRPr="005F2F09">
        <w:rPr>
          <w:b/>
        </w:rPr>
        <w:t>(1)</w:t>
      </w:r>
      <w:r w:rsidRPr="005F2F09">
        <w:tab/>
        <w:t>Determine the base loss cost.</w:t>
      </w:r>
    </w:p>
    <w:p w:rsidR="00B32F26" w:rsidRPr="005F2F09" w:rsidRDefault="00B32F26" w:rsidP="00C86009">
      <w:pPr>
        <w:pStyle w:val="outlinetxt5"/>
      </w:pPr>
      <w:r w:rsidRPr="005F2F09">
        <w:tab/>
      </w:r>
      <w:r w:rsidRPr="001A2F2B">
        <w:rPr>
          <w:b/>
        </w:rPr>
        <w:t>(2)</w:t>
      </w:r>
      <w:r w:rsidRPr="001A2F2B">
        <w:tab/>
        <w:t xml:space="preserve">Use Rule </w:t>
      </w:r>
      <w:r w:rsidRPr="001A2F2B">
        <w:rPr>
          <w:b/>
          <w:bCs/>
        </w:rPr>
        <w:t>101.</w:t>
      </w:r>
      <w:r w:rsidRPr="001A2F2B">
        <w:t xml:space="preserve"> to determine the factor for the age group of the auto being rated. For exposures rated on a stated amount basis, the </w:t>
      </w:r>
      <w:del w:id="377" w:author="Author" w:date="2017-12-04T13:25:00Z">
        <w:r w:rsidRPr="001A2F2B" w:rsidDel="008A19F9">
          <w:delText xml:space="preserve">age </w:delText>
        </w:r>
      </w:del>
      <w:ins w:id="378" w:author="Author" w:date="2017-12-04T13:25:00Z">
        <w:r>
          <w:t>Age</w:t>
        </w:r>
        <w:r w:rsidRPr="001A2F2B">
          <w:t xml:space="preserve"> </w:t>
        </w:r>
      </w:ins>
      <w:del w:id="379" w:author="Author" w:date="2017-12-04T13:25:00Z">
        <w:r w:rsidRPr="001A2F2B" w:rsidDel="008A19F9">
          <w:delText xml:space="preserve">group </w:delText>
        </w:r>
      </w:del>
      <w:ins w:id="380" w:author="Author" w:date="2017-12-04T13:25:00Z">
        <w:r>
          <w:t>Group</w:t>
        </w:r>
        <w:r w:rsidRPr="001A2F2B">
          <w:t xml:space="preserve"> </w:t>
        </w:r>
      </w:ins>
      <w:r w:rsidRPr="001A2F2B">
        <w:t>factor is always 1.00.</w:t>
      </w:r>
    </w:p>
    <w:p w:rsidR="00B32F26" w:rsidRPr="005F2F09" w:rsidRDefault="00B32F26" w:rsidP="00C86009">
      <w:pPr>
        <w:pStyle w:val="outlinetxt5"/>
      </w:pPr>
      <w:r w:rsidRPr="005F2F09">
        <w:tab/>
      </w:r>
      <w:r w:rsidRPr="005F2F09">
        <w:rPr>
          <w:b/>
        </w:rPr>
        <w:t>(3)</w:t>
      </w:r>
      <w:r w:rsidRPr="005F2F09">
        <w:tab/>
        <w:t xml:space="preserve">Multiply the base loss cost by the </w:t>
      </w:r>
      <w:del w:id="381" w:author="Author" w:date="2017-12-04T13:25:00Z">
        <w:r w:rsidRPr="005F2F09" w:rsidDel="008A19F9">
          <w:delText xml:space="preserve">age </w:delText>
        </w:r>
      </w:del>
      <w:ins w:id="382" w:author="Author" w:date="2017-12-04T13:25:00Z">
        <w:r>
          <w:t>Age</w:t>
        </w:r>
        <w:r w:rsidRPr="005F2F09">
          <w:t xml:space="preserve"> </w:t>
        </w:r>
      </w:ins>
      <w:del w:id="383" w:author="Author" w:date="2017-12-04T13:25:00Z">
        <w:r w:rsidRPr="005F2F09" w:rsidDel="008A19F9">
          <w:delText xml:space="preserve">group </w:delText>
        </w:r>
      </w:del>
      <w:ins w:id="384" w:author="Author" w:date="2017-12-04T13:25:00Z">
        <w:r>
          <w:t>Group</w:t>
        </w:r>
        <w:r w:rsidRPr="005F2F09">
          <w:t xml:space="preserve"> </w:t>
        </w:r>
      </w:ins>
      <w:r w:rsidRPr="005F2F09">
        <w:t>factor.</w:t>
      </w:r>
    </w:p>
    <w:p w:rsidR="00B32F26" w:rsidRPr="00217638" w:rsidRDefault="00B32F26" w:rsidP="00C86009">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B32F26" w:rsidRPr="004E44F9" w:rsidRDefault="00B32F26" w:rsidP="00C86009">
      <w:pPr>
        <w:pStyle w:val="outlinetxt5"/>
      </w:pPr>
      <w:r w:rsidRPr="00217638">
        <w:tab/>
      </w:r>
      <w:r w:rsidRPr="00217638">
        <w:rPr>
          <w:b/>
        </w:rPr>
        <w:t>(5)</w:t>
      </w:r>
      <w:r w:rsidRPr="00217638">
        <w:tab/>
        <w:t xml:space="preserve">Subtract the applicable factor for the deductible desired from the </w:t>
      </w:r>
      <w:del w:id="385" w:author="Author" w:date="2017-12-04T13:25:00Z">
        <w:r w:rsidRPr="00217638" w:rsidDel="008A19F9">
          <w:delText xml:space="preserve">original </w:delText>
        </w:r>
      </w:del>
      <w:ins w:id="386" w:author="Author" w:date="2017-12-04T13:25:00Z">
        <w:r>
          <w:t>Original</w:t>
        </w:r>
        <w:r w:rsidRPr="00217638">
          <w:t xml:space="preserve"> </w:t>
        </w:r>
      </w:ins>
      <w:del w:id="387" w:author="Author" w:date="2017-12-04T13:25:00Z">
        <w:r w:rsidRPr="00217638" w:rsidDel="008A19F9">
          <w:delText xml:space="preserve">cost </w:delText>
        </w:r>
      </w:del>
      <w:ins w:id="388" w:author="Author" w:date="2017-12-04T13:25:00Z">
        <w:r>
          <w:t>Cost</w:t>
        </w:r>
        <w:r w:rsidRPr="00217638">
          <w:t xml:space="preserve"> </w:t>
        </w:r>
      </w:ins>
      <w:del w:id="389" w:author="Author" w:date="2017-12-04T13:25:00Z">
        <w:r w:rsidRPr="00217638" w:rsidDel="008A19F9">
          <w:delText xml:space="preserve">new </w:delText>
        </w:r>
      </w:del>
      <w:ins w:id="390" w:author="Author" w:date="2017-12-04T13:25:00Z">
        <w:r>
          <w:t>New</w:t>
        </w:r>
        <w:r w:rsidRPr="00217638">
          <w:t xml:space="preserve"> </w:t>
        </w:r>
      </w:ins>
      <w:r w:rsidRPr="00217638">
        <w:t>factor.</w:t>
      </w:r>
    </w:p>
    <w:p w:rsidR="00B32F26" w:rsidRPr="005F2F09" w:rsidRDefault="00B32F26" w:rsidP="00C86009">
      <w:pPr>
        <w:pStyle w:val="outlinetxt5"/>
      </w:pPr>
      <w:r w:rsidRPr="005F2F09">
        <w:tab/>
      </w:r>
      <w:r w:rsidRPr="005F2F09">
        <w:rPr>
          <w:b/>
        </w:rPr>
        <w:t>(</w:t>
      </w:r>
      <w:r>
        <w:rPr>
          <w:b/>
        </w:rPr>
        <w:t>6</w:t>
      </w:r>
      <w:r w:rsidRPr="005F2F09">
        <w:rPr>
          <w:b/>
        </w:rPr>
        <w:t>)</w:t>
      </w:r>
      <w:r w:rsidRPr="005F2F09">
        <w:tab/>
      </w:r>
      <w:r>
        <w:t>Multiply</w:t>
      </w:r>
      <w:r w:rsidRPr="005F2F09">
        <w:t xml:space="preserve"> the result of Paragraph </w:t>
      </w:r>
      <w:r w:rsidRPr="005F2F09">
        <w:rPr>
          <w:b/>
        </w:rPr>
        <w:t>(</w:t>
      </w:r>
      <w:r>
        <w:rPr>
          <w:b/>
        </w:rPr>
        <w:t>3</w:t>
      </w:r>
      <w:r w:rsidRPr="005F2F09">
        <w:rPr>
          <w:b/>
        </w:rPr>
        <w:t>)</w:t>
      </w:r>
      <w:r w:rsidRPr="005F2F09">
        <w:t xml:space="preserve"> </w:t>
      </w:r>
      <w:r>
        <w:t>by</w:t>
      </w:r>
      <w:r w:rsidRPr="005F2F09">
        <w:t xml:space="preserve"> the result of Paragraph </w:t>
      </w:r>
      <w:r w:rsidRPr="005F2F09">
        <w:rPr>
          <w:b/>
        </w:rPr>
        <w:t>(</w:t>
      </w:r>
      <w:r>
        <w:rPr>
          <w:b/>
        </w:rPr>
        <w:t>5</w:t>
      </w:r>
      <w:r w:rsidRPr="005F2F09">
        <w:rPr>
          <w:b/>
        </w:rPr>
        <w:t>)</w:t>
      </w:r>
      <w:r w:rsidRPr="00366625">
        <w:rPr>
          <w:b/>
        </w:rPr>
        <w:t>.</w:t>
      </w:r>
      <w:r w:rsidRPr="00366625">
        <w:t xml:space="preserve"> </w:t>
      </w:r>
      <w:r w:rsidRPr="005F2F09">
        <w:t>Alternatively, the following equation will give the appropriate loss cost for every desired deductible:</w:t>
      </w:r>
    </w:p>
    <w:p w:rsidR="00B32F26" w:rsidRPr="005F2F09" w:rsidRDefault="00B32F26" w:rsidP="00C86009">
      <w:pPr>
        <w:pStyle w:val="blocktext6"/>
      </w:pPr>
      <w:r w:rsidRPr="005F2F09">
        <w:t xml:space="preserve">Base loss cost x Age </w:t>
      </w:r>
      <w:ins w:id="391" w:author="Author" w:date="2017-12-04T13:26:00Z">
        <w:r>
          <w:t xml:space="preserve">Group </w:t>
        </w:r>
      </w:ins>
      <w:r w:rsidRPr="005F2F09">
        <w:t xml:space="preserve">factor from Rule </w:t>
      </w:r>
      <w:r w:rsidRPr="005F2F09">
        <w:rPr>
          <w:b/>
          <w:bCs/>
        </w:rPr>
        <w:t>101.</w:t>
      </w:r>
      <w:r w:rsidRPr="005F2F09">
        <w:t xml:space="preserve"> x (Original Cost New factor – deductible factor from Rule </w:t>
      </w:r>
      <w:r w:rsidRPr="005F2F09">
        <w:rPr>
          <w:b/>
        </w:rPr>
        <w:t>98.</w:t>
      </w:r>
      <w:r w:rsidRPr="005F2F09">
        <w:t>).</w:t>
      </w:r>
    </w:p>
    <w:p w:rsidR="00B32F26" w:rsidRPr="005F2F09" w:rsidRDefault="00B32F26" w:rsidP="00C86009">
      <w:pPr>
        <w:pStyle w:val="outlinetxt5"/>
      </w:pPr>
      <w:r w:rsidRPr="005F2F09">
        <w:tab/>
      </w:r>
      <w:r w:rsidRPr="005F2F09">
        <w:rPr>
          <w:b/>
        </w:rPr>
        <w:t>(</w:t>
      </w:r>
      <w:r>
        <w:rPr>
          <w:b/>
        </w:rPr>
        <w:t>7</w:t>
      </w:r>
      <w:r w:rsidRPr="005F2F09">
        <w:rPr>
          <w:b/>
        </w:rPr>
        <w:t>)</w:t>
      </w:r>
      <w:r w:rsidRPr="005F2F09">
        <w:tab/>
        <w:t xml:space="preserve">The rating procedures in Paragraph </w:t>
      </w:r>
      <w:r w:rsidRPr="005F2F09">
        <w:rPr>
          <w:b/>
        </w:rPr>
        <w:t>a.</w:t>
      </w:r>
      <w:r w:rsidRPr="005F2F09">
        <w:t xml:space="preserve"> do not apply if the deductible factor is greater than the Original Cost New factor.</w:t>
      </w:r>
    </w:p>
    <w:p w:rsidR="00B32F26" w:rsidRPr="005F2F09" w:rsidRDefault="00B32F26" w:rsidP="00C86009">
      <w:pPr>
        <w:pStyle w:val="outlinehd4"/>
      </w:pPr>
      <w:r w:rsidRPr="005F2F09">
        <w:tab/>
        <w:t>b.</w:t>
      </w:r>
      <w:r w:rsidRPr="005F2F09">
        <w:tab/>
        <w:t>Deductible Factors</w:t>
      </w:r>
    </w:p>
    <w:p w:rsidR="00B32F26" w:rsidRPr="005F2F09" w:rsidRDefault="00B32F26" w:rsidP="00C86009">
      <w:pPr>
        <w:pStyle w:val="outlinehd5"/>
      </w:pPr>
      <w:r w:rsidRPr="005F2F09">
        <w:tab/>
        <w:t>(1)</w:t>
      </w:r>
      <w:r w:rsidRPr="005F2F09">
        <w:tab/>
        <w:t>Comprehensive</w:t>
      </w:r>
    </w:p>
    <w:p w:rsidR="00B32F26"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cantSplit/>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Full</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-0.055</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0.290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0.360</w:t>
            </w:r>
          </w:p>
        </w:tc>
      </w:tr>
    </w:tbl>
    <w:p w:rsidR="00B32F26" w:rsidRPr="005F2F09" w:rsidRDefault="00B32F26" w:rsidP="00C86009">
      <w:pPr>
        <w:pStyle w:val="tablecaption"/>
      </w:pPr>
      <w:r w:rsidRPr="005F2F09">
        <w:t>Table 98.B.2.b.(1) Zone-rated Risks Comprehensive Deductible Factors</w:t>
      </w:r>
    </w:p>
    <w:p w:rsidR="00B32F26" w:rsidRPr="00D51E2C" w:rsidRDefault="00B32F26" w:rsidP="00C86009">
      <w:pPr>
        <w:pStyle w:val="isonormal"/>
      </w:pPr>
    </w:p>
    <w:p w:rsidR="00B32F26" w:rsidRPr="005F2F09" w:rsidRDefault="00B32F26" w:rsidP="00C86009">
      <w:pPr>
        <w:pStyle w:val="outlinehd5"/>
      </w:pPr>
      <w:r w:rsidRPr="005F2F09">
        <w:tab/>
        <w:t>(2)</w:t>
      </w:r>
      <w:r w:rsidRPr="005F2F09">
        <w:tab/>
        <w:t>Collision</w:t>
      </w:r>
    </w:p>
    <w:p w:rsidR="00B32F26"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B32F26" w:rsidRPr="005F2F09" w:rsidTr="00623F8D">
        <w:trPr>
          <w:cantSplit/>
          <w:trHeight w:val="190"/>
        </w:trPr>
        <w:tc>
          <w:tcPr>
            <w:tcW w:w="200" w:type="dxa"/>
          </w:tcPr>
          <w:p w:rsidR="00B32F26" w:rsidRPr="005F2F09" w:rsidRDefault="00B32F26" w:rsidP="00C86009">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Deductible</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Factor</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r w:rsidRPr="005F2F09">
              <w:t>$</w:t>
            </w: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-0.110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250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-0.065</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0.000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1,000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0.120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2,000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0.320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3,000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0.450</w:t>
            </w:r>
          </w:p>
        </w:tc>
      </w:tr>
      <w:tr w:rsidR="00B32F26" w:rsidRPr="005F2F09" w:rsidTr="00623F8D">
        <w:trPr>
          <w:cantSplit/>
          <w:trHeight w:val="190"/>
        </w:trPr>
        <w:tc>
          <w:tcPr>
            <w:tcW w:w="200" w:type="dxa"/>
            <w:tcBorders>
              <w:right w:val="single" w:sz="6" w:space="0" w:color="auto"/>
            </w:tcBorders>
          </w:tcPr>
          <w:p w:rsidR="00B32F26" w:rsidRPr="005F2F09" w:rsidRDefault="00B32F26" w:rsidP="00C86009">
            <w:pPr>
              <w:pStyle w:val="tabletext11"/>
            </w:pPr>
          </w:p>
        </w:tc>
        <w:tc>
          <w:tcPr>
            <w:tcW w:w="960" w:type="dxa"/>
            <w:tcBorders>
              <w:top w:val="single" w:sz="6" w:space="0" w:color="auto"/>
              <w:left w:val="single" w:sz="6" w:space="0" w:color="auto"/>
              <w:bottom w:val="single" w:sz="6" w:space="0" w:color="auto"/>
            </w:tcBorders>
          </w:tcPr>
          <w:p w:rsidR="00B32F26" w:rsidRPr="005F2F09" w:rsidRDefault="00B32F26" w:rsidP="00C86009">
            <w:pPr>
              <w:pStyle w:val="tabletext11"/>
              <w:jc w:val="right"/>
            </w:pPr>
          </w:p>
        </w:tc>
        <w:tc>
          <w:tcPr>
            <w:tcW w:w="1440" w:type="dxa"/>
            <w:tcBorders>
              <w:top w:val="single" w:sz="6" w:space="0" w:color="auto"/>
              <w:left w:val="nil"/>
              <w:bottom w:val="single" w:sz="6" w:space="0" w:color="auto"/>
              <w:right w:val="single" w:sz="6" w:space="0" w:color="auto"/>
            </w:tcBorders>
          </w:tcPr>
          <w:p w:rsidR="00B32F26" w:rsidRPr="005F2F09" w:rsidRDefault="00B32F26" w:rsidP="00C86009">
            <w:pPr>
              <w:pStyle w:val="tabletext11"/>
              <w:tabs>
                <w:tab w:val="decimal" w:pos="500"/>
              </w:tabs>
              <w:ind w:right="-45"/>
            </w:pPr>
            <w:r w:rsidRPr="005F2F09">
              <w:t>5,000</w:t>
            </w:r>
          </w:p>
        </w:tc>
        <w:tc>
          <w:tcPr>
            <w:tcW w:w="24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1"/>
              <w:tabs>
                <w:tab w:val="decimal" w:pos="1040"/>
              </w:tabs>
            </w:pPr>
            <w:r w:rsidRPr="005F2F09">
              <w:t>0.570</w:t>
            </w:r>
          </w:p>
        </w:tc>
      </w:tr>
    </w:tbl>
    <w:p w:rsidR="00B32F26" w:rsidRPr="005F2F09" w:rsidRDefault="00B32F26" w:rsidP="00C86009">
      <w:pPr>
        <w:pStyle w:val="tablecaption"/>
      </w:pPr>
      <w:r w:rsidRPr="005F2F09">
        <w:t>Table 98.B.2.b.(2) Zone-rated Risks Collision Deductible Factors</w:t>
      </w:r>
    </w:p>
    <w:p w:rsidR="00B32F26" w:rsidRPr="005F2F09" w:rsidRDefault="00B32F26" w:rsidP="00C86009">
      <w:pPr>
        <w:pStyle w:val="isonormal"/>
      </w:pPr>
    </w:p>
    <w:p w:rsidR="00B32F26" w:rsidRDefault="00B32F26" w:rsidP="00C86009">
      <w:pPr>
        <w:pStyle w:val="outlinehd3"/>
      </w:pPr>
      <w:r>
        <w:tab/>
        <w:t>3.</w:t>
      </w:r>
      <w:r>
        <w:tab/>
        <w:t>Auto Dealers Blanket Collision</w:t>
      </w:r>
    </w:p>
    <w:p w:rsidR="00B32F26" w:rsidRDefault="00B32F26" w:rsidP="00C86009">
      <w:pPr>
        <w:pStyle w:val="outlinetxt4"/>
      </w:pPr>
      <w:r>
        <w:tab/>
      </w:r>
      <w:r>
        <w:rPr>
          <w:b/>
        </w:rPr>
        <w:t>a.</w:t>
      </w:r>
      <w:r>
        <w:tab/>
        <w:t>For $500 deductible, multiply the $250 deductible collision coverage premium by the following factor:</w:t>
      </w:r>
    </w:p>
    <w:p w:rsidR="00B32F26" w:rsidRDefault="00B32F26" w:rsidP="00C86009">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B32F26" w:rsidTr="009F4900">
        <w:trPr>
          <w:cantSplit/>
          <w:trHeight w:val="190"/>
        </w:trPr>
        <w:tc>
          <w:tcPr>
            <w:tcW w:w="200" w:type="dxa"/>
          </w:tcPr>
          <w:p w:rsidR="00B32F26" w:rsidRDefault="00B32F26" w:rsidP="00C86009">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B32F26" w:rsidRDefault="00B32F26" w:rsidP="00C86009">
            <w:pPr>
              <w:pStyle w:val="tablehead"/>
            </w:pPr>
            <w:r>
              <w:t>Factor</w:t>
            </w:r>
          </w:p>
        </w:tc>
      </w:tr>
      <w:tr w:rsidR="00B32F26" w:rsidTr="009F4900">
        <w:trPr>
          <w:cantSplit/>
          <w:trHeight w:val="190"/>
        </w:trPr>
        <w:tc>
          <w:tcPr>
            <w:tcW w:w="200" w:type="dxa"/>
          </w:tcPr>
          <w:p w:rsidR="00B32F26" w:rsidRDefault="00B32F26" w:rsidP="00C86009">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B32F26" w:rsidRDefault="00B32F26" w:rsidP="00C86009">
            <w:pPr>
              <w:pStyle w:val="tabletext11"/>
              <w:tabs>
                <w:tab w:val="decimal" w:pos="2240"/>
              </w:tabs>
            </w:pPr>
            <w:r>
              <w:t>.65</w:t>
            </w:r>
          </w:p>
        </w:tc>
      </w:tr>
    </w:tbl>
    <w:p w:rsidR="00B32F26" w:rsidRDefault="00B32F26" w:rsidP="00C86009">
      <w:pPr>
        <w:pStyle w:val="tablecaption"/>
      </w:pPr>
      <w:r>
        <w:t>Table 98.B.3.a.</w:t>
      </w:r>
      <w:r>
        <w:rPr>
          <w:rStyle w:val="tablelink"/>
          <w:b/>
          <w:color w:val="000000"/>
        </w:rPr>
        <w:t xml:space="preserve"> </w:t>
      </w:r>
      <w:r>
        <w:t xml:space="preserve">Auto </w:t>
      </w:r>
      <w:r>
        <w:rPr>
          <w:rStyle w:val="tablelink"/>
          <w:b/>
          <w:color w:val="000000"/>
        </w:rPr>
        <w:t>Dealers</w:t>
      </w:r>
      <w:r>
        <w:t xml:space="preserve"> Blanket Collision Coverage – </w:t>
      </w:r>
      <w:r>
        <w:rPr>
          <w:rStyle w:val="tablelink"/>
          <w:b/>
          <w:color w:val="000000"/>
        </w:rPr>
        <w:t>$500 Deductible Factor</w:t>
      </w:r>
    </w:p>
    <w:p w:rsidR="00B32F26" w:rsidRDefault="00B32F26" w:rsidP="00C86009">
      <w:pPr>
        <w:pStyle w:val="isonormal"/>
      </w:pPr>
    </w:p>
    <w:p w:rsidR="00B32F26" w:rsidRDefault="00B32F26" w:rsidP="00C86009">
      <w:pPr>
        <w:pStyle w:val="outlinetxt4"/>
      </w:pPr>
      <w:r>
        <w:tab/>
      </w:r>
      <w:r>
        <w:rPr>
          <w:b/>
        </w:rPr>
        <w:t>b.</w:t>
      </w:r>
      <w:r>
        <w:tab/>
        <w:t>For $1,000 deductible, multiply the $250 deductible collision coverage premium by the following factor:</w:t>
      </w:r>
    </w:p>
    <w:p w:rsidR="00B32F26" w:rsidRDefault="00B32F26" w:rsidP="00C86009">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B32F26" w:rsidTr="009F4900">
        <w:trPr>
          <w:cantSplit/>
          <w:trHeight w:val="190"/>
        </w:trPr>
        <w:tc>
          <w:tcPr>
            <w:tcW w:w="200" w:type="dxa"/>
          </w:tcPr>
          <w:p w:rsidR="00B32F26" w:rsidRDefault="00B32F26" w:rsidP="00C86009">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B32F26" w:rsidRDefault="00B32F26" w:rsidP="00C86009">
            <w:pPr>
              <w:pStyle w:val="tablehead"/>
            </w:pPr>
            <w:r>
              <w:t>Factor</w:t>
            </w:r>
          </w:p>
        </w:tc>
      </w:tr>
      <w:tr w:rsidR="00B32F26" w:rsidTr="009F4900">
        <w:trPr>
          <w:cantSplit/>
          <w:trHeight w:val="190"/>
        </w:trPr>
        <w:tc>
          <w:tcPr>
            <w:tcW w:w="200" w:type="dxa"/>
          </w:tcPr>
          <w:p w:rsidR="00B32F26" w:rsidRDefault="00B32F26" w:rsidP="00C86009">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B32F26" w:rsidRDefault="00B32F26" w:rsidP="00C86009">
            <w:pPr>
              <w:pStyle w:val="tabletext11"/>
              <w:tabs>
                <w:tab w:val="decimal" w:pos="2240"/>
              </w:tabs>
            </w:pPr>
            <w:r>
              <w:t>.35</w:t>
            </w:r>
          </w:p>
        </w:tc>
      </w:tr>
    </w:tbl>
    <w:p w:rsidR="00B32F26" w:rsidRDefault="00B32F26" w:rsidP="00C86009">
      <w:pPr>
        <w:pStyle w:val="tablecaption"/>
      </w:pPr>
      <w:r>
        <w:t>Table 98.B.3.b.</w:t>
      </w:r>
      <w:r>
        <w:rPr>
          <w:rStyle w:val="tablelink"/>
          <w:b/>
          <w:color w:val="000000"/>
        </w:rPr>
        <w:t xml:space="preserve"> </w:t>
      </w:r>
      <w:r>
        <w:t xml:space="preserve">Auto Dealers Blanket Collision Coverage – </w:t>
      </w:r>
      <w:r>
        <w:rPr>
          <w:rStyle w:val="tablelink"/>
          <w:b/>
          <w:color w:val="000000"/>
        </w:rPr>
        <w:t>$1,000 Deductible Factor</w:t>
      </w:r>
    </w:p>
    <w:p w:rsidR="00B32F26" w:rsidRDefault="00B32F26" w:rsidP="00C86009">
      <w:pPr>
        <w:pStyle w:val="isonormal"/>
      </w:pPr>
    </w:p>
    <w:p w:rsidR="00B32F26" w:rsidRDefault="00B32F26" w:rsidP="00C86009">
      <w:pPr>
        <w:pStyle w:val="outlinehd3"/>
      </w:pPr>
      <w:r>
        <w:tab/>
        <w:t>4.</w:t>
      </w:r>
      <w:r>
        <w:tab/>
        <w:t>Auto Dealers And Garagekeepers Insurance Other Than Collision</w:t>
      </w:r>
    </w:p>
    <w:p w:rsidR="00B32F26" w:rsidRDefault="00B32F26" w:rsidP="00C86009">
      <w:pPr>
        <w:pStyle w:val="blocktext4"/>
      </w:pPr>
      <w:r>
        <w:t>Multiply the other than collision coverage premium by the following selected deductible options:</w:t>
      </w:r>
    </w:p>
    <w:p w:rsidR="00B32F26" w:rsidRDefault="00B32F26" w:rsidP="00C86009">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B32F26" w:rsidTr="00C01824">
        <w:trPr>
          <w:cantSplit/>
          <w:trHeight w:val="190"/>
        </w:trPr>
        <w:tc>
          <w:tcPr>
            <w:tcW w:w="200" w:type="dxa"/>
          </w:tcPr>
          <w:p w:rsidR="00B32F26" w:rsidRDefault="00B32F26" w:rsidP="00C86009">
            <w:pPr>
              <w:pStyle w:val="tablehead"/>
            </w:pP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B32F26" w:rsidRDefault="00B32F26" w:rsidP="00C86009">
            <w:pPr>
              <w:pStyle w:val="tablehead"/>
            </w:pPr>
            <w:r>
              <w:t>Coverage</w:t>
            </w:r>
          </w:p>
        </w:tc>
        <w:tc>
          <w:tcPr>
            <w:tcW w:w="3109" w:type="dxa"/>
            <w:gridSpan w:val="3"/>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head"/>
            </w:pPr>
            <w:r>
              <w:t>Per Auto And Per Occurrence</w:t>
            </w:r>
            <w:r>
              <w:br/>
              <w:t>Deductible Options</w:t>
            </w:r>
          </w:p>
        </w:tc>
      </w:tr>
      <w:tr w:rsidR="00B32F26" w:rsidTr="00C01824">
        <w:trPr>
          <w:cantSplit/>
          <w:trHeight w:val="190"/>
        </w:trPr>
        <w:tc>
          <w:tcPr>
            <w:tcW w:w="200" w:type="dxa"/>
            <w:hideMark/>
          </w:tcPr>
          <w:p w:rsidR="00B32F26" w:rsidRDefault="00B32F26" w:rsidP="00C86009">
            <w:pPr>
              <w:pStyle w:val="tablehead"/>
            </w:pPr>
            <w:r>
              <w:br w:type="column"/>
            </w:r>
            <w:r>
              <w:br w:type="column"/>
            </w:r>
          </w:p>
        </w:tc>
        <w:tc>
          <w:tcPr>
            <w:tcW w:w="2320" w:type="dxa"/>
            <w:vMerge/>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head"/>
            </w:pP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Pr="00C01824" w:rsidRDefault="00B32F26" w:rsidP="00C86009">
            <w:pPr>
              <w:pStyle w:val="tablehead"/>
            </w:pPr>
            <w:r w:rsidRPr="00C01824">
              <w:t>$100/500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Pr="00C01824" w:rsidRDefault="00B32F26" w:rsidP="00C86009">
            <w:pPr>
              <w:pStyle w:val="tablehead"/>
            </w:pPr>
            <w:r w:rsidRPr="00C01824">
              <w:t>$250/1,000</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Pr="00C01824" w:rsidRDefault="00B32F26" w:rsidP="00C86009">
            <w:pPr>
              <w:pStyle w:val="tablehead"/>
            </w:pPr>
            <w:r w:rsidRPr="00C01824">
              <w:t>$500/2,500</w:t>
            </w:r>
          </w:p>
        </w:tc>
      </w:tr>
      <w:tr w:rsidR="00B32F26" w:rsidTr="00C01824">
        <w:trPr>
          <w:cantSplit/>
          <w:trHeight w:val="190"/>
        </w:trPr>
        <w:tc>
          <w:tcPr>
            <w:tcW w:w="200" w:type="dxa"/>
          </w:tcPr>
          <w:p w:rsidR="00B32F26" w:rsidRDefault="00B32F26" w:rsidP="00C86009">
            <w:pPr>
              <w:pStyle w:val="tabletext11"/>
            </w:pPr>
          </w:p>
        </w:tc>
        <w:tc>
          <w:tcPr>
            <w:tcW w:w="1691"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550"/>
                <w:tab w:val="decimal" w:pos="660"/>
              </w:tabs>
              <w:jc w:val="center"/>
            </w:pPr>
            <w:r>
              <w:t>N/A</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550"/>
                <w:tab w:val="decimal" w:pos="660"/>
              </w:tabs>
              <w:jc w:val="center"/>
            </w:pPr>
            <w:r>
              <w:t>N/A</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610"/>
              </w:tabs>
            </w:pPr>
            <w:r>
              <w:t>N/A</w:t>
            </w:r>
          </w:p>
        </w:tc>
      </w:tr>
      <w:tr w:rsidR="00B32F26" w:rsidTr="00C01824">
        <w:trPr>
          <w:cantSplit/>
          <w:trHeight w:val="190"/>
        </w:trPr>
        <w:tc>
          <w:tcPr>
            <w:tcW w:w="200" w:type="dxa"/>
          </w:tcPr>
          <w:p w:rsidR="00B32F26" w:rsidRDefault="00B32F26" w:rsidP="00C86009">
            <w:pPr>
              <w:pStyle w:val="tabletext11"/>
            </w:pPr>
          </w:p>
        </w:tc>
        <w:tc>
          <w:tcPr>
            <w:tcW w:w="1691"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340"/>
              </w:tabs>
            </w:pPr>
            <w: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410"/>
              </w:tabs>
            </w:pPr>
            <w: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jc w:val="center"/>
            </w:pPr>
            <w:r>
              <w:t>0.75</w:t>
            </w:r>
          </w:p>
        </w:tc>
      </w:tr>
      <w:tr w:rsidR="00B32F26" w:rsidTr="00C01824">
        <w:trPr>
          <w:cantSplit/>
          <w:trHeight w:val="190"/>
        </w:trPr>
        <w:tc>
          <w:tcPr>
            <w:tcW w:w="200" w:type="dxa"/>
          </w:tcPr>
          <w:p w:rsidR="00B32F26" w:rsidRDefault="00B32F26" w:rsidP="00C86009">
            <w:pPr>
              <w:pStyle w:val="tabletext11"/>
            </w:pPr>
          </w:p>
        </w:tc>
        <w:tc>
          <w:tcPr>
            <w:tcW w:w="1691"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340"/>
              </w:tabs>
            </w:pPr>
            <w: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410"/>
              </w:tabs>
            </w:pPr>
            <w: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jc w:val="center"/>
            </w:pPr>
            <w:r>
              <w:t>0.75</w:t>
            </w:r>
          </w:p>
        </w:tc>
      </w:tr>
      <w:tr w:rsidR="00B32F26" w:rsidTr="00C01824">
        <w:trPr>
          <w:cantSplit/>
          <w:trHeight w:val="190"/>
        </w:trPr>
        <w:tc>
          <w:tcPr>
            <w:tcW w:w="200" w:type="dxa"/>
          </w:tcPr>
          <w:p w:rsidR="00B32F26" w:rsidRDefault="00B32F26" w:rsidP="00C86009">
            <w:pPr>
              <w:pStyle w:val="tabletext11"/>
            </w:pPr>
          </w:p>
        </w:tc>
        <w:tc>
          <w:tcPr>
            <w:tcW w:w="1691"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340"/>
              </w:tabs>
            </w:pPr>
            <w: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410"/>
              </w:tabs>
            </w:pPr>
            <w: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jc w:val="center"/>
            </w:pPr>
            <w:r>
              <w:t>0.75</w:t>
            </w:r>
          </w:p>
        </w:tc>
      </w:tr>
      <w:tr w:rsidR="00B32F26" w:rsidTr="00C01824">
        <w:trPr>
          <w:cantSplit/>
          <w:trHeight w:val="190"/>
        </w:trPr>
        <w:tc>
          <w:tcPr>
            <w:tcW w:w="200" w:type="dxa"/>
          </w:tcPr>
          <w:p w:rsidR="00B32F26" w:rsidRDefault="00B32F26" w:rsidP="00C86009">
            <w:pPr>
              <w:pStyle w:val="tabletext11"/>
            </w:pPr>
          </w:p>
        </w:tc>
        <w:tc>
          <w:tcPr>
            <w:tcW w:w="1691"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340"/>
              </w:tabs>
            </w:pPr>
            <w: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tabs>
                <w:tab w:val="decimal" w:pos="410"/>
              </w:tabs>
            </w:pPr>
            <w: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B32F26" w:rsidRDefault="00B32F26" w:rsidP="00C86009">
            <w:pPr>
              <w:pStyle w:val="tabletext11"/>
              <w:jc w:val="center"/>
            </w:pPr>
            <w:r>
              <w:t>0.75</w:t>
            </w:r>
          </w:p>
        </w:tc>
      </w:tr>
    </w:tbl>
    <w:p w:rsidR="00B32F26" w:rsidRDefault="00B32F26" w:rsidP="00C86009">
      <w:pPr>
        <w:pStyle w:val="tablecaption"/>
      </w:pPr>
      <w:r>
        <w:t>Table 98.B.4. Auto Dealers And Garagekeepers Insurance Other Than Collision Deductible Factors</w:t>
      </w:r>
    </w:p>
    <w:p w:rsidR="00B32F26" w:rsidRPr="005F2F09" w:rsidRDefault="00B32F26" w:rsidP="00C86009">
      <w:pPr>
        <w:pStyle w:val="isonormal"/>
      </w:pPr>
    </w:p>
    <w:p w:rsidR="00B32F26" w:rsidRPr="005F2F09" w:rsidRDefault="00B32F26" w:rsidP="00C86009">
      <w:pPr>
        <w:pStyle w:val="blocktext1"/>
      </w:pPr>
      <w:r w:rsidRPr="005F2F09">
        <w:t xml:space="preserve">Paragraph </w:t>
      </w:r>
      <w:r w:rsidRPr="005F2F09">
        <w:rPr>
          <w:b/>
        </w:rPr>
        <w:t>C.</w:t>
      </w:r>
      <w:r w:rsidRPr="005F2F09">
        <w:t xml:space="preserve"> is replaced by the following:</w:t>
      </w:r>
    </w:p>
    <w:p w:rsidR="00B32F26" w:rsidRPr="005F2F09" w:rsidRDefault="00B32F26" w:rsidP="00C86009">
      <w:pPr>
        <w:pStyle w:val="outlinehd2"/>
      </w:pPr>
      <w:r w:rsidRPr="005F2F09">
        <w:tab/>
        <w:t>C.</w:t>
      </w:r>
      <w:r w:rsidRPr="005F2F09">
        <w:tab/>
        <w:t>Personal Injury Protection</w:t>
      </w:r>
    </w:p>
    <w:p w:rsidR="00B32F26" w:rsidRPr="005F2F09" w:rsidRDefault="00B32F26" w:rsidP="00C86009">
      <w:pPr>
        <w:pStyle w:val="blocktext3"/>
      </w:pPr>
      <w:r w:rsidRPr="005F2F09">
        <w:t>The option to purchase a personal injury protection deductible to apply to the named insured and resident relatives on a per car accident basis must be offered on policies insuring an individually owned auto as follows:</w:t>
      </w:r>
    </w:p>
    <w:p w:rsidR="00B32F26" w:rsidRPr="005F2F09" w:rsidRDefault="00B32F26" w:rsidP="00C8600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70"/>
        <w:gridCol w:w="1130"/>
        <w:gridCol w:w="3200"/>
      </w:tblGrid>
      <w:tr w:rsidR="00B32F26" w:rsidRPr="005F2F09" w:rsidTr="00544D29">
        <w:trPr>
          <w:cantSplit/>
          <w:trHeight w:val="190"/>
        </w:trPr>
        <w:tc>
          <w:tcPr>
            <w:tcW w:w="200" w:type="dxa"/>
            <w:tcBorders>
              <w:top w:val="nil"/>
              <w:left w:val="nil"/>
              <w:bottom w:val="nil"/>
              <w:right w:val="nil"/>
            </w:tcBorders>
          </w:tcPr>
          <w:p w:rsidR="00B32F26" w:rsidRPr="005F2F09" w:rsidRDefault="00B32F26" w:rsidP="00C86009">
            <w:pPr>
              <w:pStyle w:val="tablehead"/>
            </w:pPr>
          </w:p>
        </w:tc>
        <w:tc>
          <w:tcPr>
            <w:tcW w:w="16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br/>
              <w:t>Deductible</w:t>
            </w:r>
            <w:r w:rsidRPr="005F2F09">
              <w:br/>
              <w:t>Amount</w:t>
            </w:r>
          </w:p>
        </w:tc>
        <w:tc>
          <w:tcPr>
            <w:tcW w:w="32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head"/>
            </w:pPr>
            <w:r w:rsidRPr="005F2F09">
              <w:t>Multiply The Personal Injury</w:t>
            </w:r>
            <w:r w:rsidRPr="005F2F09">
              <w:br/>
              <w:t xml:space="preserve">Protection Base Premium </w:t>
            </w:r>
            <w:r w:rsidRPr="005F2F09">
              <w:br/>
              <w:t>By The Following Factors</w:t>
            </w:r>
          </w:p>
        </w:tc>
      </w:tr>
      <w:tr w:rsidR="00B32F26" w:rsidRPr="005F2F09" w:rsidTr="00544D29">
        <w:trPr>
          <w:cantSplit/>
          <w:trHeight w:val="190"/>
        </w:trPr>
        <w:tc>
          <w:tcPr>
            <w:tcW w:w="200" w:type="dxa"/>
            <w:tcBorders>
              <w:top w:val="nil"/>
              <w:left w:val="nil"/>
              <w:bottom w:val="nil"/>
              <w:right w:val="nil"/>
            </w:tcBorders>
          </w:tcPr>
          <w:p w:rsidR="00B32F26" w:rsidRPr="005F2F09" w:rsidRDefault="00B32F26" w:rsidP="00C86009">
            <w:pPr>
              <w:pStyle w:val="tabletext10"/>
            </w:pPr>
          </w:p>
        </w:tc>
        <w:tc>
          <w:tcPr>
            <w:tcW w:w="470" w:type="dxa"/>
            <w:tcBorders>
              <w:top w:val="single" w:sz="6" w:space="0" w:color="auto"/>
              <w:left w:val="single" w:sz="6" w:space="0" w:color="auto"/>
              <w:bottom w:val="single" w:sz="6" w:space="0" w:color="auto"/>
              <w:right w:val="nil"/>
            </w:tcBorders>
          </w:tcPr>
          <w:p w:rsidR="00B32F26" w:rsidRPr="005F2F09" w:rsidRDefault="00B32F26" w:rsidP="00C86009">
            <w:pPr>
              <w:pStyle w:val="tabletext10"/>
              <w:jc w:val="right"/>
            </w:pPr>
            <w:r w:rsidRPr="005F2F09">
              <w:t>$</w:t>
            </w:r>
          </w:p>
        </w:tc>
        <w:tc>
          <w:tcPr>
            <w:tcW w:w="1130" w:type="dxa"/>
            <w:tcBorders>
              <w:top w:val="single" w:sz="6" w:space="0" w:color="auto"/>
              <w:left w:val="nil"/>
              <w:bottom w:val="single" w:sz="6" w:space="0" w:color="auto"/>
              <w:right w:val="single" w:sz="6" w:space="0" w:color="auto"/>
            </w:tcBorders>
          </w:tcPr>
          <w:p w:rsidR="00B32F26" w:rsidRPr="005F2F09" w:rsidRDefault="00B32F26" w:rsidP="00C86009">
            <w:pPr>
              <w:pStyle w:val="tabletext10"/>
              <w:tabs>
                <w:tab w:val="decimal" w:pos="380"/>
              </w:tabs>
            </w:pPr>
            <w:r w:rsidRPr="005F2F09">
              <w:t>250</w:t>
            </w:r>
          </w:p>
        </w:tc>
        <w:tc>
          <w:tcPr>
            <w:tcW w:w="32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0"/>
              <w:tabs>
                <w:tab w:val="decimal" w:pos="1420"/>
              </w:tabs>
            </w:pPr>
            <w:r w:rsidRPr="005F2F09">
              <w:t>.85</w:t>
            </w:r>
          </w:p>
        </w:tc>
      </w:tr>
      <w:tr w:rsidR="00B32F26" w:rsidRPr="005F2F09" w:rsidTr="00544D29">
        <w:trPr>
          <w:cantSplit/>
          <w:trHeight w:val="190"/>
        </w:trPr>
        <w:tc>
          <w:tcPr>
            <w:tcW w:w="200" w:type="dxa"/>
            <w:tcBorders>
              <w:top w:val="nil"/>
              <w:left w:val="nil"/>
              <w:bottom w:val="nil"/>
              <w:right w:val="nil"/>
            </w:tcBorders>
          </w:tcPr>
          <w:p w:rsidR="00B32F26" w:rsidRPr="005F2F09" w:rsidRDefault="00B32F26" w:rsidP="00C86009">
            <w:pPr>
              <w:pStyle w:val="tabletext10"/>
            </w:pPr>
          </w:p>
        </w:tc>
        <w:tc>
          <w:tcPr>
            <w:tcW w:w="1600" w:type="dxa"/>
            <w:gridSpan w:val="2"/>
            <w:tcBorders>
              <w:top w:val="single" w:sz="4" w:space="0" w:color="auto"/>
              <w:left w:val="single" w:sz="6" w:space="0" w:color="auto"/>
              <w:bottom w:val="single" w:sz="6" w:space="0" w:color="auto"/>
              <w:right w:val="single" w:sz="6" w:space="0" w:color="auto"/>
            </w:tcBorders>
          </w:tcPr>
          <w:p w:rsidR="00B32F26" w:rsidRPr="005F2F09" w:rsidRDefault="00B32F26" w:rsidP="00C86009">
            <w:pPr>
              <w:pStyle w:val="tabletext10"/>
              <w:tabs>
                <w:tab w:val="decimal" w:pos="860"/>
              </w:tabs>
            </w:pPr>
            <w:r w:rsidRPr="005F2F09">
              <w:t>500</w:t>
            </w:r>
          </w:p>
        </w:tc>
        <w:tc>
          <w:tcPr>
            <w:tcW w:w="32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0"/>
              <w:tabs>
                <w:tab w:val="decimal" w:pos="1420"/>
              </w:tabs>
            </w:pPr>
            <w:r w:rsidRPr="005F2F09">
              <w:t>.75</w:t>
            </w:r>
          </w:p>
        </w:tc>
      </w:tr>
      <w:tr w:rsidR="00B32F26" w:rsidRPr="005F2F09" w:rsidTr="00544D29">
        <w:trPr>
          <w:cantSplit/>
          <w:trHeight w:val="190"/>
        </w:trPr>
        <w:tc>
          <w:tcPr>
            <w:tcW w:w="200" w:type="dxa"/>
            <w:tcBorders>
              <w:top w:val="nil"/>
              <w:left w:val="nil"/>
              <w:bottom w:val="nil"/>
              <w:right w:val="nil"/>
            </w:tcBorders>
          </w:tcPr>
          <w:p w:rsidR="00B32F26" w:rsidRPr="005F2F09" w:rsidRDefault="00B32F26" w:rsidP="00C86009">
            <w:pPr>
              <w:pStyle w:val="tabletext10"/>
            </w:pPr>
          </w:p>
        </w:tc>
        <w:tc>
          <w:tcPr>
            <w:tcW w:w="1600" w:type="dxa"/>
            <w:gridSpan w:val="2"/>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0"/>
              <w:tabs>
                <w:tab w:val="decimal" w:pos="860"/>
              </w:tabs>
            </w:pPr>
            <w:r w:rsidRPr="005F2F09">
              <w:t>1,000</w:t>
            </w:r>
          </w:p>
        </w:tc>
        <w:tc>
          <w:tcPr>
            <w:tcW w:w="3200" w:type="dxa"/>
            <w:tcBorders>
              <w:top w:val="single" w:sz="6" w:space="0" w:color="auto"/>
              <w:left w:val="single" w:sz="6" w:space="0" w:color="auto"/>
              <w:bottom w:val="single" w:sz="6" w:space="0" w:color="auto"/>
              <w:right w:val="single" w:sz="6" w:space="0" w:color="auto"/>
            </w:tcBorders>
          </w:tcPr>
          <w:p w:rsidR="00B32F26" w:rsidRPr="005F2F09" w:rsidRDefault="00B32F26" w:rsidP="00C86009">
            <w:pPr>
              <w:pStyle w:val="tabletext10"/>
              <w:tabs>
                <w:tab w:val="decimal" w:pos="1420"/>
              </w:tabs>
            </w:pPr>
            <w:r w:rsidRPr="005F2F09">
              <w:t>.65</w:t>
            </w:r>
          </w:p>
        </w:tc>
      </w:tr>
    </w:tbl>
    <w:p w:rsidR="00B32F26" w:rsidRPr="005F2F09" w:rsidRDefault="00B32F26" w:rsidP="00C86009">
      <w:pPr>
        <w:pStyle w:val="tablecaption"/>
      </w:pPr>
      <w:r w:rsidRPr="005F2F09">
        <w:t>Table 98.C. Personal Injury Protection Deductible Factors</w:t>
      </w:r>
    </w:p>
    <w:p w:rsidR="00B32F26" w:rsidRPr="005F2F09" w:rsidRDefault="00B32F26" w:rsidP="00C86009">
      <w:pPr>
        <w:pStyle w:val="isonormal"/>
      </w:pPr>
    </w:p>
    <w:p w:rsidR="00B32F26" w:rsidRDefault="00B32F26" w:rsidP="00C86009">
      <w:pPr>
        <w:pStyle w:val="blocktext3"/>
      </w:pPr>
      <w:r w:rsidRPr="005F2F09">
        <w:t>A personal injury protection deductible may not be provided on policies providing only guest personal injury protection.</w:t>
      </w:r>
    </w:p>
    <w:p w:rsidR="00B32F26" w:rsidRDefault="00B32F26" w:rsidP="00C86009">
      <w:pPr>
        <w:pStyle w:val="isonormal"/>
      </w:pPr>
    </w:p>
    <w:p w:rsidR="00193EA7" w:rsidRPr="00B32F26" w:rsidRDefault="00193EA7" w:rsidP="00B32F26"/>
    <w:sectPr w:rsidR="00193EA7" w:rsidRPr="00B32F26" w:rsidSect="00B32F26">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F26" w:rsidRDefault="00B32F26">
      <w:r>
        <w:separator/>
      </w:r>
    </w:p>
  </w:endnote>
  <w:endnote w:type="continuationSeparator" w:id="0">
    <w:p w:rsidR="00B32F26" w:rsidRDefault="00B3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F26" w:rsidRDefault="00B32F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450" w:rsidRPr="00B32F26" w:rsidRDefault="00B32F26" w:rsidP="00B32F26">
    <w:pPr>
      <w:pStyle w:val="Footer"/>
      <w:jc w:val="center"/>
      <w:rPr>
        <w:color w:val="000000"/>
        <w:sz w:val="18"/>
        <w:szCs w:val="18"/>
      </w:rPr>
    </w:pPr>
    <w:r>
      <w:rPr>
        <w:color w:val="000000"/>
        <w:sz w:val="18"/>
        <w:szCs w:val="18"/>
      </w:rPr>
      <w:t>© Insurance Services Office, Inc., 2018          Kentucky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C56BD5">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F26" w:rsidRDefault="00B32F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F26" w:rsidRDefault="00B32F26">
      <w:r>
        <w:separator/>
      </w:r>
    </w:p>
  </w:footnote>
  <w:footnote w:type="continuationSeparator" w:id="0">
    <w:p w:rsidR="00B32F26" w:rsidRDefault="00B32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F26" w:rsidRDefault="00B32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450" w:rsidRPr="0037105D" w:rsidRDefault="00B32F26">
    <w:pPr>
      <w:pStyle w:val="Header"/>
      <w:jc w:val="center"/>
      <w:rPr>
        <w:szCs w:val="22"/>
      </w:rPr>
    </w:pPr>
    <w:bookmarkStart w:id="3" w:name="EndDoc"/>
    <w:bookmarkEnd w:id="3"/>
    <w:r w:rsidRPr="0037105D">
      <w:rPr>
        <w:szCs w:val="22"/>
      </w:rPr>
      <w:t>INCREASED LIMIT FACTORS</w:t>
    </w:r>
  </w:p>
  <w:p w:rsidR="00CC2450" w:rsidRPr="0037105D" w:rsidRDefault="00B32F26">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F26" w:rsidRDefault="00B32F2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F26" w:rsidRPr="00B32F26" w:rsidRDefault="00B32F26" w:rsidP="00B32F26">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26"/>
    <w:rsid w:val="00193EA7"/>
    <w:rsid w:val="003B5234"/>
    <w:rsid w:val="007A2296"/>
    <w:rsid w:val="00B32F26"/>
    <w:rsid w:val="00C56BD5"/>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32F2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32F26"/>
    <w:pPr>
      <w:keepLines/>
    </w:pPr>
  </w:style>
  <w:style w:type="paragraph" w:customStyle="1" w:styleId="boxrule">
    <w:name w:val="boxrule"/>
    <w:basedOn w:val="isonormal"/>
    <w:next w:val="blocktext1"/>
    <w:rsid w:val="00B32F2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32F26"/>
    <w:pPr>
      <w:spacing w:before="0" w:line="80" w:lineRule="exact"/>
    </w:pPr>
  </w:style>
  <w:style w:type="paragraph" w:customStyle="1" w:styleId="tablecaption">
    <w:name w:val="tablecaption"/>
    <w:basedOn w:val="isonormal"/>
    <w:rsid w:val="00B32F26"/>
    <w:pPr>
      <w:jc w:val="left"/>
    </w:pPr>
    <w:rPr>
      <w:b/>
    </w:rPr>
  </w:style>
  <w:style w:type="paragraph" w:customStyle="1" w:styleId="tablehead">
    <w:name w:val="tablehead"/>
    <w:basedOn w:val="isonormal"/>
    <w:rsid w:val="00B32F26"/>
    <w:pPr>
      <w:spacing w:before="40" w:after="20"/>
      <w:jc w:val="center"/>
    </w:pPr>
    <w:rPr>
      <w:b/>
    </w:rPr>
  </w:style>
  <w:style w:type="paragraph" w:customStyle="1" w:styleId="tabletext11">
    <w:name w:val="tabletext1/1"/>
    <w:basedOn w:val="isonormal"/>
    <w:rsid w:val="00B32F26"/>
    <w:pPr>
      <w:spacing w:before="20" w:after="20"/>
      <w:jc w:val="left"/>
    </w:pPr>
  </w:style>
  <w:style w:type="paragraph" w:customStyle="1" w:styleId="blocktext3">
    <w:name w:val="blocktext3"/>
    <w:basedOn w:val="isonormal"/>
    <w:rsid w:val="00B32F26"/>
    <w:pPr>
      <w:keepLines/>
      <w:ind w:left="600"/>
    </w:pPr>
  </w:style>
  <w:style w:type="paragraph" w:customStyle="1" w:styleId="blocktext4">
    <w:name w:val="blocktext4"/>
    <w:basedOn w:val="isonormal"/>
    <w:rsid w:val="00B32F26"/>
    <w:pPr>
      <w:keepLines/>
      <w:ind w:left="900"/>
    </w:pPr>
  </w:style>
  <w:style w:type="paragraph" w:customStyle="1" w:styleId="blocktext6">
    <w:name w:val="blocktext6"/>
    <w:basedOn w:val="isonormal"/>
    <w:rsid w:val="00B32F26"/>
    <w:pPr>
      <w:keepLines/>
      <w:ind w:left="1500"/>
    </w:pPr>
  </w:style>
  <w:style w:type="character" w:customStyle="1" w:styleId="formlink">
    <w:name w:val="formlink"/>
    <w:basedOn w:val="DefaultParagraphFont"/>
    <w:rsid w:val="00B32F26"/>
    <w:rPr>
      <w:b/>
    </w:rPr>
  </w:style>
  <w:style w:type="paragraph" w:customStyle="1" w:styleId="outlinehd2">
    <w:name w:val="outlinehd2"/>
    <w:basedOn w:val="isonormal"/>
    <w:next w:val="blocktext3"/>
    <w:rsid w:val="00B32F26"/>
    <w:pPr>
      <w:keepNext/>
      <w:keepLines/>
      <w:tabs>
        <w:tab w:val="right" w:pos="480"/>
        <w:tab w:val="left" w:pos="600"/>
      </w:tabs>
      <w:ind w:left="600" w:hanging="600"/>
    </w:pPr>
    <w:rPr>
      <w:b/>
    </w:rPr>
  </w:style>
  <w:style w:type="paragraph" w:customStyle="1" w:styleId="outlinehd3">
    <w:name w:val="outlinehd3"/>
    <w:basedOn w:val="isonormal"/>
    <w:next w:val="blocktext4"/>
    <w:rsid w:val="00B32F26"/>
    <w:pPr>
      <w:keepNext/>
      <w:keepLines/>
      <w:tabs>
        <w:tab w:val="right" w:pos="780"/>
        <w:tab w:val="left" w:pos="900"/>
      </w:tabs>
      <w:ind w:left="900" w:hanging="900"/>
    </w:pPr>
    <w:rPr>
      <w:b/>
    </w:rPr>
  </w:style>
  <w:style w:type="paragraph" w:customStyle="1" w:styleId="outlinehd4">
    <w:name w:val="outlinehd4"/>
    <w:basedOn w:val="isonormal"/>
    <w:next w:val="Normal"/>
    <w:rsid w:val="00B32F26"/>
    <w:pPr>
      <w:keepNext/>
      <w:keepLines/>
      <w:tabs>
        <w:tab w:val="right" w:pos="1080"/>
        <w:tab w:val="left" w:pos="1200"/>
      </w:tabs>
      <w:ind w:left="1200" w:hanging="1200"/>
    </w:pPr>
    <w:rPr>
      <w:b/>
    </w:rPr>
  </w:style>
  <w:style w:type="paragraph" w:customStyle="1" w:styleId="outlinehd5">
    <w:name w:val="outlinehd5"/>
    <w:basedOn w:val="isonormal"/>
    <w:next w:val="blocktext6"/>
    <w:rsid w:val="00B32F26"/>
    <w:pPr>
      <w:keepNext/>
      <w:keepLines/>
      <w:tabs>
        <w:tab w:val="right" w:pos="1380"/>
        <w:tab w:val="left" w:pos="1500"/>
      </w:tabs>
      <w:ind w:left="1500" w:hanging="1500"/>
    </w:pPr>
    <w:rPr>
      <w:b/>
    </w:rPr>
  </w:style>
  <w:style w:type="paragraph" w:customStyle="1" w:styleId="outlinehd6">
    <w:name w:val="outlinehd6"/>
    <w:basedOn w:val="isonormal"/>
    <w:next w:val="Normal"/>
    <w:rsid w:val="00B32F26"/>
    <w:pPr>
      <w:keepNext/>
      <w:keepLines/>
      <w:tabs>
        <w:tab w:val="right" w:pos="1680"/>
        <w:tab w:val="left" w:pos="1800"/>
      </w:tabs>
      <w:ind w:left="1800" w:hanging="1800"/>
    </w:pPr>
    <w:rPr>
      <w:b/>
    </w:rPr>
  </w:style>
  <w:style w:type="paragraph" w:customStyle="1" w:styleId="outlinetxt3">
    <w:name w:val="outlinetxt3"/>
    <w:basedOn w:val="isonormal"/>
    <w:rsid w:val="00B32F26"/>
    <w:pPr>
      <w:keepLines/>
      <w:tabs>
        <w:tab w:val="right" w:pos="780"/>
        <w:tab w:val="left" w:pos="900"/>
      </w:tabs>
      <w:ind w:left="900" w:hanging="900"/>
    </w:pPr>
  </w:style>
  <w:style w:type="paragraph" w:customStyle="1" w:styleId="outlinetxt4">
    <w:name w:val="outlinetxt4"/>
    <w:basedOn w:val="isonormal"/>
    <w:rsid w:val="00B32F26"/>
    <w:pPr>
      <w:keepLines/>
      <w:tabs>
        <w:tab w:val="right" w:pos="1080"/>
        <w:tab w:val="left" w:pos="1200"/>
      </w:tabs>
      <w:ind w:left="1200" w:hanging="1200"/>
    </w:pPr>
  </w:style>
  <w:style w:type="paragraph" w:customStyle="1" w:styleId="outlinetxt5">
    <w:name w:val="outlinetxt5"/>
    <w:basedOn w:val="isonormal"/>
    <w:rsid w:val="00B32F26"/>
    <w:pPr>
      <w:keepLines/>
      <w:tabs>
        <w:tab w:val="right" w:pos="1380"/>
        <w:tab w:val="left" w:pos="1500"/>
      </w:tabs>
      <w:ind w:left="1500" w:hanging="1500"/>
    </w:pPr>
  </w:style>
  <w:style w:type="character" w:customStyle="1" w:styleId="tablelink">
    <w:name w:val="tablelink"/>
    <w:basedOn w:val="DefaultParagraphFont"/>
    <w:rsid w:val="00B32F26"/>
    <w:rPr>
      <w:b/>
    </w:rPr>
  </w:style>
  <w:style w:type="paragraph" w:customStyle="1" w:styleId="tabletext10">
    <w:name w:val="tabletext1/0"/>
    <w:basedOn w:val="isonormal"/>
    <w:rsid w:val="00B32F26"/>
    <w:pPr>
      <w:spacing w:before="20"/>
      <w:jc w:val="left"/>
    </w:pPr>
  </w:style>
  <w:style w:type="paragraph" w:styleId="BalloonText">
    <w:name w:val="Balloon Text"/>
    <w:basedOn w:val="Normal"/>
    <w:link w:val="BalloonTextChar"/>
    <w:rsid w:val="00B32F26"/>
    <w:rPr>
      <w:rFonts w:ascii="Tahoma" w:hAnsi="Tahoma" w:cs="Tahoma"/>
      <w:sz w:val="16"/>
      <w:szCs w:val="16"/>
    </w:rPr>
  </w:style>
  <w:style w:type="character" w:customStyle="1" w:styleId="BalloonTextChar">
    <w:name w:val="Balloon Text Char"/>
    <w:basedOn w:val="DefaultParagraphFont"/>
    <w:link w:val="BalloonText"/>
    <w:rsid w:val="00B32F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32F2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32F26"/>
    <w:pPr>
      <w:keepLines/>
    </w:pPr>
  </w:style>
  <w:style w:type="paragraph" w:customStyle="1" w:styleId="boxrule">
    <w:name w:val="boxrule"/>
    <w:basedOn w:val="isonormal"/>
    <w:next w:val="blocktext1"/>
    <w:rsid w:val="00B32F2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32F26"/>
    <w:pPr>
      <w:spacing w:before="0" w:line="80" w:lineRule="exact"/>
    </w:pPr>
  </w:style>
  <w:style w:type="paragraph" w:customStyle="1" w:styleId="tablecaption">
    <w:name w:val="tablecaption"/>
    <w:basedOn w:val="isonormal"/>
    <w:rsid w:val="00B32F26"/>
    <w:pPr>
      <w:jc w:val="left"/>
    </w:pPr>
    <w:rPr>
      <w:b/>
    </w:rPr>
  </w:style>
  <w:style w:type="paragraph" w:customStyle="1" w:styleId="tablehead">
    <w:name w:val="tablehead"/>
    <w:basedOn w:val="isonormal"/>
    <w:rsid w:val="00B32F26"/>
    <w:pPr>
      <w:spacing w:before="40" w:after="20"/>
      <w:jc w:val="center"/>
    </w:pPr>
    <w:rPr>
      <w:b/>
    </w:rPr>
  </w:style>
  <w:style w:type="paragraph" w:customStyle="1" w:styleId="tabletext11">
    <w:name w:val="tabletext1/1"/>
    <w:basedOn w:val="isonormal"/>
    <w:rsid w:val="00B32F26"/>
    <w:pPr>
      <w:spacing w:before="20" w:after="20"/>
      <w:jc w:val="left"/>
    </w:pPr>
  </w:style>
  <w:style w:type="paragraph" w:customStyle="1" w:styleId="blocktext3">
    <w:name w:val="blocktext3"/>
    <w:basedOn w:val="isonormal"/>
    <w:rsid w:val="00B32F26"/>
    <w:pPr>
      <w:keepLines/>
      <w:ind w:left="600"/>
    </w:pPr>
  </w:style>
  <w:style w:type="paragraph" w:customStyle="1" w:styleId="blocktext4">
    <w:name w:val="blocktext4"/>
    <w:basedOn w:val="isonormal"/>
    <w:rsid w:val="00B32F26"/>
    <w:pPr>
      <w:keepLines/>
      <w:ind w:left="900"/>
    </w:pPr>
  </w:style>
  <w:style w:type="paragraph" w:customStyle="1" w:styleId="blocktext6">
    <w:name w:val="blocktext6"/>
    <w:basedOn w:val="isonormal"/>
    <w:rsid w:val="00B32F26"/>
    <w:pPr>
      <w:keepLines/>
      <w:ind w:left="1500"/>
    </w:pPr>
  </w:style>
  <w:style w:type="character" w:customStyle="1" w:styleId="formlink">
    <w:name w:val="formlink"/>
    <w:basedOn w:val="DefaultParagraphFont"/>
    <w:rsid w:val="00B32F26"/>
    <w:rPr>
      <w:b/>
    </w:rPr>
  </w:style>
  <w:style w:type="paragraph" w:customStyle="1" w:styleId="outlinehd2">
    <w:name w:val="outlinehd2"/>
    <w:basedOn w:val="isonormal"/>
    <w:next w:val="blocktext3"/>
    <w:rsid w:val="00B32F26"/>
    <w:pPr>
      <w:keepNext/>
      <w:keepLines/>
      <w:tabs>
        <w:tab w:val="right" w:pos="480"/>
        <w:tab w:val="left" w:pos="600"/>
      </w:tabs>
      <w:ind w:left="600" w:hanging="600"/>
    </w:pPr>
    <w:rPr>
      <w:b/>
    </w:rPr>
  </w:style>
  <w:style w:type="paragraph" w:customStyle="1" w:styleId="outlinehd3">
    <w:name w:val="outlinehd3"/>
    <w:basedOn w:val="isonormal"/>
    <w:next w:val="blocktext4"/>
    <w:rsid w:val="00B32F26"/>
    <w:pPr>
      <w:keepNext/>
      <w:keepLines/>
      <w:tabs>
        <w:tab w:val="right" w:pos="780"/>
        <w:tab w:val="left" w:pos="900"/>
      </w:tabs>
      <w:ind w:left="900" w:hanging="900"/>
    </w:pPr>
    <w:rPr>
      <w:b/>
    </w:rPr>
  </w:style>
  <w:style w:type="paragraph" w:customStyle="1" w:styleId="outlinehd4">
    <w:name w:val="outlinehd4"/>
    <w:basedOn w:val="isonormal"/>
    <w:next w:val="Normal"/>
    <w:rsid w:val="00B32F26"/>
    <w:pPr>
      <w:keepNext/>
      <w:keepLines/>
      <w:tabs>
        <w:tab w:val="right" w:pos="1080"/>
        <w:tab w:val="left" w:pos="1200"/>
      </w:tabs>
      <w:ind w:left="1200" w:hanging="1200"/>
    </w:pPr>
    <w:rPr>
      <w:b/>
    </w:rPr>
  </w:style>
  <w:style w:type="paragraph" w:customStyle="1" w:styleId="outlinehd5">
    <w:name w:val="outlinehd5"/>
    <w:basedOn w:val="isonormal"/>
    <w:next w:val="blocktext6"/>
    <w:rsid w:val="00B32F26"/>
    <w:pPr>
      <w:keepNext/>
      <w:keepLines/>
      <w:tabs>
        <w:tab w:val="right" w:pos="1380"/>
        <w:tab w:val="left" w:pos="1500"/>
      </w:tabs>
      <w:ind w:left="1500" w:hanging="1500"/>
    </w:pPr>
    <w:rPr>
      <w:b/>
    </w:rPr>
  </w:style>
  <w:style w:type="paragraph" w:customStyle="1" w:styleId="outlinehd6">
    <w:name w:val="outlinehd6"/>
    <w:basedOn w:val="isonormal"/>
    <w:next w:val="Normal"/>
    <w:rsid w:val="00B32F26"/>
    <w:pPr>
      <w:keepNext/>
      <w:keepLines/>
      <w:tabs>
        <w:tab w:val="right" w:pos="1680"/>
        <w:tab w:val="left" w:pos="1800"/>
      </w:tabs>
      <w:ind w:left="1800" w:hanging="1800"/>
    </w:pPr>
    <w:rPr>
      <w:b/>
    </w:rPr>
  </w:style>
  <w:style w:type="paragraph" w:customStyle="1" w:styleId="outlinetxt3">
    <w:name w:val="outlinetxt3"/>
    <w:basedOn w:val="isonormal"/>
    <w:rsid w:val="00B32F26"/>
    <w:pPr>
      <w:keepLines/>
      <w:tabs>
        <w:tab w:val="right" w:pos="780"/>
        <w:tab w:val="left" w:pos="900"/>
      </w:tabs>
      <w:ind w:left="900" w:hanging="900"/>
    </w:pPr>
  </w:style>
  <w:style w:type="paragraph" w:customStyle="1" w:styleId="outlinetxt4">
    <w:name w:val="outlinetxt4"/>
    <w:basedOn w:val="isonormal"/>
    <w:rsid w:val="00B32F26"/>
    <w:pPr>
      <w:keepLines/>
      <w:tabs>
        <w:tab w:val="right" w:pos="1080"/>
        <w:tab w:val="left" w:pos="1200"/>
      </w:tabs>
      <w:ind w:left="1200" w:hanging="1200"/>
    </w:pPr>
  </w:style>
  <w:style w:type="paragraph" w:customStyle="1" w:styleId="outlinetxt5">
    <w:name w:val="outlinetxt5"/>
    <w:basedOn w:val="isonormal"/>
    <w:rsid w:val="00B32F26"/>
    <w:pPr>
      <w:keepLines/>
      <w:tabs>
        <w:tab w:val="right" w:pos="1380"/>
        <w:tab w:val="left" w:pos="1500"/>
      </w:tabs>
      <w:ind w:left="1500" w:hanging="1500"/>
    </w:pPr>
  </w:style>
  <w:style w:type="character" w:customStyle="1" w:styleId="tablelink">
    <w:name w:val="tablelink"/>
    <w:basedOn w:val="DefaultParagraphFont"/>
    <w:rsid w:val="00B32F26"/>
    <w:rPr>
      <w:b/>
    </w:rPr>
  </w:style>
  <w:style w:type="paragraph" w:customStyle="1" w:styleId="tabletext10">
    <w:name w:val="tabletext1/0"/>
    <w:basedOn w:val="isonormal"/>
    <w:rsid w:val="00B32F26"/>
    <w:pPr>
      <w:spacing w:before="20"/>
      <w:jc w:val="left"/>
    </w:pPr>
  </w:style>
  <w:style w:type="paragraph" w:styleId="BalloonText">
    <w:name w:val="Balloon Text"/>
    <w:basedOn w:val="Normal"/>
    <w:link w:val="BalloonTextChar"/>
    <w:rsid w:val="00B32F26"/>
    <w:rPr>
      <w:rFonts w:ascii="Tahoma" w:hAnsi="Tahoma" w:cs="Tahoma"/>
      <w:sz w:val="16"/>
      <w:szCs w:val="16"/>
    </w:rPr>
  </w:style>
  <w:style w:type="character" w:customStyle="1" w:styleId="BalloonTextChar">
    <w:name w:val="Balloon Text Char"/>
    <w:basedOn w:val="DefaultParagraphFont"/>
    <w:link w:val="BalloonText"/>
    <w:rsid w:val="00B32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1702</Words>
  <Characters>9706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2018-02-12T16:46:00Z</dcterms:created>
  <dcterms:modified xsi:type="dcterms:W3CDTF">2018-02-12T16:46:00Z</dcterms:modified>
</cp:coreProperties>
</file>