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E67" w:rsidRDefault="00FD6E67" w:rsidP="00213361">
      <w:bookmarkStart w:id="0" w:name="bkmrk"/>
      <w:bookmarkStart w:id="1" w:name="Sect_A"/>
      <w:bookmarkStart w:id="2" w:name="_GoBack"/>
      <w:bookmarkEnd w:id="0"/>
      <w:bookmarkEnd w:id="1"/>
      <w:bookmarkEnd w:id="2"/>
    </w:p>
    <w:p w:rsidR="00FD6E67" w:rsidRDefault="00FD6E67" w:rsidP="00213361">
      <w:pPr>
        <w:jc w:val="center"/>
      </w:pPr>
      <w:r>
        <w:t>SECTION A - SCOPE OF REVISION</w:t>
      </w:r>
    </w:p>
    <w:p w:rsidR="00FD6E67" w:rsidRDefault="00FD6E67" w:rsidP="00213361"/>
    <w:p w:rsidR="00FD6E67" w:rsidRDefault="00FD6E67" w:rsidP="00213361"/>
    <w:p w:rsidR="00FD6E67" w:rsidRDefault="00FD6E67" w:rsidP="00213361">
      <w:pPr>
        <w:tabs>
          <w:tab w:val="left" w:leader="dot" w:pos="8640"/>
        </w:tabs>
      </w:pPr>
      <w:r>
        <w:t>Summary of Increased Limit Factor Changes</w:t>
      </w:r>
      <w:r>
        <w:tab/>
        <w:t>A2</w:t>
      </w:r>
    </w:p>
    <w:p w:rsidR="00FD6E67" w:rsidRDefault="00FD6E67" w:rsidP="00213361">
      <w:pPr>
        <w:tabs>
          <w:tab w:val="left" w:leader="dot" w:pos="8640"/>
        </w:tabs>
      </w:pPr>
      <w:r>
        <w:t>Summary of Deductible Discount Factor Changes</w:t>
      </w:r>
      <w:r>
        <w:tab/>
        <w:t>A3</w:t>
      </w:r>
    </w:p>
    <w:p w:rsidR="00FD6E67" w:rsidRDefault="00FD6E67" w:rsidP="00213361">
      <w:pPr>
        <w:tabs>
          <w:tab w:val="left" w:leader="dot" w:pos="8640"/>
        </w:tabs>
      </w:pPr>
      <w:r>
        <w:t>Revised Increased Limit Factors</w:t>
      </w:r>
      <w:r>
        <w:tab/>
        <w:t>A4</w:t>
      </w:r>
    </w:p>
    <w:p w:rsidR="00FD6E67" w:rsidRDefault="00FD6E67" w:rsidP="00213361">
      <w:pPr>
        <w:tabs>
          <w:tab w:val="left" w:leader="dot" w:pos="8640"/>
        </w:tabs>
      </w:pPr>
      <w:r>
        <w:t>Revised Deductible Discount Factors</w:t>
      </w:r>
      <w:r>
        <w:tab/>
        <w:t>A5-A8</w:t>
      </w:r>
    </w:p>
    <w:p w:rsidR="00FD6E67" w:rsidRDefault="00FD6E67" w:rsidP="00213361">
      <w:pPr>
        <w:spacing w:line="120" w:lineRule="exact"/>
      </w:pPr>
      <w:r>
        <w:br w:type="page"/>
      </w:r>
    </w:p>
    <w:p w:rsidR="00FD6E67" w:rsidRPr="00F25577" w:rsidRDefault="00FD6E67" w:rsidP="00213361">
      <w:pPr>
        <w:jc w:val="center"/>
        <w:rPr>
          <w:b/>
        </w:rPr>
      </w:pPr>
      <w:r w:rsidRPr="00F25577">
        <w:rPr>
          <w:b/>
        </w:rPr>
        <w:lastRenderedPageBreak/>
        <w:t>SUMMARY OF INCREASED LIMIT FACTOR CHANGES</w:t>
      </w:r>
    </w:p>
    <w:p w:rsidR="00FD6E67" w:rsidRDefault="00FD6E67" w:rsidP="00213361">
      <w:pPr>
        <w:rPr>
          <w:szCs w:val="16"/>
        </w:rPr>
      </w:pPr>
    </w:p>
    <w:p w:rsidR="00FD6E67" w:rsidRDefault="00FD6E67" w:rsidP="00213361">
      <w:r>
        <w:rPr>
          <w:u w:val="single"/>
        </w:rPr>
        <w:t>Changes by Table and in Total</w:t>
      </w:r>
    </w:p>
    <w:p w:rsidR="00FD6E67" w:rsidRPr="00C87AF8" w:rsidRDefault="00FD6E67" w:rsidP="00213361">
      <w:pPr>
        <w:spacing w:line="160" w:lineRule="exact"/>
        <w:rPr>
          <w:sz w:val="16"/>
          <w:szCs w:val="16"/>
        </w:rPr>
      </w:pPr>
    </w:p>
    <w:p w:rsidR="00FD6E67" w:rsidRDefault="00FD6E67" w:rsidP="00213361">
      <w:r>
        <w:t>The following shows the average effects of the filed changes for risks in each table:</w:t>
      </w:r>
    </w:p>
    <w:p w:rsidR="00FD6E67" w:rsidRPr="00C87AF8" w:rsidRDefault="00FD6E67" w:rsidP="00213361">
      <w:pPr>
        <w:spacing w:line="160" w:lineRule="exact"/>
        <w:rPr>
          <w:sz w:val="16"/>
          <w:szCs w:val="16"/>
        </w:rPr>
      </w:pPr>
    </w:p>
    <w:tbl>
      <w:tblPr>
        <w:tblW w:w="0" w:type="auto"/>
        <w:tblLayout w:type="fixed"/>
        <w:tblLook w:val="0000" w:firstRow="0" w:lastRow="0" w:firstColumn="0" w:lastColumn="0" w:noHBand="0" w:noVBand="0"/>
      </w:tblPr>
      <w:tblGrid>
        <w:gridCol w:w="5148"/>
        <w:gridCol w:w="2574"/>
        <w:gridCol w:w="2574"/>
      </w:tblGrid>
      <w:tr w:rsidR="00FD6E67">
        <w:tc>
          <w:tcPr>
            <w:tcW w:w="5148" w:type="dxa"/>
            <w:tcBorders>
              <w:top w:val="nil"/>
              <w:left w:val="nil"/>
              <w:bottom w:val="nil"/>
              <w:right w:val="nil"/>
            </w:tcBorders>
          </w:tcPr>
          <w:p w:rsidR="00FD6E67" w:rsidRDefault="00FD6E67" w:rsidP="00213361">
            <w:pPr>
              <w:tabs>
                <w:tab w:val="center" w:pos="2160"/>
                <w:tab w:val="center" w:pos="5040"/>
                <w:tab w:val="center" w:pos="7920"/>
              </w:tabs>
              <w:ind w:left="720"/>
              <w:rPr>
                <w:u w:val="single"/>
              </w:rPr>
            </w:pPr>
            <w:r>
              <w:rPr>
                <w:u w:val="single"/>
              </w:rPr>
              <w:t>Table</w:t>
            </w:r>
          </w:p>
        </w:tc>
        <w:tc>
          <w:tcPr>
            <w:tcW w:w="2574" w:type="dxa"/>
            <w:tcBorders>
              <w:top w:val="nil"/>
              <w:left w:val="nil"/>
              <w:bottom w:val="nil"/>
              <w:right w:val="nil"/>
            </w:tcBorders>
          </w:tcPr>
          <w:p w:rsidR="00FD6E67" w:rsidRDefault="00FD6E67" w:rsidP="00213361">
            <w:pPr>
              <w:jc w:val="center"/>
              <w:rPr>
                <w:u w:val="single"/>
              </w:rPr>
            </w:pPr>
            <w:r>
              <w:rPr>
                <w:u w:val="single"/>
              </w:rPr>
              <w:t>Indicated Change</w:t>
            </w:r>
          </w:p>
        </w:tc>
        <w:tc>
          <w:tcPr>
            <w:tcW w:w="2574" w:type="dxa"/>
            <w:tcBorders>
              <w:top w:val="nil"/>
              <w:left w:val="nil"/>
              <w:bottom w:val="nil"/>
              <w:right w:val="nil"/>
            </w:tcBorders>
          </w:tcPr>
          <w:p w:rsidR="00FD6E67" w:rsidRDefault="00FD6E67" w:rsidP="00213361">
            <w:pPr>
              <w:ind w:right="-90"/>
              <w:jc w:val="center"/>
              <w:rPr>
                <w:u w:val="single"/>
              </w:rPr>
            </w:pPr>
            <w:r>
              <w:rPr>
                <w:u w:val="single"/>
              </w:rPr>
              <w:t>Selected Change</w:t>
            </w:r>
          </w:p>
        </w:tc>
      </w:tr>
      <w:tr w:rsidR="00FD6E67">
        <w:tc>
          <w:tcPr>
            <w:tcW w:w="5148" w:type="dxa"/>
            <w:tcBorders>
              <w:top w:val="nil"/>
              <w:left w:val="nil"/>
              <w:bottom w:val="nil"/>
              <w:right w:val="nil"/>
            </w:tcBorders>
          </w:tcPr>
          <w:p w:rsidR="00FD6E67" w:rsidRDefault="00FD6E67" w:rsidP="00213361">
            <w:pPr>
              <w:tabs>
                <w:tab w:val="center" w:pos="2160"/>
                <w:tab w:val="center" w:pos="5040"/>
                <w:tab w:val="center" w:pos="7920"/>
              </w:tabs>
              <w:ind w:left="720"/>
            </w:pPr>
            <w:r>
              <w:t>Light and Medium</w:t>
            </w:r>
          </w:p>
        </w:tc>
        <w:tc>
          <w:tcPr>
            <w:tcW w:w="2574" w:type="dxa"/>
            <w:tcBorders>
              <w:top w:val="nil"/>
              <w:left w:val="nil"/>
              <w:bottom w:val="nil"/>
              <w:right w:val="nil"/>
            </w:tcBorders>
          </w:tcPr>
          <w:p w:rsidR="00FD6E67" w:rsidRDefault="00FD6E67" w:rsidP="00213361">
            <w:pPr>
              <w:ind w:right="846"/>
              <w:jc w:val="right"/>
              <w:rPr>
                <w:color w:val="000000"/>
                <w:szCs w:val="22"/>
              </w:rPr>
            </w:pPr>
            <w:r>
              <w:rPr>
                <w:color w:val="000000"/>
                <w:szCs w:val="22"/>
              </w:rPr>
              <w:t>-3.6%</w:t>
            </w:r>
          </w:p>
        </w:tc>
        <w:tc>
          <w:tcPr>
            <w:tcW w:w="2574" w:type="dxa"/>
            <w:tcBorders>
              <w:top w:val="nil"/>
              <w:left w:val="nil"/>
              <w:bottom w:val="nil"/>
              <w:right w:val="nil"/>
            </w:tcBorders>
          </w:tcPr>
          <w:p w:rsidR="00FD6E67" w:rsidRDefault="00FD6E67" w:rsidP="00213361">
            <w:pPr>
              <w:ind w:right="810"/>
              <w:jc w:val="right"/>
              <w:rPr>
                <w:color w:val="000000"/>
                <w:szCs w:val="22"/>
              </w:rPr>
            </w:pPr>
            <w:r>
              <w:rPr>
                <w:color w:val="000000"/>
                <w:szCs w:val="22"/>
              </w:rPr>
              <w:t>-3.6%</w:t>
            </w:r>
          </w:p>
        </w:tc>
      </w:tr>
      <w:tr w:rsidR="00FD6E67">
        <w:tc>
          <w:tcPr>
            <w:tcW w:w="5148" w:type="dxa"/>
            <w:tcBorders>
              <w:top w:val="nil"/>
              <w:left w:val="nil"/>
              <w:bottom w:val="nil"/>
              <w:right w:val="nil"/>
            </w:tcBorders>
          </w:tcPr>
          <w:p w:rsidR="00FD6E67" w:rsidRDefault="00FD6E67" w:rsidP="00213361">
            <w:pPr>
              <w:tabs>
                <w:tab w:val="center" w:pos="2160"/>
                <w:tab w:val="center" w:pos="5040"/>
                <w:tab w:val="center" w:pos="7920"/>
              </w:tabs>
              <w:ind w:left="720"/>
            </w:pPr>
            <w:r>
              <w:t>Heavy</w:t>
            </w:r>
          </w:p>
        </w:tc>
        <w:tc>
          <w:tcPr>
            <w:tcW w:w="2574" w:type="dxa"/>
            <w:tcBorders>
              <w:top w:val="nil"/>
              <w:left w:val="nil"/>
              <w:bottom w:val="nil"/>
              <w:right w:val="nil"/>
            </w:tcBorders>
          </w:tcPr>
          <w:p w:rsidR="00FD6E67" w:rsidRDefault="00FD6E67" w:rsidP="00213361">
            <w:pPr>
              <w:ind w:right="846"/>
              <w:jc w:val="right"/>
              <w:rPr>
                <w:color w:val="000000"/>
                <w:szCs w:val="22"/>
              </w:rPr>
            </w:pPr>
            <w:r>
              <w:rPr>
                <w:color w:val="000000"/>
                <w:szCs w:val="22"/>
              </w:rPr>
              <w:t>-2.9%</w:t>
            </w:r>
          </w:p>
        </w:tc>
        <w:tc>
          <w:tcPr>
            <w:tcW w:w="2574" w:type="dxa"/>
            <w:tcBorders>
              <w:top w:val="nil"/>
              <w:left w:val="nil"/>
              <w:bottom w:val="nil"/>
              <w:right w:val="nil"/>
            </w:tcBorders>
          </w:tcPr>
          <w:p w:rsidR="00FD6E67" w:rsidRDefault="00FD6E67" w:rsidP="00213361">
            <w:pPr>
              <w:ind w:right="810"/>
              <w:jc w:val="right"/>
              <w:rPr>
                <w:color w:val="000000"/>
                <w:szCs w:val="22"/>
              </w:rPr>
            </w:pPr>
            <w:r>
              <w:rPr>
                <w:color w:val="000000"/>
                <w:szCs w:val="22"/>
              </w:rPr>
              <w:t>-2.9%</w:t>
            </w:r>
          </w:p>
        </w:tc>
      </w:tr>
      <w:tr w:rsidR="00FD6E67">
        <w:tc>
          <w:tcPr>
            <w:tcW w:w="5148" w:type="dxa"/>
            <w:tcBorders>
              <w:top w:val="nil"/>
              <w:left w:val="nil"/>
              <w:bottom w:val="nil"/>
              <w:right w:val="nil"/>
            </w:tcBorders>
          </w:tcPr>
          <w:p w:rsidR="00FD6E67" w:rsidRDefault="00FD6E67" w:rsidP="00213361">
            <w:pPr>
              <w:tabs>
                <w:tab w:val="center" w:pos="2160"/>
                <w:tab w:val="center" w:pos="5040"/>
                <w:tab w:val="center" w:pos="7920"/>
              </w:tabs>
              <w:ind w:left="720"/>
            </w:pPr>
            <w:r>
              <w:t>Extra Heavy</w:t>
            </w:r>
          </w:p>
        </w:tc>
        <w:tc>
          <w:tcPr>
            <w:tcW w:w="2574" w:type="dxa"/>
            <w:tcBorders>
              <w:top w:val="nil"/>
              <w:left w:val="nil"/>
              <w:bottom w:val="nil"/>
              <w:right w:val="nil"/>
            </w:tcBorders>
          </w:tcPr>
          <w:p w:rsidR="00FD6E67" w:rsidRDefault="00FD6E67" w:rsidP="00213361">
            <w:pPr>
              <w:ind w:right="846"/>
              <w:jc w:val="right"/>
              <w:rPr>
                <w:color w:val="000000"/>
                <w:szCs w:val="22"/>
              </w:rPr>
            </w:pPr>
            <w:r>
              <w:rPr>
                <w:color w:val="000000"/>
                <w:szCs w:val="22"/>
              </w:rPr>
              <w:t>-5.2%</w:t>
            </w:r>
          </w:p>
        </w:tc>
        <w:tc>
          <w:tcPr>
            <w:tcW w:w="2574" w:type="dxa"/>
            <w:tcBorders>
              <w:top w:val="nil"/>
              <w:left w:val="nil"/>
              <w:bottom w:val="nil"/>
              <w:right w:val="nil"/>
            </w:tcBorders>
          </w:tcPr>
          <w:p w:rsidR="00FD6E67" w:rsidRDefault="00FD6E67" w:rsidP="00213361">
            <w:pPr>
              <w:ind w:right="810"/>
              <w:jc w:val="right"/>
              <w:rPr>
                <w:color w:val="000000"/>
                <w:szCs w:val="22"/>
              </w:rPr>
            </w:pPr>
            <w:r>
              <w:rPr>
                <w:color w:val="000000"/>
                <w:szCs w:val="22"/>
              </w:rPr>
              <w:t>-5.2%</w:t>
            </w:r>
          </w:p>
        </w:tc>
      </w:tr>
      <w:tr w:rsidR="00FD6E67" w:rsidTr="006E723D">
        <w:tc>
          <w:tcPr>
            <w:tcW w:w="5148" w:type="dxa"/>
            <w:tcBorders>
              <w:top w:val="nil"/>
              <w:left w:val="nil"/>
              <w:bottom w:val="nil"/>
              <w:right w:val="nil"/>
            </w:tcBorders>
          </w:tcPr>
          <w:p w:rsidR="00FD6E67" w:rsidRDefault="00FD6E67" w:rsidP="00213361">
            <w:pPr>
              <w:tabs>
                <w:tab w:val="center" w:pos="2160"/>
                <w:tab w:val="center" w:pos="5040"/>
                <w:tab w:val="center" w:pos="7920"/>
              </w:tabs>
              <w:ind w:left="720"/>
            </w:pPr>
            <w:r>
              <w:t>Zone-rated</w:t>
            </w:r>
          </w:p>
        </w:tc>
        <w:tc>
          <w:tcPr>
            <w:tcW w:w="2574" w:type="dxa"/>
            <w:tcBorders>
              <w:top w:val="nil"/>
              <w:left w:val="nil"/>
              <w:bottom w:val="nil"/>
              <w:right w:val="nil"/>
            </w:tcBorders>
          </w:tcPr>
          <w:p w:rsidR="00FD6E67" w:rsidRDefault="00FD6E67" w:rsidP="00213361">
            <w:pPr>
              <w:ind w:right="846"/>
              <w:jc w:val="right"/>
              <w:rPr>
                <w:color w:val="000000"/>
                <w:szCs w:val="22"/>
              </w:rPr>
            </w:pPr>
            <w:r>
              <w:rPr>
                <w:color w:val="000000"/>
                <w:szCs w:val="22"/>
              </w:rPr>
              <w:t>0.0%</w:t>
            </w:r>
          </w:p>
        </w:tc>
        <w:tc>
          <w:tcPr>
            <w:tcW w:w="2574" w:type="dxa"/>
            <w:tcBorders>
              <w:top w:val="nil"/>
              <w:left w:val="nil"/>
              <w:bottom w:val="nil"/>
              <w:right w:val="nil"/>
            </w:tcBorders>
          </w:tcPr>
          <w:p w:rsidR="00FD6E67" w:rsidRDefault="00FD6E67" w:rsidP="00213361">
            <w:pPr>
              <w:ind w:right="810"/>
              <w:jc w:val="right"/>
              <w:rPr>
                <w:color w:val="000000"/>
                <w:szCs w:val="22"/>
              </w:rPr>
            </w:pPr>
            <w:r>
              <w:rPr>
                <w:color w:val="000000"/>
                <w:szCs w:val="22"/>
              </w:rPr>
              <w:t>0.0%</w:t>
            </w:r>
          </w:p>
        </w:tc>
      </w:tr>
      <w:tr w:rsidR="00FD6E67">
        <w:tc>
          <w:tcPr>
            <w:tcW w:w="5148" w:type="dxa"/>
            <w:tcBorders>
              <w:top w:val="nil"/>
              <w:left w:val="nil"/>
              <w:bottom w:val="nil"/>
              <w:right w:val="nil"/>
            </w:tcBorders>
          </w:tcPr>
          <w:p w:rsidR="00FD6E67" w:rsidRDefault="00FD6E67" w:rsidP="00213361">
            <w:pPr>
              <w:tabs>
                <w:tab w:val="center" w:pos="2160"/>
                <w:tab w:val="center" w:pos="5040"/>
                <w:tab w:val="center" w:pos="7920"/>
              </w:tabs>
              <w:ind w:left="720"/>
              <w:rPr>
                <w:u w:val="single"/>
              </w:rPr>
            </w:pPr>
            <w:r>
              <w:rPr>
                <w:u w:val="single"/>
              </w:rPr>
              <w:t>All Other</w:t>
            </w:r>
          </w:p>
        </w:tc>
        <w:tc>
          <w:tcPr>
            <w:tcW w:w="2574" w:type="dxa"/>
            <w:tcBorders>
              <w:top w:val="nil"/>
              <w:left w:val="nil"/>
              <w:bottom w:val="nil"/>
              <w:right w:val="nil"/>
            </w:tcBorders>
          </w:tcPr>
          <w:p w:rsidR="00FD6E67" w:rsidRDefault="00FD6E67" w:rsidP="00213361">
            <w:pPr>
              <w:ind w:right="846"/>
              <w:jc w:val="right"/>
              <w:rPr>
                <w:color w:val="000000"/>
                <w:szCs w:val="22"/>
                <w:u w:val="single"/>
              </w:rPr>
            </w:pPr>
            <w:r>
              <w:rPr>
                <w:color w:val="000000"/>
                <w:szCs w:val="22"/>
                <w:u w:val="single"/>
              </w:rPr>
              <w:t>-6.6%</w:t>
            </w:r>
          </w:p>
        </w:tc>
        <w:tc>
          <w:tcPr>
            <w:tcW w:w="2574" w:type="dxa"/>
            <w:tcBorders>
              <w:top w:val="nil"/>
              <w:left w:val="nil"/>
              <w:bottom w:val="nil"/>
              <w:right w:val="nil"/>
            </w:tcBorders>
          </w:tcPr>
          <w:p w:rsidR="00FD6E67" w:rsidRDefault="00FD6E67" w:rsidP="00213361">
            <w:pPr>
              <w:ind w:right="810"/>
              <w:jc w:val="right"/>
              <w:rPr>
                <w:color w:val="000000"/>
                <w:szCs w:val="22"/>
                <w:u w:val="single"/>
              </w:rPr>
            </w:pPr>
            <w:r>
              <w:rPr>
                <w:color w:val="000000"/>
                <w:szCs w:val="22"/>
                <w:u w:val="single"/>
              </w:rPr>
              <w:t>-6.6%</w:t>
            </w:r>
          </w:p>
        </w:tc>
      </w:tr>
      <w:tr w:rsidR="00FD6E67">
        <w:tc>
          <w:tcPr>
            <w:tcW w:w="5148" w:type="dxa"/>
            <w:tcBorders>
              <w:top w:val="nil"/>
              <w:left w:val="nil"/>
              <w:bottom w:val="nil"/>
              <w:right w:val="nil"/>
            </w:tcBorders>
          </w:tcPr>
          <w:p w:rsidR="00FD6E67" w:rsidRDefault="00FD6E67" w:rsidP="00213361">
            <w:pPr>
              <w:tabs>
                <w:tab w:val="center" w:pos="2160"/>
                <w:tab w:val="center" w:pos="5040"/>
                <w:tab w:val="center" w:pos="7920"/>
              </w:tabs>
              <w:ind w:left="720"/>
            </w:pPr>
            <w:r>
              <w:t>TOTAL</w:t>
            </w:r>
          </w:p>
        </w:tc>
        <w:tc>
          <w:tcPr>
            <w:tcW w:w="2574" w:type="dxa"/>
            <w:tcBorders>
              <w:top w:val="nil"/>
              <w:left w:val="nil"/>
              <w:bottom w:val="nil"/>
              <w:right w:val="nil"/>
            </w:tcBorders>
          </w:tcPr>
          <w:p w:rsidR="00FD6E67" w:rsidRDefault="00FD6E67" w:rsidP="00213361">
            <w:pPr>
              <w:ind w:right="846"/>
              <w:jc w:val="right"/>
              <w:rPr>
                <w:color w:val="000000"/>
                <w:szCs w:val="22"/>
              </w:rPr>
            </w:pPr>
            <w:r>
              <w:rPr>
                <w:color w:val="000000"/>
                <w:szCs w:val="22"/>
              </w:rPr>
              <w:t>-4.3%</w:t>
            </w:r>
          </w:p>
        </w:tc>
        <w:tc>
          <w:tcPr>
            <w:tcW w:w="2574" w:type="dxa"/>
            <w:tcBorders>
              <w:top w:val="nil"/>
              <w:left w:val="nil"/>
              <w:bottom w:val="nil"/>
              <w:right w:val="nil"/>
            </w:tcBorders>
          </w:tcPr>
          <w:p w:rsidR="00FD6E67" w:rsidRDefault="00FD6E67" w:rsidP="00213361">
            <w:pPr>
              <w:ind w:right="810"/>
              <w:jc w:val="right"/>
              <w:rPr>
                <w:color w:val="000000"/>
                <w:szCs w:val="22"/>
              </w:rPr>
            </w:pPr>
            <w:r>
              <w:rPr>
                <w:color w:val="000000"/>
                <w:szCs w:val="22"/>
              </w:rPr>
              <w:t>-4.3%</w:t>
            </w:r>
          </w:p>
        </w:tc>
      </w:tr>
    </w:tbl>
    <w:p w:rsidR="00FD6E67" w:rsidRPr="00C87AF8" w:rsidRDefault="00FD6E67" w:rsidP="00213361">
      <w:pPr>
        <w:spacing w:line="160" w:lineRule="exact"/>
        <w:rPr>
          <w:sz w:val="16"/>
          <w:szCs w:val="16"/>
        </w:rPr>
      </w:pPr>
    </w:p>
    <w:p w:rsidR="00FD6E67" w:rsidRPr="00C87AF8" w:rsidRDefault="00FD6E67" w:rsidP="00213361">
      <w:pPr>
        <w:spacing w:line="160" w:lineRule="exact"/>
        <w:rPr>
          <w:sz w:val="16"/>
          <w:szCs w:val="16"/>
        </w:rPr>
      </w:pPr>
    </w:p>
    <w:p w:rsidR="00FD6E67" w:rsidRDefault="00FD6E67" w:rsidP="00213361">
      <w:r>
        <w:rPr>
          <w:u w:val="single"/>
        </w:rPr>
        <w:t>Comparison of Current and Revised Increased Limit Factors</w:t>
      </w:r>
    </w:p>
    <w:p w:rsidR="00FD6E67" w:rsidRPr="00C87AF8" w:rsidRDefault="00FD6E67" w:rsidP="00213361">
      <w:pPr>
        <w:spacing w:line="160" w:lineRule="exact"/>
        <w:rPr>
          <w:sz w:val="16"/>
          <w:szCs w:val="16"/>
        </w:rPr>
      </w:pPr>
    </w:p>
    <w:p w:rsidR="00FD6E67" w:rsidRDefault="00FD6E67" w:rsidP="00213361">
      <w:r>
        <w:t>The following compares the current and revised increased limit factors for a sample of policy limits:</w:t>
      </w:r>
    </w:p>
    <w:p w:rsidR="00FD6E67" w:rsidRPr="00C87AF8" w:rsidRDefault="00FD6E67" w:rsidP="00213361">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FD6E67">
        <w:tc>
          <w:tcPr>
            <w:tcW w:w="2059" w:type="dxa"/>
            <w:tcBorders>
              <w:top w:val="nil"/>
              <w:left w:val="nil"/>
              <w:bottom w:val="nil"/>
              <w:right w:val="nil"/>
            </w:tcBorders>
          </w:tcPr>
          <w:p w:rsidR="00FD6E67" w:rsidRDefault="00FD6E67" w:rsidP="00213361">
            <w:pPr>
              <w:jc w:val="center"/>
              <w:rPr>
                <w:u w:val="single"/>
              </w:rPr>
            </w:pPr>
          </w:p>
          <w:p w:rsidR="00FD6E67" w:rsidRDefault="00FD6E67" w:rsidP="00213361">
            <w:pPr>
              <w:jc w:val="center"/>
              <w:rPr>
                <w:u w:val="single"/>
              </w:rPr>
            </w:pPr>
          </w:p>
          <w:p w:rsidR="00FD6E67" w:rsidRDefault="00FD6E67" w:rsidP="00213361">
            <w:pPr>
              <w:spacing w:line="120" w:lineRule="exact"/>
              <w:jc w:val="center"/>
              <w:rPr>
                <w:u w:val="single"/>
              </w:rPr>
            </w:pPr>
          </w:p>
          <w:p w:rsidR="00FD6E67" w:rsidRDefault="00FD6E67" w:rsidP="00213361">
            <w:pPr>
              <w:jc w:val="center"/>
              <w:rPr>
                <w:u w:val="single"/>
              </w:rPr>
            </w:pPr>
          </w:p>
          <w:p w:rsidR="00FD6E67" w:rsidRDefault="00FD6E67" w:rsidP="00213361">
            <w:pPr>
              <w:spacing w:after="60"/>
              <w:jc w:val="center"/>
              <w:rPr>
                <w:u w:val="single"/>
              </w:rPr>
            </w:pPr>
            <w:r>
              <w:rPr>
                <w:u w:val="single"/>
              </w:rPr>
              <w:t>Table</w:t>
            </w:r>
          </w:p>
        </w:tc>
        <w:tc>
          <w:tcPr>
            <w:tcW w:w="2059" w:type="dxa"/>
            <w:tcBorders>
              <w:top w:val="nil"/>
              <w:left w:val="nil"/>
              <w:bottom w:val="nil"/>
              <w:right w:val="nil"/>
            </w:tcBorders>
          </w:tcPr>
          <w:p w:rsidR="00FD6E67" w:rsidRDefault="00FD6E67" w:rsidP="00213361">
            <w:pPr>
              <w:jc w:val="center"/>
              <w:rPr>
                <w:u w:val="single"/>
              </w:rPr>
            </w:pPr>
          </w:p>
          <w:p w:rsidR="00FD6E67" w:rsidRDefault="00FD6E67" w:rsidP="00213361">
            <w:pPr>
              <w:spacing w:line="120" w:lineRule="exact"/>
              <w:jc w:val="center"/>
            </w:pPr>
          </w:p>
          <w:p w:rsidR="00FD6E67" w:rsidRDefault="00FD6E67" w:rsidP="00213361">
            <w:pPr>
              <w:jc w:val="center"/>
              <w:rPr>
                <w:u w:val="single"/>
              </w:rPr>
            </w:pPr>
            <w:r>
              <w:t>Policy</w:t>
            </w:r>
          </w:p>
          <w:p w:rsidR="00FD6E67" w:rsidRDefault="00FD6E67" w:rsidP="00213361">
            <w:pPr>
              <w:jc w:val="center"/>
            </w:pPr>
            <w:r>
              <w:t>Limit</w:t>
            </w:r>
          </w:p>
          <w:p w:rsidR="00FD6E67" w:rsidRDefault="00FD6E67" w:rsidP="00213361">
            <w:pPr>
              <w:jc w:val="center"/>
              <w:rPr>
                <w:u w:val="single"/>
              </w:rPr>
            </w:pPr>
            <w:r>
              <w:rPr>
                <w:u w:val="single"/>
              </w:rPr>
              <w:t>($,000)</w:t>
            </w:r>
          </w:p>
        </w:tc>
        <w:tc>
          <w:tcPr>
            <w:tcW w:w="2059" w:type="dxa"/>
            <w:tcBorders>
              <w:top w:val="nil"/>
              <w:left w:val="nil"/>
              <w:bottom w:val="nil"/>
              <w:right w:val="nil"/>
            </w:tcBorders>
          </w:tcPr>
          <w:p w:rsidR="00FD6E67" w:rsidRDefault="00FD6E67" w:rsidP="00213361">
            <w:pPr>
              <w:jc w:val="center"/>
            </w:pPr>
            <w:r>
              <w:t>(1)</w:t>
            </w:r>
          </w:p>
          <w:p w:rsidR="00FD6E67" w:rsidRDefault="00FD6E67" w:rsidP="00213361">
            <w:pPr>
              <w:jc w:val="center"/>
            </w:pPr>
          </w:p>
          <w:p w:rsidR="00FD6E67" w:rsidRDefault="00FD6E67" w:rsidP="00213361">
            <w:pPr>
              <w:spacing w:line="120" w:lineRule="exact"/>
              <w:jc w:val="center"/>
            </w:pPr>
          </w:p>
          <w:p w:rsidR="00FD6E67" w:rsidRDefault="00FD6E67" w:rsidP="00213361">
            <w:pPr>
              <w:jc w:val="center"/>
              <w:rPr>
                <w:u w:val="single"/>
              </w:rPr>
            </w:pPr>
            <w:r>
              <w:t>Current</w:t>
            </w:r>
          </w:p>
          <w:p w:rsidR="00FD6E67" w:rsidRDefault="00FD6E67" w:rsidP="00213361">
            <w:pPr>
              <w:jc w:val="center"/>
              <w:rPr>
                <w:u w:val="single"/>
              </w:rPr>
            </w:pPr>
            <w:r>
              <w:rPr>
                <w:u w:val="single"/>
              </w:rPr>
              <w:t>Factor</w:t>
            </w:r>
          </w:p>
        </w:tc>
        <w:tc>
          <w:tcPr>
            <w:tcW w:w="2059" w:type="dxa"/>
            <w:tcBorders>
              <w:top w:val="nil"/>
              <w:left w:val="nil"/>
              <w:bottom w:val="nil"/>
              <w:right w:val="nil"/>
            </w:tcBorders>
          </w:tcPr>
          <w:p w:rsidR="00FD6E67" w:rsidRDefault="00FD6E67" w:rsidP="00213361">
            <w:pPr>
              <w:jc w:val="center"/>
            </w:pPr>
            <w:r>
              <w:t>(2)</w:t>
            </w:r>
          </w:p>
          <w:p w:rsidR="00FD6E67" w:rsidRDefault="00FD6E67" w:rsidP="00213361">
            <w:pPr>
              <w:jc w:val="center"/>
            </w:pPr>
          </w:p>
          <w:p w:rsidR="00FD6E67" w:rsidRDefault="00FD6E67" w:rsidP="00213361">
            <w:pPr>
              <w:spacing w:line="120" w:lineRule="exact"/>
              <w:jc w:val="center"/>
            </w:pPr>
          </w:p>
          <w:p w:rsidR="00FD6E67" w:rsidRDefault="00FD6E67" w:rsidP="00213361">
            <w:pPr>
              <w:jc w:val="center"/>
              <w:rPr>
                <w:u w:val="single"/>
              </w:rPr>
            </w:pPr>
            <w:r>
              <w:t>Revised</w:t>
            </w:r>
          </w:p>
          <w:p w:rsidR="00FD6E67" w:rsidRDefault="00FD6E67" w:rsidP="00213361">
            <w:pPr>
              <w:jc w:val="center"/>
              <w:rPr>
                <w:u w:val="single"/>
              </w:rPr>
            </w:pPr>
            <w:r>
              <w:rPr>
                <w:u w:val="single"/>
              </w:rPr>
              <w:t>Factor</w:t>
            </w:r>
          </w:p>
        </w:tc>
        <w:tc>
          <w:tcPr>
            <w:tcW w:w="2059" w:type="dxa"/>
            <w:tcBorders>
              <w:top w:val="nil"/>
              <w:left w:val="nil"/>
              <w:bottom w:val="nil"/>
              <w:right w:val="nil"/>
            </w:tcBorders>
          </w:tcPr>
          <w:p w:rsidR="00FD6E67" w:rsidRDefault="00FD6E67" w:rsidP="00213361">
            <w:pPr>
              <w:jc w:val="center"/>
            </w:pPr>
            <w:r>
              <w:t>(3)</w:t>
            </w:r>
          </w:p>
          <w:p w:rsidR="00FD6E67" w:rsidRDefault="00FD6E67" w:rsidP="00213361">
            <w:pPr>
              <w:jc w:val="center"/>
            </w:pPr>
            <w:r>
              <w:t>[(2)-(1)]/(1)</w:t>
            </w:r>
          </w:p>
          <w:p w:rsidR="00FD6E67" w:rsidRDefault="00FD6E67" w:rsidP="00213361">
            <w:pPr>
              <w:spacing w:line="120" w:lineRule="exact"/>
              <w:jc w:val="center"/>
            </w:pPr>
          </w:p>
          <w:p w:rsidR="00FD6E67" w:rsidRDefault="00FD6E67" w:rsidP="00213361">
            <w:pPr>
              <w:jc w:val="center"/>
              <w:rPr>
                <w:u w:val="single"/>
              </w:rPr>
            </w:pPr>
            <w:r>
              <w:t>Percent</w:t>
            </w:r>
          </w:p>
          <w:p w:rsidR="00FD6E67" w:rsidRDefault="00FD6E67" w:rsidP="00213361">
            <w:pPr>
              <w:jc w:val="center"/>
              <w:rPr>
                <w:u w:val="single"/>
              </w:rPr>
            </w:pPr>
            <w:r>
              <w:rPr>
                <w:u w:val="single"/>
              </w:rPr>
              <w:t>Change</w:t>
            </w:r>
          </w:p>
        </w:tc>
      </w:tr>
      <w:tr w:rsidR="00FD6E67">
        <w:tc>
          <w:tcPr>
            <w:tcW w:w="2059" w:type="dxa"/>
            <w:tcBorders>
              <w:top w:val="nil"/>
              <w:left w:val="nil"/>
              <w:bottom w:val="nil"/>
              <w:right w:val="nil"/>
            </w:tcBorders>
          </w:tcPr>
          <w:p w:rsidR="00FD6E67" w:rsidRDefault="00FD6E67" w:rsidP="00213361">
            <w:pPr>
              <w:tabs>
                <w:tab w:val="center" w:pos="2160"/>
                <w:tab w:val="center" w:pos="5040"/>
                <w:tab w:val="center" w:pos="7920"/>
              </w:tabs>
            </w:pPr>
            <w:r>
              <w:t>Light and Medium</w:t>
            </w:r>
          </w:p>
        </w:tc>
        <w:tc>
          <w:tcPr>
            <w:tcW w:w="2059" w:type="dxa"/>
            <w:tcBorders>
              <w:top w:val="nil"/>
              <w:left w:val="nil"/>
              <w:bottom w:val="nil"/>
              <w:right w:val="nil"/>
            </w:tcBorders>
          </w:tcPr>
          <w:p w:rsidR="00FD6E67" w:rsidRDefault="00FD6E67" w:rsidP="00213361">
            <w:pPr>
              <w:ind w:right="691"/>
              <w:jc w:val="right"/>
            </w:pPr>
            <w:r>
              <w:t>300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1.26</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1.24</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-1.6%</w:t>
            </w:r>
          </w:p>
        </w:tc>
      </w:tr>
      <w:tr w:rsidR="00FD6E6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r>
              <w:t>500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1.41</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1.37</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-2.8%</w:t>
            </w:r>
          </w:p>
        </w:tc>
      </w:tr>
      <w:tr w:rsidR="00FD6E6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r>
              <w:t>1,000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1.62</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1.56</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-3.7%</w:t>
            </w:r>
          </w:p>
        </w:tc>
      </w:tr>
      <w:tr w:rsidR="00FD6E6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r>
              <w:t>2,000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1.84</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1.76</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-4.3%</w:t>
            </w:r>
          </w:p>
        </w:tc>
      </w:tr>
      <w:tr w:rsidR="00FD6E6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p>
        </w:tc>
        <w:tc>
          <w:tcPr>
            <w:tcW w:w="2059" w:type="dxa"/>
            <w:tcBorders>
              <w:top w:val="nil"/>
              <w:left w:val="nil"/>
              <w:bottom w:val="nil"/>
              <w:right w:val="nil"/>
            </w:tcBorders>
            <w:vAlign w:val="bottom"/>
          </w:tcPr>
          <w:p w:rsidR="00FD6E67" w:rsidRDefault="00FD6E67">
            <w:pPr>
              <w:jc w:val="center"/>
              <w:rPr>
                <w:color w:val="000000"/>
                <w:szCs w:val="22"/>
              </w:rPr>
            </w:pPr>
          </w:p>
        </w:tc>
        <w:tc>
          <w:tcPr>
            <w:tcW w:w="2059" w:type="dxa"/>
            <w:tcBorders>
              <w:top w:val="nil"/>
              <w:left w:val="nil"/>
              <w:bottom w:val="nil"/>
              <w:right w:val="nil"/>
            </w:tcBorders>
            <w:vAlign w:val="bottom"/>
          </w:tcPr>
          <w:p w:rsidR="00FD6E67" w:rsidRDefault="00FD6E67">
            <w:pPr>
              <w:jc w:val="center"/>
              <w:rPr>
                <w:color w:val="000000"/>
                <w:szCs w:val="22"/>
              </w:rPr>
            </w:pP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p>
        </w:tc>
      </w:tr>
      <w:tr w:rsidR="00FD6E67" w:rsidTr="00725A9F">
        <w:tc>
          <w:tcPr>
            <w:tcW w:w="2059" w:type="dxa"/>
            <w:tcBorders>
              <w:top w:val="nil"/>
              <w:left w:val="nil"/>
              <w:bottom w:val="nil"/>
              <w:right w:val="nil"/>
            </w:tcBorders>
          </w:tcPr>
          <w:p w:rsidR="00FD6E67" w:rsidRDefault="00FD6E67" w:rsidP="00213361">
            <w:r>
              <w:t>Heavy</w:t>
            </w:r>
          </w:p>
        </w:tc>
        <w:tc>
          <w:tcPr>
            <w:tcW w:w="2059" w:type="dxa"/>
            <w:tcBorders>
              <w:top w:val="nil"/>
              <w:left w:val="nil"/>
              <w:bottom w:val="nil"/>
              <w:right w:val="nil"/>
            </w:tcBorders>
          </w:tcPr>
          <w:p w:rsidR="00FD6E67" w:rsidRDefault="00FD6E67" w:rsidP="00213361">
            <w:pPr>
              <w:ind w:right="691"/>
              <w:jc w:val="right"/>
            </w:pPr>
            <w:r>
              <w:t>300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1.27</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1.26</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-0.8%</w:t>
            </w:r>
          </w:p>
        </w:tc>
      </w:tr>
      <w:tr w:rsidR="00FD6E67" w:rsidTr="00725A9F">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r>
              <w:t>500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1.44</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1.41</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-2.1%</w:t>
            </w:r>
          </w:p>
        </w:tc>
      </w:tr>
      <w:tr w:rsidR="00FD6E67" w:rsidTr="00725A9F">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r>
              <w:t>1,000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1.71</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1.66</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-2.9%</w:t>
            </w:r>
          </w:p>
        </w:tc>
      </w:tr>
      <w:tr w:rsidR="00FD6E67" w:rsidTr="00725A9F">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r>
              <w:t>2,000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2.01</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1.94</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-3.5%</w:t>
            </w:r>
          </w:p>
        </w:tc>
      </w:tr>
      <w:tr w:rsidR="00FD6E6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p>
        </w:tc>
        <w:tc>
          <w:tcPr>
            <w:tcW w:w="2059" w:type="dxa"/>
            <w:tcBorders>
              <w:top w:val="nil"/>
              <w:left w:val="nil"/>
              <w:bottom w:val="nil"/>
              <w:right w:val="nil"/>
            </w:tcBorders>
            <w:vAlign w:val="bottom"/>
          </w:tcPr>
          <w:p w:rsidR="00FD6E67" w:rsidRDefault="00FD6E67">
            <w:pPr>
              <w:jc w:val="center"/>
              <w:rPr>
                <w:color w:val="000000"/>
                <w:szCs w:val="22"/>
              </w:rPr>
            </w:pPr>
          </w:p>
        </w:tc>
        <w:tc>
          <w:tcPr>
            <w:tcW w:w="2059" w:type="dxa"/>
            <w:tcBorders>
              <w:top w:val="nil"/>
              <w:left w:val="nil"/>
              <w:bottom w:val="nil"/>
              <w:right w:val="nil"/>
            </w:tcBorders>
            <w:vAlign w:val="bottom"/>
          </w:tcPr>
          <w:p w:rsidR="00FD6E67" w:rsidRDefault="00FD6E67">
            <w:pPr>
              <w:jc w:val="center"/>
              <w:rPr>
                <w:color w:val="000000"/>
                <w:szCs w:val="22"/>
              </w:rPr>
            </w:pP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p>
        </w:tc>
      </w:tr>
      <w:tr w:rsidR="00FD6E67">
        <w:tc>
          <w:tcPr>
            <w:tcW w:w="2059" w:type="dxa"/>
            <w:tcBorders>
              <w:top w:val="nil"/>
              <w:left w:val="nil"/>
              <w:bottom w:val="nil"/>
              <w:right w:val="nil"/>
            </w:tcBorders>
          </w:tcPr>
          <w:p w:rsidR="00FD6E67" w:rsidRDefault="00FD6E67" w:rsidP="00213361">
            <w:r>
              <w:t>Extra Heavy</w:t>
            </w:r>
          </w:p>
        </w:tc>
        <w:tc>
          <w:tcPr>
            <w:tcW w:w="2059" w:type="dxa"/>
            <w:tcBorders>
              <w:top w:val="nil"/>
              <w:left w:val="nil"/>
              <w:bottom w:val="nil"/>
              <w:right w:val="nil"/>
            </w:tcBorders>
          </w:tcPr>
          <w:p w:rsidR="00FD6E67" w:rsidRDefault="00FD6E67" w:rsidP="00213361">
            <w:pPr>
              <w:ind w:right="691"/>
              <w:jc w:val="right"/>
            </w:pPr>
            <w:r>
              <w:t>300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1.33</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1.29</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-3.0%</w:t>
            </w:r>
          </w:p>
        </w:tc>
      </w:tr>
      <w:tr w:rsidR="00FD6E6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r>
              <w:t>500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1.51</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1.46</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-3.3%</w:t>
            </w:r>
          </w:p>
        </w:tc>
      </w:tr>
      <w:tr w:rsidR="00FD6E6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r>
              <w:t>1,000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1.80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1.71</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-5.0%</w:t>
            </w:r>
          </w:p>
        </w:tc>
      </w:tr>
      <w:tr w:rsidR="00FD6E6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r>
              <w:t>2,000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2.14</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1.98</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-7.5%</w:t>
            </w:r>
          </w:p>
        </w:tc>
      </w:tr>
      <w:tr w:rsidR="00FD6E67" w:rsidTr="000D3178">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p>
        </w:tc>
        <w:tc>
          <w:tcPr>
            <w:tcW w:w="2059" w:type="dxa"/>
            <w:tcBorders>
              <w:top w:val="nil"/>
              <w:left w:val="nil"/>
              <w:bottom w:val="nil"/>
              <w:right w:val="nil"/>
            </w:tcBorders>
            <w:vAlign w:val="bottom"/>
          </w:tcPr>
          <w:p w:rsidR="00FD6E67" w:rsidRDefault="00FD6E67">
            <w:pPr>
              <w:jc w:val="center"/>
              <w:rPr>
                <w:color w:val="000000"/>
                <w:szCs w:val="22"/>
              </w:rPr>
            </w:pPr>
          </w:p>
        </w:tc>
        <w:tc>
          <w:tcPr>
            <w:tcW w:w="2059" w:type="dxa"/>
            <w:tcBorders>
              <w:top w:val="nil"/>
              <w:left w:val="nil"/>
              <w:bottom w:val="nil"/>
              <w:right w:val="nil"/>
            </w:tcBorders>
            <w:vAlign w:val="bottom"/>
          </w:tcPr>
          <w:p w:rsidR="00FD6E67" w:rsidRDefault="00FD6E67">
            <w:pPr>
              <w:jc w:val="center"/>
              <w:rPr>
                <w:color w:val="000000"/>
                <w:szCs w:val="22"/>
              </w:rPr>
            </w:pP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p>
        </w:tc>
      </w:tr>
      <w:tr w:rsidR="00FD6E67" w:rsidTr="000D3178">
        <w:tc>
          <w:tcPr>
            <w:tcW w:w="2059" w:type="dxa"/>
            <w:tcBorders>
              <w:top w:val="nil"/>
              <w:left w:val="nil"/>
              <w:bottom w:val="nil"/>
              <w:right w:val="nil"/>
            </w:tcBorders>
          </w:tcPr>
          <w:p w:rsidR="00FD6E67" w:rsidRDefault="00FD6E67" w:rsidP="00213361">
            <w:r>
              <w:t>Zone-rated</w:t>
            </w:r>
          </w:p>
        </w:tc>
        <w:tc>
          <w:tcPr>
            <w:tcW w:w="2059" w:type="dxa"/>
            <w:tcBorders>
              <w:top w:val="nil"/>
              <w:left w:val="nil"/>
              <w:bottom w:val="nil"/>
              <w:right w:val="nil"/>
            </w:tcBorders>
          </w:tcPr>
          <w:p w:rsidR="00FD6E67" w:rsidRDefault="00FD6E67" w:rsidP="00213361">
            <w:pPr>
              <w:ind w:right="691"/>
              <w:jc w:val="right"/>
            </w:pPr>
            <w:r>
              <w:t>300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1.37</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1.37</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0.0%</w:t>
            </w:r>
          </w:p>
        </w:tc>
      </w:tr>
      <w:tr w:rsidR="00FD6E67" w:rsidTr="000D3178">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r>
              <w:t>500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1.59</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1.59</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0.0%</w:t>
            </w:r>
          </w:p>
        </w:tc>
      </w:tr>
      <w:tr w:rsidR="00FD6E67" w:rsidTr="000D3178">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r>
              <w:t>1,000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1.92</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1.92</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0.0%</w:t>
            </w:r>
          </w:p>
        </w:tc>
      </w:tr>
      <w:tr w:rsidR="00FD6E67" w:rsidTr="000D3178">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r>
              <w:t>2,000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2.25</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2.25</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0.0%</w:t>
            </w:r>
          </w:p>
        </w:tc>
      </w:tr>
      <w:tr w:rsidR="00FD6E6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p>
        </w:tc>
        <w:tc>
          <w:tcPr>
            <w:tcW w:w="2059" w:type="dxa"/>
            <w:tcBorders>
              <w:top w:val="nil"/>
              <w:left w:val="nil"/>
              <w:bottom w:val="nil"/>
              <w:right w:val="nil"/>
            </w:tcBorders>
            <w:vAlign w:val="bottom"/>
          </w:tcPr>
          <w:p w:rsidR="00FD6E67" w:rsidRDefault="00FD6E67">
            <w:pPr>
              <w:jc w:val="center"/>
              <w:rPr>
                <w:color w:val="000000"/>
                <w:szCs w:val="22"/>
              </w:rPr>
            </w:pPr>
          </w:p>
        </w:tc>
        <w:tc>
          <w:tcPr>
            <w:tcW w:w="2059" w:type="dxa"/>
            <w:tcBorders>
              <w:top w:val="nil"/>
              <w:left w:val="nil"/>
              <w:bottom w:val="nil"/>
              <w:right w:val="nil"/>
            </w:tcBorders>
            <w:vAlign w:val="bottom"/>
          </w:tcPr>
          <w:p w:rsidR="00FD6E67" w:rsidRDefault="00FD6E67">
            <w:pPr>
              <w:jc w:val="center"/>
              <w:rPr>
                <w:color w:val="000000"/>
                <w:szCs w:val="22"/>
              </w:rPr>
            </w:pP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p>
        </w:tc>
      </w:tr>
      <w:tr w:rsidR="00FD6E67">
        <w:tc>
          <w:tcPr>
            <w:tcW w:w="2059" w:type="dxa"/>
            <w:tcBorders>
              <w:top w:val="nil"/>
              <w:left w:val="nil"/>
              <w:bottom w:val="nil"/>
              <w:right w:val="nil"/>
            </w:tcBorders>
          </w:tcPr>
          <w:p w:rsidR="00FD6E67" w:rsidRDefault="00FD6E67" w:rsidP="00213361">
            <w:r>
              <w:t>All Other</w:t>
            </w:r>
          </w:p>
        </w:tc>
        <w:tc>
          <w:tcPr>
            <w:tcW w:w="2059" w:type="dxa"/>
            <w:tcBorders>
              <w:top w:val="nil"/>
              <w:left w:val="nil"/>
              <w:bottom w:val="nil"/>
              <w:right w:val="nil"/>
            </w:tcBorders>
          </w:tcPr>
          <w:p w:rsidR="00FD6E67" w:rsidRDefault="00FD6E67" w:rsidP="00213361">
            <w:pPr>
              <w:ind w:right="691"/>
              <w:jc w:val="right"/>
            </w:pPr>
            <w:r>
              <w:t>300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1.27</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1.23</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-3.1%</w:t>
            </w:r>
          </w:p>
        </w:tc>
      </w:tr>
      <w:tr w:rsidR="00FD6E6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r>
              <w:t>500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1.42</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1.35</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-4.9%</w:t>
            </w:r>
          </w:p>
        </w:tc>
      </w:tr>
      <w:tr w:rsidR="00FD6E6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r>
              <w:t>1,000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1.63</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1.52</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-6.7%</w:t>
            </w:r>
          </w:p>
        </w:tc>
      </w:tr>
      <w:tr w:rsidR="00FD6E6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r>
              <w:t>2,000</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1.84</w:t>
            </w:r>
          </w:p>
        </w:tc>
        <w:tc>
          <w:tcPr>
            <w:tcW w:w="2059" w:type="dxa"/>
            <w:tcBorders>
              <w:top w:val="nil"/>
              <w:left w:val="nil"/>
              <w:bottom w:val="nil"/>
              <w:right w:val="nil"/>
            </w:tcBorders>
            <w:vAlign w:val="bottom"/>
          </w:tcPr>
          <w:p w:rsidR="00FD6E67" w:rsidRDefault="00FD6E67">
            <w:pPr>
              <w:jc w:val="center"/>
              <w:rPr>
                <w:color w:val="000000"/>
                <w:szCs w:val="22"/>
              </w:rPr>
            </w:pPr>
            <w:r>
              <w:rPr>
                <w:color w:val="000000"/>
                <w:szCs w:val="22"/>
              </w:rPr>
              <w:t>1.71</w:t>
            </w:r>
          </w:p>
        </w:tc>
        <w:tc>
          <w:tcPr>
            <w:tcW w:w="2059" w:type="dxa"/>
            <w:tcBorders>
              <w:top w:val="nil"/>
              <w:left w:val="nil"/>
              <w:bottom w:val="nil"/>
              <w:right w:val="nil"/>
            </w:tcBorders>
            <w:vAlign w:val="bottom"/>
          </w:tcPr>
          <w:p w:rsidR="00FD6E67" w:rsidRDefault="00FD6E67" w:rsidP="00213361">
            <w:pPr>
              <w:ind w:right="629"/>
              <w:jc w:val="right"/>
              <w:rPr>
                <w:color w:val="000000"/>
                <w:szCs w:val="22"/>
              </w:rPr>
            </w:pPr>
            <w:r>
              <w:rPr>
                <w:color w:val="000000"/>
                <w:szCs w:val="22"/>
              </w:rPr>
              <w:t>-7.1%</w:t>
            </w:r>
          </w:p>
        </w:tc>
      </w:tr>
    </w:tbl>
    <w:p w:rsidR="00FD6E67" w:rsidRPr="007B5F3A" w:rsidRDefault="00FD6E67" w:rsidP="00213361">
      <w:pPr>
        <w:rPr>
          <w:sz w:val="16"/>
          <w:szCs w:val="16"/>
        </w:rPr>
      </w:pPr>
    </w:p>
    <w:p w:rsidR="00FD6E67" w:rsidRDefault="00FD6E67" w:rsidP="00213361">
      <w:r>
        <w:t>Page A-4 displays the revised Commercial Automobile Liability increased limit factors as they will appear in the Commercial Lines Manual.  The increased limit factors shown are the ratio of the sum of indemnity, ALAE, ULAE and risk load at each specific limit to the same sum evaluated at the basic limit ($100,000).  Therefore, the factor listed for the basic limit is 1.00.</w:t>
      </w:r>
    </w:p>
    <w:p w:rsidR="00FD6E67" w:rsidRDefault="00FD6E67" w:rsidP="00213361">
      <w:r>
        <w:br w:type="page"/>
      </w:r>
    </w:p>
    <w:p w:rsidR="00FD6E67" w:rsidRPr="00F25577" w:rsidRDefault="00FD6E67" w:rsidP="00213361">
      <w:pPr>
        <w:jc w:val="center"/>
        <w:rPr>
          <w:b/>
        </w:rPr>
      </w:pPr>
      <w:r w:rsidRPr="00F25577">
        <w:rPr>
          <w:b/>
        </w:rPr>
        <w:lastRenderedPageBreak/>
        <w:t xml:space="preserve">SUMMARY OF </w:t>
      </w:r>
      <w:r>
        <w:rPr>
          <w:b/>
        </w:rPr>
        <w:t>DEDUCTIBLE DISCOUNT</w:t>
      </w:r>
      <w:r w:rsidRPr="00F25577">
        <w:rPr>
          <w:b/>
        </w:rPr>
        <w:t xml:space="preserve"> FACTOR CHANGES</w:t>
      </w:r>
    </w:p>
    <w:p w:rsidR="00FD6E67" w:rsidRDefault="00FD6E67" w:rsidP="00213361">
      <w:pPr>
        <w:rPr>
          <w:szCs w:val="16"/>
        </w:rPr>
      </w:pPr>
    </w:p>
    <w:p w:rsidR="00FD6E67" w:rsidRDefault="00FD6E67" w:rsidP="00213361">
      <w:r w:rsidRPr="00B8091A">
        <w:t>The following compares the current and revised deductible discount factors for a sample of deductible amounts</w:t>
      </w:r>
      <w:r>
        <w:t>:</w:t>
      </w:r>
    </w:p>
    <w:p w:rsidR="00FD6E67" w:rsidRDefault="00FD6E67" w:rsidP="00213361"/>
    <w:p w:rsidR="00FD6E67" w:rsidRDefault="00FD6E67" w:rsidP="00213361">
      <w:pPr>
        <w:jc w:val="center"/>
      </w:pPr>
      <w:r>
        <w:t>Combined Single Limit Deductible</w:t>
      </w:r>
    </w:p>
    <w:p w:rsidR="00FD6E67" w:rsidRPr="00C87AF8" w:rsidRDefault="00FD6E67" w:rsidP="00213361">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FD6E67" w:rsidTr="00DF46C4">
        <w:tc>
          <w:tcPr>
            <w:tcW w:w="2059" w:type="dxa"/>
            <w:tcBorders>
              <w:top w:val="nil"/>
              <w:left w:val="nil"/>
              <w:bottom w:val="nil"/>
              <w:right w:val="nil"/>
            </w:tcBorders>
          </w:tcPr>
          <w:p w:rsidR="00FD6E67" w:rsidRDefault="00FD6E67" w:rsidP="00213361">
            <w:pPr>
              <w:jc w:val="center"/>
              <w:rPr>
                <w:u w:val="single"/>
              </w:rPr>
            </w:pPr>
          </w:p>
          <w:p w:rsidR="00FD6E67" w:rsidRDefault="00FD6E67" w:rsidP="00213361">
            <w:pPr>
              <w:jc w:val="center"/>
              <w:rPr>
                <w:u w:val="single"/>
              </w:rPr>
            </w:pPr>
          </w:p>
          <w:p w:rsidR="00FD6E67" w:rsidRDefault="00FD6E67" w:rsidP="00213361">
            <w:pPr>
              <w:spacing w:line="120" w:lineRule="exact"/>
              <w:jc w:val="center"/>
              <w:rPr>
                <w:u w:val="single"/>
              </w:rPr>
            </w:pPr>
          </w:p>
          <w:p w:rsidR="00FD6E67" w:rsidRDefault="00FD6E67" w:rsidP="00213361">
            <w:pPr>
              <w:jc w:val="center"/>
              <w:rPr>
                <w:u w:val="single"/>
              </w:rPr>
            </w:pPr>
          </w:p>
          <w:p w:rsidR="00FD6E67" w:rsidRDefault="00FD6E67" w:rsidP="00213361">
            <w:pPr>
              <w:spacing w:after="60"/>
              <w:jc w:val="center"/>
              <w:rPr>
                <w:u w:val="single"/>
              </w:rPr>
            </w:pPr>
            <w:r>
              <w:rPr>
                <w:u w:val="single"/>
              </w:rPr>
              <w:t>Table</w:t>
            </w:r>
          </w:p>
        </w:tc>
        <w:tc>
          <w:tcPr>
            <w:tcW w:w="2059" w:type="dxa"/>
            <w:tcBorders>
              <w:top w:val="nil"/>
              <w:left w:val="nil"/>
              <w:bottom w:val="nil"/>
              <w:right w:val="nil"/>
            </w:tcBorders>
          </w:tcPr>
          <w:p w:rsidR="00FD6E67" w:rsidRDefault="00FD6E67" w:rsidP="00213361">
            <w:pPr>
              <w:jc w:val="center"/>
              <w:rPr>
                <w:u w:val="single"/>
              </w:rPr>
            </w:pPr>
          </w:p>
          <w:p w:rsidR="00FD6E67" w:rsidRDefault="00FD6E67" w:rsidP="00213361">
            <w:pPr>
              <w:spacing w:line="120" w:lineRule="exact"/>
              <w:jc w:val="center"/>
            </w:pPr>
          </w:p>
          <w:p w:rsidR="00FD6E67" w:rsidRDefault="00FD6E67" w:rsidP="00213361">
            <w:pPr>
              <w:jc w:val="center"/>
            </w:pPr>
          </w:p>
          <w:p w:rsidR="00FD6E67" w:rsidRDefault="00FD6E67" w:rsidP="00213361">
            <w:pPr>
              <w:jc w:val="center"/>
            </w:pPr>
            <w:r>
              <w:t>Deductible</w:t>
            </w:r>
          </w:p>
          <w:p w:rsidR="00FD6E67" w:rsidRDefault="00FD6E67" w:rsidP="00213361">
            <w:pPr>
              <w:jc w:val="center"/>
              <w:rPr>
                <w:u w:val="single"/>
              </w:rPr>
            </w:pPr>
            <w:r>
              <w:rPr>
                <w:u w:val="single"/>
              </w:rPr>
              <w:t>Amount</w:t>
            </w:r>
          </w:p>
        </w:tc>
        <w:tc>
          <w:tcPr>
            <w:tcW w:w="2059" w:type="dxa"/>
            <w:tcBorders>
              <w:top w:val="nil"/>
              <w:left w:val="nil"/>
              <w:bottom w:val="nil"/>
              <w:right w:val="nil"/>
            </w:tcBorders>
          </w:tcPr>
          <w:p w:rsidR="00FD6E67" w:rsidRDefault="00FD6E67" w:rsidP="00213361">
            <w:pPr>
              <w:jc w:val="center"/>
            </w:pPr>
            <w:r>
              <w:t>(1)</w:t>
            </w:r>
          </w:p>
          <w:p w:rsidR="00FD6E67" w:rsidRDefault="00FD6E67" w:rsidP="00213361">
            <w:pPr>
              <w:jc w:val="center"/>
            </w:pPr>
          </w:p>
          <w:p w:rsidR="00FD6E67" w:rsidRDefault="00FD6E67" w:rsidP="00213361">
            <w:pPr>
              <w:spacing w:line="120" w:lineRule="exact"/>
              <w:jc w:val="center"/>
            </w:pPr>
          </w:p>
          <w:p w:rsidR="00FD6E67" w:rsidRDefault="00FD6E67" w:rsidP="00213361">
            <w:pPr>
              <w:jc w:val="center"/>
              <w:rPr>
                <w:u w:val="single"/>
              </w:rPr>
            </w:pPr>
            <w:r>
              <w:t>Current</w:t>
            </w:r>
          </w:p>
          <w:p w:rsidR="00FD6E67" w:rsidRDefault="00FD6E67" w:rsidP="00213361">
            <w:pPr>
              <w:jc w:val="center"/>
              <w:rPr>
                <w:u w:val="single"/>
              </w:rPr>
            </w:pPr>
            <w:r>
              <w:rPr>
                <w:u w:val="single"/>
              </w:rPr>
              <w:t>Factor</w:t>
            </w:r>
          </w:p>
        </w:tc>
        <w:tc>
          <w:tcPr>
            <w:tcW w:w="2059" w:type="dxa"/>
            <w:tcBorders>
              <w:top w:val="nil"/>
              <w:left w:val="nil"/>
              <w:bottom w:val="nil"/>
              <w:right w:val="nil"/>
            </w:tcBorders>
          </w:tcPr>
          <w:p w:rsidR="00FD6E67" w:rsidRDefault="00FD6E67" w:rsidP="00213361">
            <w:pPr>
              <w:jc w:val="center"/>
            </w:pPr>
            <w:r>
              <w:t>(2)</w:t>
            </w:r>
          </w:p>
          <w:p w:rsidR="00FD6E67" w:rsidRDefault="00FD6E67" w:rsidP="00213361">
            <w:pPr>
              <w:jc w:val="center"/>
            </w:pPr>
          </w:p>
          <w:p w:rsidR="00FD6E67" w:rsidRDefault="00FD6E67" w:rsidP="00213361">
            <w:pPr>
              <w:spacing w:line="120" w:lineRule="exact"/>
              <w:jc w:val="center"/>
            </w:pPr>
          </w:p>
          <w:p w:rsidR="00FD6E67" w:rsidRDefault="00FD6E67" w:rsidP="00213361">
            <w:pPr>
              <w:jc w:val="center"/>
              <w:rPr>
                <w:u w:val="single"/>
              </w:rPr>
            </w:pPr>
            <w:r>
              <w:t>Revised</w:t>
            </w:r>
          </w:p>
          <w:p w:rsidR="00FD6E67" w:rsidRDefault="00FD6E67" w:rsidP="00213361">
            <w:pPr>
              <w:jc w:val="center"/>
              <w:rPr>
                <w:u w:val="single"/>
              </w:rPr>
            </w:pPr>
            <w:r>
              <w:rPr>
                <w:u w:val="single"/>
              </w:rPr>
              <w:t>Factor</w:t>
            </w:r>
          </w:p>
        </w:tc>
        <w:tc>
          <w:tcPr>
            <w:tcW w:w="2059" w:type="dxa"/>
            <w:tcBorders>
              <w:top w:val="nil"/>
              <w:left w:val="nil"/>
              <w:bottom w:val="nil"/>
              <w:right w:val="nil"/>
            </w:tcBorders>
          </w:tcPr>
          <w:p w:rsidR="00FD6E67" w:rsidRDefault="00FD6E67" w:rsidP="00213361">
            <w:pPr>
              <w:jc w:val="center"/>
            </w:pPr>
            <w:r>
              <w:t>(3)</w:t>
            </w:r>
          </w:p>
          <w:p w:rsidR="00FD6E67" w:rsidRDefault="00FD6E67" w:rsidP="00213361">
            <w:pPr>
              <w:jc w:val="center"/>
            </w:pPr>
            <w:r>
              <w:t>[(2)-(1)]/(1)</w:t>
            </w:r>
          </w:p>
          <w:p w:rsidR="00FD6E67" w:rsidRDefault="00FD6E67" w:rsidP="00213361">
            <w:pPr>
              <w:spacing w:line="120" w:lineRule="exact"/>
              <w:jc w:val="center"/>
            </w:pPr>
          </w:p>
          <w:p w:rsidR="00FD6E67" w:rsidRDefault="00FD6E67" w:rsidP="00213361">
            <w:pPr>
              <w:jc w:val="center"/>
              <w:rPr>
                <w:u w:val="single"/>
              </w:rPr>
            </w:pPr>
            <w:r>
              <w:t>Percent</w:t>
            </w:r>
          </w:p>
          <w:p w:rsidR="00FD6E67" w:rsidRDefault="00FD6E67" w:rsidP="00213361">
            <w:pPr>
              <w:jc w:val="center"/>
              <w:rPr>
                <w:u w:val="single"/>
              </w:rPr>
            </w:pPr>
            <w:r>
              <w:rPr>
                <w:u w:val="single"/>
              </w:rPr>
              <w:t>Change</w:t>
            </w:r>
          </w:p>
        </w:tc>
      </w:tr>
      <w:tr w:rsidR="00FD6E67" w:rsidTr="00DF46C4">
        <w:tc>
          <w:tcPr>
            <w:tcW w:w="2059" w:type="dxa"/>
            <w:tcBorders>
              <w:top w:val="nil"/>
              <w:left w:val="nil"/>
              <w:bottom w:val="nil"/>
              <w:right w:val="nil"/>
            </w:tcBorders>
          </w:tcPr>
          <w:p w:rsidR="00FD6E67" w:rsidRDefault="00FD6E67" w:rsidP="00213361">
            <w:pPr>
              <w:tabs>
                <w:tab w:val="center" w:pos="2160"/>
                <w:tab w:val="center" w:pos="5040"/>
                <w:tab w:val="center" w:pos="7920"/>
              </w:tabs>
            </w:pPr>
            <w:r>
              <w:t>Non-zone-rated</w:t>
            </w:r>
          </w:p>
        </w:tc>
        <w:tc>
          <w:tcPr>
            <w:tcW w:w="2059" w:type="dxa"/>
            <w:tcBorders>
              <w:top w:val="nil"/>
              <w:left w:val="nil"/>
              <w:bottom w:val="nil"/>
              <w:right w:val="nil"/>
            </w:tcBorders>
          </w:tcPr>
          <w:p w:rsidR="00FD6E67" w:rsidRDefault="00FD6E67" w:rsidP="00213361">
            <w:pPr>
              <w:ind w:right="504"/>
              <w:jc w:val="right"/>
            </w:pPr>
            <w:r>
              <w:t>1,000</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0.914</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0.933</w:t>
            </w:r>
          </w:p>
        </w:tc>
        <w:tc>
          <w:tcPr>
            <w:tcW w:w="2059" w:type="dxa"/>
            <w:tcBorders>
              <w:top w:val="nil"/>
              <w:left w:val="nil"/>
              <w:bottom w:val="nil"/>
              <w:right w:val="nil"/>
            </w:tcBorders>
            <w:vAlign w:val="bottom"/>
          </w:tcPr>
          <w:p w:rsidR="00FD6E67" w:rsidRDefault="00FD6E67" w:rsidP="00213361">
            <w:pPr>
              <w:ind w:right="619"/>
              <w:jc w:val="right"/>
              <w:rPr>
                <w:color w:val="000000"/>
                <w:szCs w:val="22"/>
              </w:rPr>
            </w:pPr>
            <w:r>
              <w:rPr>
                <w:color w:val="000000"/>
                <w:szCs w:val="22"/>
              </w:rPr>
              <w:t>2.1%</w:t>
            </w:r>
          </w:p>
        </w:tc>
      </w:tr>
      <w:tr w:rsidR="00FD6E67" w:rsidTr="00DF46C4">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504"/>
              <w:jc w:val="right"/>
            </w:pPr>
            <w:r>
              <w:t>10,000</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0.637</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0.673</w:t>
            </w:r>
          </w:p>
        </w:tc>
        <w:tc>
          <w:tcPr>
            <w:tcW w:w="2059" w:type="dxa"/>
            <w:tcBorders>
              <w:top w:val="nil"/>
              <w:left w:val="nil"/>
              <w:bottom w:val="nil"/>
              <w:right w:val="nil"/>
            </w:tcBorders>
            <w:vAlign w:val="bottom"/>
          </w:tcPr>
          <w:p w:rsidR="00FD6E67" w:rsidRDefault="00FD6E67" w:rsidP="00213361">
            <w:pPr>
              <w:ind w:right="619"/>
              <w:jc w:val="right"/>
              <w:rPr>
                <w:color w:val="000000"/>
                <w:szCs w:val="22"/>
              </w:rPr>
            </w:pPr>
            <w:r>
              <w:rPr>
                <w:color w:val="000000"/>
                <w:szCs w:val="22"/>
              </w:rPr>
              <w:t>5.7%</w:t>
            </w:r>
          </w:p>
        </w:tc>
      </w:tr>
      <w:tr w:rsidR="00FD6E67" w:rsidTr="00DF46C4">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504"/>
              <w:jc w:val="right"/>
            </w:pPr>
            <w:r>
              <w:t>100,000</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0.261</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0.351</w:t>
            </w:r>
          </w:p>
        </w:tc>
        <w:tc>
          <w:tcPr>
            <w:tcW w:w="2059" w:type="dxa"/>
            <w:tcBorders>
              <w:top w:val="nil"/>
              <w:left w:val="nil"/>
              <w:bottom w:val="nil"/>
              <w:right w:val="nil"/>
            </w:tcBorders>
            <w:vAlign w:val="bottom"/>
          </w:tcPr>
          <w:p w:rsidR="00FD6E67" w:rsidRDefault="00FD6E67" w:rsidP="00213361">
            <w:pPr>
              <w:ind w:right="619"/>
              <w:jc w:val="right"/>
              <w:rPr>
                <w:color w:val="000000"/>
                <w:szCs w:val="22"/>
              </w:rPr>
            </w:pPr>
            <w:r>
              <w:rPr>
                <w:color w:val="000000"/>
                <w:szCs w:val="22"/>
              </w:rPr>
              <w:t>34.5%</w:t>
            </w:r>
          </w:p>
        </w:tc>
      </w:tr>
      <w:tr w:rsidR="00FD6E67" w:rsidTr="00DF46C4">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p>
        </w:tc>
        <w:tc>
          <w:tcPr>
            <w:tcW w:w="2059" w:type="dxa"/>
            <w:tcBorders>
              <w:top w:val="nil"/>
              <w:left w:val="nil"/>
              <w:bottom w:val="nil"/>
              <w:right w:val="nil"/>
            </w:tcBorders>
            <w:vAlign w:val="bottom"/>
          </w:tcPr>
          <w:p w:rsidR="00FD6E67" w:rsidRPr="007945A6" w:rsidRDefault="00FD6E67" w:rsidP="00213361">
            <w:pPr>
              <w:jc w:val="center"/>
              <w:rPr>
                <w:szCs w:val="22"/>
              </w:rPr>
            </w:pPr>
          </w:p>
        </w:tc>
        <w:tc>
          <w:tcPr>
            <w:tcW w:w="2059" w:type="dxa"/>
            <w:tcBorders>
              <w:top w:val="nil"/>
              <w:left w:val="nil"/>
              <w:bottom w:val="nil"/>
              <w:right w:val="nil"/>
            </w:tcBorders>
            <w:vAlign w:val="bottom"/>
          </w:tcPr>
          <w:p w:rsidR="00FD6E67" w:rsidRPr="007945A6" w:rsidRDefault="00FD6E67" w:rsidP="00213361">
            <w:pPr>
              <w:jc w:val="center"/>
              <w:rPr>
                <w:szCs w:val="22"/>
              </w:rPr>
            </w:pPr>
          </w:p>
        </w:tc>
        <w:tc>
          <w:tcPr>
            <w:tcW w:w="2059" w:type="dxa"/>
            <w:tcBorders>
              <w:top w:val="nil"/>
              <w:left w:val="nil"/>
              <w:bottom w:val="nil"/>
              <w:right w:val="nil"/>
            </w:tcBorders>
            <w:vAlign w:val="bottom"/>
          </w:tcPr>
          <w:p w:rsidR="00FD6E67" w:rsidRPr="007945A6" w:rsidRDefault="00FD6E67" w:rsidP="00213361">
            <w:pPr>
              <w:ind w:right="619"/>
              <w:jc w:val="right"/>
              <w:rPr>
                <w:szCs w:val="22"/>
              </w:rPr>
            </w:pPr>
          </w:p>
        </w:tc>
      </w:tr>
      <w:tr w:rsidR="00FD6E67" w:rsidTr="00DF46C4">
        <w:tc>
          <w:tcPr>
            <w:tcW w:w="2059" w:type="dxa"/>
            <w:tcBorders>
              <w:top w:val="nil"/>
              <w:left w:val="nil"/>
              <w:bottom w:val="nil"/>
              <w:right w:val="nil"/>
            </w:tcBorders>
          </w:tcPr>
          <w:p w:rsidR="00FD6E67" w:rsidRDefault="00FD6E67" w:rsidP="00213361">
            <w:r>
              <w:t>Zone-rated</w:t>
            </w:r>
          </w:p>
        </w:tc>
        <w:tc>
          <w:tcPr>
            <w:tcW w:w="2059" w:type="dxa"/>
            <w:tcBorders>
              <w:top w:val="nil"/>
              <w:left w:val="nil"/>
              <w:bottom w:val="nil"/>
              <w:right w:val="nil"/>
            </w:tcBorders>
          </w:tcPr>
          <w:p w:rsidR="00FD6E67" w:rsidRDefault="00FD6E67" w:rsidP="00213361">
            <w:pPr>
              <w:ind w:right="504"/>
              <w:jc w:val="right"/>
            </w:pPr>
            <w:r>
              <w:t>1,000</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0.942</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0.963</w:t>
            </w:r>
          </w:p>
        </w:tc>
        <w:tc>
          <w:tcPr>
            <w:tcW w:w="2059" w:type="dxa"/>
            <w:tcBorders>
              <w:top w:val="nil"/>
              <w:left w:val="nil"/>
              <w:bottom w:val="nil"/>
              <w:right w:val="nil"/>
            </w:tcBorders>
            <w:vAlign w:val="bottom"/>
          </w:tcPr>
          <w:p w:rsidR="00FD6E67" w:rsidRDefault="00FD6E67" w:rsidP="00213361">
            <w:pPr>
              <w:ind w:right="619"/>
              <w:jc w:val="right"/>
              <w:rPr>
                <w:color w:val="000000"/>
                <w:szCs w:val="22"/>
              </w:rPr>
            </w:pPr>
            <w:r>
              <w:rPr>
                <w:color w:val="000000"/>
                <w:szCs w:val="22"/>
              </w:rPr>
              <w:t>2.2%</w:t>
            </w:r>
          </w:p>
        </w:tc>
      </w:tr>
      <w:tr w:rsidR="00FD6E67" w:rsidTr="00DF46C4">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504"/>
              <w:jc w:val="right"/>
            </w:pPr>
            <w:r>
              <w:t>10,000</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0.700</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0.777</w:t>
            </w:r>
          </w:p>
        </w:tc>
        <w:tc>
          <w:tcPr>
            <w:tcW w:w="2059" w:type="dxa"/>
            <w:tcBorders>
              <w:top w:val="nil"/>
              <w:left w:val="nil"/>
              <w:bottom w:val="nil"/>
              <w:right w:val="nil"/>
            </w:tcBorders>
            <w:vAlign w:val="bottom"/>
          </w:tcPr>
          <w:p w:rsidR="00FD6E67" w:rsidRDefault="00FD6E67" w:rsidP="00213361">
            <w:pPr>
              <w:ind w:right="619"/>
              <w:jc w:val="right"/>
              <w:rPr>
                <w:color w:val="000000"/>
                <w:szCs w:val="22"/>
              </w:rPr>
            </w:pPr>
            <w:r>
              <w:rPr>
                <w:color w:val="000000"/>
                <w:szCs w:val="22"/>
              </w:rPr>
              <w:t>11.0%</w:t>
            </w:r>
          </w:p>
        </w:tc>
      </w:tr>
      <w:tr w:rsidR="00FD6E67" w:rsidTr="00DF46C4">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504"/>
              <w:jc w:val="right"/>
            </w:pPr>
            <w:r>
              <w:t>100,000</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0.320</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0.429</w:t>
            </w:r>
          </w:p>
        </w:tc>
        <w:tc>
          <w:tcPr>
            <w:tcW w:w="2059" w:type="dxa"/>
            <w:tcBorders>
              <w:top w:val="nil"/>
              <w:left w:val="nil"/>
              <w:bottom w:val="nil"/>
              <w:right w:val="nil"/>
            </w:tcBorders>
            <w:vAlign w:val="bottom"/>
          </w:tcPr>
          <w:p w:rsidR="00FD6E67" w:rsidRDefault="00FD6E67" w:rsidP="00213361">
            <w:pPr>
              <w:ind w:right="619"/>
              <w:jc w:val="right"/>
              <w:rPr>
                <w:color w:val="000000"/>
                <w:szCs w:val="22"/>
              </w:rPr>
            </w:pPr>
            <w:r>
              <w:rPr>
                <w:color w:val="000000"/>
                <w:szCs w:val="22"/>
              </w:rPr>
              <w:t>34.1%</w:t>
            </w:r>
          </w:p>
        </w:tc>
      </w:tr>
    </w:tbl>
    <w:p w:rsidR="00FD6E67" w:rsidRPr="007B5F3A" w:rsidRDefault="00FD6E67" w:rsidP="00213361">
      <w:pPr>
        <w:rPr>
          <w:sz w:val="16"/>
          <w:szCs w:val="16"/>
        </w:rPr>
      </w:pPr>
    </w:p>
    <w:p w:rsidR="00FD6E67" w:rsidRDefault="00FD6E67" w:rsidP="00213361">
      <w:pPr>
        <w:jc w:val="center"/>
      </w:pPr>
      <w:r>
        <w:t>Property Damage Deductible Only</w:t>
      </w:r>
    </w:p>
    <w:p w:rsidR="00FD6E67" w:rsidRPr="00C87AF8" w:rsidRDefault="00FD6E67" w:rsidP="00213361">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FD6E67" w:rsidTr="00785BC7">
        <w:tc>
          <w:tcPr>
            <w:tcW w:w="2059" w:type="dxa"/>
            <w:tcBorders>
              <w:top w:val="nil"/>
              <w:left w:val="nil"/>
              <w:bottom w:val="nil"/>
              <w:right w:val="nil"/>
            </w:tcBorders>
          </w:tcPr>
          <w:p w:rsidR="00FD6E67" w:rsidRDefault="00FD6E67" w:rsidP="00213361">
            <w:pPr>
              <w:jc w:val="center"/>
              <w:rPr>
                <w:u w:val="single"/>
              </w:rPr>
            </w:pPr>
          </w:p>
          <w:p w:rsidR="00FD6E67" w:rsidRDefault="00FD6E67" w:rsidP="00213361">
            <w:pPr>
              <w:jc w:val="center"/>
              <w:rPr>
                <w:u w:val="single"/>
              </w:rPr>
            </w:pPr>
          </w:p>
          <w:p w:rsidR="00FD6E67" w:rsidRDefault="00FD6E67" w:rsidP="00213361">
            <w:pPr>
              <w:spacing w:line="120" w:lineRule="exact"/>
              <w:jc w:val="center"/>
              <w:rPr>
                <w:u w:val="single"/>
              </w:rPr>
            </w:pPr>
          </w:p>
          <w:p w:rsidR="00FD6E67" w:rsidRDefault="00FD6E67" w:rsidP="00213361">
            <w:pPr>
              <w:jc w:val="center"/>
              <w:rPr>
                <w:u w:val="single"/>
              </w:rPr>
            </w:pPr>
          </w:p>
          <w:p w:rsidR="00FD6E67" w:rsidRDefault="00FD6E67" w:rsidP="00213361">
            <w:pPr>
              <w:spacing w:after="60"/>
              <w:jc w:val="center"/>
              <w:rPr>
                <w:u w:val="single"/>
              </w:rPr>
            </w:pPr>
            <w:r>
              <w:rPr>
                <w:u w:val="single"/>
              </w:rPr>
              <w:t>Table</w:t>
            </w:r>
          </w:p>
        </w:tc>
        <w:tc>
          <w:tcPr>
            <w:tcW w:w="2059" w:type="dxa"/>
            <w:tcBorders>
              <w:top w:val="nil"/>
              <w:left w:val="nil"/>
              <w:bottom w:val="nil"/>
              <w:right w:val="nil"/>
            </w:tcBorders>
          </w:tcPr>
          <w:p w:rsidR="00FD6E67" w:rsidRDefault="00FD6E67" w:rsidP="00213361">
            <w:pPr>
              <w:jc w:val="center"/>
              <w:rPr>
                <w:u w:val="single"/>
              </w:rPr>
            </w:pPr>
          </w:p>
          <w:p w:rsidR="00FD6E67" w:rsidRDefault="00FD6E67" w:rsidP="00213361">
            <w:pPr>
              <w:spacing w:line="120" w:lineRule="exact"/>
              <w:jc w:val="center"/>
            </w:pPr>
          </w:p>
          <w:p w:rsidR="00FD6E67" w:rsidRDefault="00FD6E67" w:rsidP="00213361">
            <w:pPr>
              <w:jc w:val="center"/>
            </w:pPr>
          </w:p>
          <w:p w:rsidR="00FD6E67" w:rsidRDefault="00FD6E67" w:rsidP="00213361">
            <w:pPr>
              <w:jc w:val="center"/>
            </w:pPr>
            <w:r>
              <w:t>Deductible</w:t>
            </w:r>
          </w:p>
          <w:p w:rsidR="00FD6E67" w:rsidRDefault="00FD6E67" w:rsidP="00213361">
            <w:pPr>
              <w:jc w:val="center"/>
              <w:rPr>
                <w:u w:val="single"/>
              </w:rPr>
            </w:pPr>
            <w:r>
              <w:rPr>
                <w:u w:val="single"/>
              </w:rPr>
              <w:t>Amount</w:t>
            </w:r>
          </w:p>
        </w:tc>
        <w:tc>
          <w:tcPr>
            <w:tcW w:w="2059" w:type="dxa"/>
            <w:tcBorders>
              <w:top w:val="nil"/>
              <w:left w:val="nil"/>
              <w:bottom w:val="nil"/>
              <w:right w:val="nil"/>
            </w:tcBorders>
          </w:tcPr>
          <w:p w:rsidR="00FD6E67" w:rsidRDefault="00FD6E67" w:rsidP="00213361">
            <w:pPr>
              <w:jc w:val="center"/>
            </w:pPr>
            <w:r>
              <w:t>(1)</w:t>
            </w:r>
          </w:p>
          <w:p w:rsidR="00FD6E67" w:rsidRDefault="00FD6E67" w:rsidP="00213361">
            <w:pPr>
              <w:jc w:val="center"/>
            </w:pPr>
          </w:p>
          <w:p w:rsidR="00FD6E67" w:rsidRDefault="00FD6E67" w:rsidP="00213361">
            <w:pPr>
              <w:spacing w:line="120" w:lineRule="exact"/>
              <w:jc w:val="center"/>
            </w:pPr>
          </w:p>
          <w:p w:rsidR="00FD6E67" w:rsidRDefault="00FD6E67" w:rsidP="00213361">
            <w:pPr>
              <w:jc w:val="center"/>
              <w:rPr>
                <w:u w:val="single"/>
              </w:rPr>
            </w:pPr>
            <w:r>
              <w:t>Current</w:t>
            </w:r>
          </w:p>
          <w:p w:rsidR="00FD6E67" w:rsidRDefault="00FD6E67" w:rsidP="00213361">
            <w:pPr>
              <w:jc w:val="center"/>
              <w:rPr>
                <w:u w:val="single"/>
              </w:rPr>
            </w:pPr>
            <w:r>
              <w:rPr>
                <w:u w:val="single"/>
              </w:rPr>
              <w:t>Factor</w:t>
            </w:r>
          </w:p>
        </w:tc>
        <w:tc>
          <w:tcPr>
            <w:tcW w:w="2059" w:type="dxa"/>
            <w:tcBorders>
              <w:top w:val="nil"/>
              <w:left w:val="nil"/>
              <w:bottom w:val="nil"/>
              <w:right w:val="nil"/>
            </w:tcBorders>
          </w:tcPr>
          <w:p w:rsidR="00FD6E67" w:rsidRDefault="00FD6E67" w:rsidP="00213361">
            <w:pPr>
              <w:jc w:val="center"/>
            </w:pPr>
            <w:r>
              <w:t>(2)</w:t>
            </w:r>
          </w:p>
          <w:p w:rsidR="00FD6E67" w:rsidRDefault="00FD6E67" w:rsidP="00213361">
            <w:pPr>
              <w:jc w:val="center"/>
            </w:pPr>
          </w:p>
          <w:p w:rsidR="00FD6E67" w:rsidRDefault="00FD6E67" w:rsidP="00213361">
            <w:pPr>
              <w:spacing w:line="120" w:lineRule="exact"/>
              <w:jc w:val="center"/>
            </w:pPr>
          </w:p>
          <w:p w:rsidR="00FD6E67" w:rsidRDefault="00FD6E67" w:rsidP="00213361">
            <w:pPr>
              <w:jc w:val="center"/>
              <w:rPr>
                <w:u w:val="single"/>
              </w:rPr>
            </w:pPr>
            <w:r>
              <w:t>Revised</w:t>
            </w:r>
          </w:p>
          <w:p w:rsidR="00FD6E67" w:rsidRDefault="00FD6E67" w:rsidP="00213361">
            <w:pPr>
              <w:jc w:val="center"/>
              <w:rPr>
                <w:u w:val="single"/>
              </w:rPr>
            </w:pPr>
            <w:r>
              <w:rPr>
                <w:u w:val="single"/>
              </w:rPr>
              <w:t>Factor</w:t>
            </w:r>
          </w:p>
        </w:tc>
        <w:tc>
          <w:tcPr>
            <w:tcW w:w="2059" w:type="dxa"/>
            <w:tcBorders>
              <w:top w:val="nil"/>
              <w:left w:val="nil"/>
              <w:bottom w:val="nil"/>
              <w:right w:val="nil"/>
            </w:tcBorders>
          </w:tcPr>
          <w:p w:rsidR="00FD6E67" w:rsidRDefault="00FD6E67" w:rsidP="00213361">
            <w:pPr>
              <w:jc w:val="center"/>
            </w:pPr>
            <w:r>
              <w:t>(3)</w:t>
            </w:r>
          </w:p>
          <w:p w:rsidR="00FD6E67" w:rsidRDefault="00FD6E67" w:rsidP="00213361">
            <w:pPr>
              <w:jc w:val="center"/>
            </w:pPr>
            <w:r>
              <w:t>[(2)-(1)]/(1)</w:t>
            </w:r>
          </w:p>
          <w:p w:rsidR="00FD6E67" w:rsidRDefault="00FD6E67" w:rsidP="00213361">
            <w:pPr>
              <w:spacing w:line="120" w:lineRule="exact"/>
              <w:jc w:val="center"/>
            </w:pPr>
          </w:p>
          <w:p w:rsidR="00FD6E67" w:rsidRDefault="00FD6E67" w:rsidP="00213361">
            <w:pPr>
              <w:jc w:val="center"/>
              <w:rPr>
                <w:u w:val="single"/>
              </w:rPr>
            </w:pPr>
            <w:r>
              <w:t>Percent</w:t>
            </w:r>
          </w:p>
          <w:p w:rsidR="00FD6E67" w:rsidRDefault="00FD6E67" w:rsidP="00213361">
            <w:pPr>
              <w:jc w:val="center"/>
              <w:rPr>
                <w:u w:val="single"/>
              </w:rPr>
            </w:pPr>
            <w:r>
              <w:rPr>
                <w:u w:val="single"/>
              </w:rPr>
              <w:t>Change</w:t>
            </w:r>
          </w:p>
        </w:tc>
      </w:tr>
      <w:tr w:rsidR="00FD6E67" w:rsidTr="00785BC7">
        <w:tc>
          <w:tcPr>
            <w:tcW w:w="2059" w:type="dxa"/>
            <w:tcBorders>
              <w:top w:val="nil"/>
              <w:left w:val="nil"/>
              <w:bottom w:val="nil"/>
              <w:right w:val="nil"/>
            </w:tcBorders>
          </w:tcPr>
          <w:p w:rsidR="00FD6E67" w:rsidRDefault="00FD6E67" w:rsidP="00213361">
            <w:pPr>
              <w:tabs>
                <w:tab w:val="center" w:pos="2160"/>
                <w:tab w:val="center" w:pos="5040"/>
                <w:tab w:val="center" w:pos="7920"/>
              </w:tabs>
            </w:pPr>
            <w:r>
              <w:t>Non-zone-rated</w:t>
            </w:r>
          </w:p>
        </w:tc>
        <w:tc>
          <w:tcPr>
            <w:tcW w:w="2059" w:type="dxa"/>
            <w:tcBorders>
              <w:top w:val="nil"/>
              <w:left w:val="nil"/>
              <w:bottom w:val="nil"/>
              <w:right w:val="nil"/>
            </w:tcBorders>
          </w:tcPr>
          <w:p w:rsidR="00FD6E67" w:rsidRDefault="00FD6E67" w:rsidP="00213361">
            <w:pPr>
              <w:ind w:right="504"/>
              <w:jc w:val="right"/>
            </w:pPr>
            <w:r>
              <w:t>1,000</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0.922</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0.937</w:t>
            </w:r>
          </w:p>
        </w:tc>
        <w:tc>
          <w:tcPr>
            <w:tcW w:w="2059" w:type="dxa"/>
            <w:tcBorders>
              <w:top w:val="nil"/>
              <w:left w:val="nil"/>
              <w:bottom w:val="nil"/>
              <w:right w:val="nil"/>
            </w:tcBorders>
            <w:vAlign w:val="bottom"/>
          </w:tcPr>
          <w:p w:rsidR="00FD6E67" w:rsidRDefault="00FD6E67" w:rsidP="00213361">
            <w:pPr>
              <w:ind w:right="619"/>
              <w:jc w:val="right"/>
              <w:rPr>
                <w:color w:val="000000"/>
                <w:szCs w:val="22"/>
              </w:rPr>
            </w:pPr>
            <w:r>
              <w:rPr>
                <w:color w:val="000000"/>
                <w:szCs w:val="22"/>
              </w:rPr>
              <w:t>1.6%</w:t>
            </w:r>
          </w:p>
        </w:tc>
      </w:tr>
      <w:tr w:rsidR="00FD6E67" w:rsidTr="00785BC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504"/>
              <w:jc w:val="right"/>
            </w:pPr>
            <w:r>
              <w:t>10,000</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0.727</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0.736</w:t>
            </w:r>
          </w:p>
        </w:tc>
        <w:tc>
          <w:tcPr>
            <w:tcW w:w="2059" w:type="dxa"/>
            <w:tcBorders>
              <w:top w:val="nil"/>
              <w:left w:val="nil"/>
              <w:bottom w:val="nil"/>
              <w:right w:val="nil"/>
            </w:tcBorders>
            <w:vAlign w:val="bottom"/>
          </w:tcPr>
          <w:p w:rsidR="00FD6E67" w:rsidRDefault="00FD6E67" w:rsidP="00213361">
            <w:pPr>
              <w:ind w:right="619"/>
              <w:jc w:val="right"/>
              <w:rPr>
                <w:color w:val="000000"/>
                <w:szCs w:val="22"/>
              </w:rPr>
            </w:pPr>
            <w:r>
              <w:rPr>
                <w:color w:val="000000"/>
                <w:szCs w:val="22"/>
              </w:rPr>
              <w:t>1.2%</w:t>
            </w:r>
          </w:p>
        </w:tc>
      </w:tr>
      <w:tr w:rsidR="00FD6E67" w:rsidTr="00785BC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504"/>
              <w:jc w:val="right"/>
            </w:pPr>
            <w:r>
              <w:t>100,000</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0.671</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0.657</w:t>
            </w:r>
          </w:p>
        </w:tc>
        <w:tc>
          <w:tcPr>
            <w:tcW w:w="2059" w:type="dxa"/>
            <w:tcBorders>
              <w:top w:val="nil"/>
              <w:left w:val="nil"/>
              <w:bottom w:val="nil"/>
              <w:right w:val="nil"/>
            </w:tcBorders>
            <w:vAlign w:val="bottom"/>
          </w:tcPr>
          <w:p w:rsidR="00FD6E67" w:rsidRDefault="00FD6E67" w:rsidP="00213361">
            <w:pPr>
              <w:ind w:right="619"/>
              <w:jc w:val="right"/>
              <w:rPr>
                <w:color w:val="000000"/>
                <w:szCs w:val="22"/>
              </w:rPr>
            </w:pPr>
            <w:r>
              <w:rPr>
                <w:color w:val="000000"/>
                <w:szCs w:val="22"/>
              </w:rPr>
              <w:t>-2.1%</w:t>
            </w:r>
          </w:p>
        </w:tc>
      </w:tr>
      <w:tr w:rsidR="00FD6E67" w:rsidTr="00785BC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691"/>
              <w:jc w:val="right"/>
            </w:pPr>
          </w:p>
        </w:tc>
        <w:tc>
          <w:tcPr>
            <w:tcW w:w="2059" w:type="dxa"/>
            <w:tcBorders>
              <w:top w:val="nil"/>
              <w:left w:val="nil"/>
              <w:bottom w:val="nil"/>
              <w:right w:val="nil"/>
            </w:tcBorders>
            <w:vAlign w:val="bottom"/>
          </w:tcPr>
          <w:p w:rsidR="00FD6E67" w:rsidRPr="007945A6" w:rsidRDefault="00FD6E67" w:rsidP="00213361">
            <w:pPr>
              <w:jc w:val="center"/>
              <w:rPr>
                <w:szCs w:val="22"/>
              </w:rPr>
            </w:pPr>
          </w:p>
        </w:tc>
        <w:tc>
          <w:tcPr>
            <w:tcW w:w="2059" w:type="dxa"/>
            <w:tcBorders>
              <w:top w:val="nil"/>
              <w:left w:val="nil"/>
              <w:bottom w:val="nil"/>
              <w:right w:val="nil"/>
            </w:tcBorders>
            <w:vAlign w:val="bottom"/>
          </w:tcPr>
          <w:p w:rsidR="00FD6E67" w:rsidRPr="007945A6" w:rsidRDefault="00FD6E67" w:rsidP="00213361">
            <w:pPr>
              <w:jc w:val="center"/>
              <w:rPr>
                <w:szCs w:val="22"/>
              </w:rPr>
            </w:pPr>
          </w:p>
        </w:tc>
        <w:tc>
          <w:tcPr>
            <w:tcW w:w="2059" w:type="dxa"/>
            <w:tcBorders>
              <w:top w:val="nil"/>
              <w:left w:val="nil"/>
              <w:bottom w:val="nil"/>
              <w:right w:val="nil"/>
            </w:tcBorders>
            <w:vAlign w:val="bottom"/>
          </w:tcPr>
          <w:p w:rsidR="00FD6E67" w:rsidRPr="007945A6" w:rsidRDefault="00FD6E67" w:rsidP="00213361">
            <w:pPr>
              <w:ind w:right="619"/>
              <w:jc w:val="right"/>
              <w:rPr>
                <w:szCs w:val="22"/>
              </w:rPr>
            </w:pPr>
          </w:p>
        </w:tc>
      </w:tr>
      <w:tr w:rsidR="00FD6E67" w:rsidTr="00785BC7">
        <w:tc>
          <w:tcPr>
            <w:tcW w:w="2059" w:type="dxa"/>
            <w:tcBorders>
              <w:top w:val="nil"/>
              <w:left w:val="nil"/>
              <w:bottom w:val="nil"/>
              <w:right w:val="nil"/>
            </w:tcBorders>
          </w:tcPr>
          <w:p w:rsidR="00FD6E67" w:rsidRDefault="00FD6E67" w:rsidP="00213361">
            <w:r>
              <w:t>Zone-rated</w:t>
            </w:r>
          </w:p>
        </w:tc>
        <w:tc>
          <w:tcPr>
            <w:tcW w:w="2059" w:type="dxa"/>
            <w:tcBorders>
              <w:top w:val="nil"/>
              <w:left w:val="nil"/>
              <w:bottom w:val="nil"/>
              <w:right w:val="nil"/>
            </w:tcBorders>
          </w:tcPr>
          <w:p w:rsidR="00FD6E67" w:rsidRDefault="00FD6E67" w:rsidP="00213361">
            <w:pPr>
              <w:ind w:right="504"/>
              <w:jc w:val="right"/>
            </w:pPr>
            <w:r>
              <w:t>1,000</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0.947</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0.966</w:t>
            </w:r>
          </w:p>
        </w:tc>
        <w:tc>
          <w:tcPr>
            <w:tcW w:w="2059" w:type="dxa"/>
            <w:tcBorders>
              <w:top w:val="nil"/>
              <w:left w:val="nil"/>
              <w:bottom w:val="nil"/>
              <w:right w:val="nil"/>
            </w:tcBorders>
            <w:vAlign w:val="bottom"/>
          </w:tcPr>
          <w:p w:rsidR="00FD6E67" w:rsidRDefault="00FD6E67" w:rsidP="00213361">
            <w:pPr>
              <w:ind w:right="619"/>
              <w:jc w:val="right"/>
              <w:rPr>
                <w:color w:val="000000"/>
                <w:szCs w:val="22"/>
              </w:rPr>
            </w:pPr>
            <w:r>
              <w:rPr>
                <w:color w:val="000000"/>
                <w:szCs w:val="22"/>
              </w:rPr>
              <w:t>2.0%</w:t>
            </w:r>
          </w:p>
        </w:tc>
      </w:tr>
      <w:tr w:rsidR="00FD6E67" w:rsidTr="00785BC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504"/>
              <w:jc w:val="right"/>
            </w:pPr>
            <w:r>
              <w:t>10,000</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0.767</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0.818</w:t>
            </w:r>
          </w:p>
        </w:tc>
        <w:tc>
          <w:tcPr>
            <w:tcW w:w="2059" w:type="dxa"/>
            <w:tcBorders>
              <w:top w:val="nil"/>
              <w:left w:val="nil"/>
              <w:bottom w:val="nil"/>
              <w:right w:val="nil"/>
            </w:tcBorders>
            <w:vAlign w:val="bottom"/>
          </w:tcPr>
          <w:p w:rsidR="00FD6E67" w:rsidRDefault="00FD6E67" w:rsidP="00213361">
            <w:pPr>
              <w:ind w:right="619"/>
              <w:jc w:val="right"/>
              <w:rPr>
                <w:color w:val="000000"/>
                <w:szCs w:val="22"/>
              </w:rPr>
            </w:pPr>
            <w:r>
              <w:rPr>
                <w:color w:val="000000"/>
                <w:szCs w:val="22"/>
              </w:rPr>
              <w:t>6.6%</w:t>
            </w:r>
          </w:p>
        </w:tc>
      </w:tr>
      <w:tr w:rsidR="00FD6E67" w:rsidTr="00785BC7">
        <w:tc>
          <w:tcPr>
            <w:tcW w:w="2059" w:type="dxa"/>
            <w:tcBorders>
              <w:top w:val="nil"/>
              <w:left w:val="nil"/>
              <w:bottom w:val="nil"/>
              <w:right w:val="nil"/>
            </w:tcBorders>
          </w:tcPr>
          <w:p w:rsidR="00FD6E67" w:rsidRDefault="00FD6E67" w:rsidP="00213361"/>
        </w:tc>
        <w:tc>
          <w:tcPr>
            <w:tcW w:w="2059" w:type="dxa"/>
            <w:tcBorders>
              <w:top w:val="nil"/>
              <w:left w:val="nil"/>
              <w:bottom w:val="nil"/>
              <w:right w:val="nil"/>
            </w:tcBorders>
          </w:tcPr>
          <w:p w:rsidR="00FD6E67" w:rsidRDefault="00FD6E67" w:rsidP="00213361">
            <w:pPr>
              <w:ind w:right="504"/>
              <w:jc w:val="right"/>
            </w:pPr>
            <w:r>
              <w:t>100,000</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0.693</w:t>
            </w:r>
          </w:p>
        </w:tc>
        <w:tc>
          <w:tcPr>
            <w:tcW w:w="2059" w:type="dxa"/>
            <w:tcBorders>
              <w:top w:val="nil"/>
              <w:left w:val="nil"/>
              <w:bottom w:val="nil"/>
              <w:right w:val="nil"/>
            </w:tcBorders>
            <w:vAlign w:val="bottom"/>
          </w:tcPr>
          <w:p w:rsidR="00FD6E67" w:rsidRDefault="00FD6E67" w:rsidP="00213361">
            <w:pPr>
              <w:jc w:val="center"/>
              <w:rPr>
                <w:color w:val="000000"/>
                <w:szCs w:val="22"/>
              </w:rPr>
            </w:pPr>
            <w:r>
              <w:rPr>
                <w:color w:val="000000"/>
                <w:szCs w:val="22"/>
              </w:rPr>
              <w:t>0.716</w:t>
            </w:r>
          </w:p>
        </w:tc>
        <w:tc>
          <w:tcPr>
            <w:tcW w:w="2059" w:type="dxa"/>
            <w:tcBorders>
              <w:top w:val="nil"/>
              <w:left w:val="nil"/>
              <w:bottom w:val="nil"/>
              <w:right w:val="nil"/>
            </w:tcBorders>
            <w:vAlign w:val="bottom"/>
          </w:tcPr>
          <w:p w:rsidR="00FD6E67" w:rsidRDefault="00FD6E67" w:rsidP="00213361">
            <w:pPr>
              <w:ind w:right="619"/>
              <w:jc w:val="right"/>
              <w:rPr>
                <w:color w:val="000000"/>
                <w:szCs w:val="22"/>
              </w:rPr>
            </w:pPr>
            <w:r>
              <w:rPr>
                <w:color w:val="000000"/>
                <w:szCs w:val="22"/>
              </w:rPr>
              <w:t>3.3%</w:t>
            </w:r>
          </w:p>
        </w:tc>
      </w:tr>
    </w:tbl>
    <w:p w:rsidR="00FD6E67" w:rsidRDefault="00FD6E67" w:rsidP="00213361"/>
    <w:p w:rsidR="00FD6E67" w:rsidRDefault="00FD6E67" w:rsidP="00213361">
      <w:r>
        <w:t>This section includes a reproduction of the deductible discount factor rule in the Commercial Lines Manual on page A-5.  For more information on these factors, please refer to Section H.</w:t>
      </w:r>
    </w:p>
    <w:p w:rsidR="00FD6E67" w:rsidRDefault="00FD6E67" w:rsidP="00FD6E67">
      <w:pPr>
        <w:sectPr w:rsidR="00FD6E67" w:rsidSect="00FD6E67">
          <w:headerReference w:type="even" r:id="rId7"/>
          <w:headerReference w:type="default" r:id="rId8"/>
          <w:footerReference w:type="even" r:id="rId9"/>
          <w:footerReference w:type="default" r:id="rId10"/>
          <w:headerReference w:type="first" r:id="rId11"/>
          <w:footerReference w:type="first" r:id="rId12"/>
          <w:pgSz w:w="12240" w:h="15840"/>
          <w:pgMar w:top="1152" w:right="965" w:bottom="1152" w:left="1195" w:header="605" w:footer="475" w:gutter="0"/>
          <w:paperSrc w:first="7" w:other="7"/>
          <w:pgNumType w:start="1"/>
          <w:cols w:space="720"/>
          <w:docGrid w:linePitch="299"/>
        </w:sectPr>
      </w:pPr>
    </w:p>
    <w:p w:rsidR="00FD6E67" w:rsidRDefault="00FD6E67" w:rsidP="00A128B8">
      <w:pPr>
        <w:pStyle w:val="boxrule"/>
      </w:pPr>
      <w:r>
        <w:lastRenderedPageBreak/>
        <w:t>100.  INCREASED LIABILITY LIMITS</w:t>
      </w:r>
    </w:p>
    <w:p w:rsidR="00FD6E67" w:rsidRDefault="00FD6E67" w:rsidP="00A128B8">
      <w:pPr>
        <w:pStyle w:val="blocktext1"/>
      </w:pPr>
      <w:r>
        <w:t xml:space="preserve">Paragraph </w:t>
      </w:r>
      <w:r>
        <w:rPr>
          <w:b/>
        </w:rPr>
        <w:t>B.</w:t>
      </w:r>
      <w:r>
        <w:t xml:space="preserve"> is replaced by the following:</w:t>
      </w:r>
    </w:p>
    <w:p w:rsidR="00FD6E67" w:rsidRDefault="00FD6E67" w:rsidP="00A128B8">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120"/>
        <w:gridCol w:w="560"/>
        <w:gridCol w:w="1060"/>
        <w:gridCol w:w="620"/>
        <w:gridCol w:w="1060"/>
        <w:gridCol w:w="620"/>
        <w:gridCol w:w="1060"/>
        <w:gridCol w:w="620"/>
        <w:gridCol w:w="1060"/>
        <w:gridCol w:w="620"/>
        <w:gridCol w:w="1060"/>
        <w:gridCol w:w="620"/>
      </w:tblGrid>
      <w:tr w:rsidR="00FD6E67" w:rsidTr="0048085E">
        <w:trPr>
          <w:cantSplit/>
          <w:trHeight w:val="190"/>
        </w:trPr>
        <w:tc>
          <w:tcPr>
            <w:tcW w:w="200" w:type="dxa"/>
            <w:hideMark/>
          </w:tcPr>
          <w:p w:rsidR="00FD6E67" w:rsidRDefault="00FD6E67" w:rsidP="00A128B8">
            <w:pPr>
              <w:pStyle w:val="tablehead"/>
            </w:pPr>
            <w:r>
              <w:br/>
            </w:r>
            <w:r>
              <w:br/>
            </w:r>
            <w:r>
              <w:br/>
            </w:r>
            <w:r>
              <w:br/>
            </w:r>
            <w:r>
              <w:br/>
            </w:r>
            <w:r>
              <w:br/>
            </w:r>
          </w:p>
        </w:tc>
        <w:tc>
          <w:tcPr>
            <w:tcW w:w="1680" w:type="dxa"/>
            <w:gridSpan w:val="2"/>
            <w:tcBorders>
              <w:top w:val="single" w:sz="6" w:space="0" w:color="auto"/>
              <w:left w:val="single" w:sz="6" w:space="0" w:color="auto"/>
              <w:bottom w:val="single" w:sz="4" w:space="0" w:color="auto"/>
              <w:right w:val="single" w:sz="6" w:space="0" w:color="auto"/>
            </w:tcBorders>
            <w:hideMark/>
          </w:tcPr>
          <w:p w:rsidR="00FD6E67" w:rsidRDefault="00FD6E67" w:rsidP="00A128B8">
            <w:pPr>
              <w:pStyle w:val="tablehead"/>
            </w:pPr>
            <w:r>
              <w:br/>
            </w:r>
            <w:r>
              <w:br/>
              <w:t>Combined</w:t>
            </w:r>
            <w:r>
              <w:br/>
              <w:t>Single</w:t>
            </w:r>
            <w:r>
              <w:br/>
              <w:t>Limit Of</w:t>
            </w:r>
            <w:r>
              <w:br/>
              <w:t>Liability</w:t>
            </w:r>
            <w:r>
              <w:br/>
              <w:t>(000's)</w:t>
            </w:r>
          </w:p>
        </w:tc>
        <w:tc>
          <w:tcPr>
            <w:tcW w:w="1680" w:type="dxa"/>
            <w:gridSpan w:val="2"/>
            <w:tcBorders>
              <w:top w:val="single" w:sz="6" w:space="0" w:color="auto"/>
              <w:left w:val="single" w:sz="6" w:space="0" w:color="auto"/>
              <w:bottom w:val="single" w:sz="4" w:space="0" w:color="auto"/>
              <w:right w:val="single" w:sz="6" w:space="0" w:color="auto"/>
            </w:tcBorders>
            <w:hideMark/>
          </w:tcPr>
          <w:p w:rsidR="00FD6E67" w:rsidRDefault="00FD6E67" w:rsidP="00A128B8">
            <w:pPr>
              <w:pStyle w:val="tablehead"/>
            </w:pPr>
            <w:r>
              <w:t>1.</w:t>
            </w:r>
            <w:r>
              <w:br/>
            </w:r>
            <w:r>
              <w:br/>
            </w:r>
            <w:r>
              <w:br/>
              <w:t>Light</w:t>
            </w:r>
            <w:r>
              <w:br/>
              <w:t>And</w:t>
            </w:r>
            <w:r>
              <w:br/>
              <w:t>Medium</w:t>
            </w:r>
            <w:r>
              <w:br/>
              <w:t>Trucks</w:t>
            </w:r>
          </w:p>
        </w:tc>
        <w:tc>
          <w:tcPr>
            <w:tcW w:w="1680" w:type="dxa"/>
            <w:gridSpan w:val="2"/>
            <w:tcBorders>
              <w:top w:val="single" w:sz="6" w:space="0" w:color="auto"/>
              <w:left w:val="single" w:sz="6" w:space="0" w:color="auto"/>
              <w:bottom w:val="single" w:sz="4" w:space="0" w:color="auto"/>
              <w:right w:val="single" w:sz="6" w:space="0" w:color="auto"/>
            </w:tcBorders>
            <w:hideMark/>
          </w:tcPr>
          <w:p w:rsidR="00FD6E67" w:rsidRDefault="00FD6E67" w:rsidP="00A128B8">
            <w:pPr>
              <w:pStyle w:val="tablehead"/>
            </w:pPr>
            <w:r>
              <w:t>2.</w:t>
            </w:r>
            <w:r>
              <w:br/>
            </w:r>
            <w:r>
              <w:br/>
              <w:t>Heavy</w:t>
            </w:r>
            <w:r>
              <w:br/>
              <w:t>Trucks</w:t>
            </w:r>
            <w:r>
              <w:br/>
              <w:t>And</w:t>
            </w:r>
            <w:r>
              <w:br/>
              <w:t>Truck-</w:t>
            </w:r>
            <w:r>
              <w:br/>
              <w:t>tractors</w:t>
            </w:r>
          </w:p>
        </w:tc>
        <w:tc>
          <w:tcPr>
            <w:tcW w:w="1680" w:type="dxa"/>
            <w:gridSpan w:val="2"/>
            <w:tcBorders>
              <w:top w:val="single" w:sz="6" w:space="0" w:color="auto"/>
              <w:left w:val="single" w:sz="6" w:space="0" w:color="auto"/>
              <w:bottom w:val="single" w:sz="4" w:space="0" w:color="auto"/>
              <w:right w:val="single" w:sz="6" w:space="0" w:color="auto"/>
            </w:tcBorders>
            <w:hideMark/>
          </w:tcPr>
          <w:p w:rsidR="00FD6E67" w:rsidRDefault="00FD6E67" w:rsidP="00A128B8">
            <w:pPr>
              <w:pStyle w:val="tablehead"/>
            </w:pPr>
            <w:r>
              <w:t>3.</w:t>
            </w:r>
            <w:r>
              <w:br/>
              <w:t>Extra-</w:t>
            </w:r>
            <w:r>
              <w:br/>
              <w:t>heavy</w:t>
            </w:r>
            <w:r>
              <w:br/>
              <w:t>Trucks</w:t>
            </w:r>
            <w:r>
              <w:br/>
              <w:t>And</w:t>
            </w:r>
            <w:r>
              <w:br/>
              <w:t>Truck-</w:t>
            </w:r>
            <w:r>
              <w:br/>
              <w:t>tractors</w:t>
            </w:r>
          </w:p>
        </w:tc>
        <w:tc>
          <w:tcPr>
            <w:tcW w:w="1680" w:type="dxa"/>
            <w:gridSpan w:val="2"/>
            <w:tcBorders>
              <w:top w:val="single" w:sz="6" w:space="0" w:color="auto"/>
              <w:left w:val="single" w:sz="6" w:space="0" w:color="auto"/>
              <w:bottom w:val="single" w:sz="4" w:space="0" w:color="auto"/>
              <w:right w:val="single" w:sz="6" w:space="0" w:color="auto"/>
            </w:tcBorders>
            <w:hideMark/>
          </w:tcPr>
          <w:p w:rsidR="00FD6E67" w:rsidRDefault="00FD6E67" w:rsidP="00A128B8">
            <w:pPr>
              <w:pStyle w:val="tablehead"/>
            </w:pPr>
            <w:r>
              <w:t>4.</w:t>
            </w:r>
            <w:r>
              <w:br/>
            </w:r>
            <w:r>
              <w:br/>
              <w:t>Trucks,</w:t>
            </w:r>
            <w:r>
              <w:br/>
              <w:t>Tractors,</w:t>
            </w:r>
            <w:r>
              <w:br/>
              <w:t>And</w:t>
            </w:r>
            <w:r>
              <w:br/>
              <w:t>Trailers</w:t>
            </w:r>
            <w:r>
              <w:br/>
              <w:t>Zone-rated</w:t>
            </w:r>
          </w:p>
        </w:tc>
        <w:tc>
          <w:tcPr>
            <w:tcW w:w="1680" w:type="dxa"/>
            <w:gridSpan w:val="2"/>
            <w:tcBorders>
              <w:top w:val="single" w:sz="6" w:space="0" w:color="auto"/>
              <w:left w:val="single" w:sz="6" w:space="0" w:color="auto"/>
              <w:bottom w:val="single" w:sz="4" w:space="0" w:color="auto"/>
              <w:right w:val="single" w:sz="6" w:space="0" w:color="auto"/>
            </w:tcBorders>
            <w:hideMark/>
          </w:tcPr>
          <w:p w:rsidR="00FD6E67" w:rsidRDefault="00FD6E67" w:rsidP="00A128B8">
            <w:pPr>
              <w:pStyle w:val="tablehead"/>
            </w:pPr>
            <w:r>
              <w:t>5.</w:t>
            </w:r>
            <w:r>
              <w:br/>
            </w:r>
            <w:r>
              <w:br/>
            </w:r>
            <w:r>
              <w:br/>
            </w:r>
            <w:r>
              <w:br/>
              <w:t>All</w:t>
            </w:r>
            <w:r>
              <w:br/>
              <w:t>Other</w:t>
            </w:r>
            <w:r>
              <w:br/>
              <w:t>Risks</w:t>
            </w: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25</w:t>
            </w:r>
          </w:p>
        </w:tc>
        <w:tc>
          <w:tcPr>
            <w:tcW w:w="560" w:type="dxa"/>
            <w:tcBorders>
              <w:top w:val="nil"/>
              <w:left w:val="nil"/>
              <w:bottom w:val="nil"/>
              <w:right w:val="single" w:sz="6" w:space="0" w:color="auto"/>
            </w:tcBorders>
          </w:tcPr>
          <w:p w:rsidR="00FD6E67" w:rsidRPr="00E87280"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4" w:author="Author" w:date="2018-06-07T13:59:00Z">
              <w:r w:rsidDel="002B3411">
                <w:delText>0.71</w:delText>
              </w:r>
            </w:del>
            <w:ins w:id="5" w:author="Author" w:date="2018-06-07T13:59:00Z">
              <w:r>
                <w:t>0.73</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r>
              <w:t>0.72</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6" w:author="Author" w:date="2018-06-07T14:04:00Z">
              <w:r w:rsidDel="002B3411">
                <w:delText>0.67</w:delText>
              </w:r>
            </w:del>
            <w:ins w:id="7" w:author="Author" w:date="2018-06-07T14:04:00Z">
              <w:r>
                <w:t>0.68</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0.66</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8" w:author="Author" w:date="2018-06-07T14:07:00Z">
              <w:r w:rsidDel="002B3411">
                <w:delText>0.71</w:delText>
              </w:r>
            </w:del>
            <w:ins w:id="9" w:author="Author" w:date="2018-06-07T14:07:00Z">
              <w:r>
                <w:t>0.73</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60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0" w:author="Author" w:date="2018-06-07T13:59:00Z">
              <w:r w:rsidDel="002B3411">
                <w:delText>0.89</w:delText>
              </w:r>
            </w:del>
            <w:ins w:id="11" w:author="Author" w:date="2018-06-07T13:59:00Z">
              <w:r>
                <w:t>0.90</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del w:id="12" w:author="Author" w:date="2018-06-07T14:02:00Z">
              <w:r w:rsidDel="002B3411">
                <w:delText>0.89</w:delText>
              </w:r>
            </w:del>
            <w:ins w:id="13" w:author="Author" w:date="2018-06-07T14:02:00Z">
              <w:r>
                <w:t>0.90</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4" w:author="Author" w:date="2018-06-07T14:04:00Z">
              <w:r w:rsidDel="002B3411">
                <w:delText>0.87</w:delText>
              </w:r>
            </w:del>
            <w:ins w:id="15" w:author="Author" w:date="2018-06-07T14:19:00Z">
              <w:r>
                <w:t>0</w:t>
              </w:r>
            </w:ins>
            <w:ins w:id="16" w:author="Author" w:date="2018-06-07T14:04:00Z">
              <w:r>
                <w:t>.88</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7" w:author="Author" w:date="2018-06-07T14:09:00Z">
              <w:r w:rsidDel="00FD2F0B">
                <w:delText>0.87</w:delText>
              </w:r>
            </w:del>
            <w:ins w:id="18" w:author="Author" w:date="2018-06-07T14:09:00Z">
              <w:r>
                <w:t>0.86</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9" w:author="Author" w:date="2018-06-07T14:07:00Z">
              <w:r w:rsidDel="002B3411">
                <w:delText>0.89</w:delText>
              </w:r>
            </w:del>
            <w:ins w:id="20" w:author="Author" w:date="2018-06-07T14:07:00Z">
              <w:r>
                <w:t>0.90</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98322C">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100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1.00</w:t>
            </w:r>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r>
              <w:t>1.00</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1.00</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1.00</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1.00</w:t>
            </w:r>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125</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21" w:author="Author" w:date="2018-06-07T13:59:00Z">
              <w:r w:rsidDel="002B3411">
                <w:delText>1.05</w:delText>
              </w:r>
            </w:del>
            <w:ins w:id="22" w:author="Author" w:date="2018-06-07T13:59:00Z">
              <w:r>
                <w:t>1.04</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r>
              <w:t>1.05</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1.06</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23" w:author="Author" w:date="2018-06-07T14:10:00Z">
              <w:r w:rsidDel="00FD2F0B">
                <w:delText>1.06</w:delText>
              </w:r>
            </w:del>
            <w:ins w:id="24" w:author="Author" w:date="2018-06-07T14:10:00Z">
              <w:r>
                <w:t>1.07</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25" w:author="Author" w:date="2018-06-07T14:07:00Z">
              <w:r w:rsidDel="002B3411">
                <w:delText>1.05</w:delText>
              </w:r>
            </w:del>
            <w:ins w:id="26" w:author="Author" w:date="2018-06-07T14:07:00Z">
              <w:r>
                <w:t>1.04</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150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27" w:author="Author" w:date="2018-06-07T13:59:00Z">
              <w:r w:rsidDel="002B3411">
                <w:delText>1.09</w:delText>
              </w:r>
            </w:del>
            <w:ins w:id="28" w:author="Author" w:date="2018-06-07T13:59:00Z">
              <w:r>
                <w:t>1.08</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r>
              <w:t>1.09</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29" w:author="Author" w:date="2018-06-07T14:04:00Z">
              <w:r w:rsidDel="002B3411">
                <w:delText>1.11</w:delText>
              </w:r>
            </w:del>
            <w:ins w:id="30" w:author="Author" w:date="2018-06-07T14:04:00Z">
              <w:r>
                <w:t>1.10</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1.12</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31" w:author="Author" w:date="2018-06-07T14:07:00Z">
              <w:r w:rsidDel="002B3411">
                <w:delText>1.09</w:delText>
              </w:r>
            </w:del>
            <w:ins w:id="32" w:author="Author" w:date="2018-06-07T14:07:00Z">
              <w:r>
                <w:t>1.08</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200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33" w:author="Author" w:date="2018-06-07T13:59:00Z">
              <w:r w:rsidDel="002B3411">
                <w:delText>1.16</w:delText>
              </w:r>
            </w:del>
            <w:ins w:id="34" w:author="Author" w:date="2018-06-07T13:59:00Z">
              <w:r>
                <w:t>1.15</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del w:id="35" w:author="Author" w:date="2018-06-07T14:02:00Z">
              <w:r w:rsidDel="002B3411">
                <w:delText>1.16</w:delText>
              </w:r>
            </w:del>
            <w:ins w:id="36" w:author="Author" w:date="2018-06-07T14:02:00Z">
              <w:r>
                <w:t>1.15</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37" w:author="Author" w:date="2018-06-07T14:05:00Z">
              <w:r w:rsidDel="002B3411">
                <w:delText>1.20</w:delText>
              </w:r>
            </w:del>
            <w:ins w:id="38" w:author="Author" w:date="2018-06-07T14:05:00Z">
              <w:r>
                <w:t>1.18</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1.22</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39" w:author="Author" w:date="2018-06-07T14:08:00Z">
              <w:r w:rsidDel="002B3411">
                <w:delText>1.17</w:delText>
              </w:r>
            </w:del>
            <w:ins w:id="40" w:author="Author" w:date="2018-06-07T14:08:00Z">
              <w:r>
                <w:t>1.14</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DB6CE6">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250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41" w:author="Author" w:date="2018-06-07T14:00:00Z">
              <w:r w:rsidDel="002B3411">
                <w:delText>1.21</w:delText>
              </w:r>
            </w:del>
            <w:ins w:id="42" w:author="Author" w:date="2018-06-07T14:00:00Z">
              <w:r>
                <w:t>1.20</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del w:id="43" w:author="Author" w:date="2018-06-07T14:02:00Z">
              <w:r w:rsidDel="002B3411">
                <w:delText>1.22</w:delText>
              </w:r>
            </w:del>
            <w:ins w:id="44" w:author="Author" w:date="2018-06-07T14:02:00Z">
              <w:r>
                <w:t>1.21</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45" w:author="Author" w:date="2018-06-07T14:05:00Z">
              <w:r w:rsidDel="002B3411">
                <w:delText>1.27</w:delText>
              </w:r>
            </w:del>
            <w:ins w:id="46" w:author="Author" w:date="2018-06-07T14:05:00Z">
              <w:r>
                <w:t>1.24</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1.30</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47" w:author="Author" w:date="2018-06-07T14:08:00Z">
              <w:r w:rsidDel="002B3411">
                <w:delText>1.22</w:delText>
              </w:r>
            </w:del>
            <w:ins w:id="48" w:author="Author" w:date="2018-06-07T14:08:00Z">
              <w:r>
                <w:t>1.19</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300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49" w:author="Author" w:date="2018-06-07T14:00:00Z">
              <w:r w:rsidDel="002B3411">
                <w:delText>1.26</w:delText>
              </w:r>
            </w:del>
            <w:ins w:id="50" w:author="Author" w:date="2018-06-07T14:00:00Z">
              <w:r>
                <w:t>1.24</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del w:id="51" w:author="Author" w:date="2018-06-07T14:02:00Z">
              <w:r w:rsidDel="002B3411">
                <w:delText>1.27</w:delText>
              </w:r>
            </w:del>
            <w:ins w:id="52" w:author="Author" w:date="2018-06-07T14:02:00Z">
              <w:r>
                <w:t>1.26</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53" w:author="Author" w:date="2018-06-07T14:05:00Z">
              <w:r w:rsidDel="002B3411">
                <w:delText>1.33</w:delText>
              </w:r>
            </w:del>
            <w:ins w:id="54" w:author="Author" w:date="2018-06-07T14:05:00Z">
              <w:r>
                <w:t>1.29</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1.37</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55" w:author="Author" w:date="2018-06-07T14:08:00Z">
              <w:r w:rsidDel="002B3411">
                <w:delText>1.27</w:delText>
              </w:r>
            </w:del>
            <w:ins w:id="56" w:author="Author" w:date="2018-06-07T14:08:00Z">
              <w:r>
                <w:t>1.23</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350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57" w:author="Author" w:date="2018-06-07T14:00:00Z">
              <w:r w:rsidDel="002B3411">
                <w:delText>1.30</w:delText>
              </w:r>
            </w:del>
            <w:ins w:id="58" w:author="Author" w:date="2018-06-07T14:00:00Z">
              <w:r>
                <w:t>1.28</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del w:id="59" w:author="Author" w:date="2018-06-07T14:02:00Z">
              <w:r w:rsidDel="002B3411">
                <w:delText>1.32</w:delText>
              </w:r>
            </w:del>
            <w:ins w:id="60" w:author="Author" w:date="2018-06-07T14:02:00Z">
              <w:r>
                <w:t>1.30</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61" w:author="Author" w:date="2018-06-07T14:05:00Z">
              <w:r w:rsidDel="002B3411">
                <w:delText>1.38</w:delText>
              </w:r>
            </w:del>
            <w:ins w:id="62" w:author="Author" w:date="2018-06-07T14:05:00Z">
              <w:r>
                <w:t>1.34</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1.43</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63" w:author="Author" w:date="2018-06-07T14:08:00Z">
              <w:r w:rsidDel="002B3411">
                <w:delText>1.31</w:delText>
              </w:r>
            </w:del>
            <w:ins w:id="64" w:author="Author" w:date="2018-06-07T14:08:00Z">
              <w:r>
                <w:t>1.27</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400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65" w:author="Author" w:date="2018-06-07T14:00:00Z">
              <w:r w:rsidDel="002B3411">
                <w:delText>1.34</w:delText>
              </w:r>
            </w:del>
            <w:ins w:id="66" w:author="Author" w:date="2018-06-07T14:00:00Z">
              <w:r>
                <w:t>1.31</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del w:id="67" w:author="Author" w:date="2018-06-07T14:02:00Z">
              <w:r w:rsidDel="002B3411">
                <w:delText>1.36</w:delText>
              </w:r>
            </w:del>
            <w:ins w:id="68" w:author="Author" w:date="2018-06-07T14:02:00Z">
              <w:r>
                <w:t>1.34</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69" w:author="Author" w:date="2018-06-07T14:05:00Z">
              <w:r w:rsidDel="002B3411">
                <w:delText>1.43</w:delText>
              </w:r>
            </w:del>
            <w:ins w:id="70" w:author="Author" w:date="2018-06-07T14:05:00Z">
              <w:r>
                <w:t>1.38</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1.49</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71" w:author="Author" w:date="2018-06-07T14:08:00Z">
              <w:r w:rsidDel="002B3411">
                <w:delText>1.35</w:delText>
              </w:r>
            </w:del>
            <w:ins w:id="72" w:author="Author" w:date="2018-06-07T14:08:00Z">
              <w:r>
                <w:t>1.30</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500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73" w:author="Author" w:date="2018-06-07T14:00:00Z">
              <w:r w:rsidDel="002B3411">
                <w:delText>1.41</w:delText>
              </w:r>
            </w:del>
            <w:ins w:id="74" w:author="Author" w:date="2018-06-07T14:00:00Z">
              <w:r>
                <w:t>1.37</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del w:id="75" w:author="Author" w:date="2018-06-07T14:02:00Z">
              <w:r w:rsidDel="002B3411">
                <w:delText>1.44</w:delText>
              </w:r>
            </w:del>
            <w:ins w:id="76" w:author="Author" w:date="2018-06-07T14:02:00Z">
              <w:r>
                <w:t>1.41</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77" w:author="Author" w:date="2018-06-07T14:05:00Z">
              <w:r w:rsidDel="002B3411">
                <w:delText>1.51</w:delText>
              </w:r>
            </w:del>
            <w:ins w:id="78" w:author="Author" w:date="2018-06-07T14:05:00Z">
              <w:r>
                <w:t>1.46</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1.59</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79" w:author="Author" w:date="2018-06-07T14:08:00Z">
              <w:r w:rsidDel="002B3411">
                <w:delText>1.42</w:delText>
              </w:r>
            </w:del>
            <w:ins w:id="80" w:author="Author" w:date="2018-06-07T14:08:00Z">
              <w:r>
                <w:t>1.35</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272033">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600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81" w:author="Author" w:date="2018-06-07T14:00:00Z">
              <w:r w:rsidDel="002B3411">
                <w:delText>1.47</w:delText>
              </w:r>
            </w:del>
            <w:ins w:id="82" w:author="Author" w:date="2018-06-07T14:00:00Z">
              <w:r>
                <w:t>1.42</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del w:id="83" w:author="Author" w:date="2018-06-07T14:03:00Z">
              <w:r w:rsidDel="002B3411">
                <w:delText>1.50</w:delText>
              </w:r>
            </w:del>
            <w:ins w:id="84" w:author="Author" w:date="2018-06-07T14:03:00Z">
              <w:r>
                <w:t>1.47</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85" w:author="Author" w:date="2018-06-07T14:06:00Z">
              <w:r w:rsidDel="002B3411">
                <w:delText>1.58</w:delText>
              </w:r>
            </w:del>
            <w:ins w:id="86" w:author="Author" w:date="2018-06-07T14:06:00Z">
              <w:r>
                <w:t>1.52</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87" w:author="Author" w:date="2018-06-07T14:10:00Z">
              <w:r w:rsidDel="00FD2F0B">
                <w:delText>1.68</w:delText>
              </w:r>
            </w:del>
            <w:ins w:id="88" w:author="Author" w:date="2018-06-07T14:10:00Z">
              <w:r>
                <w:t>1.67</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89" w:author="Author" w:date="2018-06-07T14:08:00Z">
              <w:r w:rsidDel="002B3411">
                <w:delText>1.47</w:delText>
              </w:r>
            </w:del>
            <w:ins w:id="90" w:author="Author" w:date="2018-06-07T14:08:00Z">
              <w:r>
                <w:t>1.39</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750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91" w:author="Author" w:date="2018-06-07T14:00:00Z">
              <w:r w:rsidDel="002B3411">
                <w:delText>1.53</w:delText>
              </w:r>
            </w:del>
            <w:ins w:id="92" w:author="Author" w:date="2018-06-07T14:00:00Z">
              <w:r>
                <w:t>1.48</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del w:id="93" w:author="Author" w:date="2018-06-07T14:03:00Z">
              <w:r w:rsidDel="002B3411">
                <w:delText>1.59</w:delText>
              </w:r>
            </w:del>
            <w:ins w:id="94" w:author="Author" w:date="2018-06-07T14:03:00Z">
              <w:r>
                <w:t>1.55</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95" w:author="Author" w:date="2018-06-07T14:06:00Z">
              <w:r w:rsidDel="002B3411">
                <w:delText>1.68</w:delText>
              </w:r>
            </w:del>
            <w:ins w:id="96" w:author="Author" w:date="2018-06-07T14:06:00Z">
              <w:r>
                <w:t>1.60</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1.78</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97" w:author="Author" w:date="2018-06-07T14:08:00Z">
              <w:r w:rsidDel="002B3411">
                <w:delText>1.54</w:delText>
              </w:r>
            </w:del>
            <w:ins w:id="98" w:author="Author" w:date="2018-06-07T14:08:00Z">
              <w:r>
                <w:t>1.45</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1,000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99" w:author="Author" w:date="2018-06-07T14:00:00Z">
              <w:r w:rsidDel="002B3411">
                <w:delText>1.62</w:delText>
              </w:r>
            </w:del>
            <w:ins w:id="100" w:author="Author" w:date="2018-06-07T14:00:00Z">
              <w:r>
                <w:t>1.56</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del w:id="101" w:author="Author" w:date="2018-06-07T14:03:00Z">
              <w:r w:rsidDel="002B3411">
                <w:delText>1.71</w:delText>
              </w:r>
            </w:del>
            <w:ins w:id="102" w:author="Author" w:date="2018-06-07T14:03:00Z">
              <w:r>
                <w:t>1.66</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03" w:author="Author" w:date="2018-06-07T14:06:00Z">
              <w:r w:rsidDel="002B3411">
                <w:delText>1.80</w:delText>
              </w:r>
            </w:del>
            <w:ins w:id="104" w:author="Author" w:date="2018-06-07T14:06:00Z">
              <w:r>
                <w:t>1.71</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1.92</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05" w:author="Author" w:date="2018-06-07T14:08:00Z">
              <w:r w:rsidDel="002B3411">
                <w:delText>1.63</w:delText>
              </w:r>
            </w:del>
            <w:ins w:id="106" w:author="Author" w:date="2018-06-07T14:08:00Z">
              <w:r>
                <w:t>1.52</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1,500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07" w:author="Author" w:date="2018-06-07T14:00:00Z">
              <w:r w:rsidDel="002B3411">
                <w:delText>1.75</w:delText>
              </w:r>
            </w:del>
            <w:ins w:id="108" w:author="Author" w:date="2018-06-07T14:00:00Z">
              <w:r>
                <w:t>1.68</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del w:id="109" w:author="Author" w:date="2018-06-07T14:03:00Z">
              <w:r w:rsidDel="002B3411">
                <w:delText>1.89</w:delText>
              </w:r>
            </w:del>
            <w:ins w:id="110" w:author="Author" w:date="2018-06-07T14:03:00Z">
              <w:r>
                <w:t>1.82</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11" w:author="Author" w:date="2018-06-07T14:06:00Z">
              <w:r w:rsidDel="002B3411">
                <w:delText>2.00</w:delText>
              </w:r>
            </w:del>
            <w:ins w:id="112" w:author="Author" w:date="2018-06-07T14:06:00Z">
              <w:r>
                <w:t>1.86</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2.11</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13" w:author="Author" w:date="2018-06-07T14:08:00Z">
              <w:r w:rsidDel="002B3411">
                <w:delText>1.75</w:delText>
              </w:r>
            </w:del>
            <w:ins w:id="114" w:author="Author" w:date="2018-06-07T14:08:00Z">
              <w:r>
                <w:t>1.63</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2,000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15" w:author="Author" w:date="2018-06-07T14:00:00Z">
              <w:r w:rsidDel="002B3411">
                <w:delText>1.84</w:delText>
              </w:r>
            </w:del>
            <w:ins w:id="116" w:author="Author" w:date="2018-06-07T14:00:00Z">
              <w:r>
                <w:t>1.76</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del w:id="117" w:author="Author" w:date="2018-06-07T14:03:00Z">
              <w:r w:rsidDel="002B3411">
                <w:delText>2.01</w:delText>
              </w:r>
            </w:del>
            <w:ins w:id="118" w:author="Author" w:date="2018-06-07T14:03:00Z">
              <w:r>
                <w:t>1.94</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19" w:author="Author" w:date="2018-06-07T14:06:00Z">
              <w:r w:rsidDel="002B3411">
                <w:delText>2.14</w:delText>
              </w:r>
            </w:del>
            <w:ins w:id="120" w:author="Author" w:date="2018-06-07T14:06:00Z">
              <w:r>
                <w:t>1.98</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2.25</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21" w:author="Author" w:date="2018-06-07T14:09:00Z">
              <w:r w:rsidDel="002B3411">
                <w:delText>1.84</w:delText>
              </w:r>
            </w:del>
            <w:ins w:id="122" w:author="Author" w:date="2018-06-07T14:09:00Z">
              <w:r>
                <w:t>1.71</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272033">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2,500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23" w:author="Author" w:date="2018-06-07T14:00:00Z">
              <w:r w:rsidDel="002B3411">
                <w:delText>1.91</w:delText>
              </w:r>
            </w:del>
            <w:ins w:id="124" w:author="Author" w:date="2018-06-07T14:00:00Z">
              <w:r>
                <w:t>1.83</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del w:id="125" w:author="Author" w:date="2018-06-07T14:03:00Z">
              <w:r w:rsidDel="002B3411">
                <w:delText>2.11</w:delText>
              </w:r>
            </w:del>
            <w:ins w:id="126" w:author="Author" w:date="2018-06-07T14:03:00Z">
              <w:r>
                <w:t>2.03</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27" w:author="Author" w:date="2018-06-07T14:06:00Z">
              <w:r w:rsidDel="002B3411">
                <w:delText>2.25</w:delText>
              </w:r>
            </w:del>
            <w:ins w:id="128" w:author="Author" w:date="2018-06-07T14:06:00Z">
              <w:r>
                <w:t>2.07</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2.36</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29" w:author="Author" w:date="2018-06-07T14:09:00Z">
              <w:r w:rsidDel="00FD2F0B">
                <w:delText>1.91</w:delText>
              </w:r>
            </w:del>
            <w:ins w:id="130" w:author="Author" w:date="2018-06-07T14:09:00Z">
              <w:r>
                <w:t>1.77</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3,000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31" w:author="Author" w:date="2018-06-07T14:01:00Z">
              <w:r w:rsidDel="002B3411">
                <w:delText>1.97</w:delText>
              </w:r>
            </w:del>
            <w:ins w:id="132" w:author="Author" w:date="2018-06-07T14:01:00Z">
              <w:r>
                <w:t>1.89</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del w:id="133" w:author="Author" w:date="2018-06-07T14:03:00Z">
              <w:r w:rsidDel="002B3411">
                <w:delText>2.19</w:delText>
              </w:r>
            </w:del>
            <w:ins w:id="134" w:author="Author" w:date="2018-06-07T14:03:00Z">
              <w:r>
                <w:t>2.11</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35" w:author="Author" w:date="2018-06-07T14:06:00Z">
              <w:r w:rsidDel="002B3411">
                <w:delText>2.35</w:delText>
              </w:r>
            </w:del>
            <w:ins w:id="136" w:author="Author" w:date="2018-06-07T14:06:00Z">
              <w:r>
                <w:t>2.15</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r>
              <w:t>2.46</w:t>
            </w:r>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37" w:author="Author" w:date="2018-06-07T14:09:00Z">
              <w:r w:rsidDel="00FD2F0B">
                <w:delText>1.97</w:delText>
              </w:r>
            </w:del>
            <w:ins w:id="138" w:author="Author" w:date="2018-06-07T14:09:00Z">
              <w:r>
                <w:t>1.82</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5,000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39" w:author="Author" w:date="2018-06-07T14:01:00Z">
              <w:r w:rsidDel="002B3411">
                <w:delText>2.14</w:delText>
              </w:r>
            </w:del>
            <w:ins w:id="140" w:author="Author" w:date="2018-06-07T14:01:00Z">
              <w:r>
                <w:t>2.06</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del w:id="141" w:author="Author" w:date="2018-06-07T14:03:00Z">
              <w:r w:rsidDel="002B3411">
                <w:delText>2.45</w:delText>
              </w:r>
            </w:del>
            <w:ins w:id="142" w:author="Author" w:date="2018-06-07T14:03:00Z">
              <w:r>
                <w:t>2.35</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43" w:author="Author" w:date="2018-06-07T14:06:00Z">
              <w:r w:rsidDel="002B3411">
                <w:delText>2.65</w:delText>
              </w:r>
            </w:del>
            <w:ins w:id="144" w:author="Author" w:date="2018-06-07T14:06:00Z">
              <w:r>
                <w:t>2.40</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45" w:author="Author" w:date="2018-06-07T14:10:00Z">
              <w:r w:rsidDel="00FD2F0B">
                <w:delText>2.76</w:delText>
              </w:r>
            </w:del>
            <w:ins w:id="146" w:author="Author" w:date="2018-06-07T14:10:00Z">
              <w:r>
                <w:t>2.75</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47" w:author="Author" w:date="2018-06-07T14:09:00Z">
              <w:r w:rsidDel="00FD2F0B">
                <w:delText>2.15</w:delText>
              </w:r>
            </w:del>
            <w:ins w:id="148" w:author="Author" w:date="2018-06-07T14:09:00Z">
              <w:r>
                <w:t>1.98</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nil"/>
            </w:tcBorders>
            <w:hideMark/>
          </w:tcPr>
          <w:p w:rsidR="00FD6E67" w:rsidRDefault="00FD6E67" w:rsidP="00A128B8">
            <w:pPr>
              <w:pStyle w:val="tabletext11"/>
              <w:tabs>
                <w:tab w:val="decimal" w:pos="900"/>
              </w:tabs>
            </w:pPr>
            <w:r>
              <w:t>7,500</w:t>
            </w:r>
          </w:p>
        </w:tc>
        <w:tc>
          <w:tcPr>
            <w:tcW w:w="560" w:type="dxa"/>
            <w:tcBorders>
              <w:top w:val="nil"/>
              <w:left w:val="nil"/>
              <w:bottom w:val="nil"/>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49" w:author="Author" w:date="2018-06-07T14:01:00Z">
              <w:r w:rsidDel="002B3411">
                <w:delText>2.31</w:delText>
              </w:r>
            </w:del>
            <w:ins w:id="150" w:author="Author" w:date="2018-06-07T14:01:00Z">
              <w:r>
                <w:t>2.22</w:t>
              </w:r>
            </w:ins>
          </w:p>
        </w:tc>
        <w:tc>
          <w:tcPr>
            <w:tcW w:w="620" w:type="dxa"/>
            <w:tcBorders>
              <w:top w:val="nil"/>
              <w:left w:val="nil"/>
              <w:bottom w:val="nil"/>
              <w:right w:val="single" w:sz="6" w:space="0" w:color="auto"/>
            </w:tcBorders>
          </w:tcPr>
          <w:p w:rsidR="00FD6E67" w:rsidRDefault="00FD6E67" w:rsidP="00A128B8">
            <w:pPr>
              <w:pStyle w:val="tabletext11"/>
              <w:jc w:val="center"/>
            </w:pPr>
          </w:p>
        </w:tc>
        <w:tc>
          <w:tcPr>
            <w:tcW w:w="1060" w:type="dxa"/>
            <w:tcBorders>
              <w:top w:val="nil"/>
              <w:left w:val="single" w:sz="6" w:space="0" w:color="auto"/>
              <w:bottom w:val="nil"/>
            </w:tcBorders>
          </w:tcPr>
          <w:p w:rsidR="00FD6E67" w:rsidRDefault="00FD6E67" w:rsidP="00A128B8">
            <w:pPr>
              <w:pStyle w:val="tabletext11"/>
              <w:tabs>
                <w:tab w:val="decimal" w:pos="680"/>
              </w:tabs>
            </w:pPr>
            <w:del w:id="151" w:author="Author" w:date="2018-06-07T14:03:00Z">
              <w:r w:rsidDel="002B3411">
                <w:delText>2.68</w:delText>
              </w:r>
            </w:del>
            <w:ins w:id="152" w:author="Author" w:date="2018-06-07T14:03:00Z">
              <w:r>
                <w:t>2.58</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53" w:author="Author" w:date="2018-06-07T14:06:00Z">
              <w:r w:rsidDel="002B3411">
                <w:delText>2.93</w:delText>
              </w:r>
            </w:del>
            <w:ins w:id="154" w:author="Author" w:date="2018-06-07T14:06:00Z">
              <w:r>
                <w:t>2.65</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55" w:author="Author" w:date="2018-06-07T14:10:00Z">
              <w:r w:rsidDel="00FD2F0B">
                <w:delText>3.04</w:delText>
              </w:r>
            </w:del>
            <w:ins w:id="156" w:author="Author" w:date="2018-06-07T14:10:00Z">
              <w:r>
                <w:t>3.02</w:t>
              </w:r>
            </w:ins>
          </w:p>
        </w:tc>
        <w:tc>
          <w:tcPr>
            <w:tcW w:w="620" w:type="dxa"/>
            <w:tcBorders>
              <w:top w:val="nil"/>
              <w:left w:val="nil"/>
              <w:bottom w:val="nil"/>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nil"/>
            </w:tcBorders>
          </w:tcPr>
          <w:p w:rsidR="00FD6E67" w:rsidRDefault="00FD6E67" w:rsidP="00A128B8">
            <w:pPr>
              <w:pStyle w:val="tabletext11"/>
              <w:tabs>
                <w:tab w:val="decimal" w:pos="680"/>
              </w:tabs>
            </w:pPr>
            <w:del w:id="157" w:author="Author" w:date="2018-06-07T14:09:00Z">
              <w:r w:rsidDel="00FD2F0B">
                <w:delText>2.31</w:delText>
              </w:r>
            </w:del>
            <w:ins w:id="158" w:author="Author" w:date="2018-06-07T14:09:00Z">
              <w:r>
                <w:t>2.12</w:t>
              </w:r>
            </w:ins>
          </w:p>
        </w:tc>
        <w:tc>
          <w:tcPr>
            <w:tcW w:w="620" w:type="dxa"/>
            <w:tcBorders>
              <w:top w:val="nil"/>
              <w:left w:val="nil"/>
              <w:bottom w:val="nil"/>
              <w:right w:val="single" w:sz="6" w:space="0" w:color="auto"/>
            </w:tcBorders>
          </w:tcPr>
          <w:p w:rsidR="00FD6E67" w:rsidRDefault="00FD6E67" w:rsidP="00A128B8">
            <w:pPr>
              <w:pStyle w:val="tabletext11"/>
              <w:jc w:val="center"/>
            </w:pPr>
          </w:p>
        </w:tc>
      </w:tr>
      <w:tr w:rsidR="00FD6E67" w:rsidTr="00EE3CE7">
        <w:trPr>
          <w:cantSplit/>
          <w:trHeight w:val="190"/>
        </w:trPr>
        <w:tc>
          <w:tcPr>
            <w:tcW w:w="200" w:type="dxa"/>
          </w:tcPr>
          <w:p w:rsidR="00FD6E67" w:rsidRDefault="00FD6E67" w:rsidP="00A128B8">
            <w:pPr>
              <w:pStyle w:val="tabletext11"/>
            </w:pPr>
          </w:p>
        </w:tc>
        <w:tc>
          <w:tcPr>
            <w:tcW w:w="1120" w:type="dxa"/>
            <w:tcBorders>
              <w:top w:val="nil"/>
              <w:left w:val="single" w:sz="6" w:space="0" w:color="auto"/>
              <w:bottom w:val="single" w:sz="6" w:space="0" w:color="auto"/>
            </w:tcBorders>
          </w:tcPr>
          <w:p w:rsidR="00FD6E67" w:rsidRDefault="00FD6E67" w:rsidP="00A128B8">
            <w:pPr>
              <w:pStyle w:val="tabletext11"/>
              <w:tabs>
                <w:tab w:val="decimal" w:pos="900"/>
              </w:tabs>
            </w:pPr>
            <w:r>
              <w:t>10,000</w:t>
            </w:r>
          </w:p>
        </w:tc>
        <w:tc>
          <w:tcPr>
            <w:tcW w:w="560" w:type="dxa"/>
            <w:tcBorders>
              <w:top w:val="nil"/>
              <w:left w:val="nil"/>
              <w:bottom w:val="single" w:sz="6" w:space="0" w:color="auto"/>
              <w:right w:val="single" w:sz="6" w:space="0" w:color="auto"/>
            </w:tcBorders>
          </w:tcPr>
          <w:p w:rsidR="00FD6E67" w:rsidRDefault="00FD6E67" w:rsidP="00A128B8">
            <w:pPr>
              <w:pStyle w:val="tabletext11"/>
              <w:tabs>
                <w:tab w:val="decimal" w:pos="900"/>
              </w:tabs>
            </w:pPr>
          </w:p>
        </w:tc>
        <w:tc>
          <w:tcPr>
            <w:tcW w:w="1060" w:type="dxa"/>
            <w:tcBorders>
              <w:top w:val="nil"/>
              <w:left w:val="single" w:sz="6" w:space="0" w:color="auto"/>
              <w:bottom w:val="single" w:sz="6" w:space="0" w:color="auto"/>
            </w:tcBorders>
          </w:tcPr>
          <w:p w:rsidR="00FD6E67" w:rsidRDefault="00FD6E67" w:rsidP="00A128B8">
            <w:pPr>
              <w:pStyle w:val="tabletext11"/>
              <w:tabs>
                <w:tab w:val="decimal" w:pos="680"/>
              </w:tabs>
            </w:pPr>
            <w:del w:id="159" w:author="Author" w:date="2018-06-07T14:01:00Z">
              <w:r w:rsidDel="002B3411">
                <w:delText>2.44</w:delText>
              </w:r>
            </w:del>
            <w:ins w:id="160" w:author="Author" w:date="2018-06-07T14:01:00Z">
              <w:r>
                <w:t>2.36</w:t>
              </w:r>
            </w:ins>
          </w:p>
        </w:tc>
        <w:tc>
          <w:tcPr>
            <w:tcW w:w="620" w:type="dxa"/>
            <w:tcBorders>
              <w:top w:val="nil"/>
              <w:left w:val="nil"/>
              <w:bottom w:val="single" w:sz="6" w:space="0" w:color="auto"/>
              <w:right w:val="single" w:sz="6" w:space="0" w:color="auto"/>
            </w:tcBorders>
          </w:tcPr>
          <w:p w:rsidR="00FD6E67" w:rsidRDefault="00FD6E67" w:rsidP="00A128B8">
            <w:pPr>
              <w:pStyle w:val="tabletext11"/>
              <w:jc w:val="center"/>
            </w:pPr>
          </w:p>
        </w:tc>
        <w:tc>
          <w:tcPr>
            <w:tcW w:w="1060" w:type="dxa"/>
            <w:tcBorders>
              <w:top w:val="nil"/>
              <w:left w:val="single" w:sz="6" w:space="0" w:color="auto"/>
              <w:bottom w:val="single" w:sz="6" w:space="0" w:color="auto"/>
            </w:tcBorders>
          </w:tcPr>
          <w:p w:rsidR="00FD6E67" w:rsidRDefault="00FD6E67" w:rsidP="00A128B8">
            <w:pPr>
              <w:pStyle w:val="tabletext11"/>
              <w:tabs>
                <w:tab w:val="decimal" w:pos="680"/>
              </w:tabs>
            </w:pPr>
            <w:del w:id="161" w:author="Author" w:date="2018-06-07T14:03:00Z">
              <w:r w:rsidDel="002B3411">
                <w:delText>2.87</w:delText>
              </w:r>
            </w:del>
            <w:ins w:id="162" w:author="Author" w:date="2018-06-07T14:03:00Z">
              <w:r>
                <w:t>2.78</w:t>
              </w:r>
            </w:ins>
          </w:p>
        </w:tc>
        <w:tc>
          <w:tcPr>
            <w:tcW w:w="620" w:type="dxa"/>
            <w:tcBorders>
              <w:top w:val="nil"/>
              <w:left w:val="nil"/>
              <w:bottom w:val="single" w:sz="6" w:space="0" w:color="auto"/>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single" w:sz="6" w:space="0" w:color="auto"/>
            </w:tcBorders>
          </w:tcPr>
          <w:p w:rsidR="00FD6E67" w:rsidRDefault="00FD6E67" w:rsidP="00A128B8">
            <w:pPr>
              <w:pStyle w:val="tabletext11"/>
              <w:tabs>
                <w:tab w:val="decimal" w:pos="680"/>
              </w:tabs>
            </w:pPr>
            <w:del w:id="163" w:author="Author" w:date="2018-06-07T14:06:00Z">
              <w:r w:rsidDel="002B3411">
                <w:delText>3.16</w:delText>
              </w:r>
            </w:del>
            <w:ins w:id="164" w:author="Author" w:date="2018-06-07T14:06:00Z">
              <w:r>
                <w:t>2.85</w:t>
              </w:r>
            </w:ins>
          </w:p>
        </w:tc>
        <w:tc>
          <w:tcPr>
            <w:tcW w:w="620" w:type="dxa"/>
            <w:tcBorders>
              <w:top w:val="nil"/>
              <w:left w:val="nil"/>
              <w:bottom w:val="single" w:sz="6" w:space="0" w:color="auto"/>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single" w:sz="6" w:space="0" w:color="auto"/>
            </w:tcBorders>
          </w:tcPr>
          <w:p w:rsidR="00FD6E67" w:rsidRDefault="00FD6E67" w:rsidP="00A128B8">
            <w:pPr>
              <w:pStyle w:val="tabletext11"/>
              <w:tabs>
                <w:tab w:val="decimal" w:pos="680"/>
              </w:tabs>
            </w:pPr>
            <w:del w:id="165" w:author="Author" w:date="2018-06-07T14:10:00Z">
              <w:r w:rsidDel="00FD2F0B">
                <w:delText>3.28</w:delText>
              </w:r>
            </w:del>
            <w:ins w:id="166" w:author="Author" w:date="2018-06-07T14:10:00Z">
              <w:r>
                <w:t>3.25</w:t>
              </w:r>
            </w:ins>
          </w:p>
        </w:tc>
        <w:tc>
          <w:tcPr>
            <w:tcW w:w="620" w:type="dxa"/>
            <w:tcBorders>
              <w:top w:val="nil"/>
              <w:left w:val="nil"/>
              <w:bottom w:val="single" w:sz="6" w:space="0" w:color="auto"/>
              <w:right w:val="single" w:sz="6" w:space="0" w:color="auto"/>
            </w:tcBorders>
          </w:tcPr>
          <w:p w:rsidR="00FD6E67" w:rsidRDefault="00FD6E67" w:rsidP="00A128B8">
            <w:pPr>
              <w:pStyle w:val="tabletext11"/>
              <w:tabs>
                <w:tab w:val="decimal" w:pos="680"/>
              </w:tabs>
            </w:pPr>
          </w:p>
        </w:tc>
        <w:tc>
          <w:tcPr>
            <w:tcW w:w="1060" w:type="dxa"/>
            <w:tcBorders>
              <w:top w:val="nil"/>
              <w:left w:val="single" w:sz="6" w:space="0" w:color="auto"/>
              <w:bottom w:val="single" w:sz="6" w:space="0" w:color="auto"/>
            </w:tcBorders>
          </w:tcPr>
          <w:p w:rsidR="00FD6E67" w:rsidRDefault="00FD6E67" w:rsidP="00A128B8">
            <w:pPr>
              <w:pStyle w:val="tabletext11"/>
              <w:tabs>
                <w:tab w:val="decimal" w:pos="680"/>
              </w:tabs>
            </w:pPr>
            <w:del w:id="167" w:author="Author" w:date="2018-06-07T14:09:00Z">
              <w:r w:rsidDel="00FD2F0B">
                <w:delText>2.45</w:delText>
              </w:r>
            </w:del>
            <w:ins w:id="168" w:author="Author" w:date="2018-06-07T14:09:00Z">
              <w:r>
                <w:t>2.23</w:t>
              </w:r>
            </w:ins>
          </w:p>
        </w:tc>
        <w:tc>
          <w:tcPr>
            <w:tcW w:w="620" w:type="dxa"/>
            <w:tcBorders>
              <w:top w:val="nil"/>
              <w:left w:val="nil"/>
              <w:bottom w:val="single" w:sz="6" w:space="0" w:color="auto"/>
              <w:right w:val="single" w:sz="6" w:space="0" w:color="auto"/>
            </w:tcBorders>
          </w:tcPr>
          <w:p w:rsidR="00FD6E67" w:rsidRDefault="00FD6E67" w:rsidP="00A128B8">
            <w:pPr>
              <w:pStyle w:val="tabletext11"/>
              <w:jc w:val="center"/>
            </w:pPr>
          </w:p>
        </w:tc>
      </w:tr>
    </w:tbl>
    <w:p w:rsidR="00FD6E67" w:rsidRDefault="00FD6E67" w:rsidP="00A128B8">
      <w:pPr>
        <w:pStyle w:val="tablecaption"/>
        <w:tabs>
          <w:tab w:val="left" w:pos="720"/>
          <w:tab w:val="left" w:pos="1440"/>
        </w:tabs>
      </w:pPr>
      <w:r>
        <w:t>Table 100.B. Increased Liability Limits</w:t>
      </w:r>
    </w:p>
    <w:p w:rsidR="00FD6E67" w:rsidRDefault="00FD6E67" w:rsidP="00A128B8">
      <w:pPr>
        <w:pStyle w:val="isonormal"/>
      </w:pPr>
    </w:p>
    <w:p w:rsidR="00FD6E67" w:rsidRDefault="00FD6E67" w:rsidP="00FD6E67">
      <w:pPr>
        <w:sectPr w:rsidR="00FD6E67" w:rsidSect="00FD6E67">
          <w:headerReference w:type="default" r:id="rId13"/>
          <w:pgSz w:w="12240" w:h="15840"/>
          <w:pgMar w:top="1735" w:right="960" w:bottom="1560" w:left="1200" w:header="575" w:footer="480" w:gutter="0"/>
          <w:paperSrc w:first="7" w:other="7"/>
          <w:cols w:space="720"/>
          <w:docGrid w:linePitch="299"/>
        </w:sectPr>
      </w:pPr>
    </w:p>
    <w:p w:rsidR="00FD6E67" w:rsidRPr="00B93DEA" w:rsidRDefault="00FD6E67" w:rsidP="0007080A">
      <w:pPr>
        <w:pStyle w:val="boxrule"/>
      </w:pPr>
      <w:r w:rsidRPr="00B93DEA">
        <w:lastRenderedPageBreak/>
        <w:t>98.  DEDUCTIBLE INSURANCE</w:t>
      </w:r>
    </w:p>
    <w:p w:rsidR="00FD6E67" w:rsidRDefault="00FD6E67" w:rsidP="0007080A">
      <w:pPr>
        <w:pStyle w:val="blocktext1"/>
        <w:tabs>
          <w:tab w:val="left" w:pos="720"/>
          <w:tab w:val="left" w:pos="1440"/>
        </w:tabs>
        <w:rPr>
          <w:ins w:id="169" w:author="Author" w:date="2018-03-09T11:49:00Z"/>
        </w:rPr>
      </w:pPr>
      <w:ins w:id="170" w:author="Author" w:date="2018-03-09T11:49:00Z">
        <w:r>
          <w:t xml:space="preserve">Paragraphs </w:t>
        </w:r>
        <w:r>
          <w:rPr>
            <w:b/>
          </w:rPr>
          <w:t>A</w:t>
        </w:r>
        <w:r>
          <w:rPr>
            <w:b/>
            <w:color w:val="000000"/>
          </w:rPr>
          <w:t>.1.</w:t>
        </w:r>
        <w:r w:rsidRPr="00247CD6">
          <w:rPr>
            <w:color w:val="000000"/>
            <w:rPrChange w:id="171" w:author="Author" w:date="2017-12-01T14:29:00Z">
              <w:rPr>
                <w:b/>
                <w:color w:val="000000"/>
              </w:rPr>
            </w:rPrChange>
          </w:rPr>
          <w:t xml:space="preserve"> and </w:t>
        </w:r>
        <w:r>
          <w:rPr>
            <w:b/>
            <w:color w:val="000000"/>
          </w:rPr>
          <w:t>A.2.</w:t>
        </w:r>
        <w:r>
          <w:t xml:space="preserve"> are replaced by the following:</w:t>
        </w:r>
      </w:ins>
    </w:p>
    <w:p w:rsidR="00FD6E67" w:rsidRDefault="00FD6E67" w:rsidP="0007080A">
      <w:pPr>
        <w:pStyle w:val="outlinehd2"/>
        <w:rPr>
          <w:ins w:id="172" w:author="Author" w:date="2018-03-09T11:49:00Z"/>
        </w:rPr>
      </w:pPr>
      <w:ins w:id="173" w:author="Author" w:date="2018-03-09T11:49:00Z">
        <w:r>
          <w:tab/>
          <w:t>A.</w:t>
        </w:r>
        <w:r>
          <w:tab/>
          <w:t>Liability Coverages</w:t>
        </w:r>
      </w:ins>
    </w:p>
    <w:p w:rsidR="00FD6E67" w:rsidRDefault="00FD6E67" w:rsidP="0007080A">
      <w:pPr>
        <w:pStyle w:val="outlinetxt3"/>
        <w:rPr>
          <w:ins w:id="174" w:author="Author" w:date="2018-03-09T11:49:00Z"/>
        </w:rPr>
      </w:pPr>
      <w:ins w:id="175" w:author="Author" w:date="2018-03-09T11:49:00Z">
        <w:r>
          <w:rPr>
            <w:b/>
          </w:rPr>
          <w:tab/>
          <w:t>1.</w:t>
        </w:r>
        <w:r>
          <w:rPr>
            <w:b/>
          </w:rPr>
          <w:tab/>
        </w:r>
        <w:r>
          <w:t>Compute the premium by multiplying the full coverage $</w:t>
        </w:r>
        <w:r>
          <w:rPr>
            <w:color w:val="000000"/>
          </w:rPr>
          <w:t>100,000</w:t>
        </w:r>
        <w:r>
          <w:t xml:space="preserve"> bodily injury and property damage liability premium by the factor selected as follows:</w:t>
        </w:r>
      </w:ins>
    </w:p>
    <w:p w:rsidR="00FD6E67" w:rsidRDefault="00FD6E67" w:rsidP="0007080A">
      <w:pPr>
        <w:pStyle w:val="space4"/>
        <w:tabs>
          <w:tab w:val="left" w:pos="720"/>
          <w:tab w:val="left" w:pos="1440"/>
        </w:tabs>
        <w:rPr>
          <w:ins w:id="176" w:author="Author" w:date="2018-03-09T11:49:00Z"/>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FD6E67" w:rsidTr="001D4B24">
        <w:trPr>
          <w:trHeight w:val="190"/>
          <w:ins w:id="177" w:author="Author" w:date="2018-03-09T11:49:00Z"/>
        </w:trPr>
        <w:tc>
          <w:tcPr>
            <w:tcW w:w="200" w:type="dxa"/>
            <w:tcBorders>
              <w:top w:val="nil"/>
              <w:left w:val="nil"/>
              <w:bottom w:val="nil"/>
              <w:right w:val="nil"/>
            </w:tcBorders>
          </w:tcPr>
          <w:p w:rsidR="00FD6E67" w:rsidRDefault="00FD6E67" w:rsidP="0007080A">
            <w:pPr>
              <w:pStyle w:val="tablehead"/>
              <w:rPr>
                <w:ins w:id="178" w:author="Author" w:date="2018-03-09T11:49:00Z"/>
              </w:rPr>
            </w:pPr>
            <w:ins w:id="179" w:author="Author" w:date="2018-03-09T11:49:00Z">
              <w:r>
                <w:br/>
              </w:r>
            </w:ins>
          </w:p>
        </w:tc>
        <w:tc>
          <w:tcPr>
            <w:tcW w:w="1110" w:type="dxa"/>
            <w:gridSpan w:val="2"/>
            <w:tcBorders>
              <w:top w:val="single" w:sz="6" w:space="0" w:color="auto"/>
              <w:left w:val="single" w:sz="6" w:space="0" w:color="auto"/>
              <w:bottom w:val="nil"/>
              <w:right w:val="nil"/>
            </w:tcBorders>
          </w:tcPr>
          <w:p w:rsidR="00FD6E67" w:rsidRDefault="00FD6E67" w:rsidP="0007080A">
            <w:pPr>
              <w:pStyle w:val="tablehead"/>
              <w:rPr>
                <w:ins w:id="180" w:author="Author" w:date="2018-03-09T11:49:00Z"/>
              </w:rPr>
            </w:pPr>
          </w:p>
        </w:tc>
        <w:tc>
          <w:tcPr>
            <w:tcW w:w="1845" w:type="dxa"/>
            <w:gridSpan w:val="2"/>
            <w:tcBorders>
              <w:top w:val="single" w:sz="6" w:space="0" w:color="auto"/>
              <w:left w:val="single" w:sz="6" w:space="0" w:color="auto"/>
              <w:bottom w:val="single" w:sz="6" w:space="0" w:color="auto"/>
              <w:right w:val="single" w:sz="6" w:space="0" w:color="auto"/>
            </w:tcBorders>
          </w:tcPr>
          <w:p w:rsidR="00FD6E67" w:rsidRDefault="00FD6E67" w:rsidP="0007080A">
            <w:pPr>
              <w:pStyle w:val="tablehead"/>
              <w:rPr>
                <w:ins w:id="181" w:author="Author" w:date="2018-03-09T11:49:00Z"/>
              </w:rPr>
            </w:pPr>
            <w:ins w:id="182" w:author="Author" w:date="2018-03-09T11:49:00Z">
              <w:r>
                <w:t xml:space="preserve">Combined </w:t>
              </w:r>
              <w:r>
                <w:br/>
                <w:t>Single Limit</w:t>
              </w:r>
            </w:ins>
          </w:p>
        </w:tc>
        <w:tc>
          <w:tcPr>
            <w:tcW w:w="1845" w:type="dxa"/>
            <w:gridSpan w:val="2"/>
            <w:tcBorders>
              <w:top w:val="single" w:sz="6" w:space="0" w:color="auto"/>
              <w:left w:val="nil"/>
              <w:bottom w:val="single" w:sz="6" w:space="0" w:color="auto"/>
              <w:right w:val="single" w:sz="6" w:space="0" w:color="auto"/>
            </w:tcBorders>
          </w:tcPr>
          <w:p w:rsidR="00FD6E67" w:rsidRDefault="00FD6E67" w:rsidP="0007080A">
            <w:pPr>
              <w:pStyle w:val="tablehead"/>
              <w:rPr>
                <w:ins w:id="183" w:author="Author" w:date="2018-03-09T11:49:00Z"/>
              </w:rPr>
            </w:pPr>
            <w:ins w:id="184" w:author="Author" w:date="2018-03-09T11:49:00Z">
              <w:r>
                <w:t>Property Damage</w:t>
              </w:r>
              <w:r>
                <w:br/>
                <w:t>Per Accident</w:t>
              </w:r>
            </w:ins>
          </w:p>
        </w:tc>
      </w:tr>
      <w:tr w:rsidR="00FD6E67" w:rsidTr="001D4B24">
        <w:trPr>
          <w:trHeight w:val="190"/>
          <w:ins w:id="185" w:author="Author" w:date="2018-03-09T11:49:00Z"/>
        </w:trPr>
        <w:tc>
          <w:tcPr>
            <w:tcW w:w="200" w:type="dxa"/>
            <w:tcBorders>
              <w:top w:val="nil"/>
              <w:left w:val="nil"/>
              <w:bottom w:val="nil"/>
              <w:right w:val="nil"/>
            </w:tcBorders>
          </w:tcPr>
          <w:p w:rsidR="00FD6E67" w:rsidRDefault="00FD6E67" w:rsidP="0007080A">
            <w:pPr>
              <w:pStyle w:val="tablehead"/>
              <w:rPr>
                <w:ins w:id="186" w:author="Author" w:date="2018-03-09T11:49:00Z"/>
              </w:rPr>
            </w:pPr>
            <w:ins w:id="187" w:author="Author" w:date="2018-03-09T11:49:00Z">
              <w:r>
                <w:br/>
              </w:r>
            </w:ins>
          </w:p>
        </w:tc>
        <w:tc>
          <w:tcPr>
            <w:tcW w:w="1110" w:type="dxa"/>
            <w:gridSpan w:val="2"/>
            <w:tcBorders>
              <w:top w:val="nil"/>
              <w:left w:val="single" w:sz="6" w:space="0" w:color="auto"/>
              <w:bottom w:val="single" w:sz="6" w:space="0" w:color="auto"/>
              <w:right w:val="nil"/>
            </w:tcBorders>
          </w:tcPr>
          <w:p w:rsidR="00FD6E67" w:rsidRDefault="00FD6E67" w:rsidP="0007080A">
            <w:pPr>
              <w:pStyle w:val="tablehead"/>
              <w:rPr>
                <w:ins w:id="188" w:author="Author" w:date="2018-03-09T11:49:00Z"/>
              </w:rPr>
            </w:pPr>
            <w:ins w:id="189" w:author="Author" w:date="2018-03-09T11:49:00Z">
              <w:r>
                <w:t>Deductible</w:t>
              </w:r>
              <w:r>
                <w:br/>
                <w:t>Amount</w:t>
              </w:r>
            </w:ins>
          </w:p>
        </w:tc>
        <w:tc>
          <w:tcPr>
            <w:tcW w:w="922" w:type="dxa"/>
            <w:tcBorders>
              <w:top w:val="nil"/>
              <w:left w:val="single" w:sz="6" w:space="0" w:color="auto"/>
              <w:bottom w:val="single" w:sz="6" w:space="0" w:color="auto"/>
              <w:right w:val="single" w:sz="6" w:space="0" w:color="auto"/>
            </w:tcBorders>
          </w:tcPr>
          <w:p w:rsidR="00FD6E67" w:rsidRDefault="00FD6E67" w:rsidP="0007080A">
            <w:pPr>
              <w:pStyle w:val="tablehead"/>
              <w:rPr>
                <w:ins w:id="190" w:author="Author" w:date="2018-03-09T11:49:00Z"/>
              </w:rPr>
            </w:pPr>
            <w:ins w:id="191" w:author="Author" w:date="2018-03-09T11:49:00Z">
              <w:r>
                <w:t>Non-zone Rated</w:t>
              </w:r>
            </w:ins>
          </w:p>
        </w:tc>
        <w:tc>
          <w:tcPr>
            <w:tcW w:w="923" w:type="dxa"/>
            <w:tcBorders>
              <w:top w:val="nil"/>
              <w:left w:val="single" w:sz="6" w:space="0" w:color="auto"/>
              <w:bottom w:val="single" w:sz="6" w:space="0" w:color="auto"/>
              <w:right w:val="single" w:sz="6" w:space="0" w:color="auto"/>
            </w:tcBorders>
          </w:tcPr>
          <w:p w:rsidR="00FD6E67" w:rsidRDefault="00FD6E67" w:rsidP="0007080A">
            <w:pPr>
              <w:pStyle w:val="tablehead"/>
              <w:rPr>
                <w:ins w:id="192" w:author="Author" w:date="2018-03-09T11:49:00Z"/>
              </w:rPr>
            </w:pPr>
            <w:ins w:id="193" w:author="Author" w:date="2018-03-09T11:49:00Z">
              <w:r>
                <w:t>Zone-rated</w:t>
              </w:r>
            </w:ins>
          </w:p>
        </w:tc>
        <w:tc>
          <w:tcPr>
            <w:tcW w:w="922" w:type="dxa"/>
            <w:tcBorders>
              <w:top w:val="nil"/>
              <w:left w:val="nil"/>
              <w:bottom w:val="single" w:sz="6" w:space="0" w:color="auto"/>
              <w:right w:val="single" w:sz="6" w:space="0" w:color="auto"/>
            </w:tcBorders>
          </w:tcPr>
          <w:p w:rsidR="00FD6E67" w:rsidRDefault="00FD6E67" w:rsidP="0007080A">
            <w:pPr>
              <w:pStyle w:val="tablehead"/>
              <w:rPr>
                <w:ins w:id="194" w:author="Author" w:date="2018-03-09T11:49:00Z"/>
              </w:rPr>
            </w:pPr>
            <w:ins w:id="195" w:author="Author" w:date="2018-03-09T11:49:00Z">
              <w:r>
                <w:t>Non-zone Rated</w:t>
              </w:r>
            </w:ins>
          </w:p>
        </w:tc>
        <w:tc>
          <w:tcPr>
            <w:tcW w:w="923" w:type="dxa"/>
            <w:tcBorders>
              <w:top w:val="nil"/>
              <w:left w:val="nil"/>
              <w:bottom w:val="single" w:sz="6" w:space="0" w:color="auto"/>
              <w:right w:val="single" w:sz="6" w:space="0" w:color="auto"/>
            </w:tcBorders>
          </w:tcPr>
          <w:p w:rsidR="00FD6E67" w:rsidRDefault="00FD6E67" w:rsidP="0007080A">
            <w:pPr>
              <w:pStyle w:val="tablehead"/>
              <w:rPr>
                <w:ins w:id="196" w:author="Author" w:date="2018-03-09T11:49:00Z"/>
              </w:rPr>
            </w:pPr>
            <w:ins w:id="197" w:author="Author" w:date="2018-03-09T11:49:00Z">
              <w:r>
                <w:t>Zone-rated</w:t>
              </w:r>
            </w:ins>
          </w:p>
        </w:tc>
      </w:tr>
      <w:tr w:rsidR="00FD6E67" w:rsidRPr="00233FA4" w:rsidTr="001D4B24">
        <w:trPr>
          <w:trHeight w:val="190"/>
          <w:ins w:id="198" w:author="Author" w:date="2018-03-09T11:49:00Z"/>
        </w:trPr>
        <w:tc>
          <w:tcPr>
            <w:tcW w:w="200" w:type="dxa"/>
            <w:tcBorders>
              <w:top w:val="nil"/>
              <w:left w:val="nil"/>
              <w:bottom w:val="nil"/>
              <w:right w:val="nil"/>
            </w:tcBorders>
          </w:tcPr>
          <w:p w:rsidR="00FD6E67" w:rsidRDefault="00FD6E67" w:rsidP="0007080A">
            <w:pPr>
              <w:pStyle w:val="tabletext11"/>
              <w:rPr>
                <w:ins w:id="199" w:author="Author" w:date="2018-03-09T11:49:00Z"/>
              </w:rPr>
            </w:pPr>
          </w:p>
        </w:tc>
        <w:tc>
          <w:tcPr>
            <w:tcW w:w="210" w:type="dxa"/>
            <w:tcBorders>
              <w:top w:val="nil"/>
              <w:left w:val="single" w:sz="6" w:space="0" w:color="auto"/>
              <w:bottom w:val="nil"/>
              <w:right w:val="nil"/>
            </w:tcBorders>
          </w:tcPr>
          <w:p w:rsidR="00FD6E67" w:rsidRDefault="00FD6E67" w:rsidP="0007080A">
            <w:pPr>
              <w:pStyle w:val="tabletext11"/>
              <w:jc w:val="right"/>
              <w:rPr>
                <w:ins w:id="200" w:author="Author" w:date="2018-03-09T11:49:00Z"/>
              </w:rPr>
            </w:pPr>
            <w:ins w:id="201" w:author="Author" w:date="2018-03-09T11:49:00Z">
              <w:r>
                <w:t>$</w:t>
              </w:r>
            </w:ins>
          </w:p>
        </w:tc>
        <w:tc>
          <w:tcPr>
            <w:tcW w:w="900" w:type="dxa"/>
            <w:tcBorders>
              <w:top w:val="nil"/>
              <w:left w:val="nil"/>
              <w:bottom w:val="nil"/>
              <w:right w:val="nil"/>
            </w:tcBorders>
          </w:tcPr>
          <w:p w:rsidR="00FD6E67" w:rsidRDefault="00FD6E67" w:rsidP="0007080A">
            <w:pPr>
              <w:pStyle w:val="tabletext11"/>
              <w:tabs>
                <w:tab w:val="decimal" w:pos="660"/>
              </w:tabs>
              <w:rPr>
                <w:ins w:id="202" w:author="Author" w:date="2018-03-09T11:49:00Z"/>
              </w:rPr>
            </w:pPr>
            <w:ins w:id="203" w:author="Author" w:date="2018-03-09T11:49:00Z">
              <w:r>
                <w:t>250</w:t>
              </w:r>
            </w:ins>
          </w:p>
        </w:tc>
        <w:tc>
          <w:tcPr>
            <w:tcW w:w="922" w:type="dxa"/>
            <w:tcBorders>
              <w:top w:val="nil"/>
              <w:left w:val="single" w:sz="6" w:space="0" w:color="auto"/>
              <w:bottom w:val="nil"/>
              <w:right w:val="single" w:sz="6" w:space="0" w:color="auto"/>
            </w:tcBorders>
          </w:tcPr>
          <w:p w:rsidR="00FD6E67" w:rsidRDefault="00FD6E67" w:rsidP="0007080A">
            <w:pPr>
              <w:pStyle w:val="tabletext11"/>
              <w:jc w:val="center"/>
              <w:rPr>
                <w:ins w:id="204" w:author="Author" w:date="2018-03-09T11:49:00Z"/>
              </w:rPr>
            </w:pPr>
            <w:ins w:id="205" w:author="Author" w:date="2018-03-09T11:49:00Z">
              <w:r>
                <w:t>0.982</w:t>
              </w:r>
            </w:ins>
          </w:p>
        </w:tc>
        <w:tc>
          <w:tcPr>
            <w:tcW w:w="923" w:type="dxa"/>
            <w:tcBorders>
              <w:top w:val="nil"/>
              <w:left w:val="single" w:sz="6" w:space="0" w:color="auto"/>
              <w:bottom w:val="nil"/>
              <w:right w:val="single" w:sz="6" w:space="0" w:color="auto"/>
            </w:tcBorders>
          </w:tcPr>
          <w:p w:rsidR="00FD6E67" w:rsidRDefault="00FD6E67" w:rsidP="0007080A">
            <w:pPr>
              <w:pStyle w:val="tabletext11"/>
              <w:jc w:val="center"/>
              <w:rPr>
                <w:ins w:id="206" w:author="Author" w:date="2018-03-09T11:49:00Z"/>
              </w:rPr>
            </w:pPr>
            <w:ins w:id="207" w:author="Author" w:date="2018-03-09T11:49:00Z">
              <w:r>
                <w:t>0.990</w:t>
              </w:r>
            </w:ins>
          </w:p>
        </w:tc>
        <w:tc>
          <w:tcPr>
            <w:tcW w:w="922" w:type="dxa"/>
            <w:tcBorders>
              <w:top w:val="nil"/>
              <w:left w:val="nil"/>
              <w:bottom w:val="nil"/>
              <w:right w:val="single" w:sz="6" w:space="0" w:color="auto"/>
            </w:tcBorders>
          </w:tcPr>
          <w:p w:rsidR="00FD6E67" w:rsidRDefault="00FD6E67" w:rsidP="0007080A">
            <w:pPr>
              <w:pStyle w:val="tabletext11"/>
              <w:jc w:val="center"/>
              <w:rPr>
                <w:ins w:id="208" w:author="Author" w:date="2018-03-09T11:49:00Z"/>
              </w:rPr>
            </w:pPr>
            <w:ins w:id="209" w:author="Author" w:date="2018-03-09T11:49:00Z">
              <w:r>
                <w:t>0.983</w:t>
              </w:r>
            </w:ins>
          </w:p>
        </w:tc>
        <w:tc>
          <w:tcPr>
            <w:tcW w:w="923" w:type="dxa"/>
            <w:tcBorders>
              <w:top w:val="nil"/>
              <w:left w:val="nil"/>
              <w:bottom w:val="nil"/>
              <w:right w:val="single" w:sz="6" w:space="0" w:color="auto"/>
            </w:tcBorders>
          </w:tcPr>
          <w:p w:rsidR="00FD6E67" w:rsidRDefault="00FD6E67" w:rsidP="0007080A">
            <w:pPr>
              <w:pStyle w:val="tabletext11"/>
              <w:jc w:val="center"/>
              <w:rPr>
                <w:ins w:id="210" w:author="Author" w:date="2018-03-09T11:49:00Z"/>
              </w:rPr>
            </w:pPr>
            <w:ins w:id="211" w:author="Author" w:date="2018-03-09T11:49:00Z">
              <w:r>
                <w:t>0.991</w:t>
              </w:r>
            </w:ins>
          </w:p>
        </w:tc>
      </w:tr>
      <w:tr w:rsidR="00FD6E67" w:rsidRPr="00233FA4" w:rsidTr="001D4B24">
        <w:trPr>
          <w:trHeight w:val="190"/>
          <w:ins w:id="212" w:author="Author" w:date="2018-03-09T11:49:00Z"/>
        </w:trPr>
        <w:tc>
          <w:tcPr>
            <w:tcW w:w="200" w:type="dxa"/>
            <w:tcBorders>
              <w:top w:val="nil"/>
              <w:left w:val="nil"/>
              <w:bottom w:val="nil"/>
              <w:right w:val="nil"/>
            </w:tcBorders>
          </w:tcPr>
          <w:p w:rsidR="00FD6E67" w:rsidRDefault="00FD6E67" w:rsidP="0007080A">
            <w:pPr>
              <w:pStyle w:val="tabletext11"/>
              <w:rPr>
                <w:ins w:id="213" w:author="Author" w:date="2018-03-09T11:49:00Z"/>
              </w:rPr>
            </w:pPr>
          </w:p>
        </w:tc>
        <w:tc>
          <w:tcPr>
            <w:tcW w:w="210" w:type="dxa"/>
            <w:tcBorders>
              <w:top w:val="nil"/>
              <w:left w:val="single" w:sz="6" w:space="0" w:color="auto"/>
              <w:bottom w:val="nil"/>
              <w:right w:val="nil"/>
            </w:tcBorders>
          </w:tcPr>
          <w:p w:rsidR="00FD6E67" w:rsidRDefault="00FD6E67" w:rsidP="0007080A">
            <w:pPr>
              <w:pStyle w:val="tabletext11"/>
              <w:rPr>
                <w:ins w:id="214" w:author="Author" w:date="2018-03-09T11:49:00Z"/>
              </w:rPr>
            </w:pPr>
          </w:p>
        </w:tc>
        <w:tc>
          <w:tcPr>
            <w:tcW w:w="900" w:type="dxa"/>
            <w:tcBorders>
              <w:top w:val="nil"/>
              <w:left w:val="nil"/>
              <w:bottom w:val="nil"/>
              <w:right w:val="nil"/>
            </w:tcBorders>
          </w:tcPr>
          <w:p w:rsidR="00FD6E67" w:rsidRDefault="00FD6E67" w:rsidP="0007080A">
            <w:pPr>
              <w:pStyle w:val="tabletext11"/>
              <w:tabs>
                <w:tab w:val="decimal" w:pos="660"/>
              </w:tabs>
              <w:rPr>
                <w:ins w:id="215" w:author="Author" w:date="2018-03-09T11:49:00Z"/>
              </w:rPr>
            </w:pPr>
            <w:ins w:id="216" w:author="Author" w:date="2018-03-09T11:49:00Z">
              <w:r>
                <w:t>500</w:t>
              </w:r>
            </w:ins>
          </w:p>
        </w:tc>
        <w:tc>
          <w:tcPr>
            <w:tcW w:w="922" w:type="dxa"/>
            <w:tcBorders>
              <w:top w:val="nil"/>
              <w:left w:val="single" w:sz="6" w:space="0" w:color="auto"/>
              <w:bottom w:val="nil"/>
              <w:right w:val="single" w:sz="6" w:space="0" w:color="auto"/>
            </w:tcBorders>
          </w:tcPr>
          <w:p w:rsidR="00FD6E67" w:rsidRDefault="00FD6E67" w:rsidP="0007080A">
            <w:pPr>
              <w:pStyle w:val="tabletext11"/>
              <w:jc w:val="center"/>
              <w:rPr>
                <w:ins w:id="217" w:author="Author" w:date="2018-03-09T11:49:00Z"/>
              </w:rPr>
            </w:pPr>
            <w:ins w:id="218" w:author="Author" w:date="2018-03-09T11:49:00Z">
              <w:r>
                <w:t>0.965</w:t>
              </w:r>
            </w:ins>
          </w:p>
        </w:tc>
        <w:tc>
          <w:tcPr>
            <w:tcW w:w="923" w:type="dxa"/>
            <w:tcBorders>
              <w:top w:val="nil"/>
              <w:left w:val="single" w:sz="6" w:space="0" w:color="auto"/>
              <w:bottom w:val="nil"/>
              <w:right w:val="single" w:sz="6" w:space="0" w:color="auto"/>
            </w:tcBorders>
          </w:tcPr>
          <w:p w:rsidR="00FD6E67" w:rsidRDefault="00FD6E67" w:rsidP="0007080A">
            <w:pPr>
              <w:pStyle w:val="tabletext11"/>
              <w:jc w:val="center"/>
              <w:rPr>
                <w:ins w:id="219" w:author="Author" w:date="2018-03-09T11:49:00Z"/>
              </w:rPr>
            </w:pPr>
            <w:ins w:id="220" w:author="Author" w:date="2018-03-09T11:49:00Z">
              <w:r>
                <w:t>0.981</w:t>
              </w:r>
            </w:ins>
          </w:p>
        </w:tc>
        <w:tc>
          <w:tcPr>
            <w:tcW w:w="922" w:type="dxa"/>
            <w:tcBorders>
              <w:top w:val="nil"/>
              <w:left w:val="nil"/>
              <w:bottom w:val="nil"/>
              <w:right w:val="single" w:sz="6" w:space="0" w:color="auto"/>
            </w:tcBorders>
          </w:tcPr>
          <w:p w:rsidR="00FD6E67" w:rsidRDefault="00FD6E67" w:rsidP="0007080A">
            <w:pPr>
              <w:pStyle w:val="tabletext11"/>
              <w:jc w:val="center"/>
              <w:rPr>
                <w:ins w:id="221" w:author="Author" w:date="2018-03-09T11:49:00Z"/>
              </w:rPr>
            </w:pPr>
            <w:ins w:id="222" w:author="Author" w:date="2018-03-09T11:49:00Z">
              <w:r>
                <w:t>0.967</w:t>
              </w:r>
            </w:ins>
          </w:p>
        </w:tc>
        <w:tc>
          <w:tcPr>
            <w:tcW w:w="923" w:type="dxa"/>
            <w:tcBorders>
              <w:top w:val="nil"/>
              <w:left w:val="nil"/>
              <w:bottom w:val="nil"/>
              <w:right w:val="single" w:sz="6" w:space="0" w:color="auto"/>
            </w:tcBorders>
          </w:tcPr>
          <w:p w:rsidR="00FD6E67" w:rsidRDefault="00FD6E67" w:rsidP="0007080A">
            <w:pPr>
              <w:pStyle w:val="tabletext11"/>
              <w:jc w:val="center"/>
              <w:rPr>
                <w:ins w:id="223" w:author="Author" w:date="2018-03-09T11:49:00Z"/>
              </w:rPr>
            </w:pPr>
            <w:ins w:id="224" w:author="Author" w:date="2018-03-09T11:49:00Z">
              <w:r>
                <w:t>0.982</w:t>
              </w:r>
            </w:ins>
          </w:p>
        </w:tc>
      </w:tr>
      <w:tr w:rsidR="00FD6E67" w:rsidRPr="00233FA4" w:rsidTr="001D4B24">
        <w:trPr>
          <w:trHeight w:val="190"/>
          <w:ins w:id="225" w:author="Author" w:date="2018-03-09T11:49:00Z"/>
        </w:trPr>
        <w:tc>
          <w:tcPr>
            <w:tcW w:w="200" w:type="dxa"/>
            <w:tcBorders>
              <w:top w:val="nil"/>
              <w:left w:val="nil"/>
              <w:bottom w:val="nil"/>
              <w:right w:val="nil"/>
            </w:tcBorders>
          </w:tcPr>
          <w:p w:rsidR="00FD6E67" w:rsidRDefault="00FD6E67" w:rsidP="0007080A">
            <w:pPr>
              <w:pStyle w:val="tabletext11"/>
              <w:rPr>
                <w:ins w:id="226" w:author="Author" w:date="2018-03-09T11:49:00Z"/>
              </w:rPr>
            </w:pPr>
          </w:p>
        </w:tc>
        <w:tc>
          <w:tcPr>
            <w:tcW w:w="210" w:type="dxa"/>
            <w:tcBorders>
              <w:top w:val="nil"/>
              <w:left w:val="single" w:sz="6" w:space="0" w:color="auto"/>
              <w:bottom w:val="nil"/>
              <w:right w:val="nil"/>
            </w:tcBorders>
          </w:tcPr>
          <w:p w:rsidR="00FD6E67" w:rsidRDefault="00FD6E67" w:rsidP="0007080A">
            <w:pPr>
              <w:pStyle w:val="tabletext11"/>
              <w:rPr>
                <w:ins w:id="227" w:author="Author" w:date="2018-03-09T11:49:00Z"/>
              </w:rPr>
            </w:pPr>
          </w:p>
        </w:tc>
        <w:tc>
          <w:tcPr>
            <w:tcW w:w="900" w:type="dxa"/>
            <w:tcBorders>
              <w:top w:val="nil"/>
              <w:left w:val="nil"/>
              <w:bottom w:val="nil"/>
              <w:right w:val="nil"/>
            </w:tcBorders>
          </w:tcPr>
          <w:p w:rsidR="00FD6E67" w:rsidRDefault="00FD6E67" w:rsidP="0007080A">
            <w:pPr>
              <w:pStyle w:val="tabletext11"/>
              <w:tabs>
                <w:tab w:val="decimal" w:pos="660"/>
              </w:tabs>
              <w:rPr>
                <w:ins w:id="228" w:author="Author" w:date="2018-03-09T11:49:00Z"/>
              </w:rPr>
            </w:pPr>
            <w:ins w:id="229" w:author="Author" w:date="2018-03-09T11:49:00Z">
              <w:r>
                <w:t>1,000</w:t>
              </w:r>
            </w:ins>
          </w:p>
        </w:tc>
        <w:tc>
          <w:tcPr>
            <w:tcW w:w="922" w:type="dxa"/>
            <w:tcBorders>
              <w:top w:val="nil"/>
              <w:left w:val="single" w:sz="6" w:space="0" w:color="auto"/>
              <w:bottom w:val="nil"/>
              <w:right w:val="single" w:sz="6" w:space="0" w:color="auto"/>
            </w:tcBorders>
          </w:tcPr>
          <w:p w:rsidR="00FD6E67" w:rsidRDefault="00FD6E67" w:rsidP="0007080A">
            <w:pPr>
              <w:pStyle w:val="tabletext11"/>
              <w:jc w:val="center"/>
              <w:rPr>
                <w:ins w:id="230" w:author="Author" w:date="2018-03-09T11:49:00Z"/>
              </w:rPr>
            </w:pPr>
            <w:ins w:id="231" w:author="Author" w:date="2018-03-09T11:49:00Z">
              <w:r>
                <w:t>0.933</w:t>
              </w:r>
            </w:ins>
          </w:p>
        </w:tc>
        <w:tc>
          <w:tcPr>
            <w:tcW w:w="923" w:type="dxa"/>
            <w:tcBorders>
              <w:top w:val="nil"/>
              <w:left w:val="single" w:sz="6" w:space="0" w:color="auto"/>
              <w:bottom w:val="nil"/>
              <w:right w:val="single" w:sz="6" w:space="0" w:color="auto"/>
            </w:tcBorders>
          </w:tcPr>
          <w:p w:rsidR="00FD6E67" w:rsidRDefault="00FD6E67" w:rsidP="0007080A">
            <w:pPr>
              <w:pStyle w:val="tabletext11"/>
              <w:jc w:val="center"/>
              <w:rPr>
                <w:ins w:id="232" w:author="Author" w:date="2018-03-09T11:49:00Z"/>
              </w:rPr>
            </w:pPr>
            <w:ins w:id="233" w:author="Author" w:date="2018-03-09T11:49:00Z">
              <w:r>
                <w:t>0.963</w:t>
              </w:r>
            </w:ins>
          </w:p>
        </w:tc>
        <w:tc>
          <w:tcPr>
            <w:tcW w:w="922" w:type="dxa"/>
            <w:tcBorders>
              <w:top w:val="nil"/>
              <w:left w:val="nil"/>
              <w:bottom w:val="nil"/>
              <w:right w:val="single" w:sz="6" w:space="0" w:color="auto"/>
            </w:tcBorders>
          </w:tcPr>
          <w:p w:rsidR="00FD6E67" w:rsidRDefault="00FD6E67" w:rsidP="0007080A">
            <w:pPr>
              <w:pStyle w:val="tabletext11"/>
              <w:jc w:val="center"/>
              <w:rPr>
                <w:ins w:id="234" w:author="Author" w:date="2018-03-09T11:49:00Z"/>
              </w:rPr>
            </w:pPr>
            <w:ins w:id="235" w:author="Author" w:date="2018-03-09T11:49:00Z">
              <w:r>
                <w:t>0.937</w:t>
              </w:r>
            </w:ins>
          </w:p>
        </w:tc>
        <w:tc>
          <w:tcPr>
            <w:tcW w:w="923" w:type="dxa"/>
            <w:tcBorders>
              <w:top w:val="nil"/>
              <w:left w:val="nil"/>
              <w:bottom w:val="nil"/>
              <w:right w:val="single" w:sz="6" w:space="0" w:color="auto"/>
            </w:tcBorders>
          </w:tcPr>
          <w:p w:rsidR="00FD6E67" w:rsidRDefault="00FD6E67" w:rsidP="0007080A">
            <w:pPr>
              <w:pStyle w:val="tabletext11"/>
              <w:jc w:val="center"/>
              <w:rPr>
                <w:ins w:id="236" w:author="Author" w:date="2018-03-09T11:49:00Z"/>
              </w:rPr>
            </w:pPr>
            <w:ins w:id="237" w:author="Author" w:date="2018-03-09T11:49:00Z">
              <w:r>
                <w:t>0.966</w:t>
              </w:r>
            </w:ins>
          </w:p>
        </w:tc>
      </w:tr>
      <w:tr w:rsidR="00FD6E67" w:rsidRPr="00233FA4" w:rsidTr="001D4B24">
        <w:trPr>
          <w:trHeight w:val="190"/>
          <w:ins w:id="238" w:author="Author" w:date="2018-03-09T11:49:00Z"/>
        </w:trPr>
        <w:tc>
          <w:tcPr>
            <w:tcW w:w="200" w:type="dxa"/>
            <w:tcBorders>
              <w:top w:val="nil"/>
              <w:left w:val="nil"/>
              <w:bottom w:val="nil"/>
              <w:right w:val="nil"/>
            </w:tcBorders>
          </w:tcPr>
          <w:p w:rsidR="00FD6E67" w:rsidRDefault="00FD6E67" w:rsidP="0007080A">
            <w:pPr>
              <w:pStyle w:val="tabletext11"/>
              <w:rPr>
                <w:ins w:id="239" w:author="Author" w:date="2018-03-09T11:49:00Z"/>
              </w:rPr>
            </w:pPr>
          </w:p>
        </w:tc>
        <w:tc>
          <w:tcPr>
            <w:tcW w:w="210" w:type="dxa"/>
            <w:tcBorders>
              <w:top w:val="nil"/>
              <w:left w:val="single" w:sz="6" w:space="0" w:color="auto"/>
              <w:bottom w:val="nil"/>
              <w:right w:val="nil"/>
            </w:tcBorders>
          </w:tcPr>
          <w:p w:rsidR="00FD6E67" w:rsidRDefault="00FD6E67" w:rsidP="0007080A">
            <w:pPr>
              <w:pStyle w:val="tabletext11"/>
              <w:rPr>
                <w:ins w:id="240" w:author="Author" w:date="2018-03-09T11:49:00Z"/>
              </w:rPr>
            </w:pPr>
          </w:p>
        </w:tc>
        <w:tc>
          <w:tcPr>
            <w:tcW w:w="900" w:type="dxa"/>
            <w:tcBorders>
              <w:top w:val="nil"/>
              <w:left w:val="nil"/>
              <w:bottom w:val="nil"/>
              <w:right w:val="nil"/>
            </w:tcBorders>
          </w:tcPr>
          <w:p w:rsidR="00FD6E67" w:rsidRDefault="00FD6E67" w:rsidP="0007080A">
            <w:pPr>
              <w:pStyle w:val="tabletext11"/>
              <w:tabs>
                <w:tab w:val="decimal" w:pos="660"/>
              </w:tabs>
              <w:rPr>
                <w:ins w:id="241" w:author="Author" w:date="2018-03-09T11:49:00Z"/>
              </w:rPr>
            </w:pPr>
            <w:ins w:id="242" w:author="Author" w:date="2018-03-09T11:49:00Z">
              <w:r>
                <w:t>2,500</w:t>
              </w:r>
            </w:ins>
          </w:p>
        </w:tc>
        <w:tc>
          <w:tcPr>
            <w:tcW w:w="922" w:type="dxa"/>
            <w:tcBorders>
              <w:top w:val="nil"/>
              <w:left w:val="single" w:sz="6" w:space="0" w:color="auto"/>
              <w:bottom w:val="nil"/>
              <w:right w:val="single" w:sz="6" w:space="0" w:color="auto"/>
            </w:tcBorders>
          </w:tcPr>
          <w:p w:rsidR="00FD6E67" w:rsidRDefault="00FD6E67" w:rsidP="0007080A">
            <w:pPr>
              <w:pStyle w:val="tabletext11"/>
              <w:jc w:val="center"/>
              <w:rPr>
                <w:ins w:id="243" w:author="Author" w:date="2018-03-09T11:49:00Z"/>
              </w:rPr>
            </w:pPr>
            <w:ins w:id="244" w:author="Author" w:date="2018-03-09T11:49:00Z">
              <w:r>
                <w:t>0.857</w:t>
              </w:r>
            </w:ins>
          </w:p>
        </w:tc>
        <w:tc>
          <w:tcPr>
            <w:tcW w:w="923" w:type="dxa"/>
            <w:tcBorders>
              <w:top w:val="nil"/>
              <w:left w:val="single" w:sz="6" w:space="0" w:color="auto"/>
              <w:bottom w:val="nil"/>
              <w:right w:val="single" w:sz="6" w:space="0" w:color="auto"/>
            </w:tcBorders>
          </w:tcPr>
          <w:p w:rsidR="00FD6E67" w:rsidRDefault="00FD6E67" w:rsidP="0007080A">
            <w:pPr>
              <w:pStyle w:val="tabletext11"/>
              <w:jc w:val="center"/>
              <w:rPr>
                <w:ins w:id="245" w:author="Author" w:date="2018-03-09T11:49:00Z"/>
              </w:rPr>
            </w:pPr>
            <w:ins w:id="246" w:author="Author" w:date="2018-03-09T11:49:00Z">
              <w:r>
                <w:t>0.917</w:t>
              </w:r>
            </w:ins>
          </w:p>
        </w:tc>
        <w:tc>
          <w:tcPr>
            <w:tcW w:w="922" w:type="dxa"/>
            <w:tcBorders>
              <w:top w:val="nil"/>
              <w:left w:val="nil"/>
              <w:bottom w:val="nil"/>
              <w:right w:val="single" w:sz="6" w:space="0" w:color="auto"/>
            </w:tcBorders>
          </w:tcPr>
          <w:p w:rsidR="00FD6E67" w:rsidRDefault="00FD6E67" w:rsidP="0007080A">
            <w:pPr>
              <w:pStyle w:val="tabletext11"/>
              <w:jc w:val="center"/>
              <w:rPr>
                <w:ins w:id="247" w:author="Author" w:date="2018-03-09T11:49:00Z"/>
              </w:rPr>
            </w:pPr>
            <w:ins w:id="248" w:author="Author" w:date="2018-03-09T11:49:00Z">
              <w:r>
                <w:t>0.870</w:t>
              </w:r>
            </w:ins>
          </w:p>
        </w:tc>
        <w:tc>
          <w:tcPr>
            <w:tcW w:w="923" w:type="dxa"/>
            <w:tcBorders>
              <w:top w:val="nil"/>
              <w:left w:val="nil"/>
              <w:bottom w:val="nil"/>
              <w:right w:val="single" w:sz="6" w:space="0" w:color="auto"/>
            </w:tcBorders>
          </w:tcPr>
          <w:p w:rsidR="00FD6E67" w:rsidRDefault="00FD6E67" w:rsidP="0007080A">
            <w:pPr>
              <w:pStyle w:val="tabletext11"/>
              <w:jc w:val="center"/>
              <w:rPr>
                <w:ins w:id="249" w:author="Author" w:date="2018-03-09T11:49:00Z"/>
              </w:rPr>
            </w:pPr>
            <w:ins w:id="250" w:author="Author" w:date="2018-03-09T11:49:00Z">
              <w:r>
                <w:t>0.925</w:t>
              </w:r>
            </w:ins>
          </w:p>
        </w:tc>
      </w:tr>
      <w:tr w:rsidR="00FD6E67" w:rsidRPr="00233FA4" w:rsidTr="001D4B24">
        <w:trPr>
          <w:trHeight w:val="190"/>
          <w:ins w:id="251" w:author="Author" w:date="2018-03-09T11:49:00Z"/>
        </w:trPr>
        <w:tc>
          <w:tcPr>
            <w:tcW w:w="200" w:type="dxa"/>
            <w:tcBorders>
              <w:top w:val="nil"/>
              <w:left w:val="nil"/>
              <w:bottom w:val="nil"/>
              <w:right w:val="nil"/>
            </w:tcBorders>
          </w:tcPr>
          <w:p w:rsidR="00FD6E67" w:rsidRDefault="00FD6E67" w:rsidP="0007080A">
            <w:pPr>
              <w:pStyle w:val="tabletext11"/>
              <w:rPr>
                <w:ins w:id="252" w:author="Author" w:date="2018-03-09T11:49:00Z"/>
              </w:rPr>
            </w:pPr>
          </w:p>
        </w:tc>
        <w:tc>
          <w:tcPr>
            <w:tcW w:w="210" w:type="dxa"/>
            <w:tcBorders>
              <w:top w:val="nil"/>
              <w:left w:val="single" w:sz="6" w:space="0" w:color="auto"/>
              <w:bottom w:val="nil"/>
              <w:right w:val="nil"/>
            </w:tcBorders>
          </w:tcPr>
          <w:p w:rsidR="00FD6E67" w:rsidRDefault="00FD6E67" w:rsidP="0007080A">
            <w:pPr>
              <w:pStyle w:val="tabletext11"/>
              <w:rPr>
                <w:ins w:id="253" w:author="Author" w:date="2018-03-09T11:49:00Z"/>
              </w:rPr>
            </w:pPr>
          </w:p>
        </w:tc>
        <w:tc>
          <w:tcPr>
            <w:tcW w:w="900" w:type="dxa"/>
            <w:tcBorders>
              <w:top w:val="nil"/>
              <w:left w:val="nil"/>
              <w:bottom w:val="nil"/>
              <w:right w:val="nil"/>
            </w:tcBorders>
          </w:tcPr>
          <w:p w:rsidR="00FD6E67" w:rsidRDefault="00FD6E67" w:rsidP="0007080A">
            <w:pPr>
              <w:pStyle w:val="tabletext11"/>
              <w:tabs>
                <w:tab w:val="decimal" w:pos="660"/>
              </w:tabs>
              <w:rPr>
                <w:ins w:id="254" w:author="Author" w:date="2018-03-09T11:49:00Z"/>
              </w:rPr>
            </w:pPr>
            <w:ins w:id="255" w:author="Author" w:date="2018-03-09T11:49:00Z">
              <w:r>
                <w:t>5,000</w:t>
              </w:r>
            </w:ins>
          </w:p>
        </w:tc>
        <w:tc>
          <w:tcPr>
            <w:tcW w:w="922" w:type="dxa"/>
            <w:tcBorders>
              <w:top w:val="nil"/>
              <w:left w:val="single" w:sz="6" w:space="0" w:color="auto"/>
              <w:bottom w:val="nil"/>
              <w:right w:val="single" w:sz="6" w:space="0" w:color="auto"/>
            </w:tcBorders>
          </w:tcPr>
          <w:p w:rsidR="00FD6E67" w:rsidRDefault="00FD6E67" w:rsidP="0007080A">
            <w:pPr>
              <w:pStyle w:val="tabletext11"/>
              <w:jc w:val="center"/>
              <w:rPr>
                <w:ins w:id="256" w:author="Author" w:date="2018-03-09T11:49:00Z"/>
              </w:rPr>
            </w:pPr>
            <w:ins w:id="257" w:author="Author" w:date="2018-03-09T11:49:00Z">
              <w:r>
                <w:t>0.772</w:t>
              </w:r>
            </w:ins>
          </w:p>
        </w:tc>
        <w:tc>
          <w:tcPr>
            <w:tcW w:w="923" w:type="dxa"/>
            <w:tcBorders>
              <w:top w:val="nil"/>
              <w:left w:val="single" w:sz="6" w:space="0" w:color="auto"/>
              <w:bottom w:val="nil"/>
              <w:right w:val="single" w:sz="6" w:space="0" w:color="auto"/>
            </w:tcBorders>
          </w:tcPr>
          <w:p w:rsidR="00FD6E67" w:rsidRDefault="00FD6E67" w:rsidP="0007080A">
            <w:pPr>
              <w:pStyle w:val="tabletext11"/>
              <w:jc w:val="center"/>
              <w:rPr>
                <w:ins w:id="258" w:author="Author" w:date="2018-03-09T11:49:00Z"/>
              </w:rPr>
            </w:pPr>
            <w:ins w:id="259" w:author="Author" w:date="2018-03-09T11:49:00Z">
              <w:r>
                <w:t>0.857</w:t>
              </w:r>
            </w:ins>
          </w:p>
        </w:tc>
        <w:tc>
          <w:tcPr>
            <w:tcW w:w="922" w:type="dxa"/>
            <w:tcBorders>
              <w:top w:val="nil"/>
              <w:left w:val="nil"/>
              <w:bottom w:val="nil"/>
              <w:right w:val="single" w:sz="6" w:space="0" w:color="auto"/>
            </w:tcBorders>
          </w:tcPr>
          <w:p w:rsidR="00FD6E67" w:rsidRDefault="00FD6E67" w:rsidP="0007080A">
            <w:pPr>
              <w:pStyle w:val="tabletext11"/>
              <w:jc w:val="center"/>
              <w:rPr>
                <w:ins w:id="260" w:author="Author" w:date="2018-03-09T11:49:00Z"/>
              </w:rPr>
            </w:pPr>
            <w:ins w:id="261" w:author="Author" w:date="2018-03-09T11:49:00Z">
              <w:r>
                <w:t>0.801</w:t>
              </w:r>
            </w:ins>
          </w:p>
        </w:tc>
        <w:tc>
          <w:tcPr>
            <w:tcW w:w="923" w:type="dxa"/>
            <w:tcBorders>
              <w:top w:val="nil"/>
              <w:left w:val="nil"/>
              <w:bottom w:val="nil"/>
              <w:right w:val="single" w:sz="6" w:space="0" w:color="auto"/>
            </w:tcBorders>
          </w:tcPr>
          <w:p w:rsidR="00FD6E67" w:rsidRDefault="00FD6E67" w:rsidP="0007080A">
            <w:pPr>
              <w:pStyle w:val="tabletext11"/>
              <w:jc w:val="center"/>
              <w:rPr>
                <w:ins w:id="262" w:author="Author" w:date="2018-03-09T11:49:00Z"/>
              </w:rPr>
            </w:pPr>
            <w:ins w:id="263" w:author="Author" w:date="2018-03-09T11:49:00Z">
              <w:r>
                <w:t>0.875</w:t>
              </w:r>
            </w:ins>
          </w:p>
        </w:tc>
      </w:tr>
      <w:tr w:rsidR="00FD6E67" w:rsidRPr="00233FA4" w:rsidTr="001D4B24">
        <w:trPr>
          <w:trHeight w:val="190"/>
          <w:ins w:id="264" w:author="Author" w:date="2018-03-09T11:49:00Z"/>
        </w:trPr>
        <w:tc>
          <w:tcPr>
            <w:tcW w:w="200" w:type="dxa"/>
            <w:tcBorders>
              <w:top w:val="nil"/>
              <w:left w:val="nil"/>
              <w:bottom w:val="nil"/>
              <w:right w:val="nil"/>
            </w:tcBorders>
          </w:tcPr>
          <w:p w:rsidR="00FD6E67" w:rsidRDefault="00FD6E67" w:rsidP="0007080A">
            <w:pPr>
              <w:pStyle w:val="tabletext11"/>
              <w:rPr>
                <w:ins w:id="265" w:author="Author" w:date="2018-03-09T11:49:00Z"/>
              </w:rPr>
            </w:pPr>
          </w:p>
        </w:tc>
        <w:tc>
          <w:tcPr>
            <w:tcW w:w="210" w:type="dxa"/>
            <w:tcBorders>
              <w:top w:val="nil"/>
              <w:left w:val="single" w:sz="6" w:space="0" w:color="auto"/>
              <w:bottom w:val="nil"/>
              <w:right w:val="nil"/>
            </w:tcBorders>
          </w:tcPr>
          <w:p w:rsidR="00FD6E67" w:rsidRDefault="00FD6E67" w:rsidP="0007080A">
            <w:pPr>
              <w:pStyle w:val="tabletext11"/>
              <w:rPr>
                <w:ins w:id="266" w:author="Author" w:date="2018-03-09T11:49:00Z"/>
              </w:rPr>
            </w:pPr>
          </w:p>
        </w:tc>
        <w:tc>
          <w:tcPr>
            <w:tcW w:w="900" w:type="dxa"/>
            <w:tcBorders>
              <w:top w:val="nil"/>
              <w:left w:val="nil"/>
              <w:bottom w:val="nil"/>
              <w:right w:val="nil"/>
            </w:tcBorders>
          </w:tcPr>
          <w:p w:rsidR="00FD6E67" w:rsidRDefault="00FD6E67" w:rsidP="0007080A">
            <w:pPr>
              <w:pStyle w:val="tabletext11"/>
              <w:tabs>
                <w:tab w:val="decimal" w:pos="660"/>
              </w:tabs>
              <w:rPr>
                <w:ins w:id="267" w:author="Author" w:date="2018-03-09T11:49:00Z"/>
              </w:rPr>
            </w:pPr>
            <w:ins w:id="268" w:author="Author" w:date="2018-03-09T11:49:00Z">
              <w:r>
                <w:t>10,000</w:t>
              </w:r>
            </w:ins>
          </w:p>
        </w:tc>
        <w:tc>
          <w:tcPr>
            <w:tcW w:w="922" w:type="dxa"/>
            <w:tcBorders>
              <w:top w:val="nil"/>
              <w:left w:val="single" w:sz="6" w:space="0" w:color="auto"/>
              <w:bottom w:val="nil"/>
              <w:right w:val="single" w:sz="6" w:space="0" w:color="auto"/>
            </w:tcBorders>
          </w:tcPr>
          <w:p w:rsidR="00FD6E67" w:rsidRDefault="00FD6E67" w:rsidP="0007080A">
            <w:pPr>
              <w:pStyle w:val="tabletext11"/>
              <w:jc w:val="center"/>
              <w:rPr>
                <w:ins w:id="269" w:author="Author" w:date="2018-03-09T11:49:00Z"/>
              </w:rPr>
            </w:pPr>
            <w:ins w:id="270" w:author="Author" w:date="2018-03-09T11:49:00Z">
              <w:r>
                <w:t>0.673</w:t>
              </w:r>
            </w:ins>
          </w:p>
        </w:tc>
        <w:tc>
          <w:tcPr>
            <w:tcW w:w="923" w:type="dxa"/>
            <w:tcBorders>
              <w:top w:val="nil"/>
              <w:left w:val="single" w:sz="6" w:space="0" w:color="auto"/>
              <w:bottom w:val="nil"/>
              <w:right w:val="single" w:sz="6" w:space="0" w:color="auto"/>
            </w:tcBorders>
          </w:tcPr>
          <w:p w:rsidR="00FD6E67" w:rsidRDefault="00FD6E67" w:rsidP="0007080A">
            <w:pPr>
              <w:pStyle w:val="tabletext11"/>
              <w:jc w:val="center"/>
              <w:rPr>
                <w:ins w:id="271" w:author="Author" w:date="2018-03-09T11:49:00Z"/>
              </w:rPr>
            </w:pPr>
            <w:ins w:id="272" w:author="Author" w:date="2018-03-09T11:49:00Z">
              <w:r>
                <w:t>0.777</w:t>
              </w:r>
            </w:ins>
          </w:p>
        </w:tc>
        <w:tc>
          <w:tcPr>
            <w:tcW w:w="922" w:type="dxa"/>
            <w:tcBorders>
              <w:top w:val="nil"/>
              <w:left w:val="nil"/>
              <w:bottom w:val="nil"/>
              <w:right w:val="single" w:sz="6" w:space="0" w:color="auto"/>
            </w:tcBorders>
          </w:tcPr>
          <w:p w:rsidR="00FD6E67" w:rsidRDefault="00FD6E67" w:rsidP="0007080A">
            <w:pPr>
              <w:pStyle w:val="tabletext11"/>
              <w:jc w:val="center"/>
              <w:rPr>
                <w:ins w:id="273" w:author="Author" w:date="2018-03-09T11:49:00Z"/>
              </w:rPr>
            </w:pPr>
            <w:ins w:id="274" w:author="Author" w:date="2018-03-09T11:49:00Z">
              <w:r>
                <w:t>0.736</w:t>
              </w:r>
            </w:ins>
          </w:p>
        </w:tc>
        <w:tc>
          <w:tcPr>
            <w:tcW w:w="923" w:type="dxa"/>
            <w:tcBorders>
              <w:top w:val="nil"/>
              <w:left w:val="nil"/>
              <w:bottom w:val="nil"/>
              <w:right w:val="single" w:sz="6" w:space="0" w:color="auto"/>
            </w:tcBorders>
          </w:tcPr>
          <w:p w:rsidR="00FD6E67" w:rsidRDefault="00FD6E67" w:rsidP="0007080A">
            <w:pPr>
              <w:pStyle w:val="tabletext11"/>
              <w:jc w:val="center"/>
              <w:rPr>
                <w:ins w:id="275" w:author="Author" w:date="2018-03-09T11:49:00Z"/>
              </w:rPr>
            </w:pPr>
            <w:ins w:id="276" w:author="Author" w:date="2018-03-09T11:49:00Z">
              <w:r>
                <w:t>0.818</w:t>
              </w:r>
            </w:ins>
          </w:p>
        </w:tc>
      </w:tr>
      <w:tr w:rsidR="00FD6E67" w:rsidRPr="00233FA4" w:rsidTr="001D4B24">
        <w:trPr>
          <w:trHeight w:val="190"/>
          <w:ins w:id="277" w:author="Author" w:date="2018-03-09T11:49:00Z"/>
        </w:trPr>
        <w:tc>
          <w:tcPr>
            <w:tcW w:w="200" w:type="dxa"/>
            <w:tcBorders>
              <w:top w:val="nil"/>
              <w:left w:val="nil"/>
              <w:bottom w:val="nil"/>
              <w:right w:val="nil"/>
            </w:tcBorders>
          </w:tcPr>
          <w:p w:rsidR="00FD6E67" w:rsidRDefault="00FD6E67" w:rsidP="0007080A">
            <w:pPr>
              <w:pStyle w:val="tabletext11"/>
              <w:rPr>
                <w:ins w:id="278" w:author="Author" w:date="2018-03-09T11:49:00Z"/>
              </w:rPr>
            </w:pPr>
          </w:p>
        </w:tc>
        <w:tc>
          <w:tcPr>
            <w:tcW w:w="210" w:type="dxa"/>
            <w:tcBorders>
              <w:top w:val="nil"/>
              <w:left w:val="single" w:sz="6" w:space="0" w:color="auto"/>
              <w:bottom w:val="nil"/>
              <w:right w:val="nil"/>
            </w:tcBorders>
          </w:tcPr>
          <w:p w:rsidR="00FD6E67" w:rsidRDefault="00FD6E67" w:rsidP="0007080A">
            <w:pPr>
              <w:pStyle w:val="tabletext11"/>
              <w:rPr>
                <w:ins w:id="279" w:author="Author" w:date="2018-03-09T11:49:00Z"/>
              </w:rPr>
            </w:pPr>
          </w:p>
        </w:tc>
        <w:tc>
          <w:tcPr>
            <w:tcW w:w="900" w:type="dxa"/>
            <w:tcBorders>
              <w:top w:val="nil"/>
              <w:left w:val="nil"/>
              <w:bottom w:val="nil"/>
              <w:right w:val="nil"/>
            </w:tcBorders>
          </w:tcPr>
          <w:p w:rsidR="00FD6E67" w:rsidRDefault="00FD6E67" w:rsidP="0007080A">
            <w:pPr>
              <w:pStyle w:val="tabletext11"/>
              <w:tabs>
                <w:tab w:val="decimal" w:pos="660"/>
              </w:tabs>
              <w:rPr>
                <w:ins w:id="280" w:author="Author" w:date="2018-03-09T11:49:00Z"/>
              </w:rPr>
            </w:pPr>
            <w:ins w:id="281" w:author="Author" w:date="2018-03-09T11:49:00Z">
              <w:r>
                <w:t>20,000</w:t>
              </w:r>
            </w:ins>
          </w:p>
        </w:tc>
        <w:tc>
          <w:tcPr>
            <w:tcW w:w="922" w:type="dxa"/>
            <w:tcBorders>
              <w:top w:val="nil"/>
              <w:left w:val="single" w:sz="6" w:space="0" w:color="auto"/>
              <w:bottom w:val="nil"/>
              <w:right w:val="single" w:sz="6" w:space="0" w:color="auto"/>
            </w:tcBorders>
          </w:tcPr>
          <w:p w:rsidR="00FD6E67" w:rsidRDefault="00FD6E67" w:rsidP="0007080A">
            <w:pPr>
              <w:pStyle w:val="tabletext11"/>
              <w:jc w:val="center"/>
              <w:rPr>
                <w:ins w:id="282" w:author="Author" w:date="2018-03-09T11:49:00Z"/>
              </w:rPr>
            </w:pPr>
            <w:ins w:id="283" w:author="Author" w:date="2018-03-09T11:49:00Z">
              <w:r>
                <w:t>0.572</w:t>
              </w:r>
            </w:ins>
          </w:p>
        </w:tc>
        <w:tc>
          <w:tcPr>
            <w:tcW w:w="923" w:type="dxa"/>
            <w:tcBorders>
              <w:top w:val="nil"/>
              <w:left w:val="single" w:sz="6" w:space="0" w:color="auto"/>
              <w:bottom w:val="nil"/>
              <w:right w:val="single" w:sz="6" w:space="0" w:color="auto"/>
            </w:tcBorders>
          </w:tcPr>
          <w:p w:rsidR="00FD6E67" w:rsidRDefault="00FD6E67" w:rsidP="0007080A">
            <w:pPr>
              <w:pStyle w:val="tabletext11"/>
              <w:jc w:val="center"/>
              <w:rPr>
                <w:ins w:id="284" w:author="Author" w:date="2018-03-09T11:49:00Z"/>
              </w:rPr>
            </w:pPr>
            <w:ins w:id="285" w:author="Author" w:date="2018-03-09T11:49:00Z">
              <w:r>
                <w:t>0.687</w:t>
              </w:r>
            </w:ins>
          </w:p>
        </w:tc>
        <w:tc>
          <w:tcPr>
            <w:tcW w:w="922" w:type="dxa"/>
            <w:tcBorders>
              <w:top w:val="nil"/>
              <w:left w:val="nil"/>
              <w:bottom w:val="nil"/>
              <w:right w:val="single" w:sz="6" w:space="0" w:color="auto"/>
            </w:tcBorders>
          </w:tcPr>
          <w:p w:rsidR="00FD6E67" w:rsidRDefault="00FD6E67" w:rsidP="0007080A">
            <w:pPr>
              <w:pStyle w:val="tabletext11"/>
              <w:jc w:val="center"/>
              <w:rPr>
                <w:ins w:id="286" w:author="Author" w:date="2018-03-09T11:49:00Z"/>
              </w:rPr>
            </w:pPr>
            <w:ins w:id="287" w:author="Author" w:date="2018-03-09T11:49:00Z">
              <w:r>
                <w:t>0.692</w:t>
              </w:r>
            </w:ins>
          </w:p>
        </w:tc>
        <w:tc>
          <w:tcPr>
            <w:tcW w:w="923" w:type="dxa"/>
            <w:tcBorders>
              <w:top w:val="nil"/>
              <w:left w:val="nil"/>
              <w:bottom w:val="nil"/>
              <w:right w:val="single" w:sz="6" w:space="0" w:color="auto"/>
            </w:tcBorders>
          </w:tcPr>
          <w:p w:rsidR="00FD6E67" w:rsidRDefault="00FD6E67" w:rsidP="0007080A">
            <w:pPr>
              <w:pStyle w:val="tabletext11"/>
              <w:jc w:val="center"/>
              <w:rPr>
                <w:ins w:id="288" w:author="Author" w:date="2018-03-09T11:49:00Z"/>
              </w:rPr>
            </w:pPr>
            <w:ins w:id="289" w:author="Author" w:date="2018-03-09T11:49:00Z">
              <w:r>
                <w:t>0.770</w:t>
              </w:r>
            </w:ins>
          </w:p>
        </w:tc>
      </w:tr>
      <w:tr w:rsidR="00FD6E67" w:rsidRPr="00233FA4" w:rsidTr="001D4B24">
        <w:trPr>
          <w:trHeight w:val="190"/>
          <w:ins w:id="290" w:author="Author" w:date="2018-03-09T11:49:00Z"/>
        </w:trPr>
        <w:tc>
          <w:tcPr>
            <w:tcW w:w="200" w:type="dxa"/>
            <w:tcBorders>
              <w:top w:val="nil"/>
              <w:left w:val="nil"/>
              <w:bottom w:val="nil"/>
              <w:right w:val="nil"/>
            </w:tcBorders>
          </w:tcPr>
          <w:p w:rsidR="00FD6E67" w:rsidRDefault="00FD6E67" w:rsidP="0007080A">
            <w:pPr>
              <w:pStyle w:val="tabletext11"/>
              <w:rPr>
                <w:ins w:id="291" w:author="Author" w:date="2018-03-09T11:49:00Z"/>
              </w:rPr>
            </w:pPr>
          </w:p>
        </w:tc>
        <w:tc>
          <w:tcPr>
            <w:tcW w:w="210" w:type="dxa"/>
            <w:tcBorders>
              <w:top w:val="nil"/>
              <w:left w:val="single" w:sz="6" w:space="0" w:color="auto"/>
              <w:bottom w:val="nil"/>
              <w:right w:val="nil"/>
            </w:tcBorders>
          </w:tcPr>
          <w:p w:rsidR="00FD6E67" w:rsidRDefault="00FD6E67" w:rsidP="0007080A">
            <w:pPr>
              <w:pStyle w:val="tabletext11"/>
              <w:rPr>
                <w:ins w:id="292" w:author="Author" w:date="2018-03-09T11:49:00Z"/>
              </w:rPr>
            </w:pPr>
          </w:p>
        </w:tc>
        <w:tc>
          <w:tcPr>
            <w:tcW w:w="900" w:type="dxa"/>
            <w:tcBorders>
              <w:top w:val="nil"/>
              <w:left w:val="nil"/>
              <w:bottom w:val="nil"/>
              <w:right w:val="nil"/>
            </w:tcBorders>
          </w:tcPr>
          <w:p w:rsidR="00FD6E67" w:rsidRDefault="00FD6E67" w:rsidP="0007080A">
            <w:pPr>
              <w:pStyle w:val="tabletext11"/>
              <w:tabs>
                <w:tab w:val="decimal" w:pos="660"/>
              </w:tabs>
              <w:rPr>
                <w:ins w:id="293" w:author="Author" w:date="2018-03-09T11:49:00Z"/>
              </w:rPr>
            </w:pPr>
            <w:ins w:id="294" w:author="Author" w:date="2018-03-09T11:49:00Z">
              <w:r>
                <w:t>25,000</w:t>
              </w:r>
            </w:ins>
          </w:p>
        </w:tc>
        <w:tc>
          <w:tcPr>
            <w:tcW w:w="922" w:type="dxa"/>
            <w:tcBorders>
              <w:top w:val="nil"/>
              <w:left w:val="single" w:sz="6" w:space="0" w:color="auto"/>
              <w:bottom w:val="nil"/>
              <w:right w:val="single" w:sz="6" w:space="0" w:color="auto"/>
            </w:tcBorders>
          </w:tcPr>
          <w:p w:rsidR="00FD6E67" w:rsidRDefault="00FD6E67" w:rsidP="0007080A">
            <w:pPr>
              <w:pStyle w:val="tabletext11"/>
              <w:jc w:val="center"/>
              <w:rPr>
                <w:ins w:id="295" w:author="Author" w:date="2018-03-09T11:49:00Z"/>
              </w:rPr>
            </w:pPr>
            <w:ins w:id="296" w:author="Author" w:date="2018-03-09T11:49:00Z">
              <w:r>
                <w:t>0.539</w:t>
              </w:r>
            </w:ins>
          </w:p>
        </w:tc>
        <w:tc>
          <w:tcPr>
            <w:tcW w:w="923" w:type="dxa"/>
            <w:tcBorders>
              <w:top w:val="nil"/>
              <w:left w:val="single" w:sz="6" w:space="0" w:color="auto"/>
              <w:bottom w:val="nil"/>
              <w:right w:val="single" w:sz="6" w:space="0" w:color="auto"/>
            </w:tcBorders>
          </w:tcPr>
          <w:p w:rsidR="00FD6E67" w:rsidRDefault="00FD6E67" w:rsidP="0007080A">
            <w:pPr>
              <w:pStyle w:val="tabletext11"/>
              <w:jc w:val="center"/>
              <w:rPr>
                <w:ins w:id="297" w:author="Author" w:date="2018-03-09T11:49:00Z"/>
              </w:rPr>
            </w:pPr>
            <w:ins w:id="298" w:author="Author" w:date="2018-03-09T11:49:00Z">
              <w:r>
                <w:t>0.656</w:t>
              </w:r>
            </w:ins>
          </w:p>
        </w:tc>
        <w:tc>
          <w:tcPr>
            <w:tcW w:w="922" w:type="dxa"/>
            <w:tcBorders>
              <w:top w:val="nil"/>
              <w:left w:val="nil"/>
              <w:bottom w:val="nil"/>
              <w:right w:val="single" w:sz="6" w:space="0" w:color="auto"/>
            </w:tcBorders>
          </w:tcPr>
          <w:p w:rsidR="00FD6E67" w:rsidRDefault="00FD6E67" w:rsidP="0007080A">
            <w:pPr>
              <w:pStyle w:val="tabletext11"/>
              <w:jc w:val="center"/>
              <w:rPr>
                <w:ins w:id="299" w:author="Author" w:date="2018-03-09T11:49:00Z"/>
              </w:rPr>
            </w:pPr>
            <w:ins w:id="300" w:author="Author" w:date="2018-03-09T11:49:00Z">
              <w:r>
                <w:t>0.683</w:t>
              </w:r>
            </w:ins>
          </w:p>
        </w:tc>
        <w:tc>
          <w:tcPr>
            <w:tcW w:w="923" w:type="dxa"/>
            <w:tcBorders>
              <w:top w:val="nil"/>
              <w:left w:val="nil"/>
              <w:bottom w:val="nil"/>
              <w:right w:val="single" w:sz="6" w:space="0" w:color="auto"/>
            </w:tcBorders>
          </w:tcPr>
          <w:p w:rsidR="00FD6E67" w:rsidRDefault="00FD6E67" w:rsidP="0007080A">
            <w:pPr>
              <w:pStyle w:val="tabletext11"/>
              <w:jc w:val="center"/>
              <w:rPr>
                <w:ins w:id="301" w:author="Author" w:date="2018-03-09T11:49:00Z"/>
              </w:rPr>
            </w:pPr>
            <w:ins w:id="302" w:author="Author" w:date="2018-03-09T11:49:00Z">
              <w:r>
                <w:t>0.758</w:t>
              </w:r>
            </w:ins>
          </w:p>
        </w:tc>
      </w:tr>
      <w:tr w:rsidR="00FD6E67" w:rsidRPr="00233FA4" w:rsidTr="001D4B24">
        <w:trPr>
          <w:trHeight w:val="190"/>
          <w:ins w:id="303" w:author="Author" w:date="2018-03-09T11:49:00Z"/>
        </w:trPr>
        <w:tc>
          <w:tcPr>
            <w:tcW w:w="200" w:type="dxa"/>
            <w:tcBorders>
              <w:top w:val="nil"/>
              <w:left w:val="nil"/>
              <w:bottom w:val="nil"/>
              <w:right w:val="nil"/>
            </w:tcBorders>
          </w:tcPr>
          <w:p w:rsidR="00FD6E67" w:rsidRDefault="00FD6E67" w:rsidP="0007080A">
            <w:pPr>
              <w:pStyle w:val="tabletext11"/>
              <w:rPr>
                <w:ins w:id="304" w:author="Author" w:date="2018-03-09T11:49:00Z"/>
              </w:rPr>
            </w:pPr>
          </w:p>
        </w:tc>
        <w:tc>
          <w:tcPr>
            <w:tcW w:w="210" w:type="dxa"/>
            <w:tcBorders>
              <w:top w:val="nil"/>
              <w:left w:val="single" w:sz="6" w:space="0" w:color="auto"/>
              <w:bottom w:val="nil"/>
              <w:right w:val="nil"/>
            </w:tcBorders>
          </w:tcPr>
          <w:p w:rsidR="00FD6E67" w:rsidRDefault="00FD6E67" w:rsidP="0007080A">
            <w:pPr>
              <w:pStyle w:val="tabletext11"/>
              <w:rPr>
                <w:ins w:id="305" w:author="Author" w:date="2018-03-09T11:49:00Z"/>
              </w:rPr>
            </w:pPr>
          </w:p>
        </w:tc>
        <w:tc>
          <w:tcPr>
            <w:tcW w:w="900" w:type="dxa"/>
            <w:tcBorders>
              <w:top w:val="nil"/>
              <w:left w:val="nil"/>
              <w:bottom w:val="nil"/>
              <w:right w:val="nil"/>
            </w:tcBorders>
          </w:tcPr>
          <w:p w:rsidR="00FD6E67" w:rsidRDefault="00FD6E67" w:rsidP="0007080A">
            <w:pPr>
              <w:pStyle w:val="tabletext11"/>
              <w:tabs>
                <w:tab w:val="decimal" w:pos="660"/>
              </w:tabs>
              <w:rPr>
                <w:ins w:id="306" w:author="Author" w:date="2018-03-09T11:49:00Z"/>
              </w:rPr>
            </w:pPr>
            <w:ins w:id="307" w:author="Author" w:date="2018-03-09T11:49:00Z">
              <w:r>
                <w:t>50,000</w:t>
              </w:r>
            </w:ins>
          </w:p>
        </w:tc>
        <w:tc>
          <w:tcPr>
            <w:tcW w:w="922" w:type="dxa"/>
            <w:tcBorders>
              <w:top w:val="nil"/>
              <w:left w:val="single" w:sz="6" w:space="0" w:color="auto"/>
              <w:bottom w:val="nil"/>
              <w:right w:val="single" w:sz="6" w:space="0" w:color="auto"/>
            </w:tcBorders>
          </w:tcPr>
          <w:p w:rsidR="00FD6E67" w:rsidRDefault="00FD6E67" w:rsidP="0007080A">
            <w:pPr>
              <w:pStyle w:val="tabletext11"/>
              <w:jc w:val="center"/>
              <w:rPr>
                <w:ins w:id="308" w:author="Author" w:date="2018-03-09T11:49:00Z"/>
              </w:rPr>
            </w:pPr>
            <w:ins w:id="309" w:author="Author" w:date="2018-03-09T11:49:00Z">
              <w:r>
                <w:t>0.441</w:t>
              </w:r>
            </w:ins>
          </w:p>
        </w:tc>
        <w:tc>
          <w:tcPr>
            <w:tcW w:w="923" w:type="dxa"/>
            <w:tcBorders>
              <w:top w:val="nil"/>
              <w:left w:val="single" w:sz="6" w:space="0" w:color="auto"/>
              <w:bottom w:val="nil"/>
              <w:right w:val="single" w:sz="6" w:space="0" w:color="auto"/>
            </w:tcBorders>
          </w:tcPr>
          <w:p w:rsidR="00FD6E67" w:rsidRDefault="00FD6E67" w:rsidP="0007080A">
            <w:pPr>
              <w:pStyle w:val="tabletext11"/>
              <w:jc w:val="center"/>
              <w:rPr>
                <w:ins w:id="310" w:author="Author" w:date="2018-03-09T11:49:00Z"/>
              </w:rPr>
            </w:pPr>
            <w:ins w:id="311" w:author="Author" w:date="2018-03-09T11:49:00Z">
              <w:r>
                <w:t>0.549</w:t>
              </w:r>
            </w:ins>
          </w:p>
        </w:tc>
        <w:tc>
          <w:tcPr>
            <w:tcW w:w="922" w:type="dxa"/>
            <w:tcBorders>
              <w:top w:val="nil"/>
              <w:left w:val="nil"/>
              <w:bottom w:val="nil"/>
              <w:right w:val="single" w:sz="6" w:space="0" w:color="auto"/>
            </w:tcBorders>
          </w:tcPr>
          <w:p w:rsidR="00FD6E67" w:rsidRDefault="00FD6E67" w:rsidP="0007080A">
            <w:pPr>
              <w:pStyle w:val="tabletext11"/>
              <w:jc w:val="center"/>
              <w:rPr>
                <w:ins w:id="312" w:author="Author" w:date="2018-03-09T11:49:00Z"/>
              </w:rPr>
            </w:pPr>
            <w:ins w:id="313" w:author="Author" w:date="2018-03-09T11:49:00Z">
              <w:r>
                <w:t>0.665</w:t>
              </w:r>
            </w:ins>
          </w:p>
        </w:tc>
        <w:tc>
          <w:tcPr>
            <w:tcW w:w="923" w:type="dxa"/>
            <w:tcBorders>
              <w:top w:val="nil"/>
              <w:left w:val="nil"/>
              <w:bottom w:val="nil"/>
              <w:right w:val="single" w:sz="6" w:space="0" w:color="auto"/>
            </w:tcBorders>
          </w:tcPr>
          <w:p w:rsidR="00FD6E67" w:rsidRDefault="00FD6E67" w:rsidP="0007080A">
            <w:pPr>
              <w:pStyle w:val="tabletext11"/>
              <w:jc w:val="center"/>
              <w:rPr>
                <w:ins w:id="314" w:author="Author" w:date="2018-03-09T11:49:00Z"/>
              </w:rPr>
            </w:pPr>
            <w:ins w:id="315" w:author="Author" w:date="2018-03-09T11:49:00Z">
              <w:r>
                <w:t>0.731</w:t>
              </w:r>
            </w:ins>
          </w:p>
        </w:tc>
      </w:tr>
      <w:tr w:rsidR="00FD6E67" w:rsidRPr="00233FA4" w:rsidTr="001D4B24">
        <w:trPr>
          <w:trHeight w:val="190"/>
          <w:ins w:id="316" w:author="Author" w:date="2018-03-09T11:49:00Z"/>
        </w:trPr>
        <w:tc>
          <w:tcPr>
            <w:tcW w:w="200" w:type="dxa"/>
            <w:tcBorders>
              <w:top w:val="nil"/>
              <w:left w:val="nil"/>
              <w:bottom w:val="nil"/>
              <w:right w:val="nil"/>
            </w:tcBorders>
          </w:tcPr>
          <w:p w:rsidR="00FD6E67" w:rsidRDefault="00FD6E67" w:rsidP="0007080A">
            <w:pPr>
              <w:pStyle w:val="tabletext11"/>
              <w:rPr>
                <w:ins w:id="317" w:author="Author" w:date="2018-03-09T11:49:00Z"/>
              </w:rPr>
            </w:pPr>
          </w:p>
        </w:tc>
        <w:tc>
          <w:tcPr>
            <w:tcW w:w="210" w:type="dxa"/>
            <w:tcBorders>
              <w:top w:val="nil"/>
              <w:left w:val="single" w:sz="6" w:space="0" w:color="auto"/>
              <w:bottom w:val="nil"/>
              <w:right w:val="nil"/>
            </w:tcBorders>
          </w:tcPr>
          <w:p w:rsidR="00FD6E67" w:rsidRDefault="00FD6E67" w:rsidP="0007080A">
            <w:pPr>
              <w:pStyle w:val="tabletext11"/>
              <w:rPr>
                <w:ins w:id="318" w:author="Author" w:date="2018-03-09T11:49:00Z"/>
              </w:rPr>
            </w:pPr>
          </w:p>
        </w:tc>
        <w:tc>
          <w:tcPr>
            <w:tcW w:w="900" w:type="dxa"/>
            <w:tcBorders>
              <w:top w:val="nil"/>
              <w:left w:val="nil"/>
              <w:bottom w:val="nil"/>
              <w:right w:val="nil"/>
            </w:tcBorders>
          </w:tcPr>
          <w:p w:rsidR="00FD6E67" w:rsidRDefault="00FD6E67" w:rsidP="0007080A">
            <w:pPr>
              <w:pStyle w:val="tabletext11"/>
              <w:tabs>
                <w:tab w:val="decimal" w:pos="660"/>
              </w:tabs>
              <w:rPr>
                <w:ins w:id="319" w:author="Author" w:date="2018-03-09T11:49:00Z"/>
              </w:rPr>
            </w:pPr>
            <w:ins w:id="320" w:author="Author" w:date="2018-03-09T11:49:00Z">
              <w:r>
                <w:t>75,000</w:t>
              </w:r>
            </w:ins>
          </w:p>
        </w:tc>
        <w:tc>
          <w:tcPr>
            <w:tcW w:w="922" w:type="dxa"/>
            <w:tcBorders>
              <w:top w:val="nil"/>
              <w:left w:val="single" w:sz="6" w:space="0" w:color="auto"/>
              <w:bottom w:val="nil"/>
              <w:right w:val="single" w:sz="6" w:space="0" w:color="auto"/>
            </w:tcBorders>
          </w:tcPr>
          <w:p w:rsidR="00FD6E67" w:rsidRDefault="00FD6E67" w:rsidP="0007080A">
            <w:pPr>
              <w:pStyle w:val="tabletext11"/>
              <w:jc w:val="center"/>
              <w:rPr>
                <w:ins w:id="321" w:author="Author" w:date="2018-03-09T11:49:00Z"/>
              </w:rPr>
            </w:pPr>
            <w:ins w:id="322" w:author="Author" w:date="2018-03-09T11:49:00Z">
              <w:r>
                <w:t>0.388</w:t>
              </w:r>
            </w:ins>
          </w:p>
        </w:tc>
        <w:tc>
          <w:tcPr>
            <w:tcW w:w="923" w:type="dxa"/>
            <w:tcBorders>
              <w:top w:val="nil"/>
              <w:left w:val="single" w:sz="6" w:space="0" w:color="auto"/>
              <w:bottom w:val="nil"/>
              <w:right w:val="single" w:sz="6" w:space="0" w:color="auto"/>
            </w:tcBorders>
          </w:tcPr>
          <w:p w:rsidR="00FD6E67" w:rsidRDefault="00FD6E67" w:rsidP="0007080A">
            <w:pPr>
              <w:pStyle w:val="tabletext11"/>
              <w:jc w:val="center"/>
              <w:rPr>
                <w:ins w:id="323" w:author="Author" w:date="2018-03-09T11:49:00Z"/>
              </w:rPr>
            </w:pPr>
            <w:ins w:id="324" w:author="Author" w:date="2018-03-09T11:49:00Z">
              <w:r>
                <w:t>0.480</w:t>
              </w:r>
            </w:ins>
          </w:p>
        </w:tc>
        <w:tc>
          <w:tcPr>
            <w:tcW w:w="922" w:type="dxa"/>
            <w:tcBorders>
              <w:top w:val="nil"/>
              <w:left w:val="nil"/>
              <w:bottom w:val="nil"/>
              <w:right w:val="single" w:sz="6" w:space="0" w:color="auto"/>
            </w:tcBorders>
          </w:tcPr>
          <w:p w:rsidR="00FD6E67" w:rsidRDefault="00FD6E67" w:rsidP="0007080A">
            <w:pPr>
              <w:pStyle w:val="tabletext11"/>
              <w:jc w:val="center"/>
              <w:rPr>
                <w:ins w:id="325" w:author="Author" w:date="2018-03-09T11:49:00Z"/>
              </w:rPr>
            </w:pPr>
            <w:ins w:id="326" w:author="Author" w:date="2018-03-09T11:49:00Z">
              <w:r>
                <w:t>0.659</w:t>
              </w:r>
            </w:ins>
          </w:p>
        </w:tc>
        <w:tc>
          <w:tcPr>
            <w:tcW w:w="923" w:type="dxa"/>
            <w:tcBorders>
              <w:top w:val="nil"/>
              <w:left w:val="nil"/>
              <w:bottom w:val="nil"/>
              <w:right w:val="single" w:sz="6" w:space="0" w:color="auto"/>
            </w:tcBorders>
          </w:tcPr>
          <w:p w:rsidR="00FD6E67" w:rsidRDefault="00FD6E67" w:rsidP="0007080A">
            <w:pPr>
              <w:pStyle w:val="tabletext11"/>
              <w:jc w:val="center"/>
              <w:rPr>
                <w:ins w:id="327" w:author="Author" w:date="2018-03-09T11:49:00Z"/>
              </w:rPr>
            </w:pPr>
            <w:ins w:id="328" w:author="Author" w:date="2018-03-09T11:49:00Z">
              <w:r>
                <w:t>0.721</w:t>
              </w:r>
            </w:ins>
          </w:p>
        </w:tc>
      </w:tr>
      <w:tr w:rsidR="00FD6E67" w:rsidRPr="00233FA4" w:rsidTr="001D4B24">
        <w:trPr>
          <w:trHeight w:val="190"/>
          <w:ins w:id="329" w:author="Author" w:date="2018-03-09T11:49:00Z"/>
        </w:trPr>
        <w:tc>
          <w:tcPr>
            <w:tcW w:w="200" w:type="dxa"/>
            <w:tcBorders>
              <w:top w:val="nil"/>
              <w:left w:val="nil"/>
              <w:bottom w:val="nil"/>
              <w:right w:val="nil"/>
            </w:tcBorders>
          </w:tcPr>
          <w:p w:rsidR="00FD6E67" w:rsidRDefault="00FD6E67" w:rsidP="0007080A">
            <w:pPr>
              <w:pStyle w:val="tabletext11"/>
              <w:rPr>
                <w:ins w:id="330" w:author="Author" w:date="2018-03-09T11:49:00Z"/>
              </w:rPr>
            </w:pPr>
          </w:p>
        </w:tc>
        <w:tc>
          <w:tcPr>
            <w:tcW w:w="210" w:type="dxa"/>
            <w:tcBorders>
              <w:top w:val="nil"/>
              <w:left w:val="single" w:sz="6" w:space="0" w:color="auto"/>
              <w:bottom w:val="single" w:sz="6" w:space="0" w:color="auto"/>
              <w:right w:val="nil"/>
            </w:tcBorders>
          </w:tcPr>
          <w:p w:rsidR="00FD6E67" w:rsidRDefault="00FD6E67" w:rsidP="0007080A">
            <w:pPr>
              <w:pStyle w:val="tabletext11"/>
              <w:rPr>
                <w:ins w:id="331" w:author="Author" w:date="2018-03-09T11:49:00Z"/>
              </w:rPr>
            </w:pPr>
          </w:p>
        </w:tc>
        <w:tc>
          <w:tcPr>
            <w:tcW w:w="900" w:type="dxa"/>
            <w:tcBorders>
              <w:top w:val="nil"/>
              <w:left w:val="nil"/>
              <w:bottom w:val="single" w:sz="6" w:space="0" w:color="auto"/>
              <w:right w:val="nil"/>
            </w:tcBorders>
          </w:tcPr>
          <w:p w:rsidR="00FD6E67" w:rsidRDefault="00FD6E67" w:rsidP="0007080A">
            <w:pPr>
              <w:pStyle w:val="tabletext11"/>
              <w:tabs>
                <w:tab w:val="decimal" w:pos="660"/>
              </w:tabs>
              <w:rPr>
                <w:ins w:id="332" w:author="Author" w:date="2018-03-09T11:49:00Z"/>
              </w:rPr>
            </w:pPr>
            <w:ins w:id="333" w:author="Author" w:date="2018-03-09T11:49:00Z">
              <w:r>
                <w:t>100,000</w:t>
              </w:r>
            </w:ins>
          </w:p>
        </w:tc>
        <w:tc>
          <w:tcPr>
            <w:tcW w:w="922" w:type="dxa"/>
            <w:tcBorders>
              <w:top w:val="nil"/>
              <w:left w:val="single" w:sz="6" w:space="0" w:color="auto"/>
              <w:bottom w:val="single" w:sz="6" w:space="0" w:color="auto"/>
              <w:right w:val="single" w:sz="6" w:space="0" w:color="auto"/>
            </w:tcBorders>
          </w:tcPr>
          <w:p w:rsidR="00FD6E67" w:rsidRDefault="00FD6E67" w:rsidP="0007080A">
            <w:pPr>
              <w:pStyle w:val="tabletext11"/>
              <w:jc w:val="center"/>
              <w:rPr>
                <w:ins w:id="334" w:author="Author" w:date="2018-03-09T11:49:00Z"/>
              </w:rPr>
            </w:pPr>
            <w:ins w:id="335" w:author="Author" w:date="2018-03-09T11:49:00Z">
              <w:r>
                <w:t>0.351</w:t>
              </w:r>
            </w:ins>
          </w:p>
        </w:tc>
        <w:tc>
          <w:tcPr>
            <w:tcW w:w="923" w:type="dxa"/>
            <w:tcBorders>
              <w:top w:val="nil"/>
              <w:left w:val="single" w:sz="6" w:space="0" w:color="auto"/>
              <w:bottom w:val="single" w:sz="6" w:space="0" w:color="auto"/>
              <w:right w:val="single" w:sz="6" w:space="0" w:color="auto"/>
            </w:tcBorders>
          </w:tcPr>
          <w:p w:rsidR="00FD6E67" w:rsidRDefault="00FD6E67" w:rsidP="0007080A">
            <w:pPr>
              <w:pStyle w:val="tabletext11"/>
              <w:jc w:val="center"/>
              <w:rPr>
                <w:ins w:id="336" w:author="Author" w:date="2018-03-09T11:49:00Z"/>
              </w:rPr>
            </w:pPr>
            <w:ins w:id="337" w:author="Author" w:date="2018-03-09T11:49:00Z">
              <w:r>
                <w:t>0.429</w:t>
              </w:r>
            </w:ins>
          </w:p>
        </w:tc>
        <w:tc>
          <w:tcPr>
            <w:tcW w:w="922" w:type="dxa"/>
            <w:tcBorders>
              <w:top w:val="nil"/>
              <w:left w:val="nil"/>
              <w:bottom w:val="single" w:sz="6" w:space="0" w:color="auto"/>
              <w:right w:val="single" w:sz="6" w:space="0" w:color="auto"/>
            </w:tcBorders>
          </w:tcPr>
          <w:p w:rsidR="00FD6E67" w:rsidRDefault="00FD6E67" w:rsidP="0007080A">
            <w:pPr>
              <w:pStyle w:val="tabletext11"/>
              <w:jc w:val="center"/>
              <w:rPr>
                <w:ins w:id="338" w:author="Author" w:date="2018-03-09T11:49:00Z"/>
              </w:rPr>
            </w:pPr>
            <w:ins w:id="339" w:author="Author" w:date="2018-03-09T11:49:00Z">
              <w:r>
                <w:t>0.657</w:t>
              </w:r>
            </w:ins>
          </w:p>
        </w:tc>
        <w:tc>
          <w:tcPr>
            <w:tcW w:w="923" w:type="dxa"/>
            <w:tcBorders>
              <w:top w:val="nil"/>
              <w:left w:val="nil"/>
              <w:bottom w:val="single" w:sz="6" w:space="0" w:color="auto"/>
              <w:right w:val="single" w:sz="6" w:space="0" w:color="auto"/>
            </w:tcBorders>
          </w:tcPr>
          <w:p w:rsidR="00FD6E67" w:rsidRDefault="00FD6E67" w:rsidP="0007080A">
            <w:pPr>
              <w:pStyle w:val="tabletext11"/>
              <w:jc w:val="center"/>
              <w:rPr>
                <w:ins w:id="340" w:author="Author" w:date="2018-03-09T11:49:00Z"/>
              </w:rPr>
            </w:pPr>
            <w:ins w:id="341" w:author="Author" w:date="2018-03-09T11:49:00Z">
              <w:r>
                <w:t>0.716</w:t>
              </w:r>
            </w:ins>
          </w:p>
        </w:tc>
      </w:tr>
    </w:tbl>
    <w:p w:rsidR="00FD6E67" w:rsidRDefault="00FD6E67" w:rsidP="0007080A">
      <w:pPr>
        <w:pStyle w:val="tablecaption"/>
        <w:tabs>
          <w:tab w:val="left" w:pos="720"/>
          <w:tab w:val="left" w:pos="1440"/>
        </w:tabs>
        <w:rPr>
          <w:ins w:id="342" w:author="Author" w:date="2018-03-09T11:49:00Z"/>
        </w:rPr>
      </w:pPr>
      <w:ins w:id="343" w:author="Author" w:date="2018-03-09T11:49:00Z">
        <w:r>
          <w:t>Table 98.A.1. Liability Deductible Factors</w:t>
        </w:r>
      </w:ins>
    </w:p>
    <w:p w:rsidR="00FD6E67" w:rsidRDefault="00FD6E67" w:rsidP="0007080A">
      <w:pPr>
        <w:pStyle w:val="isonormal"/>
        <w:rPr>
          <w:ins w:id="344" w:author="Author" w:date="2018-03-09T11:49:00Z"/>
        </w:rPr>
      </w:pPr>
    </w:p>
    <w:p w:rsidR="00FD6E67" w:rsidRDefault="00FD6E67" w:rsidP="0007080A">
      <w:pPr>
        <w:pStyle w:val="outlinetxt3"/>
        <w:rPr>
          <w:ins w:id="345" w:author="Author" w:date="2018-03-09T11:49:00Z"/>
        </w:rPr>
      </w:pPr>
      <w:ins w:id="346" w:author="Author" w:date="2018-03-09T11:49:00Z">
        <w:r>
          <w:rPr>
            <w:b/>
          </w:rPr>
          <w:tab/>
          <w:t>2.</w:t>
        </w:r>
        <w:r>
          <w:rPr>
            <w:b/>
          </w:rPr>
          <w:tab/>
        </w:r>
        <w:r>
          <w:t>The following example us</w:t>
        </w:r>
        <w:r w:rsidRPr="0036323A">
          <w:t>es hypothetical loss</w:t>
        </w:r>
        <w:r>
          <w:t xml:space="preserve"> </w:t>
        </w:r>
        <w:r w:rsidRPr="0036323A">
          <w:t xml:space="preserve">costs and increased limits factors for a </w:t>
        </w:r>
        <w:r>
          <w:t>z</w:t>
        </w:r>
        <w:r w:rsidRPr="0036323A">
          <w:t>one</w:t>
        </w:r>
        <w:r>
          <w:t>-</w:t>
        </w:r>
        <w:r w:rsidRPr="0036323A">
          <w:t>rated</w:t>
        </w:r>
        <w:r>
          <w:t xml:space="preserve"> </w:t>
        </w:r>
        <w:r w:rsidRPr="0036323A">
          <w:t>risk for illustrative purposes only. You</w:t>
        </w:r>
        <w:r>
          <w:t xml:space="preserve"> </w:t>
        </w:r>
        <w:r w:rsidRPr="0036323A">
          <w:t>should determine from your individual</w:t>
        </w:r>
        <w:r>
          <w:t xml:space="preserve"> </w:t>
        </w:r>
        <w:r w:rsidRPr="0036323A">
          <w:t>companies what rates/loss costs and increased</w:t>
        </w:r>
        <w:r>
          <w:t xml:space="preserve"> </w:t>
        </w:r>
        <w:r w:rsidRPr="0036323A">
          <w:t>limits factors are actually in effect.</w:t>
        </w:r>
      </w:ins>
    </w:p>
    <w:p w:rsidR="00FD6E67" w:rsidRDefault="00FD6E67" w:rsidP="0007080A">
      <w:pPr>
        <w:pStyle w:val="blocktext4"/>
        <w:rPr>
          <w:ins w:id="347" w:author="Author" w:date="2018-03-09T11:49:00Z"/>
          <w:bCs/>
        </w:rPr>
      </w:pPr>
      <w:ins w:id="348" w:author="Author" w:date="2018-03-09T11:49:00Z">
        <w:r>
          <w:rPr>
            <w:bCs/>
          </w:rPr>
          <w:t>$500,000 bodily injury and property damage liability limit with a $1,000 zone-rated combined single limit deductible.</w:t>
        </w:r>
      </w:ins>
    </w:p>
    <w:p w:rsidR="00FD6E67" w:rsidRDefault="00FD6E67" w:rsidP="0007080A">
      <w:pPr>
        <w:pStyle w:val="outlinetxt4"/>
        <w:rPr>
          <w:ins w:id="349" w:author="Author" w:date="2018-03-09T11:49:00Z"/>
          <w:bCs/>
        </w:rPr>
      </w:pPr>
      <w:ins w:id="350" w:author="Author" w:date="2018-03-09T11:49:00Z">
        <w:r>
          <w:rPr>
            <w:bCs/>
          </w:rPr>
          <w:tab/>
        </w:r>
        <w:r>
          <w:rPr>
            <w:b/>
          </w:rPr>
          <w:t>a.</w:t>
        </w:r>
        <w:r>
          <w:rPr>
            <w:b/>
          </w:rPr>
          <w:tab/>
        </w:r>
        <w:r>
          <w:rPr>
            <w:bCs/>
          </w:rPr>
          <w:t>Premium for $100,000 full coverage – $2,000.</w:t>
        </w:r>
      </w:ins>
    </w:p>
    <w:p w:rsidR="00FD6E67" w:rsidRDefault="00FD6E67" w:rsidP="0007080A">
      <w:pPr>
        <w:pStyle w:val="outlinetxt4"/>
        <w:rPr>
          <w:ins w:id="351" w:author="Author" w:date="2018-03-09T11:49:00Z"/>
          <w:bCs/>
        </w:rPr>
      </w:pPr>
      <w:ins w:id="352" w:author="Author" w:date="2018-03-09T11:49:00Z">
        <w:r>
          <w:rPr>
            <w:bCs/>
          </w:rPr>
          <w:tab/>
        </w:r>
        <w:r>
          <w:rPr>
            <w:b/>
          </w:rPr>
          <w:t>b.</w:t>
        </w:r>
        <w:r>
          <w:rPr>
            <w:b/>
          </w:rPr>
          <w:tab/>
        </w:r>
        <w:r>
          <w:rPr>
            <w:bCs/>
          </w:rPr>
          <w:t>$1,000 deductible factor – .963.</w:t>
        </w:r>
      </w:ins>
    </w:p>
    <w:p w:rsidR="00FD6E67" w:rsidRDefault="00FD6E67" w:rsidP="0007080A">
      <w:pPr>
        <w:pStyle w:val="outlinetxt4"/>
        <w:rPr>
          <w:ins w:id="353" w:author="Author" w:date="2018-03-09T11:49:00Z"/>
          <w:bCs/>
        </w:rPr>
      </w:pPr>
      <w:ins w:id="354" w:author="Author" w:date="2018-03-09T11:49:00Z">
        <w:r>
          <w:rPr>
            <w:bCs/>
          </w:rPr>
          <w:tab/>
        </w:r>
        <w:r>
          <w:rPr>
            <w:b/>
          </w:rPr>
          <w:t>c.</w:t>
        </w:r>
        <w:r>
          <w:rPr>
            <w:b/>
          </w:rPr>
          <w:tab/>
        </w:r>
        <w:r>
          <w:rPr>
            <w:bCs/>
          </w:rPr>
          <w:t xml:space="preserve">Premium for $100,000 limit with a $1,000 deductible – ($2,000 x .963) </w:t>
        </w:r>
        <w:r w:rsidRPr="00A41166">
          <w:rPr>
            <w:bCs/>
          </w:rPr>
          <w:t>= $1</w:t>
        </w:r>
        <w:r>
          <w:rPr>
            <w:bCs/>
          </w:rPr>
          <w:t>,</w:t>
        </w:r>
        <w:r w:rsidRPr="00A41166">
          <w:rPr>
            <w:bCs/>
          </w:rPr>
          <w:t>9</w:t>
        </w:r>
        <w:r>
          <w:rPr>
            <w:bCs/>
          </w:rPr>
          <w:t>26</w:t>
        </w:r>
        <w:r w:rsidRPr="00A41166">
          <w:rPr>
            <w:bCs/>
          </w:rPr>
          <w:t>.</w:t>
        </w:r>
      </w:ins>
    </w:p>
    <w:p w:rsidR="00FD6E67" w:rsidRDefault="00FD6E67" w:rsidP="0007080A">
      <w:pPr>
        <w:pStyle w:val="outlinetxt4"/>
        <w:rPr>
          <w:ins w:id="355" w:author="Author" w:date="2018-03-09T11:49:00Z"/>
          <w:bCs/>
        </w:rPr>
      </w:pPr>
      <w:ins w:id="356" w:author="Author" w:date="2018-03-09T11:49:00Z">
        <w:r>
          <w:rPr>
            <w:bCs/>
          </w:rPr>
          <w:tab/>
        </w:r>
        <w:r>
          <w:rPr>
            <w:b/>
          </w:rPr>
          <w:t>d.</w:t>
        </w:r>
        <w:r>
          <w:rPr>
            <w:bCs/>
          </w:rPr>
          <w:tab/>
          <w:t>Increased limit factor for $500,000 limit – 1.53.</w:t>
        </w:r>
      </w:ins>
    </w:p>
    <w:p w:rsidR="00FD6E67" w:rsidRDefault="00FD6E67" w:rsidP="0007080A">
      <w:pPr>
        <w:pStyle w:val="outlinetxt4"/>
        <w:rPr>
          <w:ins w:id="357" w:author="Author" w:date="2018-03-09T11:49:00Z"/>
          <w:bCs/>
        </w:rPr>
      </w:pPr>
      <w:ins w:id="358" w:author="Author" w:date="2018-03-09T11:49:00Z">
        <w:r>
          <w:rPr>
            <w:bCs/>
          </w:rPr>
          <w:tab/>
        </w:r>
        <w:r>
          <w:rPr>
            <w:b/>
          </w:rPr>
          <w:t>e.</w:t>
        </w:r>
        <w:r>
          <w:rPr>
            <w:bCs/>
          </w:rPr>
          <w:tab/>
          <w:t>Increment factor over $100,000 limit – .53.</w:t>
        </w:r>
      </w:ins>
    </w:p>
    <w:p w:rsidR="00FD6E67" w:rsidRDefault="00FD6E67" w:rsidP="0007080A">
      <w:pPr>
        <w:pStyle w:val="outlinetxt4"/>
        <w:rPr>
          <w:ins w:id="359" w:author="Author" w:date="2018-03-09T11:49:00Z"/>
          <w:bCs/>
        </w:rPr>
      </w:pPr>
      <w:ins w:id="360" w:author="Author" w:date="2018-03-09T11:49:00Z">
        <w:r>
          <w:rPr>
            <w:bCs/>
          </w:rPr>
          <w:tab/>
        </w:r>
        <w:r>
          <w:rPr>
            <w:b/>
          </w:rPr>
          <w:t>f.</w:t>
        </w:r>
        <w:r>
          <w:rPr>
            <w:b/>
          </w:rPr>
          <w:tab/>
        </w:r>
        <w:r>
          <w:rPr>
            <w:bCs/>
          </w:rPr>
          <w:t>Dollar increment amount – ($2,000 x .53) = $1,060.00.</w:t>
        </w:r>
      </w:ins>
    </w:p>
    <w:p w:rsidR="00FD6E67" w:rsidRDefault="00FD6E67" w:rsidP="0007080A">
      <w:pPr>
        <w:pStyle w:val="outlinetxt4"/>
        <w:rPr>
          <w:ins w:id="361" w:author="Author" w:date="2018-03-09T11:49:00Z"/>
          <w:bCs/>
        </w:rPr>
      </w:pPr>
      <w:ins w:id="362" w:author="Author" w:date="2018-03-09T11:49:00Z">
        <w:r>
          <w:rPr>
            <w:bCs/>
          </w:rPr>
          <w:tab/>
        </w:r>
        <w:r>
          <w:rPr>
            <w:b/>
          </w:rPr>
          <w:t>g.</w:t>
        </w:r>
        <w:r>
          <w:rPr>
            <w:bCs/>
          </w:rPr>
          <w:tab/>
          <w:t xml:space="preserve">Premium for $500,000 bodily injury and property damage liability with a $1,000 deductible – </w:t>
        </w:r>
        <w:r w:rsidRPr="00A41166">
          <w:rPr>
            <w:bCs/>
          </w:rPr>
          <w:t>($1</w:t>
        </w:r>
        <w:r>
          <w:rPr>
            <w:bCs/>
          </w:rPr>
          <w:t>,</w:t>
        </w:r>
        <w:r w:rsidRPr="00A41166">
          <w:rPr>
            <w:bCs/>
          </w:rPr>
          <w:t>9</w:t>
        </w:r>
        <w:r>
          <w:rPr>
            <w:bCs/>
          </w:rPr>
          <w:t>26</w:t>
        </w:r>
        <w:r w:rsidRPr="00A41166">
          <w:rPr>
            <w:bCs/>
          </w:rPr>
          <w:t>.00 plus</w:t>
        </w:r>
        <w:r>
          <w:rPr>
            <w:bCs/>
          </w:rPr>
          <w:t xml:space="preserve"> $1,060.00) = $2,986.00.</w:t>
        </w:r>
      </w:ins>
    </w:p>
    <w:p w:rsidR="00FD6E67" w:rsidRDefault="00FD6E67" w:rsidP="0007080A">
      <w:pPr>
        <w:pStyle w:val="outlinetxt4"/>
        <w:rPr>
          <w:ins w:id="363" w:author="Author" w:date="2018-03-09T11:49:00Z"/>
          <w:bCs/>
        </w:rPr>
      </w:pPr>
      <w:ins w:id="364" w:author="Author" w:date="2018-03-09T11:49:00Z">
        <w:r>
          <w:rPr>
            <w:bCs/>
          </w:rPr>
          <w:tab/>
        </w:r>
        <w:r>
          <w:rPr>
            <w:b/>
          </w:rPr>
          <w:t>h.</w:t>
        </w:r>
        <w:r>
          <w:rPr>
            <w:b/>
          </w:rPr>
          <w:tab/>
        </w:r>
        <w:r>
          <w:rPr>
            <w:bCs/>
          </w:rPr>
          <w:t>For deductibles not shown, refer to company.</w:t>
        </w:r>
      </w:ins>
    </w:p>
    <w:p w:rsidR="00FD6E67" w:rsidRPr="00B93DEA" w:rsidRDefault="00FD6E67" w:rsidP="0007080A">
      <w:pPr>
        <w:pStyle w:val="blocktext1"/>
      </w:pPr>
      <w:r w:rsidRPr="00B93DEA">
        <w:t>Paragraph</w:t>
      </w:r>
      <w:r w:rsidRPr="008C1F3B">
        <w:t xml:space="preserve"> </w:t>
      </w:r>
      <w:r w:rsidRPr="00B93DEA">
        <w:rPr>
          <w:b/>
        </w:rPr>
        <w:t>B.</w:t>
      </w:r>
      <w:r w:rsidRPr="00B93DEA">
        <w:t xml:space="preserve"> is replaced by the following:</w:t>
      </w:r>
    </w:p>
    <w:p w:rsidR="00FD6E67" w:rsidRPr="00B93DEA" w:rsidRDefault="00FD6E67" w:rsidP="0007080A">
      <w:pPr>
        <w:pStyle w:val="outlinehd2"/>
      </w:pPr>
      <w:r w:rsidRPr="00B93DEA">
        <w:tab/>
        <w:t>B.</w:t>
      </w:r>
      <w:r w:rsidRPr="00B93DEA">
        <w:tab/>
        <w:t>Physical Damage Coverages</w:t>
      </w:r>
    </w:p>
    <w:p w:rsidR="00FD6E67" w:rsidRPr="00B93DEA" w:rsidRDefault="00FD6E67" w:rsidP="0007080A">
      <w:pPr>
        <w:pStyle w:val="blocktext3"/>
      </w:pPr>
      <w:r w:rsidRPr="00B93DEA">
        <w:t xml:space="preserve">For deductibles not shown in the </w:t>
      </w:r>
      <w:r>
        <w:t>base</w:t>
      </w:r>
      <w:r w:rsidRPr="00B93DEA">
        <w:t xml:space="preserve"> loss costs, compute the premiums as follows. For stated amount rating, refer to Rule </w:t>
      </w:r>
      <w:r w:rsidRPr="00B93DEA">
        <w:rPr>
          <w:b/>
          <w:bCs/>
        </w:rPr>
        <w:t>101.</w:t>
      </w:r>
    </w:p>
    <w:p w:rsidR="00FD6E67" w:rsidRPr="00B93DEA" w:rsidRDefault="00FD6E67" w:rsidP="0007080A">
      <w:pPr>
        <w:pStyle w:val="outlinehd3"/>
      </w:pPr>
      <w:r w:rsidRPr="00B93DEA">
        <w:tab/>
        <w:t>1.</w:t>
      </w:r>
      <w:r w:rsidRPr="00B93DEA">
        <w:tab/>
        <w:t xml:space="preserve">Private Passenger Types, Trucks, Tractors And Trailers </w:t>
      </w:r>
      <w:r>
        <w:t>And</w:t>
      </w:r>
      <w:r w:rsidRPr="00B93DEA">
        <w:t xml:space="preserve"> All Autos Except Zone-</w:t>
      </w:r>
      <w:r>
        <w:t>r</w:t>
      </w:r>
      <w:r w:rsidRPr="00B93DEA">
        <w:t>ated Risks</w:t>
      </w:r>
    </w:p>
    <w:p w:rsidR="00FD6E67" w:rsidRPr="00B93DEA" w:rsidRDefault="00FD6E67" w:rsidP="0007080A">
      <w:pPr>
        <w:pStyle w:val="outlinehd4"/>
      </w:pPr>
      <w:r w:rsidRPr="00B93DEA">
        <w:tab/>
        <w:t>a.</w:t>
      </w:r>
      <w:r w:rsidRPr="00B93DEA">
        <w:tab/>
        <w:t>Computation Procedures</w:t>
      </w:r>
    </w:p>
    <w:p w:rsidR="00FD6E67" w:rsidRPr="00B93DEA" w:rsidRDefault="00FD6E67" w:rsidP="0007080A">
      <w:pPr>
        <w:pStyle w:val="outlinetxt5"/>
      </w:pPr>
      <w:r w:rsidRPr="00B93DEA">
        <w:tab/>
      </w:r>
      <w:r w:rsidRPr="00B93DEA">
        <w:rPr>
          <w:b/>
        </w:rPr>
        <w:t>(1)</w:t>
      </w:r>
      <w:r w:rsidRPr="00B93DEA">
        <w:tab/>
        <w:t>Determine the base loss cost.</w:t>
      </w:r>
    </w:p>
    <w:p w:rsidR="00FD6E67" w:rsidRDefault="00FD6E67" w:rsidP="0007080A">
      <w:pPr>
        <w:pStyle w:val="outlinetxt5"/>
      </w:pPr>
      <w:r>
        <w:tab/>
      </w:r>
      <w:r w:rsidRPr="00492F81">
        <w:rPr>
          <w:b/>
        </w:rPr>
        <w:t>(2)</w:t>
      </w:r>
      <w:r w:rsidRPr="00492F81">
        <w:tab/>
        <w:t xml:space="preserve">Use Rule </w:t>
      </w:r>
      <w:r w:rsidRPr="00492F81">
        <w:rPr>
          <w:b/>
          <w:bCs/>
        </w:rPr>
        <w:t>101.</w:t>
      </w:r>
      <w:r w:rsidRPr="00492F81">
        <w:t xml:space="preserve"> to determine the factor for the age group of the auto being rated. For exposures rated on a stated amount basis, the </w:t>
      </w:r>
      <w:del w:id="365" w:author="Author" w:date="2018-06-07T13:44:00Z">
        <w:r w:rsidRPr="00492F81" w:rsidDel="00297EFF">
          <w:delText xml:space="preserve">age </w:delText>
        </w:r>
      </w:del>
      <w:ins w:id="366" w:author="Author" w:date="2018-06-07T13:44:00Z">
        <w:r>
          <w:t>Age</w:t>
        </w:r>
        <w:r w:rsidRPr="00492F81">
          <w:t xml:space="preserve"> </w:t>
        </w:r>
      </w:ins>
      <w:del w:id="367" w:author="Author" w:date="2018-06-07T13:44:00Z">
        <w:r w:rsidRPr="00492F81" w:rsidDel="00297EFF">
          <w:delText xml:space="preserve">group </w:delText>
        </w:r>
      </w:del>
      <w:ins w:id="368" w:author="Author" w:date="2018-06-07T13:44:00Z">
        <w:r>
          <w:t>Group</w:t>
        </w:r>
        <w:r w:rsidRPr="00492F81">
          <w:t xml:space="preserve"> </w:t>
        </w:r>
      </w:ins>
      <w:r w:rsidRPr="00492F81">
        <w:t>factor</w:t>
      </w:r>
      <w:ins w:id="369" w:author="Author" w:date="2018-06-07T13:44:00Z">
        <w:r w:rsidRPr="00492F81">
          <w:t xml:space="preserve"> </w:t>
        </w:r>
      </w:ins>
      <w:r w:rsidRPr="00492F81">
        <w:t>is always 1.00.</w:t>
      </w:r>
    </w:p>
    <w:p w:rsidR="00FD6E67" w:rsidRDefault="00FD6E67" w:rsidP="0007080A">
      <w:pPr>
        <w:pStyle w:val="outlinetxt5"/>
      </w:pPr>
      <w:r w:rsidRPr="00B93DEA">
        <w:tab/>
      </w:r>
      <w:r w:rsidRPr="00B93DEA">
        <w:rPr>
          <w:b/>
        </w:rPr>
        <w:t>(3)</w:t>
      </w:r>
      <w:r w:rsidRPr="00B93DEA">
        <w:tab/>
        <w:t xml:space="preserve">Multiply the base </w:t>
      </w:r>
      <w:r>
        <w:t>loss cost</w:t>
      </w:r>
      <w:r w:rsidRPr="00B93DEA">
        <w:t xml:space="preserve"> by the </w:t>
      </w:r>
      <w:del w:id="370" w:author="Author" w:date="2018-06-07T13:44:00Z">
        <w:r w:rsidRPr="00B93DEA" w:rsidDel="00297EFF">
          <w:delText xml:space="preserve">age </w:delText>
        </w:r>
      </w:del>
      <w:ins w:id="371" w:author="Author" w:date="2018-06-07T13:44:00Z">
        <w:r>
          <w:t>Age</w:t>
        </w:r>
        <w:r w:rsidRPr="00B93DEA">
          <w:t xml:space="preserve"> </w:t>
        </w:r>
      </w:ins>
      <w:del w:id="372" w:author="Author" w:date="2018-06-07T13:44:00Z">
        <w:r w:rsidRPr="00B93DEA" w:rsidDel="00297EFF">
          <w:delText xml:space="preserve">group </w:delText>
        </w:r>
      </w:del>
      <w:ins w:id="373" w:author="Author" w:date="2018-06-07T13:44:00Z">
        <w:r>
          <w:t>Group</w:t>
        </w:r>
        <w:r w:rsidRPr="00B93DEA">
          <w:t xml:space="preserve"> </w:t>
        </w:r>
      </w:ins>
      <w:r w:rsidRPr="00B93DEA">
        <w:t>factor.</w:t>
      </w:r>
    </w:p>
    <w:p w:rsidR="00FD6E67" w:rsidRDefault="00FD6E67" w:rsidP="0007080A">
      <w:pPr>
        <w:pStyle w:val="outlinetxt5"/>
      </w:pPr>
      <w:r>
        <w:tab/>
      </w:r>
      <w:r w:rsidRPr="00AC3AE7">
        <w:rPr>
          <w:b/>
        </w:rPr>
        <w:t>(4)</w:t>
      </w:r>
      <w:r>
        <w:tab/>
        <w:t xml:space="preserve">Use Rule </w:t>
      </w:r>
      <w:r w:rsidRPr="00AC3AE7">
        <w:rPr>
          <w:b/>
        </w:rPr>
        <w:t>101.</w:t>
      </w:r>
      <w:r>
        <w:t xml:space="preserve"> to determine the factor for the original cost new of the auto being rated.</w:t>
      </w:r>
    </w:p>
    <w:p w:rsidR="00FD6E67" w:rsidRPr="00B93DEA" w:rsidRDefault="00FD6E67" w:rsidP="0007080A">
      <w:pPr>
        <w:pStyle w:val="outlinetxt5"/>
      </w:pPr>
      <w:r>
        <w:tab/>
      </w:r>
      <w:r w:rsidRPr="00AC3AE7">
        <w:rPr>
          <w:b/>
        </w:rPr>
        <w:t>(5)</w:t>
      </w:r>
      <w:r>
        <w:tab/>
        <w:t xml:space="preserve">Subtract the applicable factor for the deductible desired from the </w:t>
      </w:r>
      <w:del w:id="374" w:author="Author" w:date="2018-06-07T13:44:00Z">
        <w:r w:rsidDel="00297EFF">
          <w:delText xml:space="preserve">original </w:delText>
        </w:r>
      </w:del>
      <w:ins w:id="375" w:author="Author" w:date="2018-06-07T13:44:00Z">
        <w:r>
          <w:t xml:space="preserve">Original </w:t>
        </w:r>
      </w:ins>
      <w:del w:id="376" w:author="Author" w:date="2018-06-07T13:44:00Z">
        <w:r w:rsidDel="00297EFF">
          <w:delText xml:space="preserve">cost </w:delText>
        </w:r>
      </w:del>
      <w:ins w:id="377" w:author="Author" w:date="2018-06-07T13:44:00Z">
        <w:r>
          <w:t xml:space="preserve">Cost </w:t>
        </w:r>
      </w:ins>
      <w:del w:id="378" w:author="Author" w:date="2018-06-07T13:44:00Z">
        <w:r w:rsidDel="00297EFF">
          <w:delText xml:space="preserve">new </w:delText>
        </w:r>
      </w:del>
      <w:ins w:id="379" w:author="Author" w:date="2018-06-07T13:44:00Z">
        <w:r>
          <w:t xml:space="preserve">New </w:t>
        </w:r>
      </w:ins>
      <w:r>
        <w:t>factor.</w:t>
      </w:r>
    </w:p>
    <w:p w:rsidR="00FD6E67" w:rsidRPr="00B93DEA" w:rsidRDefault="00FD6E67" w:rsidP="0007080A">
      <w:pPr>
        <w:pStyle w:val="outlinetxt5"/>
      </w:pPr>
      <w:r w:rsidRPr="00B93DEA">
        <w:tab/>
      </w:r>
      <w:r w:rsidRPr="00B93DEA">
        <w:rPr>
          <w:b/>
        </w:rPr>
        <w:t>(</w:t>
      </w:r>
      <w:r>
        <w:rPr>
          <w:b/>
        </w:rPr>
        <w:t>6</w:t>
      </w:r>
      <w:r w:rsidRPr="00B93DEA">
        <w:rPr>
          <w:b/>
        </w:rPr>
        <w:t>)</w:t>
      </w:r>
      <w:r w:rsidRPr="00B93DEA">
        <w:tab/>
      </w:r>
      <w:r>
        <w:t>Multiply</w:t>
      </w:r>
      <w:r w:rsidRPr="00B93DEA">
        <w:t xml:space="preserve"> the result </w:t>
      </w:r>
      <w:r>
        <w:t xml:space="preserve">of Paragraph </w:t>
      </w:r>
      <w:r w:rsidRPr="000E2C19">
        <w:rPr>
          <w:b/>
        </w:rPr>
        <w:t>(</w:t>
      </w:r>
      <w:r>
        <w:rPr>
          <w:b/>
        </w:rPr>
        <w:t>3</w:t>
      </w:r>
      <w:r w:rsidRPr="000E2C19">
        <w:rPr>
          <w:b/>
        </w:rPr>
        <w:t>)</w:t>
      </w:r>
      <w:r>
        <w:t xml:space="preserve"> by the result of Paragraph </w:t>
      </w:r>
      <w:r w:rsidRPr="000E2C19">
        <w:rPr>
          <w:b/>
        </w:rPr>
        <w:t>(</w:t>
      </w:r>
      <w:r>
        <w:rPr>
          <w:b/>
        </w:rPr>
        <w:t>5</w:t>
      </w:r>
      <w:r w:rsidRPr="000E2C19">
        <w:rPr>
          <w:b/>
        </w:rPr>
        <w:t>)</w:t>
      </w:r>
      <w:r w:rsidRPr="00C26E12">
        <w:rPr>
          <w:b/>
        </w:rPr>
        <w:t>.</w:t>
      </w:r>
      <w:r>
        <w:t xml:space="preserve"> </w:t>
      </w:r>
      <w:r w:rsidRPr="00B93DEA">
        <w:t>Alternatively, the following equation will give the appropriate loss cost for every desired deductible:</w:t>
      </w:r>
    </w:p>
    <w:p w:rsidR="00FD6E67" w:rsidRPr="00B93DEA" w:rsidRDefault="00FD6E67" w:rsidP="0007080A">
      <w:pPr>
        <w:pStyle w:val="blocktext6"/>
      </w:pPr>
      <w:r>
        <w:lastRenderedPageBreak/>
        <w:t>Base</w:t>
      </w:r>
      <w:r w:rsidRPr="00B93DEA">
        <w:t xml:space="preserve"> loss cost x Age </w:t>
      </w:r>
      <w:ins w:id="380" w:author="Author" w:date="2018-06-07T13:44:00Z">
        <w:r>
          <w:t xml:space="preserve">Group </w:t>
        </w:r>
      </w:ins>
      <w:r w:rsidRPr="00B93DEA">
        <w:t xml:space="preserve">factor from Rule </w:t>
      </w:r>
      <w:r w:rsidRPr="00B93DEA">
        <w:rPr>
          <w:b/>
          <w:bCs/>
        </w:rPr>
        <w:t>101.</w:t>
      </w:r>
      <w:r w:rsidRPr="00B93DEA">
        <w:t xml:space="preserve"> x (Original Cost New factor – deductible factor from Rule </w:t>
      </w:r>
      <w:r w:rsidRPr="00B93DEA">
        <w:rPr>
          <w:b/>
        </w:rPr>
        <w:t>98.</w:t>
      </w:r>
      <w:r w:rsidRPr="00B93DEA">
        <w:t>).</w:t>
      </w:r>
    </w:p>
    <w:p w:rsidR="00FD6E67" w:rsidRPr="00B93DEA" w:rsidRDefault="00FD6E67" w:rsidP="0007080A">
      <w:pPr>
        <w:pStyle w:val="outlinetxt5"/>
      </w:pPr>
      <w:r w:rsidRPr="00B93DEA">
        <w:tab/>
      </w:r>
      <w:r w:rsidRPr="00B93DEA">
        <w:rPr>
          <w:b/>
        </w:rPr>
        <w:t>(</w:t>
      </w:r>
      <w:r>
        <w:rPr>
          <w:b/>
        </w:rPr>
        <w:t>7</w:t>
      </w:r>
      <w:r w:rsidRPr="00B93DEA">
        <w:rPr>
          <w:b/>
        </w:rPr>
        <w:t>)</w:t>
      </w:r>
      <w:r w:rsidRPr="00B93DEA">
        <w:tab/>
      </w:r>
      <w:r>
        <w:t xml:space="preserve">The rating procedures in Paragraph </w:t>
      </w:r>
      <w:r w:rsidRPr="000E2C19">
        <w:rPr>
          <w:b/>
        </w:rPr>
        <w:t>a.</w:t>
      </w:r>
      <w:r w:rsidRPr="00B93DEA">
        <w:t xml:space="preserve"> do not apply if the deductible factor is greater than the Original Cost New factor.</w:t>
      </w:r>
    </w:p>
    <w:p w:rsidR="00FD6E67" w:rsidRPr="00B93DEA" w:rsidRDefault="00FD6E67" w:rsidP="0007080A">
      <w:pPr>
        <w:pStyle w:val="outlinehd4"/>
      </w:pPr>
      <w:r w:rsidRPr="00B93DEA">
        <w:tab/>
        <w:t>b.</w:t>
      </w:r>
      <w:r w:rsidRPr="00B93DEA">
        <w:tab/>
        <w:t>Deductible Factors</w:t>
      </w:r>
    </w:p>
    <w:p w:rsidR="00FD6E67" w:rsidRPr="00B93DEA" w:rsidRDefault="00FD6E67" w:rsidP="0007080A">
      <w:pPr>
        <w:pStyle w:val="outlinehd5"/>
      </w:pPr>
      <w:r w:rsidRPr="00B93DEA">
        <w:tab/>
        <w:t>(1)</w:t>
      </w:r>
      <w:r w:rsidRPr="00B93DEA">
        <w:tab/>
        <w:t>Comprehensive</w:t>
      </w:r>
    </w:p>
    <w:p w:rsidR="00FD6E67" w:rsidRPr="00B93DEA" w:rsidRDefault="00FD6E67" w:rsidP="0007080A">
      <w:pPr>
        <w:pStyle w:val="outlinehd6"/>
      </w:pPr>
      <w:r w:rsidRPr="00B93DEA">
        <w:tab/>
        <w:t>(a)</w:t>
      </w:r>
      <w:r w:rsidRPr="00B93DEA">
        <w:tab/>
        <w:t>Private Passenger Types</w:t>
      </w:r>
    </w:p>
    <w:p w:rsidR="00FD6E67" w:rsidRPr="00B93DEA" w:rsidRDefault="00FD6E67" w:rsidP="0007080A">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FD6E67" w:rsidRPr="00B93DEA" w:rsidTr="00CF7B46">
        <w:trPr>
          <w:cantSplit/>
          <w:trHeight w:val="190"/>
        </w:trPr>
        <w:tc>
          <w:tcPr>
            <w:tcW w:w="200" w:type="dxa"/>
          </w:tcPr>
          <w:p w:rsidR="00FD6E67" w:rsidRPr="00B93DEA" w:rsidRDefault="00FD6E67" w:rsidP="0007080A">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FD6E67" w:rsidRPr="00B93DEA" w:rsidRDefault="00FD6E67" w:rsidP="0007080A">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FD6E67" w:rsidRPr="00B93DEA" w:rsidRDefault="00FD6E67" w:rsidP="0007080A">
            <w:pPr>
              <w:pStyle w:val="tablehead"/>
            </w:pPr>
            <w:r w:rsidRPr="00B93DEA">
              <w:t>Factor</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top w:val="single" w:sz="4" w:space="0" w:color="auto"/>
              <w:left w:val="single" w:sz="4" w:space="0" w:color="auto"/>
            </w:tcBorders>
          </w:tcPr>
          <w:p w:rsidR="00FD6E67" w:rsidRPr="00B93DEA" w:rsidRDefault="00FD6E67" w:rsidP="0007080A">
            <w:pPr>
              <w:pStyle w:val="tabletext11"/>
              <w:jc w:val="right"/>
            </w:pPr>
            <w:r w:rsidRPr="00B93DEA">
              <w:t>$</w:t>
            </w:r>
          </w:p>
        </w:tc>
        <w:tc>
          <w:tcPr>
            <w:tcW w:w="1440" w:type="dxa"/>
            <w:tcBorders>
              <w:top w:val="single" w:sz="4" w:space="0" w:color="auto"/>
              <w:right w:val="single" w:sz="4" w:space="0" w:color="auto"/>
            </w:tcBorders>
          </w:tcPr>
          <w:p w:rsidR="00FD6E67" w:rsidRPr="00B93DEA" w:rsidRDefault="00FD6E67" w:rsidP="0007080A">
            <w:pPr>
              <w:pStyle w:val="tabletext11"/>
              <w:tabs>
                <w:tab w:val="decimal" w:pos="500"/>
              </w:tabs>
              <w:ind w:right="-45"/>
            </w:pPr>
            <w:r w:rsidRPr="00B93DEA">
              <w:t>Full</w:t>
            </w:r>
          </w:p>
        </w:tc>
        <w:tc>
          <w:tcPr>
            <w:tcW w:w="2400" w:type="dxa"/>
            <w:tcBorders>
              <w:top w:val="single" w:sz="4" w:space="0" w:color="auto"/>
              <w:left w:val="single" w:sz="4" w:space="0" w:color="auto"/>
              <w:right w:val="single" w:sz="4" w:space="0" w:color="auto"/>
            </w:tcBorders>
          </w:tcPr>
          <w:p w:rsidR="00FD6E67" w:rsidRPr="00B93DEA" w:rsidRDefault="00FD6E67" w:rsidP="0007080A">
            <w:pPr>
              <w:pStyle w:val="tabletext11"/>
              <w:tabs>
                <w:tab w:val="decimal" w:pos="1040"/>
              </w:tabs>
            </w:pPr>
            <w:r>
              <w:t>-0.410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50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-0.340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100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-0.300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250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-0.160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500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rsidRPr="00B93DEA">
              <w:t>0.000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1,000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0.160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2,000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0.370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3,000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0.480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bottom w:val="single" w:sz="4" w:space="0" w:color="auto"/>
            </w:tcBorders>
          </w:tcPr>
          <w:p w:rsidR="00FD6E67" w:rsidRPr="00B93DEA" w:rsidRDefault="00FD6E67" w:rsidP="0007080A">
            <w:pPr>
              <w:pStyle w:val="tabletext11"/>
              <w:jc w:val="right"/>
            </w:pPr>
          </w:p>
        </w:tc>
        <w:tc>
          <w:tcPr>
            <w:tcW w:w="1440" w:type="dxa"/>
            <w:tcBorders>
              <w:bottom w:val="single" w:sz="4" w:space="0" w:color="auto"/>
              <w:right w:val="single" w:sz="4" w:space="0" w:color="auto"/>
            </w:tcBorders>
          </w:tcPr>
          <w:p w:rsidR="00FD6E67" w:rsidRPr="00B93DEA" w:rsidRDefault="00FD6E67" w:rsidP="0007080A">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FD6E67" w:rsidRPr="00B93DEA" w:rsidRDefault="00FD6E67" w:rsidP="0007080A">
            <w:pPr>
              <w:pStyle w:val="tabletext11"/>
              <w:tabs>
                <w:tab w:val="decimal" w:pos="1040"/>
              </w:tabs>
            </w:pPr>
            <w:r>
              <w:t>0.650</w:t>
            </w:r>
          </w:p>
        </w:tc>
      </w:tr>
    </w:tbl>
    <w:p w:rsidR="00FD6E67" w:rsidRPr="00B93DEA" w:rsidRDefault="00FD6E67" w:rsidP="0007080A">
      <w:pPr>
        <w:pStyle w:val="tablecaption"/>
      </w:pPr>
      <w:r w:rsidRPr="00B93DEA">
        <w:t>Table 98.B.1.b.(1)(a) Private Passenger Types Comprehensive Deductible Factors</w:t>
      </w:r>
    </w:p>
    <w:p w:rsidR="00FD6E67" w:rsidRPr="00B93DEA" w:rsidRDefault="00FD6E67" w:rsidP="0007080A">
      <w:pPr>
        <w:pStyle w:val="isonormal"/>
      </w:pPr>
    </w:p>
    <w:p w:rsidR="00FD6E67" w:rsidRPr="00B93DEA" w:rsidRDefault="00FD6E67" w:rsidP="0007080A">
      <w:pPr>
        <w:pStyle w:val="outlinehd6"/>
      </w:pPr>
      <w:r w:rsidRPr="00B93DEA">
        <w:tab/>
        <w:t>(b)</w:t>
      </w:r>
      <w:r w:rsidRPr="00B93DEA">
        <w:tab/>
        <w:t>Trucks, Tractors And Trailers</w:t>
      </w:r>
      <w:r>
        <w:t xml:space="preserve"> </w:t>
      </w:r>
      <w:r w:rsidRPr="00B93DEA">
        <w:t>And All Autos Except Zone-</w:t>
      </w:r>
      <w:r>
        <w:t>r</w:t>
      </w:r>
      <w:r w:rsidRPr="00B93DEA">
        <w:t>ated Risks</w:t>
      </w:r>
    </w:p>
    <w:p w:rsidR="00FD6E67" w:rsidRPr="00B93DEA" w:rsidRDefault="00FD6E67" w:rsidP="0007080A">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FD6E67" w:rsidRPr="00B93DEA" w:rsidTr="00CF7B46">
        <w:trPr>
          <w:cantSplit/>
          <w:trHeight w:val="190"/>
        </w:trPr>
        <w:tc>
          <w:tcPr>
            <w:tcW w:w="200" w:type="dxa"/>
          </w:tcPr>
          <w:p w:rsidR="00FD6E67" w:rsidRPr="00B93DEA" w:rsidRDefault="00FD6E67" w:rsidP="0007080A">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FD6E67" w:rsidRPr="00B93DEA" w:rsidRDefault="00FD6E67" w:rsidP="0007080A">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FD6E67" w:rsidRPr="00B93DEA" w:rsidRDefault="00FD6E67" w:rsidP="0007080A">
            <w:pPr>
              <w:pStyle w:val="tablehead"/>
            </w:pPr>
            <w:r w:rsidRPr="00B93DEA">
              <w:t>Factor</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top w:val="single" w:sz="4" w:space="0" w:color="auto"/>
              <w:left w:val="single" w:sz="4" w:space="0" w:color="auto"/>
            </w:tcBorders>
          </w:tcPr>
          <w:p w:rsidR="00FD6E67" w:rsidRPr="00B93DEA" w:rsidRDefault="00FD6E67" w:rsidP="0007080A">
            <w:pPr>
              <w:pStyle w:val="tabletext11"/>
              <w:jc w:val="right"/>
            </w:pPr>
            <w:r w:rsidRPr="00B93DEA">
              <w:t>$</w:t>
            </w:r>
          </w:p>
        </w:tc>
        <w:tc>
          <w:tcPr>
            <w:tcW w:w="1440" w:type="dxa"/>
            <w:tcBorders>
              <w:top w:val="single" w:sz="4" w:space="0" w:color="auto"/>
              <w:right w:val="single" w:sz="4" w:space="0" w:color="auto"/>
            </w:tcBorders>
          </w:tcPr>
          <w:p w:rsidR="00FD6E67" w:rsidRPr="00B93DEA" w:rsidRDefault="00FD6E67" w:rsidP="0007080A">
            <w:pPr>
              <w:pStyle w:val="tabletext11"/>
              <w:tabs>
                <w:tab w:val="decimal" w:pos="500"/>
              </w:tabs>
              <w:ind w:right="-45"/>
            </w:pPr>
            <w:r w:rsidRPr="00B93DEA">
              <w:t>Full</w:t>
            </w:r>
          </w:p>
        </w:tc>
        <w:tc>
          <w:tcPr>
            <w:tcW w:w="2400" w:type="dxa"/>
            <w:tcBorders>
              <w:top w:val="single" w:sz="4" w:space="0" w:color="auto"/>
              <w:left w:val="single" w:sz="4" w:space="0" w:color="auto"/>
              <w:right w:val="single" w:sz="4" w:space="0" w:color="auto"/>
            </w:tcBorders>
          </w:tcPr>
          <w:p w:rsidR="00FD6E67" w:rsidRPr="00B93DEA" w:rsidRDefault="00FD6E67" w:rsidP="0007080A">
            <w:pPr>
              <w:pStyle w:val="tabletext11"/>
              <w:tabs>
                <w:tab w:val="decimal" w:pos="1040"/>
              </w:tabs>
            </w:pPr>
            <w:r>
              <w:t>-0.420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50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-0.340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100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-0.280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250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-0.130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500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rsidRPr="00B93DEA">
              <w:t>0.000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1,000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0.110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2,000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0.260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3,000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0.310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bottom w:val="single" w:sz="4" w:space="0" w:color="auto"/>
            </w:tcBorders>
          </w:tcPr>
          <w:p w:rsidR="00FD6E67" w:rsidRPr="00B93DEA" w:rsidRDefault="00FD6E67" w:rsidP="0007080A">
            <w:pPr>
              <w:pStyle w:val="tabletext11"/>
              <w:jc w:val="right"/>
            </w:pPr>
          </w:p>
        </w:tc>
        <w:tc>
          <w:tcPr>
            <w:tcW w:w="1440" w:type="dxa"/>
            <w:tcBorders>
              <w:bottom w:val="single" w:sz="4" w:space="0" w:color="auto"/>
              <w:right w:val="single" w:sz="4" w:space="0" w:color="auto"/>
            </w:tcBorders>
          </w:tcPr>
          <w:p w:rsidR="00FD6E67" w:rsidRPr="00B93DEA" w:rsidRDefault="00FD6E67" w:rsidP="0007080A">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FD6E67" w:rsidRPr="00B93DEA" w:rsidRDefault="00FD6E67" w:rsidP="0007080A">
            <w:pPr>
              <w:pStyle w:val="tabletext11"/>
              <w:tabs>
                <w:tab w:val="decimal" w:pos="1040"/>
              </w:tabs>
            </w:pPr>
            <w:r>
              <w:t>0.390</w:t>
            </w:r>
          </w:p>
        </w:tc>
      </w:tr>
    </w:tbl>
    <w:p w:rsidR="00FD6E67" w:rsidRPr="00B93DEA" w:rsidRDefault="00FD6E67" w:rsidP="0007080A">
      <w:pPr>
        <w:pStyle w:val="tablecaption"/>
      </w:pPr>
      <w:r w:rsidRPr="00B93DEA">
        <w:t>Table 98.B.1.b.(1)(b) Trucks, Tractors And Trailers And All Autos Except Zone-</w:t>
      </w:r>
      <w:r>
        <w:t>r</w:t>
      </w:r>
      <w:r w:rsidRPr="00B93DEA">
        <w:t>ated Risks Comprehensive Deductible Factors</w:t>
      </w:r>
    </w:p>
    <w:p w:rsidR="00FD6E67" w:rsidRPr="00B93DEA" w:rsidRDefault="00FD6E67" w:rsidP="0007080A">
      <w:pPr>
        <w:pStyle w:val="isonormal"/>
      </w:pPr>
    </w:p>
    <w:p w:rsidR="00FD6E67" w:rsidRPr="00B93DEA" w:rsidRDefault="00FD6E67" w:rsidP="0007080A">
      <w:pPr>
        <w:pStyle w:val="outlinehd5"/>
      </w:pPr>
      <w:r w:rsidRPr="00B93DEA">
        <w:tab/>
        <w:t>(2)</w:t>
      </w:r>
      <w:r w:rsidRPr="00B93DEA">
        <w:tab/>
        <w:t>Collision</w:t>
      </w:r>
    </w:p>
    <w:p w:rsidR="00FD6E67" w:rsidRPr="00B93DEA" w:rsidRDefault="00FD6E67" w:rsidP="0007080A">
      <w:pPr>
        <w:pStyle w:val="outlinehd6"/>
      </w:pPr>
      <w:r w:rsidRPr="00B93DEA">
        <w:tab/>
        <w:t>(a)</w:t>
      </w:r>
      <w:r w:rsidRPr="00B93DEA">
        <w:tab/>
        <w:t>Private Passenger Types</w:t>
      </w:r>
    </w:p>
    <w:p w:rsidR="00FD6E67" w:rsidRPr="00B93DEA" w:rsidRDefault="00FD6E67" w:rsidP="0007080A">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FD6E67" w:rsidRPr="00B93DEA" w:rsidTr="00CF7B46">
        <w:trPr>
          <w:cantSplit/>
          <w:trHeight w:val="190"/>
        </w:trPr>
        <w:tc>
          <w:tcPr>
            <w:tcW w:w="200" w:type="dxa"/>
          </w:tcPr>
          <w:p w:rsidR="00FD6E67" w:rsidRPr="00B93DEA" w:rsidRDefault="00FD6E67" w:rsidP="0007080A">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FD6E67" w:rsidRPr="00B93DEA" w:rsidRDefault="00FD6E67" w:rsidP="0007080A">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FD6E67" w:rsidRPr="00B93DEA" w:rsidRDefault="00FD6E67" w:rsidP="0007080A">
            <w:pPr>
              <w:pStyle w:val="tablehead"/>
            </w:pPr>
            <w:r w:rsidRPr="00B93DEA">
              <w:t>Factor</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top w:val="single" w:sz="4" w:space="0" w:color="auto"/>
              <w:left w:val="single" w:sz="4" w:space="0" w:color="auto"/>
            </w:tcBorders>
          </w:tcPr>
          <w:p w:rsidR="00FD6E67" w:rsidRPr="00B93DEA" w:rsidRDefault="00FD6E67" w:rsidP="0007080A">
            <w:pPr>
              <w:pStyle w:val="tabletext11"/>
              <w:jc w:val="right"/>
            </w:pPr>
            <w:r w:rsidRPr="00B93DEA">
              <w:t>$</w:t>
            </w:r>
          </w:p>
        </w:tc>
        <w:tc>
          <w:tcPr>
            <w:tcW w:w="1440" w:type="dxa"/>
            <w:tcBorders>
              <w:top w:val="single" w:sz="4" w:space="0" w:color="auto"/>
              <w:right w:val="single" w:sz="4" w:space="0" w:color="auto"/>
            </w:tcBorders>
          </w:tcPr>
          <w:p w:rsidR="00FD6E67" w:rsidRPr="00B93DEA" w:rsidRDefault="00FD6E67" w:rsidP="0007080A">
            <w:pPr>
              <w:pStyle w:val="tabletext11"/>
              <w:tabs>
                <w:tab w:val="decimal" w:pos="500"/>
              </w:tabs>
              <w:ind w:right="-45"/>
            </w:pPr>
            <w:r w:rsidRPr="00B93DEA">
              <w:t>50</w:t>
            </w:r>
          </w:p>
        </w:tc>
        <w:tc>
          <w:tcPr>
            <w:tcW w:w="2400" w:type="dxa"/>
            <w:tcBorders>
              <w:top w:val="single" w:sz="4" w:space="0" w:color="auto"/>
              <w:left w:val="single" w:sz="4" w:space="0" w:color="auto"/>
              <w:right w:val="single" w:sz="4" w:space="0" w:color="auto"/>
            </w:tcBorders>
          </w:tcPr>
          <w:p w:rsidR="00FD6E67" w:rsidRPr="00B93DEA" w:rsidRDefault="00FD6E67" w:rsidP="0007080A">
            <w:pPr>
              <w:pStyle w:val="tabletext11"/>
              <w:tabs>
                <w:tab w:val="decimal" w:pos="1040"/>
              </w:tabs>
            </w:pPr>
            <w:r>
              <w:t>-0.130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100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-0.110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200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-0.080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250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-0.070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500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rsidRPr="00B93DEA">
              <w:t>0.000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1,000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0.110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2,000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0.260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3,000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0.390</w:t>
            </w:r>
          </w:p>
        </w:tc>
      </w:tr>
      <w:tr w:rsidR="00FD6E67" w:rsidRPr="00B93DEA" w:rsidTr="00CF7B46">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bottom w:val="single" w:sz="4" w:space="0" w:color="auto"/>
            </w:tcBorders>
          </w:tcPr>
          <w:p w:rsidR="00FD6E67" w:rsidRPr="00B93DEA" w:rsidRDefault="00FD6E67" w:rsidP="0007080A">
            <w:pPr>
              <w:pStyle w:val="tabletext11"/>
              <w:jc w:val="right"/>
            </w:pPr>
          </w:p>
        </w:tc>
        <w:tc>
          <w:tcPr>
            <w:tcW w:w="1440" w:type="dxa"/>
            <w:tcBorders>
              <w:bottom w:val="single" w:sz="4" w:space="0" w:color="auto"/>
              <w:right w:val="single" w:sz="4" w:space="0" w:color="auto"/>
            </w:tcBorders>
          </w:tcPr>
          <w:p w:rsidR="00FD6E67" w:rsidRPr="00B93DEA" w:rsidRDefault="00FD6E67" w:rsidP="0007080A">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FD6E67" w:rsidRPr="00B93DEA" w:rsidRDefault="00FD6E67" w:rsidP="0007080A">
            <w:pPr>
              <w:pStyle w:val="tabletext11"/>
              <w:tabs>
                <w:tab w:val="decimal" w:pos="1040"/>
              </w:tabs>
            </w:pPr>
            <w:r>
              <w:t>0.560</w:t>
            </w:r>
          </w:p>
        </w:tc>
      </w:tr>
    </w:tbl>
    <w:p w:rsidR="00FD6E67" w:rsidRPr="00B93DEA" w:rsidRDefault="00FD6E67" w:rsidP="0007080A">
      <w:pPr>
        <w:pStyle w:val="tablecaption"/>
      </w:pPr>
      <w:r w:rsidRPr="00B93DEA">
        <w:t>Table 98.B.1.b.(2)(a) Private Passenger Types Collision Deductible Factors</w:t>
      </w:r>
    </w:p>
    <w:p w:rsidR="00FD6E67" w:rsidRPr="00B93DEA" w:rsidRDefault="00FD6E67" w:rsidP="0007080A">
      <w:pPr>
        <w:pStyle w:val="isonormal"/>
      </w:pPr>
    </w:p>
    <w:p w:rsidR="00FD6E67" w:rsidRPr="00B93DEA" w:rsidRDefault="00FD6E67" w:rsidP="0007080A">
      <w:pPr>
        <w:pStyle w:val="outlinehd6"/>
      </w:pPr>
      <w:r w:rsidRPr="00B93DEA">
        <w:tab/>
        <w:t>(b)</w:t>
      </w:r>
      <w:r w:rsidRPr="00B93DEA">
        <w:tab/>
        <w:t>Trucks, Tractors And Trailers And All Autos Except Zone-</w:t>
      </w:r>
      <w:r>
        <w:t>r</w:t>
      </w:r>
      <w:r w:rsidRPr="00B93DEA">
        <w:t>ated Risks</w:t>
      </w:r>
    </w:p>
    <w:p w:rsidR="00FD6E67" w:rsidRPr="00B93DEA" w:rsidRDefault="00FD6E67" w:rsidP="0007080A">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FD6E67" w:rsidRPr="00B93DEA" w:rsidTr="00CF7B46">
        <w:trPr>
          <w:trHeight w:val="190"/>
        </w:trPr>
        <w:tc>
          <w:tcPr>
            <w:tcW w:w="200" w:type="dxa"/>
          </w:tcPr>
          <w:p w:rsidR="00FD6E67" w:rsidRPr="00B93DEA" w:rsidRDefault="00FD6E67" w:rsidP="0007080A">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FD6E67" w:rsidRPr="00B93DEA" w:rsidRDefault="00FD6E67" w:rsidP="0007080A">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FD6E67" w:rsidRPr="00B93DEA" w:rsidRDefault="00FD6E67" w:rsidP="0007080A">
            <w:pPr>
              <w:pStyle w:val="tablehead"/>
            </w:pPr>
            <w:r w:rsidRPr="00B93DEA">
              <w:t>Factor</w:t>
            </w:r>
          </w:p>
        </w:tc>
      </w:tr>
      <w:tr w:rsidR="00FD6E67" w:rsidRPr="00B93DEA" w:rsidTr="00CF7B46">
        <w:trPr>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top w:val="single" w:sz="4" w:space="0" w:color="auto"/>
              <w:left w:val="single" w:sz="4" w:space="0" w:color="auto"/>
            </w:tcBorders>
          </w:tcPr>
          <w:p w:rsidR="00FD6E67" w:rsidRPr="00B93DEA" w:rsidRDefault="00FD6E67" w:rsidP="0007080A">
            <w:pPr>
              <w:pStyle w:val="tabletext11"/>
              <w:jc w:val="right"/>
            </w:pPr>
            <w:r w:rsidRPr="00B93DEA">
              <w:t>$</w:t>
            </w:r>
          </w:p>
        </w:tc>
        <w:tc>
          <w:tcPr>
            <w:tcW w:w="1440" w:type="dxa"/>
            <w:tcBorders>
              <w:top w:val="single" w:sz="4" w:space="0" w:color="auto"/>
              <w:right w:val="single" w:sz="4" w:space="0" w:color="auto"/>
            </w:tcBorders>
          </w:tcPr>
          <w:p w:rsidR="00FD6E67" w:rsidRPr="00B93DEA" w:rsidRDefault="00FD6E67" w:rsidP="0007080A">
            <w:pPr>
              <w:pStyle w:val="tabletext11"/>
              <w:tabs>
                <w:tab w:val="decimal" w:pos="500"/>
              </w:tabs>
              <w:ind w:right="-45"/>
            </w:pPr>
            <w:r w:rsidRPr="00B93DEA">
              <w:t>50</w:t>
            </w:r>
          </w:p>
        </w:tc>
        <w:tc>
          <w:tcPr>
            <w:tcW w:w="2400" w:type="dxa"/>
            <w:tcBorders>
              <w:top w:val="single" w:sz="4" w:space="0" w:color="auto"/>
              <w:left w:val="single" w:sz="4" w:space="0" w:color="auto"/>
              <w:right w:val="single" w:sz="4" w:space="0" w:color="auto"/>
            </w:tcBorders>
          </w:tcPr>
          <w:p w:rsidR="00FD6E67" w:rsidRPr="00B93DEA" w:rsidRDefault="00FD6E67" w:rsidP="0007080A">
            <w:pPr>
              <w:pStyle w:val="tabletext11"/>
              <w:tabs>
                <w:tab w:val="decimal" w:pos="1040"/>
              </w:tabs>
            </w:pPr>
            <w:r>
              <w:t>-0.120</w:t>
            </w:r>
          </w:p>
        </w:tc>
      </w:tr>
      <w:tr w:rsidR="00FD6E67" w:rsidRPr="00B93DEA" w:rsidTr="00CF7B46">
        <w:trPr>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100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rsidRPr="00B93DEA">
              <w:t>-0.110</w:t>
            </w:r>
          </w:p>
        </w:tc>
      </w:tr>
      <w:tr w:rsidR="00FD6E67" w:rsidRPr="00B93DEA" w:rsidTr="00CF7B46">
        <w:trPr>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250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rsidRPr="00B93DEA">
              <w:t>-0.065</w:t>
            </w:r>
          </w:p>
        </w:tc>
      </w:tr>
      <w:tr w:rsidR="00FD6E67" w:rsidRPr="00B93DEA" w:rsidTr="00CF7B46">
        <w:trPr>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500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rsidRPr="00B93DEA">
              <w:t>0.000</w:t>
            </w:r>
          </w:p>
        </w:tc>
      </w:tr>
      <w:tr w:rsidR="00FD6E67" w:rsidRPr="00B93DEA" w:rsidTr="00CF7B46">
        <w:trPr>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1,000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0.120</w:t>
            </w:r>
          </w:p>
        </w:tc>
      </w:tr>
      <w:tr w:rsidR="00FD6E67" w:rsidRPr="00B93DEA" w:rsidTr="00CF7B46">
        <w:trPr>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2,000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0.320</w:t>
            </w:r>
          </w:p>
        </w:tc>
      </w:tr>
      <w:tr w:rsidR="00FD6E67" w:rsidRPr="00B93DEA" w:rsidTr="00CF7B46">
        <w:trPr>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3,000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0.450</w:t>
            </w:r>
          </w:p>
        </w:tc>
      </w:tr>
      <w:tr w:rsidR="00FD6E67" w:rsidRPr="00B93DEA" w:rsidTr="00CF7B46">
        <w:trPr>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bottom w:val="single" w:sz="4" w:space="0" w:color="auto"/>
            </w:tcBorders>
          </w:tcPr>
          <w:p w:rsidR="00FD6E67" w:rsidRPr="00B93DEA" w:rsidRDefault="00FD6E67" w:rsidP="0007080A">
            <w:pPr>
              <w:pStyle w:val="tabletext11"/>
              <w:jc w:val="right"/>
            </w:pPr>
          </w:p>
        </w:tc>
        <w:tc>
          <w:tcPr>
            <w:tcW w:w="1440" w:type="dxa"/>
            <w:tcBorders>
              <w:bottom w:val="single" w:sz="4" w:space="0" w:color="auto"/>
              <w:right w:val="single" w:sz="4" w:space="0" w:color="auto"/>
            </w:tcBorders>
          </w:tcPr>
          <w:p w:rsidR="00FD6E67" w:rsidRPr="00B93DEA" w:rsidRDefault="00FD6E67" w:rsidP="0007080A">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FD6E67" w:rsidRPr="00B93DEA" w:rsidRDefault="00FD6E67" w:rsidP="0007080A">
            <w:pPr>
              <w:pStyle w:val="tabletext11"/>
              <w:tabs>
                <w:tab w:val="decimal" w:pos="1040"/>
              </w:tabs>
            </w:pPr>
            <w:r w:rsidRPr="00B93DEA">
              <w:t>0.570</w:t>
            </w:r>
          </w:p>
        </w:tc>
      </w:tr>
    </w:tbl>
    <w:p w:rsidR="00FD6E67" w:rsidRPr="00B93DEA" w:rsidRDefault="00FD6E67" w:rsidP="0007080A">
      <w:pPr>
        <w:pStyle w:val="tablecaption"/>
      </w:pPr>
      <w:r w:rsidRPr="00B93DEA">
        <w:t>Table 98.B.1.b.(2)(b) Trucks, Tractors And Trailers And All Autos Except Zone-</w:t>
      </w:r>
      <w:r>
        <w:t>r</w:t>
      </w:r>
      <w:r w:rsidRPr="00B93DEA">
        <w:t>ated Risks Collision Deductible Factors</w:t>
      </w:r>
    </w:p>
    <w:p w:rsidR="00FD6E67" w:rsidRPr="00B93DEA" w:rsidRDefault="00FD6E67" w:rsidP="0007080A">
      <w:pPr>
        <w:pStyle w:val="isonormal"/>
      </w:pPr>
    </w:p>
    <w:p w:rsidR="00FD6E67" w:rsidRPr="00B93DEA" w:rsidRDefault="00FD6E67" w:rsidP="0007080A">
      <w:pPr>
        <w:pStyle w:val="outlinehd3"/>
      </w:pPr>
      <w:r w:rsidRPr="00B93DEA">
        <w:tab/>
        <w:t>2.</w:t>
      </w:r>
      <w:r w:rsidRPr="00B93DEA">
        <w:tab/>
        <w:t>Zone-</w:t>
      </w:r>
      <w:r>
        <w:t>r</w:t>
      </w:r>
      <w:r w:rsidRPr="00B93DEA">
        <w:t xml:space="preserve">ated </w:t>
      </w:r>
      <w:r>
        <w:t>R</w:t>
      </w:r>
      <w:r w:rsidRPr="00B93DEA">
        <w:t>isks</w:t>
      </w:r>
    </w:p>
    <w:p w:rsidR="00FD6E67" w:rsidRPr="00B93DEA" w:rsidRDefault="00FD6E67" w:rsidP="0007080A">
      <w:pPr>
        <w:pStyle w:val="outlinehd4"/>
      </w:pPr>
      <w:r w:rsidRPr="00B93DEA">
        <w:tab/>
        <w:t>a.</w:t>
      </w:r>
      <w:r w:rsidRPr="00B93DEA">
        <w:tab/>
        <w:t>Computation Procedures</w:t>
      </w:r>
    </w:p>
    <w:p w:rsidR="00FD6E67" w:rsidRPr="00B93DEA" w:rsidRDefault="00FD6E67" w:rsidP="0007080A">
      <w:pPr>
        <w:pStyle w:val="outlinetxt5"/>
      </w:pPr>
      <w:r w:rsidRPr="00B93DEA">
        <w:tab/>
      </w:r>
      <w:r w:rsidRPr="00B93DEA">
        <w:rPr>
          <w:b/>
        </w:rPr>
        <w:t>(1)</w:t>
      </w:r>
      <w:r w:rsidRPr="00B93DEA">
        <w:tab/>
        <w:t>Determine the base loss cost.</w:t>
      </w:r>
    </w:p>
    <w:p w:rsidR="00FD6E67" w:rsidRDefault="00FD6E67" w:rsidP="0007080A">
      <w:pPr>
        <w:pStyle w:val="outlinetxt5"/>
      </w:pPr>
      <w:r>
        <w:tab/>
      </w:r>
      <w:r w:rsidRPr="00492F81">
        <w:rPr>
          <w:b/>
        </w:rPr>
        <w:t>(2)</w:t>
      </w:r>
      <w:r w:rsidRPr="00492F81">
        <w:tab/>
        <w:t xml:space="preserve">Use Rule </w:t>
      </w:r>
      <w:r w:rsidRPr="00492F81">
        <w:rPr>
          <w:b/>
          <w:bCs/>
        </w:rPr>
        <w:t>101.</w:t>
      </w:r>
      <w:r w:rsidRPr="00492F81">
        <w:t xml:space="preserve"> to determine the factor for the age group of the auto being rated. For exposures rated on a stated amount basis, the </w:t>
      </w:r>
      <w:del w:id="381" w:author="Author" w:date="2018-06-07T13:45:00Z">
        <w:r w:rsidRPr="00492F81" w:rsidDel="00297EFF">
          <w:delText xml:space="preserve">age </w:delText>
        </w:r>
      </w:del>
      <w:ins w:id="382" w:author="Author" w:date="2018-06-07T13:45:00Z">
        <w:r>
          <w:t>Age</w:t>
        </w:r>
        <w:r w:rsidRPr="00492F81">
          <w:t xml:space="preserve"> </w:t>
        </w:r>
      </w:ins>
      <w:del w:id="383" w:author="Author" w:date="2018-06-07T13:45:00Z">
        <w:r w:rsidRPr="00492F81" w:rsidDel="00297EFF">
          <w:delText xml:space="preserve">group </w:delText>
        </w:r>
      </w:del>
      <w:ins w:id="384" w:author="Author" w:date="2018-06-07T13:45:00Z">
        <w:r>
          <w:t>Group</w:t>
        </w:r>
        <w:r w:rsidRPr="00492F81">
          <w:t xml:space="preserve"> </w:t>
        </w:r>
      </w:ins>
      <w:r w:rsidRPr="00492F81">
        <w:t>factor is always 1.00.</w:t>
      </w:r>
    </w:p>
    <w:p w:rsidR="00FD6E67" w:rsidRDefault="00FD6E67" w:rsidP="0007080A">
      <w:pPr>
        <w:pStyle w:val="outlinetxt5"/>
      </w:pPr>
      <w:r w:rsidRPr="00B93DEA">
        <w:tab/>
      </w:r>
      <w:r w:rsidRPr="00B93DEA">
        <w:rPr>
          <w:b/>
        </w:rPr>
        <w:t>(3)</w:t>
      </w:r>
      <w:r w:rsidRPr="00B93DEA">
        <w:tab/>
        <w:t xml:space="preserve">Multiply the base </w:t>
      </w:r>
      <w:r>
        <w:t>loss cost</w:t>
      </w:r>
      <w:r w:rsidRPr="00B93DEA">
        <w:t xml:space="preserve"> by the </w:t>
      </w:r>
      <w:del w:id="385" w:author="Author" w:date="2018-06-07T13:45:00Z">
        <w:r w:rsidRPr="00B93DEA" w:rsidDel="00297EFF">
          <w:delText xml:space="preserve">age </w:delText>
        </w:r>
      </w:del>
      <w:ins w:id="386" w:author="Author" w:date="2018-06-07T13:45:00Z">
        <w:r>
          <w:t>Age</w:t>
        </w:r>
        <w:r w:rsidRPr="00B93DEA">
          <w:t xml:space="preserve"> </w:t>
        </w:r>
      </w:ins>
      <w:del w:id="387" w:author="Author" w:date="2018-06-07T13:45:00Z">
        <w:r w:rsidRPr="00B93DEA" w:rsidDel="00297EFF">
          <w:delText xml:space="preserve">group </w:delText>
        </w:r>
      </w:del>
      <w:ins w:id="388" w:author="Author" w:date="2018-06-07T13:45:00Z">
        <w:r>
          <w:t>Group</w:t>
        </w:r>
        <w:r w:rsidRPr="00B93DEA">
          <w:t xml:space="preserve"> </w:t>
        </w:r>
      </w:ins>
      <w:r w:rsidRPr="00B93DEA">
        <w:t>factor.</w:t>
      </w:r>
    </w:p>
    <w:p w:rsidR="00FD6E67" w:rsidRDefault="00FD6E67" w:rsidP="0007080A">
      <w:pPr>
        <w:pStyle w:val="outlinetxt5"/>
      </w:pPr>
      <w:r>
        <w:tab/>
      </w:r>
      <w:r w:rsidRPr="00AC3AE7">
        <w:rPr>
          <w:b/>
        </w:rPr>
        <w:t>(4)</w:t>
      </w:r>
      <w:r>
        <w:tab/>
        <w:t xml:space="preserve">Use Rule </w:t>
      </w:r>
      <w:r w:rsidRPr="00AC3AE7">
        <w:rPr>
          <w:b/>
        </w:rPr>
        <w:t>101.</w:t>
      </w:r>
      <w:r>
        <w:t xml:space="preserve"> to determine the factor for the original cost new of the auto being rated.</w:t>
      </w:r>
    </w:p>
    <w:p w:rsidR="00FD6E67" w:rsidRPr="00B93DEA" w:rsidRDefault="00FD6E67" w:rsidP="0007080A">
      <w:pPr>
        <w:pStyle w:val="outlinetxt5"/>
      </w:pPr>
      <w:r>
        <w:tab/>
      </w:r>
      <w:r w:rsidRPr="00AC3AE7">
        <w:rPr>
          <w:b/>
        </w:rPr>
        <w:t>(5)</w:t>
      </w:r>
      <w:r>
        <w:tab/>
        <w:t xml:space="preserve">Subtract the applicable factor for the deductible desired from the </w:t>
      </w:r>
      <w:del w:id="389" w:author="Author" w:date="2018-06-07T13:45:00Z">
        <w:r w:rsidDel="00297EFF">
          <w:delText xml:space="preserve">original </w:delText>
        </w:r>
      </w:del>
      <w:ins w:id="390" w:author="Author" w:date="2018-06-07T13:45:00Z">
        <w:r>
          <w:t xml:space="preserve">Original </w:t>
        </w:r>
      </w:ins>
      <w:del w:id="391" w:author="Author" w:date="2018-06-07T13:45:00Z">
        <w:r w:rsidDel="00297EFF">
          <w:delText xml:space="preserve">cost </w:delText>
        </w:r>
      </w:del>
      <w:ins w:id="392" w:author="Author" w:date="2018-06-07T13:45:00Z">
        <w:r>
          <w:t xml:space="preserve">Cost </w:t>
        </w:r>
      </w:ins>
      <w:del w:id="393" w:author="Author" w:date="2018-06-07T13:45:00Z">
        <w:r w:rsidDel="00297EFF">
          <w:delText xml:space="preserve">new </w:delText>
        </w:r>
      </w:del>
      <w:ins w:id="394" w:author="Author" w:date="2018-06-07T13:45:00Z">
        <w:r>
          <w:t xml:space="preserve">New </w:t>
        </w:r>
      </w:ins>
      <w:r>
        <w:t>factor.</w:t>
      </w:r>
    </w:p>
    <w:p w:rsidR="00FD6E67" w:rsidRPr="00B93DEA" w:rsidRDefault="00FD6E67" w:rsidP="0007080A">
      <w:pPr>
        <w:pStyle w:val="outlinetxt5"/>
      </w:pPr>
      <w:r w:rsidRPr="00B93DEA">
        <w:tab/>
      </w:r>
      <w:r w:rsidRPr="00B93DEA">
        <w:rPr>
          <w:b/>
        </w:rPr>
        <w:t>(</w:t>
      </w:r>
      <w:r>
        <w:rPr>
          <w:b/>
        </w:rPr>
        <w:t>6</w:t>
      </w:r>
      <w:r w:rsidRPr="00B93DEA">
        <w:rPr>
          <w:b/>
        </w:rPr>
        <w:t>)</w:t>
      </w:r>
      <w:r w:rsidRPr="00B93DEA">
        <w:tab/>
      </w:r>
      <w:r>
        <w:t>Multiply</w:t>
      </w:r>
      <w:r w:rsidRPr="00B93DEA">
        <w:t xml:space="preserve"> the result </w:t>
      </w:r>
      <w:r>
        <w:t xml:space="preserve">of Paragraph </w:t>
      </w:r>
      <w:r w:rsidRPr="000E2C19">
        <w:rPr>
          <w:b/>
        </w:rPr>
        <w:t>(</w:t>
      </w:r>
      <w:r>
        <w:rPr>
          <w:b/>
        </w:rPr>
        <w:t>3</w:t>
      </w:r>
      <w:r w:rsidRPr="000E2C19">
        <w:rPr>
          <w:b/>
        </w:rPr>
        <w:t>)</w:t>
      </w:r>
      <w:r>
        <w:t xml:space="preserve"> by the result of Paragraph </w:t>
      </w:r>
      <w:r w:rsidRPr="000E2C19">
        <w:rPr>
          <w:b/>
        </w:rPr>
        <w:t>(</w:t>
      </w:r>
      <w:r>
        <w:rPr>
          <w:b/>
        </w:rPr>
        <w:t>5</w:t>
      </w:r>
      <w:r w:rsidRPr="000E2C19">
        <w:rPr>
          <w:b/>
        </w:rPr>
        <w:t>)</w:t>
      </w:r>
      <w:r w:rsidRPr="00C26E12">
        <w:rPr>
          <w:b/>
        </w:rPr>
        <w:t xml:space="preserve">. </w:t>
      </w:r>
      <w:r w:rsidRPr="00B93DEA">
        <w:t>Alternatively, the following equation will give the appropriate loss cost for every desired deductible:</w:t>
      </w:r>
    </w:p>
    <w:p w:rsidR="00FD6E67" w:rsidRPr="00B93DEA" w:rsidRDefault="00FD6E67" w:rsidP="0007080A">
      <w:pPr>
        <w:pStyle w:val="blocktext6"/>
      </w:pPr>
      <w:r>
        <w:t>Base</w:t>
      </w:r>
      <w:r w:rsidRPr="00B93DEA">
        <w:t xml:space="preserve"> loss cost x Age</w:t>
      </w:r>
      <w:ins w:id="395" w:author="Author" w:date="2018-06-07T13:46:00Z">
        <w:r>
          <w:t xml:space="preserve"> Group</w:t>
        </w:r>
      </w:ins>
      <w:r w:rsidRPr="00B93DEA">
        <w:t xml:space="preserve"> factor from Rule </w:t>
      </w:r>
      <w:r w:rsidRPr="00B93DEA">
        <w:rPr>
          <w:b/>
          <w:bCs/>
        </w:rPr>
        <w:t>101.</w:t>
      </w:r>
      <w:r w:rsidRPr="00B93DEA">
        <w:t xml:space="preserve"> x (Original Cost New factor – deductible factor from Rule </w:t>
      </w:r>
      <w:r w:rsidRPr="00B93DEA">
        <w:rPr>
          <w:b/>
        </w:rPr>
        <w:t>98.</w:t>
      </w:r>
      <w:r w:rsidRPr="00B93DEA">
        <w:t>).</w:t>
      </w:r>
    </w:p>
    <w:p w:rsidR="00FD6E67" w:rsidRPr="00B93DEA" w:rsidRDefault="00FD6E67" w:rsidP="0007080A">
      <w:pPr>
        <w:pStyle w:val="outlinetxt5"/>
      </w:pPr>
      <w:r w:rsidRPr="00B93DEA">
        <w:tab/>
      </w:r>
      <w:r w:rsidRPr="00B93DEA">
        <w:rPr>
          <w:b/>
        </w:rPr>
        <w:t>(</w:t>
      </w:r>
      <w:r>
        <w:rPr>
          <w:b/>
        </w:rPr>
        <w:t>7</w:t>
      </w:r>
      <w:r w:rsidRPr="00B93DEA">
        <w:rPr>
          <w:b/>
        </w:rPr>
        <w:t>)</w:t>
      </w:r>
      <w:r w:rsidRPr="00B93DEA">
        <w:tab/>
      </w:r>
      <w:r>
        <w:t xml:space="preserve">The rating procedures in Paragraph </w:t>
      </w:r>
      <w:r w:rsidRPr="000E2C19">
        <w:rPr>
          <w:b/>
        </w:rPr>
        <w:t>a.</w:t>
      </w:r>
      <w:r w:rsidRPr="00B93DEA">
        <w:t xml:space="preserve"> do not apply if the deductible factor is greater than the Original Cost New factor.</w:t>
      </w:r>
    </w:p>
    <w:p w:rsidR="00FD6E67" w:rsidRPr="00B93DEA" w:rsidRDefault="00FD6E67" w:rsidP="0007080A">
      <w:pPr>
        <w:pStyle w:val="outlinehd4"/>
      </w:pPr>
      <w:r w:rsidRPr="00B93DEA">
        <w:tab/>
        <w:t>b.</w:t>
      </w:r>
      <w:r w:rsidRPr="00B93DEA">
        <w:tab/>
        <w:t>Deductible Factors</w:t>
      </w:r>
    </w:p>
    <w:p w:rsidR="00FD6E67" w:rsidRPr="00B93DEA" w:rsidRDefault="00FD6E67" w:rsidP="0007080A">
      <w:pPr>
        <w:pStyle w:val="outlinehd5"/>
      </w:pPr>
      <w:r w:rsidRPr="00B93DEA">
        <w:tab/>
        <w:t>(1)</w:t>
      </w:r>
      <w:r w:rsidRPr="00B93DEA">
        <w:tab/>
        <w:t>Comprehensive</w:t>
      </w:r>
    </w:p>
    <w:p w:rsidR="00FD6E67" w:rsidRDefault="00FD6E67" w:rsidP="0007080A">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FD6E67" w:rsidRPr="00B93DEA" w:rsidTr="00BA01A1">
        <w:trPr>
          <w:cantSplit/>
          <w:trHeight w:val="190"/>
        </w:trPr>
        <w:tc>
          <w:tcPr>
            <w:tcW w:w="200" w:type="dxa"/>
          </w:tcPr>
          <w:p w:rsidR="00FD6E67" w:rsidRPr="00B93DEA" w:rsidRDefault="00FD6E67" w:rsidP="0007080A">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FD6E67" w:rsidRPr="00B93DEA" w:rsidRDefault="00FD6E67" w:rsidP="0007080A">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FD6E67" w:rsidRPr="00B93DEA" w:rsidRDefault="00FD6E67" w:rsidP="0007080A">
            <w:pPr>
              <w:pStyle w:val="tablehead"/>
            </w:pPr>
            <w:r w:rsidRPr="00B93DEA">
              <w:t>Factor</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top w:val="single" w:sz="4" w:space="0" w:color="auto"/>
              <w:left w:val="single" w:sz="4" w:space="0" w:color="auto"/>
            </w:tcBorders>
          </w:tcPr>
          <w:p w:rsidR="00FD6E67" w:rsidRPr="00B93DEA" w:rsidRDefault="00FD6E67" w:rsidP="0007080A">
            <w:pPr>
              <w:pStyle w:val="tabletext11"/>
              <w:jc w:val="right"/>
            </w:pPr>
            <w:r w:rsidRPr="00B93DEA">
              <w:t>$</w:t>
            </w:r>
          </w:p>
        </w:tc>
        <w:tc>
          <w:tcPr>
            <w:tcW w:w="1440" w:type="dxa"/>
            <w:tcBorders>
              <w:top w:val="single" w:sz="4" w:space="0" w:color="auto"/>
              <w:right w:val="single" w:sz="4" w:space="0" w:color="auto"/>
            </w:tcBorders>
          </w:tcPr>
          <w:p w:rsidR="00FD6E67" w:rsidRPr="00B93DEA" w:rsidRDefault="00FD6E67" w:rsidP="0007080A">
            <w:pPr>
              <w:pStyle w:val="tabletext11"/>
              <w:tabs>
                <w:tab w:val="decimal" w:pos="500"/>
              </w:tabs>
              <w:ind w:right="-45"/>
            </w:pPr>
            <w:r w:rsidRPr="00B93DEA">
              <w:t>Full</w:t>
            </w:r>
          </w:p>
        </w:tc>
        <w:tc>
          <w:tcPr>
            <w:tcW w:w="2400" w:type="dxa"/>
            <w:tcBorders>
              <w:top w:val="single" w:sz="4" w:space="0" w:color="auto"/>
              <w:left w:val="single" w:sz="4" w:space="0" w:color="auto"/>
              <w:right w:val="single" w:sz="4" w:space="0" w:color="auto"/>
            </w:tcBorders>
          </w:tcPr>
          <w:p w:rsidR="00FD6E67" w:rsidRPr="00B93DEA" w:rsidRDefault="00FD6E67" w:rsidP="0007080A">
            <w:pPr>
              <w:pStyle w:val="tabletext11"/>
              <w:tabs>
                <w:tab w:val="decimal" w:pos="1040"/>
              </w:tabs>
            </w:pPr>
            <w:r>
              <w:t>-0.420</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50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-0.340</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100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-0.280</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250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-0.130</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500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rsidRPr="00B93DEA">
              <w:t>0.000</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1,000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0.110</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2,000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0.260</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3,000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0.310</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bottom w:val="single" w:sz="4" w:space="0" w:color="auto"/>
            </w:tcBorders>
          </w:tcPr>
          <w:p w:rsidR="00FD6E67" w:rsidRPr="00B93DEA" w:rsidRDefault="00FD6E67" w:rsidP="0007080A">
            <w:pPr>
              <w:pStyle w:val="tabletext11"/>
              <w:jc w:val="right"/>
            </w:pPr>
          </w:p>
        </w:tc>
        <w:tc>
          <w:tcPr>
            <w:tcW w:w="1440" w:type="dxa"/>
            <w:tcBorders>
              <w:bottom w:val="single" w:sz="4" w:space="0" w:color="auto"/>
              <w:right w:val="single" w:sz="4" w:space="0" w:color="auto"/>
            </w:tcBorders>
          </w:tcPr>
          <w:p w:rsidR="00FD6E67" w:rsidRPr="00B93DEA" w:rsidRDefault="00FD6E67" w:rsidP="0007080A">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FD6E67" w:rsidRPr="00B93DEA" w:rsidRDefault="00FD6E67" w:rsidP="0007080A">
            <w:pPr>
              <w:pStyle w:val="tabletext11"/>
              <w:tabs>
                <w:tab w:val="decimal" w:pos="1040"/>
              </w:tabs>
            </w:pPr>
            <w:r>
              <w:t>0.390</w:t>
            </w:r>
          </w:p>
        </w:tc>
      </w:tr>
    </w:tbl>
    <w:p w:rsidR="00FD6E67" w:rsidRPr="00B93DEA" w:rsidRDefault="00FD6E67" w:rsidP="0007080A">
      <w:pPr>
        <w:pStyle w:val="tablecaption"/>
      </w:pPr>
      <w:r w:rsidRPr="00B93DEA">
        <w:t>Table 98.B.2.b.(1) Zone-</w:t>
      </w:r>
      <w:r>
        <w:t>r</w:t>
      </w:r>
      <w:r w:rsidRPr="00B93DEA">
        <w:t>ated Risks Comprehensive Deductible Factors</w:t>
      </w:r>
    </w:p>
    <w:p w:rsidR="00FD6E67" w:rsidRPr="00B93DEA" w:rsidRDefault="00FD6E67" w:rsidP="0007080A">
      <w:pPr>
        <w:pStyle w:val="isonormal"/>
      </w:pPr>
    </w:p>
    <w:p w:rsidR="00FD6E67" w:rsidRPr="00B93DEA" w:rsidRDefault="00FD6E67" w:rsidP="0007080A">
      <w:pPr>
        <w:pStyle w:val="outlinehd5"/>
      </w:pPr>
      <w:r w:rsidRPr="00B93DEA">
        <w:tab/>
        <w:t>(2)</w:t>
      </w:r>
      <w:r w:rsidRPr="00B93DEA">
        <w:tab/>
        <w:t>Collision</w:t>
      </w:r>
    </w:p>
    <w:p w:rsidR="00FD6E67" w:rsidRDefault="00FD6E67" w:rsidP="0007080A">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FD6E67" w:rsidRPr="00B93DEA" w:rsidTr="00BA01A1">
        <w:trPr>
          <w:cantSplit/>
          <w:trHeight w:val="190"/>
        </w:trPr>
        <w:tc>
          <w:tcPr>
            <w:tcW w:w="200" w:type="dxa"/>
          </w:tcPr>
          <w:p w:rsidR="00FD6E67" w:rsidRPr="00B93DEA" w:rsidRDefault="00FD6E67" w:rsidP="0007080A">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FD6E67" w:rsidRPr="00B93DEA" w:rsidRDefault="00FD6E67" w:rsidP="0007080A">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FD6E67" w:rsidRPr="00B93DEA" w:rsidRDefault="00FD6E67" w:rsidP="0007080A">
            <w:pPr>
              <w:pStyle w:val="tablehead"/>
            </w:pPr>
            <w:r w:rsidRPr="00B93DEA">
              <w:t>Factor</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top w:val="single" w:sz="4" w:space="0" w:color="auto"/>
              <w:left w:val="single" w:sz="4" w:space="0" w:color="auto"/>
            </w:tcBorders>
          </w:tcPr>
          <w:p w:rsidR="00FD6E67" w:rsidRPr="00B93DEA" w:rsidRDefault="00FD6E67" w:rsidP="0007080A">
            <w:pPr>
              <w:pStyle w:val="tabletext11"/>
              <w:jc w:val="right"/>
            </w:pPr>
            <w:r w:rsidRPr="00B93DEA">
              <w:t>$</w:t>
            </w:r>
          </w:p>
        </w:tc>
        <w:tc>
          <w:tcPr>
            <w:tcW w:w="1440" w:type="dxa"/>
            <w:tcBorders>
              <w:top w:val="single" w:sz="4" w:space="0" w:color="auto"/>
              <w:right w:val="single" w:sz="4" w:space="0" w:color="auto"/>
            </w:tcBorders>
          </w:tcPr>
          <w:p w:rsidR="00FD6E67" w:rsidRPr="00B93DEA" w:rsidRDefault="00FD6E67" w:rsidP="0007080A">
            <w:pPr>
              <w:pStyle w:val="tabletext11"/>
              <w:tabs>
                <w:tab w:val="decimal" w:pos="500"/>
              </w:tabs>
              <w:ind w:right="-45"/>
            </w:pPr>
            <w:r w:rsidRPr="00B93DEA">
              <w:t>50</w:t>
            </w:r>
          </w:p>
        </w:tc>
        <w:tc>
          <w:tcPr>
            <w:tcW w:w="2400" w:type="dxa"/>
            <w:tcBorders>
              <w:top w:val="single" w:sz="4" w:space="0" w:color="auto"/>
              <w:left w:val="single" w:sz="4" w:space="0" w:color="auto"/>
              <w:right w:val="single" w:sz="4" w:space="0" w:color="auto"/>
            </w:tcBorders>
          </w:tcPr>
          <w:p w:rsidR="00FD6E67" w:rsidRPr="00B93DEA" w:rsidRDefault="00FD6E67" w:rsidP="0007080A">
            <w:pPr>
              <w:pStyle w:val="tabletext11"/>
              <w:tabs>
                <w:tab w:val="decimal" w:pos="1040"/>
              </w:tabs>
            </w:pPr>
            <w:r>
              <w:t>-0.120</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100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rsidRPr="00B93DEA">
              <w:t>-0.110</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250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rsidRPr="00B93DEA">
              <w:t>-0.065</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500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rsidRPr="00B93DEA">
              <w:t>0.000</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1,000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0.120</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2,000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0.320</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tcBorders>
          </w:tcPr>
          <w:p w:rsidR="00FD6E67" w:rsidRPr="00B93DEA" w:rsidRDefault="00FD6E67" w:rsidP="0007080A">
            <w:pPr>
              <w:pStyle w:val="tabletext11"/>
              <w:jc w:val="right"/>
            </w:pPr>
          </w:p>
        </w:tc>
        <w:tc>
          <w:tcPr>
            <w:tcW w:w="1440" w:type="dxa"/>
            <w:tcBorders>
              <w:right w:val="single" w:sz="4" w:space="0" w:color="auto"/>
            </w:tcBorders>
          </w:tcPr>
          <w:p w:rsidR="00FD6E67" w:rsidRPr="00B93DEA" w:rsidRDefault="00FD6E67" w:rsidP="0007080A">
            <w:pPr>
              <w:pStyle w:val="tabletext11"/>
              <w:tabs>
                <w:tab w:val="decimal" w:pos="500"/>
              </w:tabs>
              <w:ind w:right="-45"/>
            </w:pPr>
            <w:r w:rsidRPr="00B93DEA">
              <w:t>3,000</w:t>
            </w:r>
          </w:p>
        </w:tc>
        <w:tc>
          <w:tcPr>
            <w:tcW w:w="2400" w:type="dxa"/>
            <w:tcBorders>
              <w:left w:val="single" w:sz="4" w:space="0" w:color="auto"/>
              <w:right w:val="single" w:sz="4" w:space="0" w:color="auto"/>
            </w:tcBorders>
          </w:tcPr>
          <w:p w:rsidR="00FD6E67" w:rsidRPr="00B93DEA" w:rsidRDefault="00FD6E67" w:rsidP="0007080A">
            <w:pPr>
              <w:pStyle w:val="tabletext11"/>
              <w:tabs>
                <w:tab w:val="decimal" w:pos="1040"/>
              </w:tabs>
            </w:pPr>
            <w:r>
              <w:t>0.450</w:t>
            </w:r>
          </w:p>
        </w:tc>
      </w:tr>
      <w:tr w:rsidR="00FD6E67" w:rsidRPr="00B93DEA" w:rsidTr="00BA01A1">
        <w:trPr>
          <w:cantSplit/>
          <w:trHeight w:val="190"/>
        </w:trPr>
        <w:tc>
          <w:tcPr>
            <w:tcW w:w="200" w:type="dxa"/>
            <w:tcBorders>
              <w:right w:val="single" w:sz="4" w:space="0" w:color="auto"/>
            </w:tcBorders>
          </w:tcPr>
          <w:p w:rsidR="00FD6E67" w:rsidRPr="00B93DEA" w:rsidRDefault="00FD6E67" w:rsidP="0007080A">
            <w:pPr>
              <w:pStyle w:val="tabletext11"/>
            </w:pPr>
          </w:p>
        </w:tc>
        <w:tc>
          <w:tcPr>
            <w:tcW w:w="960" w:type="dxa"/>
            <w:tcBorders>
              <w:left w:val="single" w:sz="4" w:space="0" w:color="auto"/>
              <w:bottom w:val="single" w:sz="4" w:space="0" w:color="auto"/>
            </w:tcBorders>
          </w:tcPr>
          <w:p w:rsidR="00FD6E67" w:rsidRPr="00B93DEA" w:rsidRDefault="00FD6E67" w:rsidP="0007080A">
            <w:pPr>
              <w:pStyle w:val="tabletext11"/>
              <w:jc w:val="right"/>
            </w:pPr>
          </w:p>
        </w:tc>
        <w:tc>
          <w:tcPr>
            <w:tcW w:w="1440" w:type="dxa"/>
            <w:tcBorders>
              <w:bottom w:val="single" w:sz="4" w:space="0" w:color="auto"/>
              <w:right w:val="single" w:sz="4" w:space="0" w:color="auto"/>
            </w:tcBorders>
          </w:tcPr>
          <w:p w:rsidR="00FD6E67" w:rsidRPr="00B93DEA" w:rsidRDefault="00FD6E67" w:rsidP="0007080A">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FD6E67" w:rsidRPr="00B93DEA" w:rsidRDefault="00FD6E67" w:rsidP="0007080A">
            <w:pPr>
              <w:pStyle w:val="tabletext11"/>
              <w:tabs>
                <w:tab w:val="decimal" w:pos="1040"/>
              </w:tabs>
            </w:pPr>
            <w:r w:rsidRPr="00B93DEA">
              <w:t>0.570</w:t>
            </w:r>
          </w:p>
        </w:tc>
      </w:tr>
    </w:tbl>
    <w:p w:rsidR="00FD6E67" w:rsidRPr="00562C44" w:rsidRDefault="00FD6E67" w:rsidP="0007080A">
      <w:pPr>
        <w:pStyle w:val="tablecaption"/>
      </w:pPr>
      <w:r w:rsidRPr="00B93DEA">
        <w:t>Table 98.B.2.b.(2) Zone-</w:t>
      </w:r>
      <w:r>
        <w:t>r</w:t>
      </w:r>
      <w:r w:rsidRPr="00B93DEA">
        <w:t>ated Risks Collision Deductible Factors</w:t>
      </w:r>
    </w:p>
    <w:p w:rsidR="00FD6E67" w:rsidRPr="00B93DEA" w:rsidRDefault="00FD6E67" w:rsidP="0007080A">
      <w:pPr>
        <w:pStyle w:val="isonormal"/>
      </w:pPr>
    </w:p>
    <w:p w:rsidR="00FD6E67" w:rsidRPr="00B93DEA" w:rsidRDefault="00FD6E67" w:rsidP="0007080A">
      <w:pPr>
        <w:pStyle w:val="outlinehd3"/>
      </w:pPr>
      <w:r w:rsidRPr="00B93DEA">
        <w:lastRenderedPageBreak/>
        <w:tab/>
        <w:t>3.</w:t>
      </w:r>
      <w:r w:rsidRPr="00B93DEA">
        <w:tab/>
      </w:r>
      <w:r>
        <w:t>Auto Dealers</w:t>
      </w:r>
      <w:r w:rsidRPr="00B93DEA">
        <w:t xml:space="preserve"> Blanket Collision</w:t>
      </w:r>
    </w:p>
    <w:p w:rsidR="00FD6E67" w:rsidRPr="00B93DEA" w:rsidRDefault="00FD6E67" w:rsidP="0007080A">
      <w:pPr>
        <w:pStyle w:val="outlinetxt4"/>
      </w:pPr>
      <w:r w:rsidRPr="00B93DEA">
        <w:tab/>
      </w:r>
      <w:r w:rsidRPr="00B93DEA">
        <w:rPr>
          <w:b/>
        </w:rPr>
        <w:t>a.</w:t>
      </w:r>
      <w:r w:rsidRPr="00B93DEA">
        <w:tab/>
        <w:t xml:space="preserve">For $500 deductible, multiply the $250 deductible collision </w:t>
      </w:r>
      <w:r>
        <w:t xml:space="preserve">coverage </w:t>
      </w:r>
      <w:r w:rsidRPr="00B93DEA">
        <w:t>premium by the following factor:</w:t>
      </w:r>
    </w:p>
    <w:p w:rsidR="00FD6E67" w:rsidRPr="00B93DEA" w:rsidRDefault="00FD6E67" w:rsidP="0007080A">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D6E67" w:rsidRPr="00B93DEA" w:rsidTr="00CF7B46">
        <w:trPr>
          <w:cantSplit/>
          <w:trHeight w:val="190"/>
        </w:trPr>
        <w:tc>
          <w:tcPr>
            <w:tcW w:w="200" w:type="dxa"/>
            <w:tcBorders>
              <w:top w:val="nil"/>
              <w:left w:val="nil"/>
              <w:bottom w:val="nil"/>
              <w:right w:val="nil"/>
            </w:tcBorders>
          </w:tcPr>
          <w:p w:rsidR="00FD6E67" w:rsidRPr="00B93DEA" w:rsidRDefault="00FD6E67" w:rsidP="0007080A">
            <w:pPr>
              <w:pStyle w:val="tablehead"/>
            </w:pPr>
          </w:p>
        </w:tc>
        <w:tc>
          <w:tcPr>
            <w:tcW w:w="4800" w:type="dxa"/>
            <w:tcBorders>
              <w:top w:val="single" w:sz="6" w:space="0" w:color="auto"/>
              <w:left w:val="single" w:sz="6" w:space="0" w:color="auto"/>
              <w:bottom w:val="single" w:sz="6" w:space="0" w:color="auto"/>
              <w:right w:val="single" w:sz="6" w:space="0" w:color="auto"/>
            </w:tcBorders>
          </w:tcPr>
          <w:p w:rsidR="00FD6E67" w:rsidRPr="00B93DEA" w:rsidRDefault="00FD6E67" w:rsidP="0007080A">
            <w:pPr>
              <w:pStyle w:val="tablehead"/>
            </w:pPr>
            <w:r w:rsidRPr="00B93DEA">
              <w:t>Factor</w:t>
            </w:r>
          </w:p>
        </w:tc>
      </w:tr>
      <w:tr w:rsidR="00FD6E67" w:rsidRPr="00B93DEA" w:rsidTr="00CF7B46">
        <w:trPr>
          <w:cantSplit/>
          <w:trHeight w:val="190"/>
        </w:trPr>
        <w:tc>
          <w:tcPr>
            <w:tcW w:w="200" w:type="dxa"/>
            <w:tcBorders>
              <w:top w:val="nil"/>
              <w:left w:val="nil"/>
              <w:bottom w:val="nil"/>
              <w:right w:val="nil"/>
            </w:tcBorders>
          </w:tcPr>
          <w:p w:rsidR="00FD6E67" w:rsidRPr="00B93DEA" w:rsidRDefault="00FD6E67" w:rsidP="0007080A">
            <w:pPr>
              <w:pStyle w:val="tabletext11"/>
              <w:jc w:val="center"/>
            </w:pPr>
          </w:p>
        </w:tc>
        <w:tc>
          <w:tcPr>
            <w:tcW w:w="4800" w:type="dxa"/>
            <w:tcBorders>
              <w:top w:val="single" w:sz="6" w:space="0" w:color="auto"/>
              <w:left w:val="single" w:sz="6" w:space="0" w:color="auto"/>
              <w:bottom w:val="single" w:sz="6" w:space="0" w:color="auto"/>
              <w:right w:val="single" w:sz="6" w:space="0" w:color="auto"/>
            </w:tcBorders>
          </w:tcPr>
          <w:p w:rsidR="00FD6E67" w:rsidRPr="00B93DEA" w:rsidRDefault="00FD6E67" w:rsidP="0007080A">
            <w:pPr>
              <w:pStyle w:val="tabletext11"/>
              <w:tabs>
                <w:tab w:val="decimal" w:pos="2240"/>
              </w:tabs>
            </w:pPr>
            <w:r w:rsidRPr="00B93DEA">
              <w:t>.65</w:t>
            </w:r>
          </w:p>
        </w:tc>
      </w:tr>
    </w:tbl>
    <w:p w:rsidR="00FD6E67" w:rsidRPr="00B93DEA" w:rsidRDefault="00FD6E67" w:rsidP="0007080A">
      <w:pPr>
        <w:pStyle w:val="tablecaption"/>
      </w:pPr>
      <w:r w:rsidRPr="00B93DEA">
        <w:t>Table 98.B.3.a.</w:t>
      </w:r>
      <w:r w:rsidRPr="00B93DEA">
        <w:rPr>
          <w:rStyle w:val="tablelink"/>
          <w:b/>
          <w:color w:val="000000"/>
        </w:rPr>
        <w:t xml:space="preserve"> </w:t>
      </w:r>
      <w:r>
        <w:t>Auto Dealers</w:t>
      </w:r>
      <w:r w:rsidRPr="00B93DEA">
        <w:t xml:space="preserve"> Blanket Collision Coverage – </w:t>
      </w:r>
      <w:r w:rsidRPr="00B93DEA">
        <w:rPr>
          <w:rStyle w:val="tablelink"/>
          <w:b/>
          <w:color w:val="000000"/>
        </w:rPr>
        <w:t>$500 Deductible Factor</w:t>
      </w:r>
    </w:p>
    <w:p w:rsidR="00FD6E67" w:rsidRPr="00B93DEA" w:rsidRDefault="00FD6E67" w:rsidP="0007080A">
      <w:pPr>
        <w:pStyle w:val="isonormal"/>
      </w:pPr>
    </w:p>
    <w:p w:rsidR="00FD6E67" w:rsidRPr="00B93DEA" w:rsidRDefault="00FD6E67" w:rsidP="0007080A">
      <w:pPr>
        <w:pStyle w:val="outlinetxt4"/>
      </w:pPr>
      <w:r w:rsidRPr="00B93DEA">
        <w:tab/>
      </w:r>
      <w:r w:rsidRPr="00B93DEA">
        <w:rPr>
          <w:b/>
        </w:rPr>
        <w:t>b.</w:t>
      </w:r>
      <w:r w:rsidRPr="00B93DEA">
        <w:tab/>
        <w:t xml:space="preserve">For $1,000 deductible, multiply the $250 deductible collision </w:t>
      </w:r>
      <w:r>
        <w:t xml:space="preserve">coverage </w:t>
      </w:r>
      <w:r w:rsidRPr="00B93DEA">
        <w:t>premium by the following factor:</w:t>
      </w:r>
    </w:p>
    <w:p w:rsidR="00FD6E67" w:rsidRPr="00B93DEA" w:rsidRDefault="00FD6E67" w:rsidP="0007080A">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D6E67" w:rsidRPr="00B93DEA" w:rsidTr="00CF7B46">
        <w:trPr>
          <w:cantSplit/>
          <w:trHeight w:val="190"/>
        </w:trPr>
        <w:tc>
          <w:tcPr>
            <w:tcW w:w="200" w:type="dxa"/>
            <w:tcBorders>
              <w:top w:val="nil"/>
              <w:left w:val="nil"/>
              <w:bottom w:val="nil"/>
              <w:right w:val="nil"/>
            </w:tcBorders>
          </w:tcPr>
          <w:p w:rsidR="00FD6E67" w:rsidRPr="00B93DEA" w:rsidRDefault="00FD6E67" w:rsidP="0007080A">
            <w:pPr>
              <w:pStyle w:val="tablehead"/>
            </w:pPr>
          </w:p>
        </w:tc>
        <w:tc>
          <w:tcPr>
            <w:tcW w:w="4800" w:type="dxa"/>
            <w:tcBorders>
              <w:top w:val="single" w:sz="6" w:space="0" w:color="auto"/>
              <w:left w:val="single" w:sz="6" w:space="0" w:color="auto"/>
              <w:bottom w:val="single" w:sz="6" w:space="0" w:color="auto"/>
              <w:right w:val="single" w:sz="6" w:space="0" w:color="auto"/>
            </w:tcBorders>
          </w:tcPr>
          <w:p w:rsidR="00FD6E67" w:rsidRPr="00B93DEA" w:rsidRDefault="00FD6E67" w:rsidP="0007080A">
            <w:pPr>
              <w:pStyle w:val="tablehead"/>
            </w:pPr>
            <w:r w:rsidRPr="00B93DEA">
              <w:t>Factor</w:t>
            </w:r>
          </w:p>
        </w:tc>
      </w:tr>
      <w:tr w:rsidR="00FD6E67" w:rsidRPr="00B93DEA" w:rsidTr="00CF7B46">
        <w:trPr>
          <w:cantSplit/>
          <w:trHeight w:val="190"/>
        </w:trPr>
        <w:tc>
          <w:tcPr>
            <w:tcW w:w="200" w:type="dxa"/>
            <w:tcBorders>
              <w:top w:val="nil"/>
              <w:left w:val="nil"/>
              <w:bottom w:val="nil"/>
              <w:right w:val="nil"/>
            </w:tcBorders>
          </w:tcPr>
          <w:p w:rsidR="00FD6E67" w:rsidRPr="00B93DEA" w:rsidRDefault="00FD6E67" w:rsidP="0007080A">
            <w:pPr>
              <w:pStyle w:val="tabletext11"/>
              <w:jc w:val="center"/>
            </w:pPr>
          </w:p>
        </w:tc>
        <w:tc>
          <w:tcPr>
            <w:tcW w:w="4800" w:type="dxa"/>
            <w:tcBorders>
              <w:top w:val="single" w:sz="6" w:space="0" w:color="auto"/>
              <w:left w:val="single" w:sz="6" w:space="0" w:color="auto"/>
              <w:bottom w:val="single" w:sz="6" w:space="0" w:color="auto"/>
              <w:right w:val="single" w:sz="6" w:space="0" w:color="auto"/>
            </w:tcBorders>
          </w:tcPr>
          <w:p w:rsidR="00FD6E67" w:rsidRPr="00B93DEA" w:rsidRDefault="00FD6E67" w:rsidP="0007080A">
            <w:pPr>
              <w:pStyle w:val="tabletext11"/>
              <w:tabs>
                <w:tab w:val="decimal" w:pos="2240"/>
              </w:tabs>
            </w:pPr>
            <w:r w:rsidRPr="00B93DEA">
              <w:t>.35</w:t>
            </w:r>
          </w:p>
        </w:tc>
      </w:tr>
    </w:tbl>
    <w:p w:rsidR="00FD6E67" w:rsidRPr="00E84C99" w:rsidRDefault="00FD6E67" w:rsidP="0007080A">
      <w:pPr>
        <w:pStyle w:val="tablecaption"/>
      </w:pPr>
      <w:r w:rsidRPr="00B93DEA">
        <w:t>Table 98.B.3.b.</w:t>
      </w:r>
      <w:r w:rsidRPr="00B93DEA">
        <w:rPr>
          <w:rStyle w:val="tablelink"/>
          <w:b/>
          <w:color w:val="000000"/>
        </w:rPr>
        <w:t xml:space="preserve"> </w:t>
      </w:r>
      <w:r>
        <w:t>Auto Dealers</w:t>
      </w:r>
      <w:r w:rsidRPr="00B93DEA">
        <w:t xml:space="preserve"> Blanket Collision Coverage – </w:t>
      </w:r>
      <w:r w:rsidRPr="00B93DEA">
        <w:rPr>
          <w:rStyle w:val="tablelink"/>
          <w:b/>
          <w:color w:val="000000"/>
        </w:rPr>
        <w:t>$1,000 Deductible Factor</w:t>
      </w:r>
    </w:p>
    <w:p w:rsidR="00FD6E67" w:rsidRDefault="00FD6E67" w:rsidP="0007080A">
      <w:pPr>
        <w:pStyle w:val="isonormal"/>
      </w:pPr>
    </w:p>
    <w:p w:rsidR="00FD6E67" w:rsidRDefault="00FD6E67" w:rsidP="0007080A">
      <w:pPr>
        <w:pStyle w:val="outlinehd3"/>
      </w:pPr>
      <w:r>
        <w:tab/>
        <w:t>4.</w:t>
      </w:r>
      <w:r>
        <w:tab/>
        <w:t>Auto Dealers And Garagekeepers Insurance Other Than Collision</w:t>
      </w:r>
    </w:p>
    <w:p w:rsidR="00FD6E67" w:rsidRDefault="00FD6E67" w:rsidP="0007080A">
      <w:pPr>
        <w:pStyle w:val="blocktext4"/>
      </w:pPr>
      <w:r>
        <w:t>Multiply the other than collision coverage premium by the following selected deductible options:</w:t>
      </w:r>
    </w:p>
    <w:p w:rsidR="00FD6E67" w:rsidRDefault="00FD6E67" w:rsidP="0007080A">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91"/>
        <w:gridCol w:w="960"/>
        <w:gridCol w:w="1080"/>
        <w:gridCol w:w="1069"/>
      </w:tblGrid>
      <w:tr w:rsidR="00FD6E67" w:rsidRPr="00F330B9" w:rsidTr="00E84C99">
        <w:trPr>
          <w:cantSplit/>
          <w:trHeight w:val="190"/>
        </w:trPr>
        <w:tc>
          <w:tcPr>
            <w:tcW w:w="200" w:type="dxa"/>
          </w:tcPr>
          <w:p w:rsidR="00FD6E67" w:rsidRPr="009A576F" w:rsidRDefault="00FD6E67" w:rsidP="0007080A">
            <w:pPr>
              <w:pStyle w:val="tablehead"/>
            </w:pPr>
          </w:p>
        </w:tc>
        <w:tc>
          <w:tcPr>
            <w:tcW w:w="1691" w:type="dxa"/>
            <w:vMerge w:val="restart"/>
            <w:tcBorders>
              <w:top w:val="single" w:sz="6" w:space="0" w:color="auto"/>
              <w:left w:val="single" w:sz="6" w:space="0" w:color="auto"/>
              <w:right w:val="single" w:sz="6" w:space="0" w:color="auto"/>
            </w:tcBorders>
            <w:vAlign w:val="bottom"/>
          </w:tcPr>
          <w:p w:rsidR="00FD6E67" w:rsidRDefault="00FD6E67" w:rsidP="0007080A">
            <w:pPr>
              <w:pStyle w:val="tablehead"/>
            </w:pPr>
            <w:r>
              <w:t>Coverage</w:t>
            </w:r>
          </w:p>
        </w:tc>
        <w:tc>
          <w:tcPr>
            <w:tcW w:w="3109" w:type="dxa"/>
            <w:gridSpan w:val="3"/>
            <w:tcBorders>
              <w:top w:val="single" w:sz="6" w:space="0" w:color="auto"/>
              <w:left w:val="single" w:sz="6" w:space="0" w:color="auto"/>
              <w:bottom w:val="single" w:sz="6" w:space="0" w:color="auto"/>
              <w:right w:val="single" w:sz="6" w:space="0" w:color="auto"/>
            </w:tcBorders>
          </w:tcPr>
          <w:p w:rsidR="00FD6E67" w:rsidRPr="009A576F" w:rsidRDefault="00FD6E67" w:rsidP="0007080A">
            <w:pPr>
              <w:pStyle w:val="tablehead"/>
            </w:pPr>
            <w:r>
              <w:t>Per Auto And Per Occurrence</w:t>
            </w:r>
            <w:r>
              <w:br/>
              <w:t>Deductible Options</w:t>
            </w:r>
          </w:p>
        </w:tc>
      </w:tr>
      <w:tr w:rsidR="00FD6E67" w:rsidRPr="00E84C99" w:rsidTr="00E84C99">
        <w:trPr>
          <w:cantSplit/>
          <w:trHeight w:val="190"/>
        </w:trPr>
        <w:tc>
          <w:tcPr>
            <w:tcW w:w="200" w:type="dxa"/>
          </w:tcPr>
          <w:p w:rsidR="00FD6E67" w:rsidRPr="009A576F" w:rsidRDefault="00FD6E67" w:rsidP="0007080A">
            <w:pPr>
              <w:pStyle w:val="tablehead"/>
            </w:pPr>
            <w:r w:rsidRPr="009A576F">
              <w:br w:type="column"/>
            </w:r>
            <w:r w:rsidRPr="009A576F">
              <w:br w:type="column"/>
            </w:r>
          </w:p>
        </w:tc>
        <w:tc>
          <w:tcPr>
            <w:tcW w:w="1691" w:type="dxa"/>
            <w:vMerge/>
            <w:tcBorders>
              <w:left w:val="single" w:sz="6" w:space="0" w:color="auto"/>
              <w:bottom w:val="single" w:sz="6" w:space="0" w:color="auto"/>
              <w:right w:val="single" w:sz="6" w:space="0" w:color="auto"/>
            </w:tcBorders>
          </w:tcPr>
          <w:p w:rsidR="00FD6E67" w:rsidRPr="009A576F" w:rsidRDefault="00FD6E67" w:rsidP="0007080A">
            <w:pPr>
              <w:pStyle w:val="tablehead"/>
            </w:pPr>
          </w:p>
        </w:tc>
        <w:tc>
          <w:tcPr>
            <w:tcW w:w="960" w:type="dxa"/>
            <w:tcBorders>
              <w:top w:val="single" w:sz="6" w:space="0" w:color="auto"/>
              <w:left w:val="single" w:sz="6" w:space="0" w:color="auto"/>
              <w:bottom w:val="single" w:sz="6" w:space="0" w:color="auto"/>
              <w:right w:val="single" w:sz="6" w:space="0" w:color="auto"/>
            </w:tcBorders>
            <w:vAlign w:val="bottom"/>
          </w:tcPr>
          <w:p w:rsidR="00FD6E67" w:rsidRPr="00E84C99" w:rsidRDefault="00FD6E67" w:rsidP="0007080A">
            <w:pPr>
              <w:pStyle w:val="tablehead"/>
            </w:pPr>
            <w:r w:rsidRPr="00E84C99">
              <w:t>$100/500</w:t>
            </w:r>
          </w:p>
        </w:tc>
        <w:tc>
          <w:tcPr>
            <w:tcW w:w="1080" w:type="dxa"/>
            <w:tcBorders>
              <w:top w:val="single" w:sz="6" w:space="0" w:color="auto"/>
              <w:left w:val="single" w:sz="6" w:space="0" w:color="auto"/>
              <w:bottom w:val="single" w:sz="6" w:space="0" w:color="auto"/>
              <w:right w:val="single" w:sz="6" w:space="0" w:color="auto"/>
            </w:tcBorders>
            <w:vAlign w:val="bottom"/>
          </w:tcPr>
          <w:p w:rsidR="00FD6E67" w:rsidRPr="00E84C99" w:rsidRDefault="00FD6E67" w:rsidP="0007080A">
            <w:pPr>
              <w:pStyle w:val="tablehead"/>
            </w:pPr>
            <w:r w:rsidRPr="00E84C99">
              <w:t>$250/1,000</w:t>
            </w:r>
          </w:p>
        </w:tc>
        <w:tc>
          <w:tcPr>
            <w:tcW w:w="1069" w:type="dxa"/>
            <w:tcBorders>
              <w:top w:val="single" w:sz="6" w:space="0" w:color="auto"/>
              <w:left w:val="single" w:sz="6" w:space="0" w:color="auto"/>
              <w:bottom w:val="single" w:sz="6" w:space="0" w:color="auto"/>
              <w:right w:val="single" w:sz="6" w:space="0" w:color="auto"/>
            </w:tcBorders>
            <w:vAlign w:val="bottom"/>
          </w:tcPr>
          <w:p w:rsidR="00FD6E67" w:rsidRPr="00E84C99" w:rsidRDefault="00FD6E67" w:rsidP="0007080A">
            <w:pPr>
              <w:pStyle w:val="tablehead"/>
            </w:pPr>
            <w:r w:rsidRPr="00E84C99">
              <w:t>$500/2,500</w:t>
            </w:r>
          </w:p>
        </w:tc>
      </w:tr>
      <w:tr w:rsidR="00FD6E67" w:rsidRPr="00F330B9" w:rsidTr="00E84C99">
        <w:trPr>
          <w:cantSplit/>
          <w:trHeight w:val="190"/>
        </w:trPr>
        <w:tc>
          <w:tcPr>
            <w:tcW w:w="200" w:type="dxa"/>
          </w:tcPr>
          <w:p w:rsidR="00FD6E67" w:rsidRPr="009A576F" w:rsidRDefault="00FD6E67" w:rsidP="0007080A">
            <w:pPr>
              <w:pStyle w:val="tabletext11"/>
            </w:pPr>
          </w:p>
        </w:tc>
        <w:tc>
          <w:tcPr>
            <w:tcW w:w="1691" w:type="dxa"/>
            <w:tcBorders>
              <w:top w:val="single" w:sz="6" w:space="0" w:color="auto"/>
              <w:left w:val="single" w:sz="6" w:space="0" w:color="auto"/>
              <w:bottom w:val="single" w:sz="6" w:space="0" w:color="auto"/>
              <w:right w:val="single" w:sz="6" w:space="0" w:color="auto"/>
            </w:tcBorders>
          </w:tcPr>
          <w:p w:rsidR="00FD6E67" w:rsidRPr="009A576F" w:rsidRDefault="00FD6E67" w:rsidP="0007080A">
            <w:pPr>
              <w:pStyle w:val="tabletext11"/>
            </w:pPr>
            <w:r w:rsidRPr="00F8799C">
              <w:t>Fire Only</w:t>
            </w:r>
          </w:p>
        </w:tc>
        <w:tc>
          <w:tcPr>
            <w:tcW w:w="960" w:type="dxa"/>
            <w:tcBorders>
              <w:top w:val="single" w:sz="6" w:space="0" w:color="auto"/>
              <w:left w:val="single" w:sz="6" w:space="0" w:color="auto"/>
              <w:bottom w:val="single" w:sz="6" w:space="0" w:color="auto"/>
              <w:right w:val="single" w:sz="6" w:space="0" w:color="auto"/>
            </w:tcBorders>
            <w:vAlign w:val="bottom"/>
          </w:tcPr>
          <w:p w:rsidR="00FD6E67" w:rsidRPr="009A576F" w:rsidRDefault="00FD6E67" w:rsidP="0007080A">
            <w:pPr>
              <w:pStyle w:val="tabletext11"/>
              <w:jc w:val="center"/>
            </w:pPr>
            <w:r>
              <w:t>N/A</w:t>
            </w:r>
          </w:p>
        </w:tc>
        <w:tc>
          <w:tcPr>
            <w:tcW w:w="1080" w:type="dxa"/>
            <w:tcBorders>
              <w:top w:val="single" w:sz="6" w:space="0" w:color="auto"/>
              <w:left w:val="single" w:sz="6" w:space="0" w:color="auto"/>
              <w:bottom w:val="single" w:sz="6" w:space="0" w:color="auto"/>
              <w:right w:val="single" w:sz="6" w:space="0" w:color="auto"/>
            </w:tcBorders>
            <w:vAlign w:val="bottom"/>
          </w:tcPr>
          <w:p w:rsidR="00FD6E67" w:rsidRPr="009A576F" w:rsidRDefault="00FD6E67" w:rsidP="0007080A">
            <w:pPr>
              <w:pStyle w:val="tabletext11"/>
              <w:jc w:val="center"/>
            </w:pPr>
            <w:r>
              <w:t>N/A</w:t>
            </w:r>
          </w:p>
        </w:tc>
        <w:tc>
          <w:tcPr>
            <w:tcW w:w="1069" w:type="dxa"/>
            <w:tcBorders>
              <w:top w:val="single" w:sz="6" w:space="0" w:color="auto"/>
              <w:left w:val="single" w:sz="6" w:space="0" w:color="auto"/>
              <w:bottom w:val="single" w:sz="6" w:space="0" w:color="auto"/>
              <w:right w:val="single" w:sz="6" w:space="0" w:color="auto"/>
            </w:tcBorders>
            <w:vAlign w:val="bottom"/>
          </w:tcPr>
          <w:p w:rsidR="00FD6E67" w:rsidRPr="009A576F" w:rsidRDefault="00FD6E67" w:rsidP="0007080A">
            <w:pPr>
              <w:pStyle w:val="tabletext11"/>
              <w:jc w:val="center"/>
            </w:pPr>
            <w:r>
              <w:t>N/A</w:t>
            </w:r>
          </w:p>
        </w:tc>
      </w:tr>
      <w:tr w:rsidR="00FD6E67" w:rsidRPr="00F330B9" w:rsidTr="00E84C99">
        <w:trPr>
          <w:cantSplit/>
          <w:trHeight w:val="190"/>
        </w:trPr>
        <w:tc>
          <w:tcPr>
            <w:tcW w:w="200" w:type="dxa"/>
          </w:tcPr>
          <w:p w:rsidR="00FD6E67" w:rsidRPr="009A576F" w:rsidRDefault="00FD6E67" w:rsidP="0007080A">
            <w:pPr>
              <w:pStyle w:val="tabletext11"/>
            </w:pPr>
          </w:p>
        </w:tc>
        <w:tc>
          <w:tcPr>
            <w:tcW w:w="1691" w:type="dxa"/>
            <w:tcBorders>
              <w:top w:val="single" w:sz="6" w:space="0" w:color="auto"/>
              <w:left w:val="single" w:sz="6" w:space="0" w:color="auto"/>
              <w:bottom w:val="single" w:sz="6" w:space="0" w:color="auto"/>
              <w:right w:val="single" w:sz="6" w:space="0" w:color="auto"/>
            </w:tcBorders>
          </w:tcPr>
          <w:p w:rsidR="00FD6E67" w:rsidRPr="009A576F" w:rsidRDefault="00FD6E67" w:rsidP="0007080A">
            <w:pPr>
              <w:pStyle w:val="tabletext11"/>
            </w:pPr>
            <w:r w:rsidRPr="00F8799C">
              <w:t>Fire and Theft Only</w:t>
            </w:r>
          </w:p>
        </w:tc>
        <w:tc>
          <w:tcPr>
            <w:tcW w:w="960" w:type="dxa"/>
            <w:tcBorders>
              <w:top w:val="single" w:sz="6" w:space="0" w:color="auto"/>
              <w:left w:val="single" w:sz="6" w:space="0" w:color="auto"/>
              <w:bottom w:val="single" w:sz="6" w:space="0" w:color="auto"/>
              <w:right w:val="single" w:sz="6" w:space="0" w:color="auto"/>
            </w:tcBorders>
            <w:vAlign w:val="bottom"/>
          </w:tcPr>
          <w:p w:rsidR="00FD6E67" w:rsidRPr="009A576F" w:rsidRDefault="00FD6E67" w:rsidP="0007080A">
            <w:pPr>
              <w:pStyle w:val="tabletext11"/>
              <w:tabs>
                <w:tab w:val="decimal" w:pos="310"/>
              </w:tabs>
            </w:pPr>
            <w:r>
              <w:t>1.00</w:t>
            </w:r>
          </w:p>
        </w:tc>
        <w:tc>
          <w:tcPr>
            <w:tcW w:w="1080" w:type="dxa"/>
            <w:tcBorders>
              <w:top w:val="single" w:sz="6" w:space="0" w:color="auto"/>
              <w:left w:val="single" w:sz="6" w:space="0" w:color="auto"/>
              <w:bottom w:val="single" w:sz="6" w:space="0" w:color="auto"/>
              <w:right w:val="single" w:sz="6" w:space="0" w:color="auto"/>
            </w:tcBorders>
            <w:vAlign w:val="bottom"/>
          </w:tcPr>
          <w:p w:rsidR="00FD6E67" w:rsidRPr="009A576F" w:rsidRDefault="00FD6E67" w:rsidP="0007080A">
            <w:pPr>
              <w:pStyle w:val="tabletext11"/>
              <w:tabs>
                <w:tab w:val="decimal" w:pos="430"/>
              </w:tabs>
            </w:pPr>
            <w:r>
              <w:t>0.90</w:t>
            </w:r>
          </w:p>
        </w:tc>
        <w:tc>
          <w:tcPr>
            <w:tcW w:w="1069" w:type="dxa"/>
            <w:tcBorders>
              <w:top w:val="single" w:sz="6" w:space="0" w:color="auto"/>
              <w:left w:val="single" w:sz="6" w:space="0" w:color="auto"/>
              <w:bottom w:val="single" w:sz="6" w:space="0" w:color="auto"/>
              <w:right w:val="single" w:sz="6" w:space="0" w:color="auto"/>
            </w:tcBorders>
            <w:vAlign w:val="bottom"/>
          </w:tcPr>
          <w:p w:rsidR="00FD6E67" w:rsidRPr="009A576F" w:rsidRDefault="00FD6E67" w:rsidP="0007080A">
            <w:pPr>
              <w:pStyle w:val="tabletext11"/>
              <w:tabs>
                <w:tab w:val="decimal" w:pos="360"/>
              </w:tabs>
            </w:pPr>
            <w:r>
              <w:t>0.75</w:t>
            </w:r>
          </w:p>
        </w:tc>
      </w:tr>
      <w:tr w:rsidR="00FD6E67" w:rsidRPr="00F330B9" w:rsidTr="00E84C99">
        <w:trPr>
          <w:cantSplit/>
          <w:trHeight w:val="190"/>
        </w:trPr>
        <w:tc>
          <w:tcPr>
            <w:tcW w:w="200" w:type="dxa"/>
          </w:tcPr>
          <w:p w:rsidR="00FD6E67" w:rsidRPr="009A576F" w:rsidRDefault="00FD6E67" w:rsidP="0007080A">
            <w:pPr>
              <w:pStyle w:val="tabletext11"/>
            </w:pPr>
          </w:p>
        </w:tc>
        <w:tc>
          <w:tcPr>
            <w:tcW w:w="1691" w:type="dxa"/>
            <w:tcBorders>
              <w:top w:val="single" w:sz="6" w:space="0" w:color="auto"/>
              <w:left w:val="single" w:sz="6" w:space="0" w:color="auto"/>
              <w:bottom w:val="single" w:sz="6" w:space="0" w:color="auto"/>
              <w:right w:val="single" w:sz="6" w:space="0" w:color="auto"/>
            </w:tcBorders>
          </w:tcPr>
          <w:p w:rsidR="00FD6E67" w:rsidRPr="009A576F" w:rsidRDefault="00FD6E67" w:rsidP="0007080A">
            <w:pPr>
              <w:pStyle w:val="tabletext11"/>
            </w:pPr>
            <w:r w:rsidRPr="00F8799C">
              <w:t>Limited Specified Causes of Loss</w:t>
            </w:r>
          </w:p>
        </w:tc>
        <w:tc>
          <w:tcPr>
            <w:tcW w:w="960" w:type="dxa"/>
            <w:tcBorders>
              <w:top w:val="single" w:sz="6" w:space="0" w:color="auto"/>
              <w:left w:val="single" w:sz="6" w:space="0" w:color="auto"/>
              <w:bottom w:val="single" w:sz="6" w:space="0" w:color="auto"/>
              <w:right w:val="single" w:sz="6" w:space="0" w:color="auto"/>
            </w:tcBorders>
            <w:vAlign w:val="bottom"/>
          </w:tcPr>
          <w:p w:rsidR="00FD6E67" w:rsidRPr="009A576F" w:rsidRDefault="00FD6E67" w:rsidP="0007080A">
            <w:pPr>
              <w:pStyle w:val="tabletext11"/>
              <w:tabs>
                <w:tab w:val="decimal" w:pos="310"/>
              </w:tabs>
            </w:pPr>
            <w:r>
              <w:t>1.00</w:t>
            </w:r>
          </w:p>
        </w:tc>
        <w:tc>
          <w:tcPr>
            <w:tcW w:w="1080" w:type="dxa"/>
            <w:tcBorders>
              <w:top w:val="single" w:sz="6" w:space="0" w:color="auto"/>
              <w:left w:val="single" w:sz="6" w:space="0" w:color="auto"/>
              <w:bottom w:val="single" w:sz="6" w:space="0" w:color="auto"/>
              <w:right w:val="single" w:sz="6" w:space="0" w:color="auto"/>
            </w:tcBorders>
            <w:vAlign w:val="bottom"/>
          </w:tcPr>
          <w:p w:rsidR="00FD6E67" w:rsidRPr="009A576F" w:rsidRDefault="00FD6E67" w:rsidP="0007080A">
            <w:pPr>
              <w:pStyle w:val="tabletext11"/>
              <w:tabs>
                <w:tab w:val="decimal" w:pos="430"/>
              </w:tabs>
            </w:pPr>
            <w:r>
              <w:t>0.90</w:t>
            </w:r>
          </w:p>
        </w:tc>
        <w:tc>
          <w:tcPr>
            <w:tcW w:w="1069" w:type="dxa"/>
            <w:tcBorders>
              <w:top w:val="single" w:sz="6" w:space="0" w:color="auto"/>
              <w:left w:val="single" w:sz="6" w:space="0" w:color="auto"/>
              <w:bottom w:val="single" w:sz="6" w:space="0" w:color="auto"/>
              <w:right w:val="single" w:sz="6" w:space="0" w:color="auto"/>
            </w:tcBorders>
            <w:vAlign w:val="bottom"/>
          </w:tcPr>
          <w:p w:rsidR="00FD6E67" w:rsidRPr="009A576F" w:rsidRDefault="00FD6E67" w:rsidP="0007080A">
            <w:pPr>
              <w:pStyle w:val="tabletext11"/>
              <w:tabs>
                <w:tab w:val="decimal" w:pos="360"/>
              </w:tabs>
            </w:pPr>
            <w:r>
              <w:t>0.75</w:t>
            </w:r>
          </w:p>
        </w:tc>
      </w:tr>
      <w:tr w:rsidR="00FD6E67" w:rsidRPr="00F330B9" w:rsidTr="00E84C99">
        <w:trPr>
          <w:cantSplit/>
          <w:trHeight w:val="190"/>
        </w:trPr>
        <w:tc>
          <w:tcPr>
            <w:tcW w:w="200" w:type="dxa"/>
          </w:tcPr>
          <w:p w:rsidR="00FD6E67" w:rsidRPr="009A576F" w:rsidRDefault="00FD6E67" w:rsidP="0007080A">
            <w:pPr>
              <w:pStyle w:val="tabletext11"/>
            </w:pPr>
          </w:p>
        </w:tc>
        <w:tc>
          <w:tcPr>
            <w:tcW w:w="1691" w:type="dxa"/>
            <w:tcBorders>
              <w:top w:val="single" w:sz="6" w:space="0" w:color="auto"/>
              <w:left w:val="single" w:sz="6" w:space="0" w:color="auto"/>
              <w:bottom w:val="single" w:sz="6" w:space="0" w:color="auto"/>
              <w:right w:val="single" w:sz="6" w:space="0" w:color="auto"/>
            </w:tcBorders>
          </w:tcPr>
          <w:p w:rsidR="00FD6E67" w:rsidRPr="009A576F" w:rsidRDefault="00FD6E67" w:rsidP="0007080A">
            <w:pPr>
              <w:pStyle w:val="tabletext11"/>
            </w:pPr>
            <w:r>
              <w:t>Specified Causes of Loss</w:t>
            </w:r>
          </w:p>
        </w:tc>
        <w:tc>
          <w:tcPr>
            <w:tcW w:w="960" w:type="dxa"/>
            <w:tcBorders>
              <w:top w:val="single" w:sz="6" w:space="0" w:color="auto"/>
              <w:left w:val="single" w:sz="6" w:space="0" w:color="auto"/>
              <w:bottom w:val="single" w:sz="6" w:space="0" w:color="auto"/>
              <w:right w:val="single" w:sz="6" w:space="0" w:color="auto"/>
            </w:tcBorders>
            <w:vAlign w:val="bottom"/>
          </w:tcPr>
          <w:p w:rsidR="00FD6E67" w:rsidRPr="009A576F" w:rsidRDefault="00FD6E67" w:rsidP="0007080A">
            <w:pPr>
              <w:pStyle w:val="tabletext11"/>
              <w:tabs>
                <w:tab w:val="decimal" w:pos="310"/>
              </w:tabs>
            </w:pPr>
            <w:r>
              <w:t>1.00</w:t>
            </w:r>
          </w:p>
        </w:tc>
        <w:tc>
          <w:tcPr>
            <w:tcW w:w="1080" w:type="dxa"/>
            <w:tcBorders>
              <w:top w:val="single" w:sz="6" w:space="0" w:color="auto"/>
              <w:left w:val="single" w:sz="6" w:space="0" w:color="auto"/>
              <w:bottom w:val="single" w:sz="6" w:space="0" w:color="auto"/>
              <w:right w:val="single" w:sz="6" w:space="0" w:color="auto"/>
            </w:tcBorders>
            <w:vAlign w:val="bottom"/>
          </w:tcPr>
          <w:p w:rsidR="00FD6E67" w:rsidRPr="009A576F" w:rsidRDefault="00FD6E67" w:rsidP="0007080A">
            <w:pPr>
              <w:pStyle w:val="tabletext11"/>
              <w:tabs>
                <w:tab w:val="decimal" w:pos="430"/>
              </w:tabs>
            </w:pPr>
            <w:r>
              <w:t>0.90</w:t>
            </w:r>
          </w:p>
        </w:tc>
        <w:tc>
          <w:tcPr>
            <w:tcW w:w="1069" w:type="dxa"/>
            <w:tcBorders>
              <w:top w:val="single" w:sz="6" w:space="0" w:color="auto"/>
              <w:left w:val="single" w:sz="6" w:space="0" w:color="auto"/>
              <w:bottom w:val="single" w:sz="6" w:space="0" w:color="auto"/>
              <w:right w:val="single" w:sz="6" w:space="0" w:color="auto"/>
            </w:tcBorders>
            <w:vAlign w:val="bottom"/>
          </w:tcPr>
          <w:p w:rsidR="00FD6E67" w:rsidRPr="009A576F" w:rsidRDefault="00FD6E67" w:rsidP="0007080A">
            <w:pPr>
              <w:pStyle w:val="tabletext11"/>
              <w:tabs>
                <w:tab w:val="decimal" w:pos="360"/>
              </w:tabs>
            </w:pPr>
            <w:r>
              <w:t>0.75</w:t>
            </w:r>
          </w:p>
        </w:tc>
      </w:tr>
      <w:tr w:rsidR="00FD6E67" w:rsidRPr="00F330B9" w:rsidTr="00E84C99">
        <w:trPr>
          <w:cantSplit/>
          <w:trHeight w:val="190"/>
        </w:trPr>
        <w:tc>
          <w:tcPr>
            <w:tcW w:w="200" w:type="dxa"/>
          </w:tcPr>
          <w:p w:rsidR="00FD6E67" w:rsidRPr="009A576F" w:rsidRDefault="00FD6E67" w:rsidP="0007080A">
            <w:pPr>
              <w:pStyle w:val="tabletext11"/>
            </w:pPr>
          </w:p>
        </w:tc>
        <w:tc>
          <w:tcPr>
            <w:tcW w:w="1691" w:type="dxa"/>
            <w:tcBorders>
              <w:top w:val="single" w:sz="6" w:space="0" w:color="auto"/>
              <w:left w:val="single" w:sz="6" w:space="0" w:color="auto"/>
              <w:bottom w:val="single" w:sz="6" w:space="0" w:color="auto"/>
              <w:right w:val="single" w:sz="6" w:space="0" w:color="auto"/>
            </w:tcBorders>
          </w:tcPr>
          <w:p w:rsidR="00FD6E67" w:rsidRPr="009A576F" w:rsidRDefault="00FD6E67" w:rsidP="0007080A">
            <w:pPr>
              <w:pStyle w:val="tabletext11"/>
            </w:pPr>
            <w:r>
              <w:t>Comprehensive</w:t>
            </w:r>
          </w:p>
        </w:tc>
        <w:tc>
          <w:tcPr>
            <w:tcW w:w="960" w:type="dxa"/>
            <w:tcBorders>
              <w:top w:val="single" w:sz="6" w:space="0" w:color="auto"/>
              <w:left w:val="single" w:sz="6" w:space="0" w:color="auto"/>
              <w:bottom w:val="single" w:sz="6" w:space="0" w:color="auto"/>
              <w:right w:val="single" w:sz="6" w:space="0" w:color="auto"/>
            </w:tcBorders>
            <w:vAlign w:val="bottom"/>
          </w:tcPr>
          <w:p w:rsidR="00FD6E67" w:rsidRPr="009A576F" w:rsidRDefault="00FD6E67" w:rsidP="0007080A">
            <w:pPr>
              <w:pStyle w:val="tabletext11"/>
              <w:tabs>
                <w:tab w:val="decimal" w:pos="310"/>
              </w:tabs>
            </w:pPr>
            <w:r>
              <w:t>1.00</w:t>
            </w:r>
          </w:p>
        </w:tc>
        <w:tc>
          <w:tcPr>
            <w:tcW w:w="1080" w:type="dxa"/>
            <w:tcBorders>
              <w:top w:val="single" w:sz="6" w:space="0" w:color="auto"/>
              <w:left w:val="single" w:sz="6" w:space="0" w:color="auto"/>
              <w:bottom w:val="single" w:sz="6" w:space="0" w:color="auto"/>
              <w:right w:val="single" w:sz="6" w:space="0" w:color="auto"/>
            </w:tcBorders>
            <w:vAlign w:val="bottom"/>
          </w:tcPr>
          <w:p w:rsidR="00FD6E67" w:rsidRPr="009A576F" w:rsidRDefault="00FD6E67" w:rsidP="0007080A">
            <w:pPr>
              <w:pStyle w:val="tabletext11"/>
              <w:tabs>
                <w:tab w:val="decimal" w:pos="430"/>
              </w:tabs>
            </w:pPr>
            <w:r>
              <w:t>0.90</w:t>
            </w:r>
          </w:p>
        </w:tc>
        <w:tc>
          <w:tcPr>
            <w:tcW w:w="1069" w:type="dxa"/>
            <w:tcBorders>
              <w:top w:val="single" w:sz="6" w:space="0" w:color="auto"/>
              <w:left w:val="single" w:sz="6" w:space="0" w:color="auto"/>
              <w:bottom w:val="single" w:sz="6" w:space="0" w:color="auto"/>
              <w:right w:val="single" w:sz="6" w:space="0" w:color="auto"/>
            </w:tcBorders>
            <w:vAlign w:val="bottom"/>
          </w:tcPr>
          <w:p w:rsidR="00FD6E67" w:rsidRPr="009A576F" w:rsidRDefault="00FD6E67" w:rsidP="0007080A">
            <w:pPr>
              <w:pStyle w:val="tabletext11"/>
              <w:tabs>
                <w:tab w:val="decimal" w:pos="360"/>
              </w:tabs>
            </w:pPr>
            <w:r>
              <w:t>0.75</w:t>
            </w:r>
          </w:p>
        </w:tc>
      </w:tr>
    </w:tbl>
    <w:p w:rsidR="00FD6E67" w:rsidRDefault="00FD6E67" w:rsidP="0007080A">
      <w:pPr>
        <w:pStyle w:val="tablecaption"/>
      </w:pPr>
      <w:r w:rsidRPr="009A576F">
        <w:t xml:space="preserve">Table </w:t>
      </w:r>
      <w:r>
        <w:t>98.B.4. Auto Dealers And Garagekeepers Insurance Other Than Collision Deductible</w:t>
      </w:r>
      <w:r w:rsidRPr="009A576F">
        <w:t xml:space="preserve"> Factors</w:t>
      </w:r>
    </w:p>
    <w:p w:rsidR="00FD6E67" w:rsidRDefault="00FD6E67" w:rsidP="0007080A">
      <w:pPr>
        <w:pStyle w:val="isonormal"/>
      </w:pPr>
    </w:p>
    <w:p w:rsidR="00193EA7" w:rsidRPr="00FD6E67" w:rsidRDefault="00193EA7" w:rsidP="00FD6E67"/>
    <w:sectPr w:rsidR="00193EA7" w:rsidRPr="00FD6E67" w:rsidSect="00FD6E67">
      <w:pgSz w:w="12240" w:h="15840"/>
      <w:pgMar w:top="1735" w:right="960" w:bottom="1560" w:left="1200" w:header="575" w:footer="480" w:gutter="0"/>
      <w:paperSrc w:first="7" w:other="7"/>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E67" w:rsidRDefault="00FD6E67">
      <w:r>
        <w:separator/>
      </w:r>
    </w:p>
  </w:endnote>
  <w:endnote w:type="continuationSeparator" w:id="0">
    <w:p w:rsidR="00FD6E67" w:rsidRDefault="00FD6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E67" w:rsidRDefault="00FD6E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BC7" w:rsidRPr="00FD6E67" w:rsidRDefault="00FD6E67" w:rsidP="00FD6E67">
    <w:pPr>
      <w:pStyle w:val="Footer"/>
      <w:jc w:val="center"/>
      <w:rPr>
        <w:color w:val="000000"/>
        <w:sz w:val="18"/>
        <w:szCs w:val="18"/>
      </w:rPr>
    </w:pPr>
    <w:r>
      <w:rPr>
        <w:color w:val="000000"/>
        <w:sz w:val="18"/>
        <w:szCs w:val="18"/>
      </w:rPr>
      <w:t>© Insurance Services Office, Inc., 2018          Vermont          CA-2018-IALL1          A-</w:t>
    </w:r>
    <w:r>
      <w:rPr>
        <w:color w:val="000000"/>
        <w:sz w:val="18"/>
        <w:szCs w:val="18"/>
      </w:rPr>
      <w:fldChar w:fldCharType="begin"/>
    </w:r>
    <w:r>
      <w:rPr>
        <w:color w:val="000000"/>
        <w:sz w:val="18"/>
        <w:szCs w:val="18"/>
      </w:rPr>
      <w:instrText xml:space="preserve"> PAGE  \* MERGEFORMAT </w:instrText>
    </w:r>
    <w:r>
      <w:rPr>
        <w:color w:val="000000"/>
        <w:sz w:val="18"/>
        <w:szCs w:val="18"/>
      </w:rPr>
      <w:fldChar w:fldCharType="separate"/>
    </w:r>
    <w:r w:rsidR="00E5377C">
      <w:rPr>
        <w:noProof/>
        <w:color w:val="000000"/>
        <w:sz w:val="18"/>
        <w:szCs w:val="18"/>
      </w:rPr>
      <w:t>1</w:t>
    </w:r>
    <w:r>
      <w:rPr>
        <w:color w:val="000000"/>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E67" w:rsidRDefault="00FD6E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E67" w:rsidRDefault="00FD6E67">
      <w:r>
        <w:separator/>
      </w:r>
    </w:p>
  </w:footnote>
  <w:footnote w:type="continuationSeparator" w:id="0">
    <w:p w:rsidR="00FD6E67" w:rsidRDefault="00FD6E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E67" w:rsidRDefault="00FD6E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BC7" w:rsidRPr="0037105D" w:rsidRDefault="00FD6E67">
    <w:pPr>
      <w:pStyle w:val="Header"/>
      <w:jc w:val="center"/>
      <w:rPr>
        <w:szCs w:val="22"/>
      </w:rPr>
    </w:pPr>
    <w:bookmarkStart w:id="3" w:name="EndDoc"/>
    <w:bookmarkEnd w:id="3"/>
    <w:r w:rsidRPr="0037105D">
      <w:rPr>
        <w:szCs w:val="22"/>
      </w:rPr>
      <w:t>INCREASED LIMIT FACTORS</w:t>
    </w:r>
  </w:p>
  <w:p w:rsidR="00785BC7" w:rsidRPr="0037105D" w:rsidRDefault="00FD6E67">
    <w:pPr>
      <w:pStyle w:val="Header"/>
      <w:jc w:val="center"/>
      <w:rPr>
        <w:szCs w:val="22"/>
      </w:rPr>
    </w:pPr>
    <w:r w:rsidRPr="0037105D">
      <w:rPr>
        <w:szCs w:val="22"/>
      </w:rPr>
      <w:t>COMMERCIAL AUTOMOBILE LIABILITY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E67" w:rsidRDefault="00FD6E6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E67" w:rsidRPr="00FD6E67" w:rsidRDefault="00FD6E67" w:rsidP="00FD6E67">
    <w:pPr>
      <w:pStyle w:val="Header"/>
      <w:jc w:val="center"/>
      <w:rPr>
        <w:color w:val="000000"/>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removePersonalInformation/>
  <w:printFractionalCharacterWidth/>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E67"/>
    <w:rsid w:val="000F4181"/>
    <w:rsid w:val="00193EA7"/>
    <w:rsid w:val="003B5234"/>
    <w:rsid w:val="007A2296"/>
    <w:rsid w:val="00CC377A"/>
    <w:rsid w:val="00E336C9"/>
    <w:rsid w:val="00E5377C"/>
    <w:rsid w:val="00FD6E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isonormal">
    <w:name w:val="isonormal"/>
    <w:rsid w:val="00FD6E67"/>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FD6E67"/>
    <w:pPr>
      <w:keepLines/>
    </w:pPr>
  </w:style>
  <w:style w:type="paragraph" w:customStyle="1" w:styleId="boxrule">
    <w:name w:val="boxrule"/>
    <w:basedOn w:val="isonormal"/>
    <w:next w:val="blocktext1"/>
    <w:rsid w:val="00FD6E67"/>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FD6E67"/>
    <w:pPr>
      <w:spacing w:before="0" w:line="80" w:lineRule="exact"/>
    </w:pPr>
  </w:style>
  <w:style w:type="paragraph" w:customStyle="1" w:styleId="tablecaption">
    <w:name w:val="tablecaption"/>
    <w:basedOn w:val="isonormal"/>
    <w:rsid w:val="00FD6E67"/>
    <w:pPr>
      <w:jc w:val="left"/>
    </w:pPr>
    <w:rPr>
      <w:b/>
    </w:rPr>
  </w:style>
  <w:style w:type="paragraph" w:customStyle="1" w:styleId="tablehead">
    <w:name w:val="tablehead"/>
    <w:basedOn w:val="isonormal"/>
    <w:rsid w:val="00FD6E67"/>
    <w:pPr>
      <w:spacing w:before="40" w:after="20"/>
      <w:jc w:val="center"/>
    </w:pPr>
    <w:rPr>
      <w:b/>
    </w:rPr>
  </w:style>
  <w:style w:type="paragraph" w:customStyle="1" w:styleId="tabletext11">
    <w:name w:val="tabletext1/1"/>
    <w:basedOn w:val="isonormal"/>
    <w:rsid w:val="00FD6E67"/>
    <w:pPr>
      <w:spacing w:before="20" w:after="20"/>
      <w:jc w:val="left"/>
    </w:pPr>
  </w:style>
  <w:style w:type="paragraph" w:customStyle="1" w:styleId="blocktext3">
    <w:name w:val="blocktext3"/>
    <w:basedOn w:val="isonormal"/>
    <w:rsid w:val="00FD6E67"/>
    <w:pPr>
      <w:keepLines/>
      <w:ind w:left="600"/>
    </w:pPr>
  </w:style>
  <w:style w:type="paragraph" w:customStyle="1" w:styleId="blocktext4">
    <w:name w:val="blocktext4"/>
    <w:basedOn w:val="isonormal"/>
    <w:rsid w:val="00FD6E67"/>
    <w:pPr>
      <w:keepLines/>
      <w:ind w:left="900"/>
    </w:pPr>
  </w:style>
  <w:style w:type="paragraph" w:customStyle="1" w:styleId="blocktext6">
    <w:name w:val="blocktext6"/>
    <w:basedOn w:val="isonormal"/>
    <w:rsid w:val="00FD6E67"/>
    <w:pPr>
      <w:keepLines/>
      <w:ind w:left="1500"/>
    </w:pPr>
  </w:style>
  <w:style w:type="paragraph" w:customStyle="1" w:styleId="outlinehd2">
    <w:name w:val="outlinehd2"/>
    <w:basedOn w:val="isonormal"/>
    <w:next w:val="blocktext3"/>
    <w:rsid w:val="00FD6E67"/>
    <w:pPr>
      <w:keepNext/>
      <w:keepLines/>
      <w:tabs>
        <w:tab w:val="right" w:pos="480"/>
        <w:tab w:val="left" w:pos="600"/>
      </w:tabs>
      <w:ind w:left="600" w:hanging="600"/>
    </w:pPr>
    <w:rPr>
      <w:b/>
    </w:rPr>
  </w:style>
  <w:style w:type="paragraph" w:customStyle="1" w:styleId="outlinehd3">
    <w:name w:val="outlinehd3"/>
    <w:basedOn w:val="isonormal"/>
    <w:next w:val="blocktext4"/>
    <w:rsid w:val="00FD6E67"/>
    <w:pPr>
      <w:keepNext/>
      <w:keepLines/>
      <w:tabs>
        <w:tab w:val="right" w:pos="780"/>
        <w:tab w:val="left" w:pos="900"/>
      </w:tabs>
      <w:ind w:left="900" w:hanging="900"/>
    </w:pPr>
    <w:rPr>
      <w:b/>
    </w:rPr>
  </w:style>
  <w:style w:type="paragraph" w:customStyle="1" w:styleId="outlinehd4">
    <w:name w:val="outlinehd4"/>
    <w:basedOn w:val="isonormal"/>
    <w:next w:val="Normal"/>
    <w:rsid w:val="00FD6E67"/>
    <w:pPr>
      <w:keepNext/>
      <w:keepLines/>
      <w:tabs>
        <w:tab w:val="right" w:pos="1080"/>
        <w:tab w:val="left" w:pos="1200"/>
      </w:tabs>
      <w:ind w:left="1200" w:hanging="1200"/>
    </w:pPr>
    <w:rPr>
      <w:b/>
    </w:rPr>
  </w:style>
  <w:style w:type="paragraph" w:customStyle="1" w:styleId="outlinehd5">
    <w:name w:val="outlinehd5"/>
    <w:basedOn w:val="isonormal"/>
    <w:next w:val="blocktext6"/>
    <w:rsid w:val="00FD6E67"/>
    <w:pPr>
      <w:keepNext/>
      <w:keepLines/>
      <w:tabs>
        <w:tab w:val="right" w:pos="1380"/>
        <w:tab w:val="left" w:pos="1500"/>
      </w:tabs>
      <w:ind w:left="1500" w:hanging="1500"/>
    </w:pPr>
    <w:rPr>
      <w:b/>
    </w:rPr>
  </w:style>
  <w:style w:type="paragraph" w:customStyle="1" w:styleId="outlinehd6">
    <w:name w:val="outlinehd6"/>
    <w:basedOn w:val="isonormal"/>
    <w:next w:val="Normal"/>
    <w:rsid w:val="00FD6E67"/>
    <w:pPr>
      <w:keepNext/>
      <w:keepLines/>
      <w:tabs>
        <w:tab w:val="right" w:pos="1680"/>
        <w:tab w:val="left" w:pos="1800"/>
      </w:tabs>
      <w:ind w:left="1800" w:hanging="1800"/>
    </w:pPr>
    <w:rPr>
      <w:b/>
    </w:rPr>
  </w:style>
  <w:style w:type="paragraph" w:customStyle="1" w:styleId="outlinetxt3">
    <w:name w:val="outlinetxt3"/>
    <w:basedOn w:val="isonormal"/>
    <w:rsid w:val="00FD6E67"/>
    <w:pPr>
      <w:keepLines/>
      <w:tabs>
        <w:tab w:val="right" w:pos="780"/>
        <w:tab w:val="left" w:pos="900"/>
      </w:tabs>
      <w:ind w:left="900" w:hanging="900"/>
    </w:pPr>
  </w:style>
  <w:style w:type="paragraph" w:customStyle="1" w:styleId="outlinetxt4">
    <w:name w:val="outlinetxt4"/>
    <w:basedOn w:val="isonormal"/>
    <w:rsid w:val="00FD6E67"/>
    <w:pPr>
      <w:keepLines/>
      <w:tabs>
        <w:tab w:val="right" w:pos="1080"/>
        <w:tab w:val="left" w:pos="1200"/>
      </w:tabs>
      <w:ind w:left="1200" w:hanging="1200"/>
    </w:pPr>
  </w:style>
  <w:style w:type="paragraph" w:customStyle="1" w:styleId="outlinetxt5">
    <w:name w:val="outlinetxt5"/>
    <w:basedOn w:val="isonormal"/>
    <w:rsid w:val="00FD6E67"/>
    <w:pPr>
      <w:keepLines/>
      <w:tabs>
        <w:tab w:val="right" w:pos="1380"/>
        <w:tab w:val="left" w:pos="1500"/>
      </w:tabs>
      <w:ind w:left="1500" w:hanging="1500"/>
    </w:pPr>
  </w:style>
  <w:style w:type="character" w:customStyle="1" w:styleId="tablelink">
    <w:name w:val="tablelink"/>
    <w:rsid w:val="00FD6E67"/>
    <w:rPr>
      <w:b/>
    </w:rPr>
  </w:style>
  <w:style w:type="paragraph" w:styleId="BalloonText">
    <w:name w:val="Balloon Text"/>
    <w:basedOn w:val="Normal"/>
    <w:link w:val="BalloonTextChar"/>
    <w:rsid w:val="000F4181"/>
    <w:rPr>
      <w:rFonts w:ascii="Tahoma" w:hAnsi="Tahoma" w:cs="Tahoma"/>
      <w:sz w:val="16"/>
      <w:szCs w:val="16"/>
    </w:rPr>
  </w:style>
  <w:style w:type="character" w:customStyle="1" w:styleId="BalloonTextChar">
    <w:name w:val="Balloon Text Char"/>
    <w:basedOn w:val="DefaultParagraphFont"/>
    <w:link w:val="BalloonText"/>
    <w:rsid w:val="000F41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isonormal">
    <w:name w:val="isonormal"/>
    <w:rsid w:val="00FD6E67"/>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FD6E67"/>
    <w:pPr>
      <w:keepLines/>
    </w:pPr>
  </w:style>
  <w:style w:type="paragraph" w:customStyle="1" w:styleId="boxrule">
    <w:name w:val="boxrule"/>
    <w:basedOn w:val="isonormal"/>
    <w:next w:val="blocktext1"/>
    <w:rsid w:val="00FD6E67"/>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FD6E67"/>
    <w:pPr>
      <w:spacing w:before="0" w:line="80" w:lineRule="exact"/>
    </w:pPr>
  </w:style>
  <w:style w:type="paragraph" w:customStyle="1" w:styleId="tablecaption">
    <w:name w:val="tablecaption"/>
    <w:basedOn w:val="isonormal"/>
    <w:rsid w:val="00FD6E67"/>
    <w:pPr>
      <w:jc w:val="left"/>
    </w:pPr>
    <w:rPr>
      <w:b/>
    </w:rPr>
  </w:style>
  <w:style w:type="paragraph" w:customStyle="1" w:styleId="tablehead">
    <w:name w:val="tablehead"/>
    <w:basedOn w:val="isonormal"/>
    <w:rsid w:val="00FD6E67"/>
    <w:pPr>
      <w:spacing w:before="40" w:after="20"/>
      <w:jc w:val="center"/>
    </w:pPr>
    <w:rPr>
      <w:b/>
    </w:rPr>
  </w:style>
  <w:style w:type="paragraph" w:customStyle="1" w:styleId="tabletext11">
    <w:name w:val="tabletext1/1"/>
    <w:basedOn w:val="isonormal"/>
    <w:rsid w:val="00FD6E67"/>
    <w:pPr>
      <w:spacing w:before="20" w:after="20"/>
      <w:jc w:val="left"/>
    </w:pPr>
  </w:style>
  <w:style w:type="paragraph" w:customStyle="1" w:styleId="blocktext3">
    <w:name w:val="blocktext3"/>
    <w:basedOn w:val="isonormal"/>
    <w:rsid w:val="00FD6E67"/>
    <w:pPr>
      <w:keepLines/>
      <w:ind w:left="600"/>
    </w:pPr>
  </w:style>
  <w:style w:type="paragraph" w:customStyle="1" w:styleId="blocktext4">
    <w:name w:val="blocktext4"/>
    <w:basedOn w:val="isonormal"/>
    <w:rsid w:val="00FD6E67"/>
    <w:pPr>
      <w:keepLines/>
      <w:ind w:left="900"/>
    </w:pPr>
  </w:style>
  <w:style w:type="paragraph" w:customStyle="1" w:styleId="blocktext6">
    <w:name w:val="blocktext6"/>
    <w:basedOn w:val="isonormal"/>
    <w:rsid w:val="00FD6E67"/>
    <w:pPr>
      <w:keepLines/>
      <w:ind w:left="1500"/>
    </w:pPr>
  </w:style>
  <w:style w:type="paragraph" w:customStyle="1" w:styleId="outlinehd2">
    <w:name w:val="outlinehd2"/>
    <w:basedOn w:val="isonormal"/>
    <w:next w:val="blocktext3"/>
    <w:rsid w:val="00FD6E67"/>
    <w:pPr>
      <w:keepNext/>
      <w:keepLines/>
      <w:tabs>
        <w:tab w:val="right" w:pos="480"/>
        <w:tab w:val="left" w:pos="600"/>
      </w:tabs>
      <w:ind w:left="600" w:hanging="600"/>
    </w:pPr>
    <w:rPr>
      <w:b/>
    </w:rPr>
  </w:style>
  <w:style w:type="paragraph" w:customStyle="1" w:styleId="outlinehd3">
    <w:name w:val="outlinehd3"/>
    <w:basedOn w:val="isonormal"/>
    <w:next w:val="blocktext4"/>
    <w:rsid w:val="00FD6E67"/>
    <w:pPr>
      <w:keepNext/>
      <w:keepLines/>
      <w:tabs>
        <w:tab w:val="right" w:pos="780"/>
        <w:tab w:val="left" w:pos="900"/>
      </w:tabs>
      <w:ind w:left="900" w:hanging="900"/>
    </w:pPr>
    <w:rPr>
      <w:b/>
    </w:rPr>
  </w:style>
  <w:style w:type="paragraph" w:customStyle="1" w:styleId="outlinehd4">
    <w:name w:val="outlinehd4"/>
    <w:basedOn w:val="isonormal"/>
    <w:next w:val="Normal"/>
    <w:rsid w:val="00FD6E67"/>
    <w:pPr>
      <w:keepNext/>
      <w:keepLines/>
      <w:tabs>
        <w:tab w:val="right" w:pos="1080"/>
        <w:tab w:val="left" w:pos="1200"/>
      </w:tabs>
      <w:ind w:left="1200" w:hanging="1200"/>
    </w:pPr>
    <w:rPr>
      <w:b/>
    </w:rPr>
  </w:style>
  <w:style w:type="paragraph" w:customStyle="1" w:styleId="outlinehd5">
    <w:name w:val="outlinehd5"/>
    <w:basedOn w:val="isonormal"/>
    <w:next w:val="blocktext6"/>
    <w:rsid w:val="00FD6E67"/>
    <w:pPr>
      <w:keepNext/>
      <w:keepLines/>
      <w:tabs>
        <w:tab w:val="right" w:pos="1380"/>
        <w:tab w:val="left" w:pos="1500"/>
      </w:tabs>
      <w:ind w:left="1500" w:hanging="1500"/>
    </w:pPr>
    <w:rPr>
      <w:b/>
    </w:rPr>
  </w:style>
  <w:style w:type="paragraph" w:customStyle="1" w:styleId="outlinehd6">
    <w:name w:val="outlinehd6"/>
    <w:basedOn w:val="isonormal"/>
    <w:next w:val="Normal"/>
    <w:rsid w:val="00FD6E67"/>
    <w:pPr>
      <w:keepNext/>
      <w:keepLines/>
      <w:tabs>
        <w:tab w:val="right" w:pos="1680"/>
        <w:tab w:val="left" w:pos="1800"/>
      </w:tabs>
      <w:ind w:left="1800" w:hanging="1800"/>
    </w:pPr>
    <w:rPr>
      <w:b/>
    </w:rPr>
  </w:style>
  <w:style w:type="paragraph" w:customStyle="1" w:styleId="outlinetxt3">
    <w:name w:val="outlinetxt3"/>
    <w:basedOn w:val="isonormal"/>
    <w:rsid w:val="00FD6E67"/>
    <w:pPr>
      <w:keepLines/>
      <w:tabs>
        <w:tab w:val="right" w:pos="780"/>
        <w:tab w:val="left" w:pos="900"/>
      </w:tabs>
      <w:ind w:left="900" w:hanging="900"/>
    </w:pPr>
  </w:style>
  <w:style w:type="paragraph" w:customStyle="1" w:styleId="outlinetxt4">
    <w:name w:val="outlinetxt4"/>
    <w:basedOn w:val="isonormal"/>
    <w:rsid w:val="00FD6E67"/>
    <w:pPr>
      <w:keepLines/>
      <w:tabs>
        <w:tab w:val="right" w:pos="1080"/>
        <w:tab w:val="left" w:pos="1200"/>
      </w:tabs>
      <w:ind w:left="1200" w:hanging="1200"/>
    </w:pPr>
  </w:style>
  <w:style w:type="paragraph" w:customStyle="1" w:styleId="outlinetxt5">
    <w:name w:val="outlinetxt5"/>
    <w:basedOn w:val="isonormal"/>
    <w:rsid w:val="00FD6E67"/>
    <w:pPr>
      <w:keepLines/>
      <w:tabs>
        <w:tab w:val="right" w:pos="1380"/>
        <w:tab w:val="left" w:pos="1500"/>
      </w:tabs>
      <w:ind w:left="1500" w:hanging="1500"/>
    </w:pPr>
  </w:style>
  <w:style w:type="character" w:customStyle="1" w:styleId="tablelink">
    <w:name w:val="tablelink"/>
    <w:rsid w:val="00FD6E67"/>
    <w:rPr>
      <w:b/>
    </w:rPr>
  </w:style>
  <w:style w:type="paragraph" w:styleId="BalloonText">
    <w:name w:val="Balloon Text"/>
    <w:basedOn w:val="Normal"/>
    <w:link w:val="BalloonTextChar"/>
    <w:rsid w:val="000F4181"/>
    <w:rPr>
      <w:rFonts w:ascii="Tahoma" w:hAnsi="Tahoma" w:cs="Tahoma"/>
      <w:sz w:val="16"/>
      <w:szCs w:val="16"/>
    </w:rPr>
  </w:style>
  <w:style w:type="character" w:customStyle="1" w:styleId="BalloonTextChar">
    <w:name w:val="Balloon Text Char"/>
    <w:basedOn w:val="DefaultParagraphFont"/>
    <w:link w:val="BalloonText"/>
    <w:rsid w:val="000F41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FILING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FILINGS.dot</Template>
  <TotalTime>0</TotalTime>
  <Pages>8</Pages>
  <Words>1620</Words>
  <Characters>9234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2018-09-06T17:52:00Z</dcterms:created>
  <dcterms:modified xsi:type="dcterms:W3CDTF">2018-09-06T17:52:00Z</dcterms:modified>
</cp:coreProperties>
</file>