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EE4CB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8-10-25T13:52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44" w:author="Author" w:date="2018-10-25T13:52:00Z">
              <w:r w:rsidDel="00D56471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E4CB9" w:rsidRDefault="00EE4CB9" w:rsidP="00EE4CB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7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8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0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1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3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4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6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E4CB9" w:rsidRDefault="00EE4CB9" w:rsidP="00EE4CB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8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1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2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3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5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8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9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1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E4CB9" w:rsidRDefault="00EE4CB9" w:rsidP="00EE4CB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2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9C290A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40" w:author="Author" w:date="2018-10-25T13:44:00Z">
              <w:r w:rsidDel="009C290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5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364" w:author="Author" w:date="2018-10-25T13:44:00Z">
              <w:r w:rsidDel="00D56471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E4CB9" w:rsidRDefault="00EE4CB9" w:rsidP="00EE4CB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7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8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9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1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10-25T13:48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448" w:author="Author" w:date="2018-10-25T13:48:00Z">
              <w:r w:rsidDel="00D56471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E4CB9" w:rsidRDefault="00EE4CB9" w:rsidP="00EE4CB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7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3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C51E64" w:rsidRPr="009554DD" w:rsidRDefault="00EE4CB9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Rhode Island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77C90"/>
    <w:rsid w:val="00980AFD"/>
    <w:rsid w:val="009B7BE9"/>
    <w:rsid w:val="009C290A"/>
    <w:rsid w:val="009C4D9F"/>
    <w:rsid w:val="009D1575"/>
    <w:rsid w:val="009F7726"/>
    <w:rsid w:val="00A105C5"/>
    <w:rsid w:val="00A90B27"/>
    <w:rsid w:val="00AA7021"/>
    <w:rsid w:val="00B12A1A"/>
    <w:rsid w:val="00B24794"/>
    <w:rsid w:val="00B55C5C"/>
    <w:rsid w:val="00B6128B"/>
    <w:rsid w:val="00B66BBA"/>
    <w:rsid w:val="00BA1F39"/>
    <w:rsid w:val="00C0033C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78D7"/>
    <w:rsid w:val="00ED347F"/>
    <w:rsid w:val="00ED4E69"/>
    <w:rsid w:val="00EE4CB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LI-GL-2019-037 - 003 - Manual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2019-02-14T05:00:00+00:00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LI-GL-2019-037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Manual Pages</CircularDocDescription>
    <Date_x0020_Modified xmlns="284cf17f-426a-42b5-8b6d-39684653dd2f">2019-02-11T14:19:51+00:00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Esau, Alexander</AuthorName>
    <CircId xmlns="284cf17f-426a-42b5-8b6d-39684653dd2f">26303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RHODE ISLAND GENERAL LIABILITY INCREASED LIMIT FACTORS REVISION FILED; EXHIBITS NEWLY PRESENTED IN EXCEL</CircularTitle>
    <StatisticalService xmlns="284cf17f-426a-42b5-8b6d-39684653dd2f"/>
    <AuthorId xmlns="284cf17f-426a-42b5-8b6d-39684653dd2f">i58419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F430D-B9C7-4ADD-94FA-325735286143}">
  <ds:schemaRefs>
    <ds:schemaRef ds:uri="4830ab8b-2c16-4c38-8be0-15edbacd12d1"/>
    <ds:schemaRef ds:uri="http://schemas.microsoft.com/sharepoint/v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284cf17f-426a-42b5-8b6d-39684653dd2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3E9C04-D598-47D6-AE94-120501C70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A1614A-02DA-4AD4-9B4D-ACC9485A3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4ADF7D-31B6-4510-8DA9-D261FE42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1056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2019-03-05T14:40:00Z</dcterms:created>
  <dcterms:modified xsi:type="dcterms:W3CDTF">2019-03-05T14:40:00Z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42;#RI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