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8A7" w:rsidRDefault="009448A7" w:rsidP="00274D2B">
      <w:pPr>
        <w:pStyle w:val="Header"/>
        <w:tabs>
          <w:tab w:val="clear" w:pos="4320"/>
          <w:tab w:val="clear" w:pos="8640"/>
        </w:tabs>
      </w:pPr>
      <w:bookmarkStart w:id="0" w:name="_GoBack"/>
      <w:bookmarkEnd w:id="0"/>
      <w:r>
        <w:rPr>
          <w:rStyle w:val="FootnoteReference"/>
        </w:rPr>
        <w:t xml:space="preserve"> </w:t>
      </w:r>
      <w:r>
        <w:t>INSURANCE SERVICES OFFICE, INC.</w:t>
      </w:r>
    </w:p>
    <w:p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:rsidR="00A105C5" w:rsidRDefault="009E04CD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VERMONT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274D2B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1E79F8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6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0.98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1.08</w:t>
              </w:r>
            </w:ins>
            <w:del w:id="8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1.07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1.09</w:t>
              </w:r>
            </w:ins>
            <w:del w:id="10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1.08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2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1.11</w:t>
              </w:r>
            </w:ins>
            <w:del w:id="14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6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18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0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2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4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26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8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1.30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0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2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1.31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4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1.32</w:t>
            </w:r>
          </w:p>
        </w:tc>
      </w:tr>
      <w:tr w:rsidR="001E79F8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9F8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1E79F8" w:rsidRPr="00B15845" w:rsidRDefault="001E79F8" w:rsidP="001E79F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" w:author="Author" w:date="2018-07-03T11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6" w:author="Author" w:date="2018-07-03T11:28:00Z">
              <w:r w:rsidRPr="001E79F8" w:rsidDel="00C25779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1.27</w:t>
            </w:r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1E79F8" w:rsidRPr="001E79F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1.33</w:t>
            </w:r>
          </w:p>
        </w:tc>
      </w:tr>
      <w:tr w:rsidR="001E79F8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1.35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1.43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1.28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1.35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1.41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38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1.42</w:t>
            </w: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1.46</w:t>
            </w: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0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2" w:author="Author" w:date="2018-07-03T11:29:00Z">
              <w:r w:rsidRPr="001E79F8" w:rsidDel="002119A0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D56471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" w:author="Author" w:date="2018-10-25T13:52:00Z">
              <w:r>
                <w:rPr>
                  <w:rFonts w:ascii="Arial" w:hAnsi="Arial" w:cs="Arial"/>
                  <w:sz w:val="18"/>
                  <w:szCs w:val="18"/>
                </w:rPr>
                <w:t>1.62</w:t>
              </w:r>
            </w:ins>
            <w:del w:id="44" w:author="Author" w:date="2018-10-25T13:52:00Z">
              <w:r w:rsidDel="00D56471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  Premises/Operations (Subline Code 334) Table 1 -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F4E1E" w:rsidRDefault="009E04CD" w:rsidP="00FF4E1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VERMONT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4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4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4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5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5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5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6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6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6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7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7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7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7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7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8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8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8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8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8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9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9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9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9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9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0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0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0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0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0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10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12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14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16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18" w:author="Author" w:date="2018-07-03T11:29:00Z">
              <w:r w:rsidRPr="001E79F8" w:rsidDel="008425C6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2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2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2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2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2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3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3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3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3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3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4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4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4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14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4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5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5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5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5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15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16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6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6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6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68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70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172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174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2.03</w:delText>
              </w:r>
            </w:del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176" w:author="Author" w:date="2018-07-03T11:29:00Z">
              <w:r w:rsidRPr="001E79F8" w:rsidDel="008A684D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  Premises/Operations (Subline Code 334) Table 2 -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F4E1E" w:rsidRDefault="009E04CD" w:rsidP="00FF4E1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VERMONT</w:t>
      </w:r>
    </w:p>
    <w:p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7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7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18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8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8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18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8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9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9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9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9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9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20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0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0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0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20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1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1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1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21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1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2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22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22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2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2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23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23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3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3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3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24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4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3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44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5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246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7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48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9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50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1" w:author="Author" w:date="2018-07-03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52" w:author="Author" w:date="2018-07-03T11:29:00Z">
              <w:r w:rsidRPr="001E79F8" w:rsidDel="008A1BC8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5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5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5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6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6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6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6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6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7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27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27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27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8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8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8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28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29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29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29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9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9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30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302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04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306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2.79</w:t>
              </w:r>
            </w:ins>
            <w:del w:id="308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2.39</w:delText>
              </w:r>
            </w:del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831AB" w:rsidRPr="00B15845" w:rsidRDefault="005831AB" w:rsidP="005831A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9" w:author="Author" w:date="2018-07-03T11:3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2.80</w:t>
              </w:r>
            </w:ins>
            <w:del w:id="310" w:author="Author" w:date="2018-07-03T11:30:00Z">
              <w:r w:rsidRPr="001E79F8" w:rsidDel="00D07C1A">
                <w:rPr>
                  <w:rFonts w:ascii="Arial" w:hAnsi="Arial" w:cs="Arial"/>
                  <w:sz w:val="18"/>
                  <w:szCs w:val="18"/>
                </w:rPr>
                <w:delText>2.40</w:delText>
              </w:r>
            </w:del>
          </w:p>
        </w:tc>
      </w:tr>
      <w:tr w:rsidR="001E79F8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56.B.3  Premises/Operations (Subline Code 334) Table 3 -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F4E1E" w:rsidRDefault="009E04CD" w:rsidP="00FF4E1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VERMONT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5D59CA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31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12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314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16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0.98</w:t>
              </w:r>
            </w:ins>
            <w:del w:id="318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20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322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324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26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28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30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32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1.46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34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1.47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36" w:author="Author" w:date="2018-07-03T11:31:00Z">
              <w:r w:rsidRPr="001E79F8" w:rsidDel="00167055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5D59CA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38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9C290A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18-10-25T13:44:00Z">
              <w:r>
                <w:rPr>
                  <w:rFonts w:ascii="Arial" w:hAnsi="Arial" w:cs="Arial"/>
                  <w:sz w:val="18"/>
                  <w:szCs w:val="18"/>
                </w:rPr>
                <w:t>1.55</w:t>
              </w:r>
            </w:ins>
            <w:del w:id="340" w:author="Author" w:date="2018-10-25T13:44:00Z">
              <w:r w:rsidDel="009C290A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1.60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42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1.61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44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1.62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1.71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46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48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1.63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1.72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9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350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352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3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54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1.64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1.73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356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358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9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360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1.65</w:t>
            </w: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1.74</w:t>
            </w: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1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362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D56471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3" w:author="Author" w:date="2018-10-25T13:44:00Z">
              <w:r>
                <w:rPr>
                  <w:rFonts w:ascii="Arial" w:hAnsi="Arial" w:cs="Arial"/>
                  <w:sz w:val="18"/>
                  <w:szCs w:val="18"/>
                </w:rPr>
                <w:t>1.88</w:t>
              </w:r>
            </w:ins>
            <w:del w:id="364" w:author="Author" w:date="2018-10-25T13:44:00Z">
              <w:r w:rsidDel="00D56471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5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66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5D59CA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D13CE9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D13CE9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7" w:author="Author" w:date="2018-07-03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68" w:author="Author" w:date="2018-07-03T11:31:00Z">
              <w:r w:rsidRPr="001E79F8" w:rsidDel="001243DF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</w:tr>
      <w:tr w:rsidR="009448A7" w:rsidTr="005D59CA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274D2B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  Products/Completed Operations (Subline Code 336) Table A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F4E1E" w:rsidRDefault="009E04CD" w:rsidP="00FF4E1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VERMONT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37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7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37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7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7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8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8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8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8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8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39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9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9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9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9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40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0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40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0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0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1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1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1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1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1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2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2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2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2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2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3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432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34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36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38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40" w:author="Author" w:date="2018-07-03T11:32:00Z">
              <w:r w:rsidRPr="001E79F8" w:rsidDel="00026CEC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AE2BA7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FB27F4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4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44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4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D56471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7" w:author="Author" w:date="2018-10-25T13:48:00Z">
              <w:r>
                <w:rPr>
                  <w:rFonts w:ascii="Arial" w:hAnsi="Arial" w:cs="Arial"/>
                  <w:sz w:val="18"/>
                  <w:szCs w:val="18"/>
                </w:rPr>
                <w:t>1.72</w:t>
              </w:r>
            </w:ins>
            <w:del w:id="448" w:author="Author" w:date="2018-10-25T13:48:00Z">
              <w:r w:rsidDel="00D56471">
                <w:rPr>
                  <w:rFonts w:ascii="Arial" w:hAnsi="Arial" w:cs="Arial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5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45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5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45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5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6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6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46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46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46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7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47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7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47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47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48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48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8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8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48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490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492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494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496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2.46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498" w:author="Author" w:date="2018-07-03T11:32:00Z">
              <w:r w:rsidRPr="001E79F8" w:rsidDel="007236A8">
                <w:rPr>
                  <w:rFonts w:ascii="Arial" w:hAnsi="Arial" w:cs="Arial"/>
                  <w:sz w:val="18"/>
                  <w:szCs w:val="18"/>
                </w:rPr>
                <w:delText>2.47</w:delText>
              </w:r>
            </w:del>
          </w:p>
        </w:tc>
      </w:tr>
      <w:tr w:rsidR="001E79F8" w:rsidTr="001E79F8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</w:tcPr>
          <w:p w:rsidR="001E79F8" w:rsidRDefault="001E79F8" w:rsidP="001E79F8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:rsidR="009448A7" w:rsidRDefault="009448A7" w:rsidP="00274D2B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  Products/Completed Operations (Subline Code 336) Table B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F4E1E" w:rsidRDefault="009E04CD" w:rsidP="00FF4E1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VERMONT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spacing w:after="100"/>
        <w:jc w:val="center"/>
      </w:pPr>
      <w:r w:rsidRPr="00C32A12">
        <w:t>REVISED INCREASED LIMIT FACTORS</w:t>
      </w: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:rsidR="009448A7" w:rsidRDefault="009448A7" w:rsidP="00274D2B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Pr="00F27D13" w:rsidRDefault="009448A7" w:rsidP="00274D2B">
            <w:pPr>
              <w:pStyle w:val="tablehead"/>
            </w:pPr>
            <w:r w:rsidRPr="00F27D1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49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0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3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0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0.93</w:t>
              </w:r>
            </w:ins>
            <w:del w:id="50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50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50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51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51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51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1.01</w:t>
              </w:r>
            </w:ins>
            <w:del w:id="51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1.02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1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52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1.03</w:t>
              </w:r>
            </w:ins>
            <w:del w:id="52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1.04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2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2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2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53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1.04</w:t>
              </w:r>
            </w:ins>
            <w:del w:id="53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1.05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3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3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1.52</w:t>
            </w: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1.05</w:t>
              </w:r>
            </w:ins>
            <w:del w:id="53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1.06</w:delText>
              </w:r>
            </w:del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4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54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54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4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4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55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55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55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5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5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56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56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56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5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566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7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568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1.92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9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570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17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1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572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53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3" w:author="Author" w:date="2018-07-03T11:3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74" w:author="Author" w:date="2018-07-03T11:32:00Z">
              <w:r w:rsidRPr="001E79F8" w:rsidDel="00AA2916">
                <w:rPr>
                  <w:rFonts w:ascii="Arial" w:hAnsi="Arial" w:cs="Arial"/>
                  <w:sz w:val="18"/>
                  <w:szCs w:val="18"/>
                </w:rPr>
                <w:delText>1.93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left w:val="nil"/>
            </w:tcBorders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9448A7" w:rsidRPr="001E79F8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FB27F4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bottom w:val="nil"/>
            </w:tcBorders>
          </w:tcPr>
          <w:p w:rsidR="009448A7" w:rsidRDefault="009448A7" w:rsidP="00274D2B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top w:val="nil"/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 xml:space="preserve">$  </w:t>
            </w:r>
            <w:r w:rsidRPr="00F27D13">
              <w:rPr>
                <w:b/>
              </w:rPr>
              <w:t>1,500</w:t>
            </w:r>
          </w:p>
        </w:tc>
        <w:tc>
          <w:tcPr>
            <w:tcW w:w="1184" w:type="dxa"/>
            <w:tcBorders>
              <w:top w:val="nil"/>
              <w:left w:val="nil"/>
            </w:tcBorders>
            <w:vAlign w:val="bottom"/>
          </w:tcPr>
          <w:p w:rsidR="005831AB" w:rsidRPr="001E79F8" w:rsidRDefault="005831AB" w:rsidP="005831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6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7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7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58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2,500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58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58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3,000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58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58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59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4,000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59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9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59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59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60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60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2.56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5,000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60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60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0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61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1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61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2.59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1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2.68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10,000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61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62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2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3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2.38</w:t>
              </w:r>
            </w:ins>
            <w:del w:id="624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5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626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2.60</w:delText>
              </w:r>
            </w:del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7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28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2.71</w:delText>
              </w:r>
            </w:del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9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2.99</w:t>
              </w:r>
            </w:ins>
            <w:del w:id="630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3.06</w:delText>
              </w:r>
            </w:del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1AB" w:rsidTr="00FB27F4">
        <w:trPr>
          <w:trHeight w:val="160"/>
        </w:trPr>
        <w:tc>
          <w:tcPr>
            <w:tcW w:w="1181" w:type="dxa"/>
            <w:tcBorders>
              <w:right w:val="single" w:sz="6" w:space="0" w:color="auto"/>
            </w:tcBorders>
          </w:tcPr>
          <w:p w:rsidR="005831AB" w:rsidRPr="00F27D13" w:rsidRDefault="005831AB" w:rsidP="005831AB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27D13">
              <w:rPr>
                <w:b/>
              </w:rPr>
              <w:t>20,000</w:t>
            </w:r>
          </w:p>
        </w:tc>
        <w:tc>
          <w:tcPr>
            <w:tcW w:w="1184" w:type="dxa"/>
            <w:tcBorders>
              <w:left w:val="nil"/>
            </w:tcBorders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:rsidR="005831AB" w:rsidRPr="001E79F8" w:rsidRDefault="005831AB" w:rsidP="005831AB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5831AB" w:rsidRPr="001E79F8" w:rsidRDefault="005831AB" w:rsidP="00583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1" w:author="Author" w:date="2018-07-03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632" w:author="Author" w:date="2018-07-03T11:33:00Z">
              <w:r w:rsidRPr="001E79F8" w:rsidDel="00526736">
                <w:rPr>
                  <w:rFonts w:ascii="Arial" w:hAnsi="Arial" w:cs="Arial"/>
                  <w:sz w:val="18"/>
                  <w:szCs w:val="18"/>
                </w:rPr>
                <w:delText>3.08</w:delText>
              </w:r>
            </w:del>
          </w:p>
        </w:tc>
      </w:tr>
      <w:tr w:rsidR="009448A7" w:rsidTr="00FB27F4">
        <w:trPr>
          <w:trHeight w:val="160"/>
        </w:trPr>
        <w:tc>
          <w:tcPr>
            <w:tcW w:w="1181" w:type="dxa"/>
            <w:tcBorders>
              <w:bottom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left w:val="nil"/>
            </w:tcBorders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vAlign w:val="center"/>
          </w:tcPr>
          <w:p w:rsidR="009448A7" w:rsidRPr="009F49C6" w:rsidRDefault="009448A7" w:rsidP="00274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274D2B">
      <w:pPr>
        <w:pStyle w:val="isonormal"/>
        <w:rPr>
          <w:b/>
        </w:rPr>
      </w:pPr>
      <w:r>
        <w:rPr>
          <w:b/>
          <w:color w:val="000000"/>
        </w:rPr>
        <w:t>Table 56.B.6  Products/Completed Operations (Subline Code 336) Table C - $100/200 Basic Limit</w:t>
      </w:r>
    </w:p>
    <w:p w:rsidR="009448A7" w:rsidRDefault="009448A7" w:rsidP="0048314A">
      <w:pPr>
        <w:pStyle w:val="Header"/>
        <w:tabs>
          <w:tab w:val="clear" w:pos="4320"/>
          <w:tab w:val="clear" w:pos="8640"/>
        </w:tabs>
      </w:pPr>
    </w:p>
    <w:sectPr w:rsidR="009448A7" w:rsidSect="0048314A">
      <w:footerReference w:type="default" r:id="rId12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E64" w:rsidRDefault="00C51E64">
      <w:r>
        <w:separator/>
      </w:r>
    </w:p>
  </w:endnote>
  <w:endnote w:type="continuationSeparator" w:id="0">
    <w:p w:rsidR="00C51E64" w:rsidRDefault="00C5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C51E64" w:rsidTr="009554DD">
      <w:tc>
        <w:tcPr>
          <w:tcW w:w="3708" w:type="dxa"/>
        </w:tcPr>
        <w:p w:rsidR="00C51E64" w:rsidRPr="009554DD" w:rsidRDefault="00C51E64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 Office, Inc., 2019</w:t>
          </w:r>
          <w:r w:rsidRPr="009554DD">
            <w:rPr>
              <w:sz w:val="20"/>
            </w:rPr>
            <w:t xml:space="preserve">  </w:t>
          </w:r>
        </w:p>
        <w:p w:rsidR="00C51E64" w:rsidRDefault="00C51E64">
          <w:pPr>
            <w:pStyle w:val="Footer"/>
          </w:pPr>
        </w:p>
      </w:tc>
      <w:tc>
        <w:tcPr>
          <w:tcW w:w="2880" w:type="dxa"/>
        </w:tcPr>
        <w:p w:rsidR="001310FD" w:rsidRPr="009554DD" w:rsidRDefault="009E04CD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Vermont</w:t>
          </w:r>
        </w:p>
      </w:tc>
      <w:tc>
        <w:tcPr>
          <w:tcW w:w="1710" w:type="dxa"/>
        </w:tcPr>
        <w:p w:rsidR="00C51E64" w:rsidRPr="009554DD" w:rsidRDefault="00C51E64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GL-2019-IAL</w:t>
          </w:r>
          <w:r w:rsidRPr="009554DD">
            <w:rPr>
              <w:sz w:val="20"/>
            </w:rPr>
            <w:t>L1</w:t>
          </w:r>
        </w:p>
      </w:tc>
      <w:tc>
        <w:tcPr>
          <w:tcW w:w="1998" w:type="dxa"/>
        </w:tcPr>
        <w:p w:rsidR="00C51E64" w:rsidRPr="009554DD" w:rsidRDefault="00C51E64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C51E64" w:rsidRDefault="00C51E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E64" w:rsidRDefault="00C51E64">
      <w:r>
        <w:separator/>
      </w:r>
    </w:p>
  </w:footnote>
  <w:footnote w:type="continuationSeparator" w:id="0">
    <w:p w:rsidR="00C51E64" w:rsidRDefault="00C51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6CA2"/>
    <w:rsid w:val="00084F51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5E5CD3"/>
    <w:rsid w:val="00611436"/>
    <w:rsid w:val="00642476"/>
    <w:rsid w:val="00760AED"/>
    <w:rsid w:val="007C5417"/>
    <w:rsid w:val="007E05CA"/>
    <w:rsid w:val="007E5AB3"/>
    <w:rsid w:val="00821C2E"/>
    <w:rsid w:val="0085625E"/>
    <w:rsid w:val="008565BC"/>
    <w:rsid w:val="008E35CC"/>
    <w:rsid w:val="008F7E74"/>
    <w:rsid w:val="00912F5D"/>
    <w:rsid w:val="009448A7"/>
    <w:rsid w:val="00950D19"/>
    <w:rsid w:val="009554DD"/>
    <w:rsid w:val="00967692"/>
    <w:rsid w:val="00980AFD"/>
    <w:rsid w:val="009B7BE9"/>
    <w:rsid w:val="009C290A"/>
    <w:rsid w:val="009C4D9F"/>
    <w:rsid w:val="009D1575"/>
    <w:rsid w:val="009E04CD"/>
    <w:rsid w:val="009F7726"/>
    <w:rsid w:val="00A105C5"/>
    <w:rsid w:val="00A90B27"/>
    <w:rsid w:val="00AA7021"/>
    <w:rsid w:val="00B12A1A"/>
    <w:rsid w:val="00B24794"/>
    <w:rsid w:val="00B55C5C"/>
    <w:rsid w:val="00B66BBA"/>
    <w:rsid w:val="00BA1F39"/>
    <w:rsid w:val="00C0033C"/>
    <w:rsid w:val="00C12771"/>
    <w:rsid w:val="00C32A12"/>
    <w:rsid w:val="00C51E64"/>
    <w:rsid w:val="00C76926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LI-GL-2019-076 - 004 - Pages.docx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2019-03-22T04:00:00+00:00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LI-GL-2019-076</CircularNumber>
    <Filings xmlns="284cf17f-426a-42b5-8b6d-39684653dd2f" xsi:nil="true"/>
    <KeyMessage xmlns="284cf17f-426a-42b5-8b6d-39684653dd2f">The revised increased limit factors represent a combined change of +0.7%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2019-03-13T20:36:49+00:00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Albino, Carissa</AuthorName>
    <CircId xmlns="284cf17f-426a-42b5-8b6d-39684653dd2f">26541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VERMONT GENERAL LIABILITY INCREASED LIMIT FACTORS TO BE IMPLEMENTED; EXHIBITS NEWLY PRESENTED IN EXCEL</CircularTitle>
    <StatisticalService xmlns="284cf17f-426a-42b5-8b6d-39684653dd2f"/>
    <AuthorId xmlns="284cf17f-426a-42b5-8b6d-39684653dd2f">i58030</Author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cbb747621869ed1253f6c4741063d99b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8506f9ef88b6d6fbb8e347dcb11d5e8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"/>
          <xsd:enumeration value="Actuarial Support"/>
          <xsd:enumeration value="Rating Relativ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5FEC5-7062-46E9-B607-191BE4BBE90E}">
  <ds:schemaRefs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  <ds:schemaRef ds:uri="4830ab8b-2c16-4c38-8be0-15edbacd12d1"/>
    <ds:schemaRef ds:uri="284cf17f-426a-42b5-8b6d-39684653dd2f"/>
    <ds:schemaRef ds:uri="http://schemas.microsoft.com/sharepoint/v3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CE3D345-942F-4D21-92F3-876B212BFE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386755-D9EF-4FD4-80C8-9EF76FD0C1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84cf17f-426a-42b5-8b6d-39684653dd2f"/>
    <ds:schemaRef ds:uri="4830ab8b-2c16-4c38-8be0-15edbacd12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F2EDAC-5F38-4D03-8414-07F95A02B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6</Pages>
  <Words>1050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2004-05-07T14:17:00Z</cp:lastPrinted>
  <dcterms:created xsi:type="dcterms:W3CDTF">2019-03-22T16:01:00Z</dcterms:created>
  <dcterms:modified xsi:type="dcterms:W3CDTF">2019-03-22T16:01:00Z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49;#VT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