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16F" w:rsidRDefault="0036116F" w:rsidP="009E53AC">
      <w:pPr>
        <w:pStyle w:val="boxrule"/>
      </w:pPr>
      <w:bookmarkStart w:id="0" w:name="_GoBack"/>
      <w:bookmarkEnd w:id="0"/>
      <w:r>
        <w:t>100.  INCREASED LIABILITY LIMITS</w:t>
      </w:r>
    </w:p>
    <w:p w:rsidR="0036116F" w:rsidRDefault="0036116F" w:rsidP="009E53AC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E3684D" w:rsidRDefault="00E3684D" w:rsidP="009E53AC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971"/>
        <w:gridCol w:w="709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:rsidTr="0048085E">
        <w:trPr>
          <w:cantSplit/>
          <w:trHeight w:val="190"/>
        </w:trPr>
        <w:tc>
          <w:tcPr>
            <w:tcW w:w="200" w:type="dxa"/>
            <w:hideMark/>
          </w:tcPr>
          <w:p w:rsidR="00057CA8" w:rsidRDefault="00057CA8" w:rsidP="009E53AC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9E53AC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9E53AC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9E53AC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9E53AC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9E53AC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9E53AC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F45BB1" w:rsidTr="00B20F39">
        <w:trPr>
          <w:cantSplit/>
          <w:trHeight w:val="190"/>
        </w:trPr>
        <w:tc>
          <w:tcPr>
            <w:tcW w:w="200" w:type="dxa"/>
          </w:tcPr>
          <w:p w:rsidR="00F45BB1" w:rsidRDefault="00F45BB1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F45BB1" w:rsidRDefault="00F45BB1" w:rsidP="009E53AC">
            <w:pPr>
              <w:pStyle w:val="tabletext11"/>
              <w:ind w:right="60"/>
              <w:jc w:val="right"/>
            </w:pPr>
            <w: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45BB1" w:rsidRDefault="00F45BB1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F45BB1" w:rsidRDefault="00747D30" w:rsidP="009E53AC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45BB1" w:rsidRDefault="00F45BB1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F45BB1" w:rsidRDefault="00747D30" w:rsidP="009E53AC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45BB1" w:rsidRDefault="00F45BB1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F45BB1" w:rsidRDefault="00F45BB1" w:rsidP="009E53AC">
            <w:pPr>
              <w:pStyle w:val="tabletext11"/>
              <w:jc w:val="right"/>
            </w:pPr>
            <w:del w:id="1" w:author="Author" w:date="2019-06-20T09:27:00Z">
              <w:r w:rsidDel="00255CBF">
                <w:delText>0.67</w:delText>
              </w:r>
            </w:del>
            <w:ins w:id="2" w:author="Author" w:date="2019-06-20T09:27:00Z">
              <w:r w:rsidR="00255CBF">
                <w:t>0.66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45BB1" w:rsidRDefault="00F45BB1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F45BB1" w:rsidRDefault="00F45BB1" w:rsidP="009E53AC">
            <w:pPr>
              <w:pStyle w:val="tabletext11"/>
              <w:jc w:val="right"/>
            </w:pPr>
            <w:r>
              <w:t>0.66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45BB1" w:rsidRDefault="00F45BB1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F45BB1" w:rsidRDefault="008F2E53" w:rsidP="009E53AC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45BB1" w:rsidRDefault="00F45BB1" w:rsidP="009E53AC">
            <w:pPr>
              <w:pStyle w:val="tabletext11"/>
              <w:jc w:val="center"/>
            </w:pPr>
          </w:p>
        </w:tc>
      </w:tr>
      <w:tr w:rsidR="00AA0F4F" w:rsidTr="00B20F39">
        <w:trPr>
          <w:cantSplit/>
          <w:trHeight w:val="190"/>
        </w:trPr>
        <w:tc>
          <w:tcPr>
            <w:tcW w:w="200" w:type="dxa"/>
          </w:tcPr>
          <w:p w:rsidR="00AA0F4F" w:rsidRDefault="00AA0F4F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A0F4F" w:rsidRDefault="00AA0F4F" w:rsidP="009E53AC">
            <w:pPr>
              <w:pStyle w:val="tabletext11"/>
              <w:ind w:right="60"/>
              <w:jc w:val="right"/>
            </w:pPr>
            <w: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F4F" w:rsidRDefault="00AA0F4F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A0F4F" w:rsidRDefault="00747D30" w:rsidP="009E53AC">
            <w:pPr>
              <w:pStyle w:val="tabletext11"/>
              <w:jc w:val="right"/>
            </w:pPr>
            <w: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F4F" w:rsidRDefault="00AA0F4F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A0F4F" w:rsidRDefault="00747D30" w:rsidP="009E53AC">
            <w:pPr>
              <w:pStyle w:val="tabletext11"/>
              <w:jc w:val="right"/>
            </w:pPr>
            <w: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F4F" w:rsidRDefault="00AA0F4F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A0F4F" w:rsidRDefault="008F2E53" w:rsidP="009E53AC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F4F" w:rsidRDefault="00AA0F4F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A0F4F" w:rsidRDefault="00AA0F4F" w:rsidP="009E53AC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F4F" w:rsidRDefault="00AA0F4F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A0F4F" w:rsidRDefault="008F2E53" w:rsidP="009E53AC">
            <w:pPr>
              <w:pStyle w:val="tabletext11"/>
              <w:jc w:val="right"/>
            </w:pPr>
            <w: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F4F" w:rsidRDefault="00AA0F4F" w:rsidP="009E53AC">
            <w:pPr>
              <w:pStyle w:val="tabletext11"/>
              <w:jc w:val="center"/>
            </w:pPr>
          </w:p>
        </w:tc>
      </w:tr>
      <w:tr w:rsidR="00057CA8" w:rsidTr="00B20F39">
        <w:trPr>
          <w:cantSplit/>
          <w:trHeight w:val="190"/>
        </w:trPr>
        <w:tc>
          <w:tcPr>
            <w:tcW w:w="200" w:type="dxa"/>
          </w:tcPr>
          <w:p w:rsidR="00057CA8" w:rsidRDefault="00057CA8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57CA8" w:rsidRDefault="00057CA8" w:rsidP="009E53AC">
            <w:pPr>
              <w:pStyle w:val="tabletext11"/>
              <w:ind w:right="60"/>
              <w:jc w:val="right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</w:tr>
      <w:tr w:rsidR="00057CA8" w:rsidTr="00B20F39">
        <w:trPr>
          <w:cantSplit/>
          <w:trHeight w:val="190"/>
        </w:trPr>
        <w:tc>
          <w:tcPr>
            <w:tcW w:w="200" w:type="dxa"/>
          </w:tcPr>
          <w:p w:rsidR="00057CA8" w:rsidRDefault="00057CA8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57CA8" w:rsidRDefault="00057CA8" w:rsidP="009E53AC">
            <w:pPr>
              <w:pStyle w:val="tabletext11"/>
              <w:ind w:right="60"/>
              <w:jc w:val="right"/>
            </w:pPr>
            <w: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F45BB1" w:rsidP="009E53AC">
            <w:pPr>
              <w:pStyle w:val="tabletext11"/>
              <w:jc w:val="right"/>
            </w:pPr>
            <w: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  <w:del w:id="3" w:author="Author" w:date="2019-06-20T09:27:00Z">
              <w:r w:rsidDel="00255CBF">
                <w:delText>1.05</w:delText>
              </w:r>
            </w:del>
            <w:ins w:id="4" w:author="Author" w:date="2019-06-20T09:27:00Z">
              <w:r w:rsidR="00255CBF">
                <w:t>1.06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  <w:del w:id="5" w:author="Author" w:date="2019-06-20T09:28:00Z">
              <w:r w:rsidDel="00255CBF">
                <w:delText>1.06</w:delText>
              </w:r>
            </w:del>
            <w:ins w:id="6" w:author="Author" w:date="2019-06-20T09:28:00Z">
              <w:r w:rsidR="00255CBF">
                <w:t>1.07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2617A" w:rsidP="009E53AC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  <w:del w:id="7" w:author="Author" w:date="2019-06-20T11:34:00Z">
              <w:r w:rsidDel="00BE5535">
                <w:delText>1.05</w:delText>
              </w:r>
            </w:del>
            <w:ins w:id="8" w:author="Author" w:date="2019-06-20T11:34:00Z">
              <w:r w:rsidR="00BE5535">
                <w:t>1.06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</w:tr>
      <w:tr w:rsidR="00057CA8" w:rsidTr="00B20F39">
        <w:trPr>
          <w:cantSplit/>
          <w:trHeight w:val="190"/>
        </w:trPr>
        <w:tc>
          <w:tcPr>
            <w:tcW w:w="200" w:type="dxa"/>
          </w:tcPr>
          <w:p w:rsidR="00057CA8" w:rsidRDefault="00057CA8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57CA8" w:rsidRDefault="00057CA8" w:rsidP="009E53AC">
            <w:pPr>
              <w:pStyle w:val="tabletext11"/>
              <w:ind w:right="60"/>
              <w:jc w:val="right"/>
            </w:pPr>
            <w: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747D30" w:rsidP="009E53AC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747D30" w:rsidP="009E53AC">
            <w:pPr>
              <w:pStyle w:val="tabletext11"/>
              <w:jc w:val="right"/>
            </w:pPr>
            <w:del w:id="9" w:author="Author" w:date="2019-06-20T09:27:00Z">
              <w:r w:rsidDel="00255CBF">
                <w:delText>1.10</w:delText>
              </w:r>
            </w:del>
            <w:ins w:id="10" w:author="Author" w:date="2019-06-20T09:27:00Z">
              <w:r w:rsidR="00255CBF">
                <w:t>1.11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8F2E53" w:rsidP="009E53AC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F45BB1" w:rsidP="009E53AC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8F2E53" w:rsidP="009E53AC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</w:tr>
      <w:tr w:rsidR="00057CA8" w:rsidTr="00B20F39">
        <w:trPr>
          <w:cantSplit/>
          <w:trHeight w:val="190"/>
        </w:trPr>
        <w:tc>
          <w:tcPr>
            <w:tcW w:w="200" w:type="dxa"/>
          </w:tcPr>
          <w:p w:rsidR="00057CA8" w:rsidRDefault="00057CA8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57CA8" w:rsidRDefault="00057CA8" w:rsidP="009E53AC">
            <w:pPr>
              <w:pStyle w:val="tabletext11"/>
              <w:ind w:right="60"/>
              <w:jc w:val="right"/>
            </w:pPr>
            <w: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747D30" w:rsidP="009E53AC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DD3D9B" w:rsidP="009E53AC">
            <w:pPr>
              <w:pStyle w:val="tabletext11"/>
              <w:jc w:val="right"/>
            </w:pPr>
            <w:del w:id="11" w:author="Author" w:date="2019-06-20T09:27:00Z">
              <w:r w:rsidDel="00255CBF">
                <w:delText>1.18</w:delText>
              </w:r>
            </w:del>
            <w:ins w:id="12" w:author="Author" w:date="2019-06-20T09:27:00Z">
              <w:r w:rsidR="00255CBF">
                <w:t>1.19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8F2E53" w:rsidP="009E53AC">
            <w:pPr>
              <w:pStyle w:val="tabletext11"/>
              <w:jc w:val="right"/>
            </w:pPr>
            <w:del w:id="13" w:author="Author" w:date="2019-06-20T09:28:00Z">
              <w:r w:rsidDel="00255CBF">
                <w:delText>1.21</w:delText>
              </w:r>
            </w:del>
            <w:ins w:id="14" w:author="Author" w:date="2019-06-20T09:28:00Z">
              <w:r w:rsidR="00255CBF">
                <w:t>1.22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F45BB1" w:rsidP="009E53AC">
            <w:pPr>
              <w:pStyle w:val="tabletext11"/>
              <w:jc w:val="right"/>
            </w:pPr>
            <w:r>
              <w:t>1.22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8F2E53" w:rsidP="009E53AC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</w:tr>
      <w:tr w:rsidR="00057CA8" w:rsidTr="00B20F39">
        <w:trPr>
          <w:cantSplit/>
          <w:trHeight w:val="190"/>
        </w:trPr>
        <w:tc>
          <w:tcPr>
            <w:tcW w:w="200" w:type="dxa"/>
          </w:tcPr>
          <w:p w:rsidR="00057CA8" w:rsidRDefault="00057CA8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ind w:right="6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15" w:author="Author" w:date="2019-06-20T09:27:00Z">
              <w:r w:rsidDel="00255CBF">
                <w:delText>1.24</w:delText>
              </w:r>
            </w:del>
            <w:ins w:id="16" w:author="Author" w:date="2019-06-20T09:27:00Z">
              <w:r w:rsidR="00255CBF">
                <w:t>1.25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17" w:author="Author" w:date="2019-06-20T09:28:00Z">
              <w:r w:rsidDel="00255CBF">
                <w:delText>1.29</w:delText>
              </w:r>
            </w:del>
            <w:ins w:id="18" w:author="Author" w:date="2019-06-20T09:28:00Z">
              <w:r w:rsidR="00255CBF">
                <w:t>1.31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19" w:author="Author" w:date="2019-06-20T09:27:00Z">
              <w:r w:rsidDel="00255CBF">
                <w:delText>1.29</w:delText>
              </w:r>
            </w:del>
            <w:ins w:id="20" w:author="Author" w:date="2019-06-20T09:27:00Z">
              <w:r w:rsidR="00255CBF">
                <w:t>1.30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21" w:author="Author" w:date="2019-06-20T09:28:00Z">
              <w:r w:rsidDel="00255CBF">
                <w:delText>1.36</w:delText>
              </w:r>
            </w:del>
            <w:ins w:id="22" w:author="Author" w:date="2019-06-20T09:28:00Z">
              <w:r w:rsidR="00255CBF">
                <w:t>1.38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1.37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23" w:author="Author" w:date="2019-06-20T09:27:00Z">
              <w:r w:rsidDel="00255CBF">
                <w:delText>1.33</w:delText>
              </w:r>
            </w:del>
            <w:ins w:id="24" w:author="Author" w:date="2019-06-20T09:27:00Z">
              <w:r w:rsidR="00255CBF">
                <w:t>1.35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25" w:author="Author" w:date="2019-06-20T11:33:00Z">
              <w:r w:rsidDel="00BE5535">
                <w:delText>1.42</w:delText>
              </w:r>
            </w:del>
            <w:ins w:id="26" w:author="Author" w:date="2019-06-20T11:33:00Z">
              <w:r w:rsidR="00BE5535">
                <w:t>1.45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r>
              <w:t>1.36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27" w:author="Author" w:date="2019-06-20T09:27:00Z">
              <w:r w:rsidDel="00255CBF">
                <w:delText>1.37</w:delText>
              </w:r>
            </w:del>
            <w:ins w:id="28" w:author="Author" w:date="2019-06-20T09:27:00Z">
              <w:r w:rsidR="00255CBF">
                <w:t>1.39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29" w:author="Author" w:date="2019-06-20T11:33:00Z">
              <w:r w:rsidDel="00BE5535">
                <w:delText>1.47</w:delText>
              </w:r>
            </w:del>
            <w:ins w:id="30" w:author="Author" w:date="2019-06-20T11:33:00Z">
              <w:r w:rsidR="00BE5535">
                <w:t>1.52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31" w:author="Author" w:date="2019-06-20T09:24:00Z">
              <w:r w:rsidDel="00255CBF">
                <w:delText>1.45</w:delText>
              </w:r>
            </w:del>
            <w:ins w:id="32" w:author="Author" w:date="2019-06-20T09:24:00Z">
              <w:r w:rsidR="00255CBF">
                <w:t>1.47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33" w:author="Author" w:date="2019-06-20T11:33:00Z">
              <w:r w:rsidDel="00BE5535">
                <w:delText>1.57</w:delText>
              </w:r>
            </w:del>
            <w:ins w:id="34" w:author="Author" w:date="2019-06-20T11:33:00Z">
              <w:r w:rsidR="00BE5535">
                <w:t>1.63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1.59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057CA8" w:rsidTr="00B20F39">
        <w:trPr>
          <w:cantSplit/>
          <w:trHeight w:val="190"/>
        </w:trPr>
        <w:tc>
          <w:tcPr>
            <w:tcW w:w="200" w:type="dxa"/>
          </w:tcPr>
          <w:p w:rsidR="00057CA8" w:rsidRDefault="00057CA8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ind w:right="6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del w:id="35" w:author="Author" w:date="2019-06-20T09:24:00Z">
              <w:r w:rsidDel="00255CBF">
                <w:delText>1.50</w:delText>
              </w:r>
            </w:del>
            <w:ins w:id="36" w:author="Author" w:date="2019-06-20T09:24:00Z">
              <w:r w:rsidR="00255CBF">
                <w:t>1.53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37" w:author="Author" w:date="2019-06-20T11:33:00Z">
              <w:r w:rsidDel="00BE5535">
                <w:delText>1.67</w:delText>
              </w:r>
            </w:del>
            <w:ins w:id="38" w:author="Author" w:date="2019-06-20T11:33:00Z">
              <w:r w:rsidR="00BE5535">
                <w:t>1.73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r>
              <w:t>1.67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r>
              <w:t>1.52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39" w:author="Author" w:date="2019-06-20T09:23:00Z">
              <w:r w:rsidDel="00255CBF">
                <w:delText>1.57</w:delText>
              </w:r>
            </w:del>
            <w:ins w:id="40" w:author="Author" w:date="2019-06-20T09:23:00Z">
              <w:r w:rsidR="00255CBF">
                <w:t>1.61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41" w:author="Author" w:date="2019-06-20T11:33:00Z">
              <w:r w:rsidDel="00BE5535">
                <w:delText>1.78</w:delText>
              </w:r>
            </w:del>
            <w:ins w:id="42" w:author="Author" w:date="2019-06-20T11:33:00Z">
              <w:r w:rsidR="00BE5535">
                <w:t>1.86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1.78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r>
              <w:t>1.60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del w:id="43" w:author="Author" w:date="2019-06-20T09:11:00Z">
              <w:r w:rsidDel="00367783">
                <w:delText>1.65</w:delText>
              </w:r>
            </w:del>
            <w:ins w:id="44" w:author="Author" w:date="2019-06-20T09:11:00Z">
              <w:r w:rsidR="00367783">
                <w:t>1.66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45" w:author="Author" w:date="2019-06-20T09:23:00Z">
              <w:r w:rsidDel="00255CBF">
                <w:delText>1.67</w:delText>
              </w:r>
            </w:del>
            <w:ins w:id="46" w:author="Author" w:date="2019-06-20T09:23:00Z">
              <w:r w:rsidR="00255CBF">
                <w:t>1.72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47" w:author="Author" w:date="2019-06-20T11:33:00Z">
              <w:r w:rsidDel="00BE5535">
                <w:delText>1.93</w:delText>
              </w:r>
            </w:del>
            <w:ins w:id="48" w:author="Author" w:date="2019-06-20T11:33:00Z">
              <w:r w:rsidR="00BE5535">
                <w:t>2.04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1.92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49" w:author="Author" w:date="2019-06-20T11:34:00Z">
              <w:r w:rsidDel="00BE5535">
                <w:delText>1.70</w:delText>
              </w:r>
            </w:del>
            <w:ins w:id="50" w:author="Author" w:date="2019-06-20T11:34:00Z">
              <w:r w:rsidR="00BE5535">
                <w:t>1.6</w:t>
              </w:r>
            </w:ins>
            <w:ins w:id="51" w:author="Author" w:date="2019-06-20T11:36:00Z">
              <w:r w:rsidR="00BE5535">
                <w:t>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1,500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r>
              <w:t>1.79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52" w:author="Author" w:date="2019-06-20T09:23:00Z">
              <w:r w:rsidDel="00255CBF">
                <w:delText>1.81</w:delText>
              </w:r>
            </w:del>
            <w:ins w:id="53" w:author="Author" w:date="2019-06-20T09:23:00Z">
              <w:r w:rsidR="00255CBF">
                <w:t>1.87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54" w:author="Author" w:date="2019-06-20T11:33:00Z">
              <w:r w:rsidDel="00BE5535">
                <w:delText>2.15</w:delText>
              </w:r>
            </w:del>
            <w:ins w:id="55" w:author="Author" w:date="2019-06-20T11:33:00Z">
              <w:r w:rsidR="00BE5535">
                <w:t>2.31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2.11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56" w:author="Author" w:date="2019-06-20T11:34:00Z">
              <w:r w:rsidDel="00BE5535">
                <w:delText>1.83</w:delText>
              </w:r>
            </w:del>
            <w:ins w:id="57" w:author="Author" w:date="2019-06-20T11:34:00Z">
              <w:r w:rsidR="00BE5535">
                <w:t>1.82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98322C" w:rsidTr="00B20F39">
        <w:trPr>
          <w:cantSplit/>
          <w:trHeight w:val="190"/>
        </w:trPr>
        <w:tc>
          <w:tcPr>
            <w:tcW w:w="200" w:type="dxa"/>
          </w:tcPr>
          <w:p w:rsidR="0098322C" w:rsidRDefault="0098322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8322C" w:rsidRDefault="0098322C" w:rsidP="009E53AC">
            <w:pPr>
              <w:pStyle w:val="tabletext11"/>
              <w:ind w:right="60"/>
              <w:jc w:val="right"/>
            </w:pPr>
            <w: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747D30" w:rsidP="009E53AC">
            <w:pPr>
              <w:pStyle w:val="tabletext11"/>
              <w:jc w:val="right"/>
            </w:pPr>
            <w:del w:id="58" w:author="Author" w:date="2019-06-20T09:22:00Z">
              <w:r w:rsidDel="00255CBF">
                <w:delText>1.88</w:delText>
              </w:r>
            </w:del>
            <w:ins w:id="59" w:author="Author" w:date="2019-06-20T09:22:00Z">
              <w:r w:rsidR="00255CBF">
                <w:t>1.89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DD3D9B" w:rsidP="009E53AC">
            <w:pPr>
              <w:pStyle w:val="tabletext11"/>
              <w:jc w:val="right"/>
            </w:pPr>
            <w:del w:id="60" w:author="Author" w:date="2019-06-20T09:23:00Z">
              <w:r w:rsidDel="00255CBF">
                <w:delText>1.91</w:delText>
              </w:r>
            </w:del>
            <w:ins w:id="61" w:author="Author" w:date="2019-06-20T09:23:00Z">
              <w:r w:rsidR="00255CBF">
                <w:t>1.99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62" w:author="Author" w:date="2019-06-20T11:33:00Z">
              <w:r w:rsidDel="00BE5535">
                <w:delText>2.31</w:delText>
              </w:r>
            </w:del>
            <w:ins w:id="63" w:author="Author" w:date="2019-06-20T11:33:00Z">
              <w:r w:rsidR="00BE5535">
                <w:t>2.51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F45BB1" w:rsidP="009E53AC">
            <w:pPr>
              <w:pStyle w:val="tabletext11"/>
              <w:jc w:val="right"/>
            </w:pPr>
            <w:r>
              <w:t>2.25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8322C" w:rsidRDefault="008F2E53" w:rsidP="009E53AC">
            <w:pPr>
              <w:pStyle w:val="tabletext11"/>
              <w:jc w:val="right"/>
            </w:pPr>
            <w:del w:id="64" w:author="Author" w:date="2019-06-20T11:34:00Z">
              <w:r w:rsidDel="00BE5535">
                <w:delText>1.94</w:delText>
              </w:r>
            </w:del>
            <w:ins w:id="65" w:author="Author" w:date="2019-06-20T11:34:00Z">
              <w:r w:rsidR="00BE5535">
                <w:t>1.92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8322C" w:rsidRDefault="0098322C" w:rsidP="009E53AC">
            <w:pPr>
              <w:pStyle w:val="tabletext11"/>
              <w:jc w:val="center"/>
            </w:pPr>
          </w:p>
        </w:tc>
      </w:tr>
      <w:tr w:rsidR="00057CA8" w:rsidTr="00B20F39">
        <w:trPr>
          <w:cantSplit/>
          <w:trHeight w:val="190"/>
        </w:trPr>
        <w:tc>
          <w:tcPr>
            <w:tcW w:w="200" w:type="dxa"/>
          </w:tcPr>
          <w:p w:rsidR="00057CA8" w:rsidRDefault="00057CA8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ind w:right="6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9E53AC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9E53AC">
            <w:pPr>
              <w:pStyle w:val="tabletext11"/>
              <w:jc w:val="center"/>
            </w:pPr>
          </w:p>
        </w:tc>
      </w:tr>
      <w:tr w:rsidR="00033BBC" w:rsidTr="00B20F39">
        <w:trPr>
          <w:cantSplit/>
          <w:trHeight w:val="190"/>
        </w:trPr>
        <w:tc>
          <w:tcPr>
            <w:tcW w:w="200" w:type="dxa"/>
          </w:tcPr>
          <w:p w:rsidR="00033BBC" w:rsidRDefault="00033BB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33BBC" w:rsidRDefault="00033BBC" w:rsidP="009E53AC">
            <w:pPr>
              <w:pStyle w:val="tabletext11"/>
              <w:ind w:right="60"/>
              <w:jc w:val="right"/>
            </w:pPr>
            <w:r>
              <w:t>2,500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747D30" w:rsidP="009E53AC">
            <w:pPr>
              <w:pStyle w:val="tabletext11"/>
              <w:jc w:val="right"/>
            </w:pPr>
            <w:del w:id="66" w:author="Author" w:date="2019-06-20T09:22:00Z">
              <w:r w:rsidDel="00255CBF">
                <w:delText>1.96</w:delText>
              </w:r>
            </w:del>
            <w:ins w:id="67" w:author="Author" w:date="2019-06-20T09:22:00Z">
              <w:r w:rsidR="00255CBF">
                <w:t>1.98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DD3D9B" w:rsidP="009E53AC">
            <w:pPr>
              <w:pStyle w:val="tabletext11"/>
              <w:jc w:val="right"/>
            </w:pPr>
            <w:del w:id="68" w:author="Author" w:date="2019-06-20T09:23:00Z">
              <w:r w:rsidDel="00255CBF">
                <w:delText>1.99</w:delText>
              </w:r>
            </w:del>
            <w:ins w:id="69" w:author="Author" w:date="2019-06-20T09:23:00Z">
              <w:r w:rsidR="00255CBF">
                <w:t>2.09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8F2E53" w:rsidP="009E53AC">
            <w:pPr>
              <w:pStyle w:val="tabletext11"/>
              <w:jc w:val="right"/>
            </w:pPr>
            <w:del w:id="70" w:author="Author" w:date="2019-06-20T11:33:00Z">
              <w:r w:rsidDel="00BE5535">
                <w:delText>2.43</w:delText>
              </w:r>
            </w:del>
            <w:ins w:id="71" w:author="Author" w:date="2019-06-20T11:33:00Z">
              <w:r w:rsidR="00BE5535">
                <w:t>2.67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F45BB1" w:rsidP="009E53AC">
            <w:pPr>
              <w:pStyle w:val="tabletext11"/>
              <w:jc w:val="right"/>
            </w:pPr>
            <w:r>
              <w:t>2.36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8F2E53" w:rsidP="009E53AC">
            <w:pPr>
              <w:pStyle w:val="tabletext11"/>
              <w:jc w:val="right"/>
            </w:pPr>
            <w:del w:id="72" w:author="Author" w:date="2019-06-20T11:34:00Z">
              <w:r w:rsidDel="00BE5535">
                <w:delText>2.02</w:delText>
              </w:r>
            </w:del>
            <w:ins w:id="73" w:author="Author" w:date="2019-06-20T11:34:00Z">
              <w:r w:rsidR="00BE5535">
                <w:t>1.99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</w:tr>
      <w:tr w:rsidR="00033BBC" w:rsidTr="00B20F39">
        <w:trPr>
          <w:cantSplit/>
          <w:trHeight w:val="190"/>
        </w:trPr>
        <w:tc>
          <w:tcPr>
            <w:tcW w:w="200" w:type="dxa"/>
          </w:tcPr>
          <w:p w:rsidR="00033BBC" w:rsidRDefault="00033BB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33BBC" w:rsidRDefault="00033BBC" w:rsidP="009E53AC">
            <w:pPr>
              <w:pStyle w:val="tabletext11"/>
              <w:ind w:right="60"/>
              <w:jc w:val="right"/>
            </w:pPr>
            <w:r>
              <w:t>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747D30" w:rsidP="009E53AC">
            <w:pPr>
              <w:pStyle w:val="tabletext11"/>
              <w:jc w:val="right"/>
            </w:pPr>
            <w:del w:id="74" w:author="Author" w:date="2019-06-20T09:22:00Z">
              <w:r w:rsidDel="00255CBF">
                <w:delText>2.02</w:delText>
              </w:r>
            </w:del>
            <w:ins w:id="75" w:author="Author" w:date="2019-06-20T09:22:00Z">
              <w:r w:rsidR="00255CBF">
                <w:t>2.05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DD3D9B" w:rsidP="009E53AC">
            <w:pPr>
              <w:pStyle w:val="tabletext11"/>
              <w:jc w:val="right"/>
            </w:pPr>
            <w:del w:id="76" w:author="Author" w:date="2019-06-20T09:23:00Z">
              <w:r w:rsidDel="00255CBF">
                <w:delText>2.06</w:delText>
              </w:r>
            </w:del>
            <w:ins w:id="77" w:author="Author" w:date="2019-06-20T09:23:00Z">
              <w:r w:rsidR="00255CBF">
                <w:t>2.17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8F2E53" w:rsidP="009E53AC">
            <w:pPr>
              <w:pStyle w:val="tabletext11"/>
              <w:jc w:val="right"/>
            </w:pPr>
            <w:del w:id="78" w:author="Author" w:date="2019-06-20T11:33:00Z">
              <w:r w:rsidDel="00BE5535">
                <w:delText>2.53</w:delText>
              </w:r>
            </w:del>
            <w:ins w:id="79" w:author="Author" w:date="2019-06-20T11:33:00Z">
              <w:r w:rsidR="00BE5535">
                <w:t>2.</w:t>
              </w:r>
            </w:ins>
            <w:ins w:id="80" w:author="Author" w:date="2019-06-20T11:34:00Z">
              <w:r w:rsidR="00BE5535">
                <w:t>80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F45BB1" w:rsidP="009E53AC">
            <w:pPr>
              <w:pStyle w:val="tabletext11"/>
              <w:jc w:val="right"/>
            </w:pPr>
            <w:r>
              <w:t>2.46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8F2E53" w:rsidP="009E53AC">
            <w:pPr>
              <w:pStyle w:val="tabletext11"/>
              <w:jc w:val="right"/>
            </w:pPr>
            <w:del w:id="81" w:author="Author" w:date="2019-06-20T11:34:00Z">
              <w:r w:rsidDel="00BE5535">
                <w:delText>2.08</w:delText>
              </w:r>
            </w:del>
            <w:ins w:id="82" w:author="Author" w:date="2019-06-20T11:34:00Z">
              <w:r w:rsidR="00BE5535">
                <w:t>2.06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</w:tr>
      <w:tr w:rsidR="00033BBC" w:rsidTr="00B20F39">
        <w:trPr>
          <w:cantSplit/>
          <w:trHeight w:val="190"/>
        </w:trPr>
        <w:tc>
          <w:tcPr>
            <w:tcW w:w="200" w:type="dxa"/>
          </w:tcPr>
          <w:p w:rsidR="00033BBC" w:rsidRDefault="00033BB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33BBC" w:rsidRDefault="00033BBC" w:rsidP="009E53AC">
            <w:pPr>
              <w:pStyle w:val="tabletext11"/>
              <w:ind w:right="60"/>
              <w:jc w:val="right"/>
            </w:pPr>
            <w: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747D30" w:rsidP="009E53AC">
            <w:pPr>
              <w:pStyle w:val="tabletext11"/>
              <w:jc w:val="right"/>
            </w:pPr>
            <w:del w:id="83" w:author="Author" w:date="2019-06-20T09:22:00Z">
              <w:r w:rsidDel="00255CBF">
                <w:delText>2.22</w:delText>
              </w:r>
            </w:del>
            <w:ins w:id="84" w:author="Author" w:date="2019-06-20T09:22:00Z">
              <w:r w:rsidR="00255CBF">
                <w:t>2.26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DD3D9B" w:rsidP="009E53AC">
            <w:pPr>
              <w:pStyle w:val="tabletext11"/>
              <w:jc w:val="right"/>
            </w:pPr>
            <w:del w:id="85" w:author="Author" w:date="2019-06-20T09:23:00Z">
              <w:r w:rsidDel="00255CBF">
                <w:delText>2.27</w:delText>
              </w:r>
            </w:del>
            <w:ins w:id="86" w:author="Author" w:date="2019-06-20T09:23:00Z">
              <w:r w:rsidR="00255CBF">
                <w:t>2.43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8F2E53" w:rsidP="009E53AC">
            <w:pPr>
              <w:pStyle w:val="tabletext11"/>
              <w:jc w:val="right"/>
            </w:pPr>
            <w:del w:id="87" w:author="Author" w:date="2019-06-20T11:34:00Z">
              <w:r w:rsidDel="00BE5535">
                <w:delText>2.86</w:delText>
              </w:r>
            </w:del>
            <w:ins w:id="88" w:author="Author" w:date="2019-06-20T11:34:00Z">
              <w:r w:rsidR="00BE5535">
                <w:t>3.20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02617A" w:rsidP="009E53AC">
            <w:pPr>
              <w:pStyle w:val="tabletext11"/>
              <w:jc w:val="right"/>
            </w:pPr>
            <w:r>
              <w:t>2.75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8F2E53" w:rsidP="009E53AC">
            <w:pPr>
              <w:pStyle w:val="tabletext11"/>
              <w:jc w:val="right"/>
            </w:pPr>
            <w:del w:id="89" w:author="Author" w:date="2019-06-20T11:34:00Z">
              <w:r w:rsidDel="00BE5535">
                <w:delText>2.29</w:delText>
              </w:r>
            </w:del>
            <w:ins w:id="90" w:author="Author" w:date="2019-06-20T11:34:00Z">
              <w:r w:rsidR="00BE5535">
                <w:t>2.26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</w:tr>
      <w:tr w:rsidR="00033BBC" w:rsidTr="00B20F39">
        <w:trPr>
          <w:cantSplit/>
          <w:trHeight w:val="190"/>
        </w:trPr>
        <w:tc>
          <w:tcPr>
            <w:tcW w:w="200" w:type="dxa"/>
          </w:tcPr>
          <w:p w:rsidR="00033BBC" w:rsidRDefault="00033BB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33BBC" w:rsidRDefault="00033BBC" w:rsidP="009E53AC">
            <w:pPr>
              <w:pStyle w:val="tabletext11"/>
              <w:ind w:right="60"/>
              <w:jc w:val="right"/>
            </w:pPr>
            <w:r>
              <w:t>7,500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747D30" w:rsidP="009E53AC">
            <w:pPr>
              <w:pStyle w:val="tabletext11"/>
              <w:jc w:val="right"/>
            </w:pPr>
            <w:del w:id="91" w:author="Author" w:date="2019-06-20T09:22:00Z">
              <w:r w:rsidDel="00255CBF">
                <w:delText>2.39</w:delText>
              </w:r>
            </w:del>
            <w:ins w:id="92" w:author="Author" w:date="2019-06-20T09:22:00Z">
              <w:r w:rsidR="00255CBF">
                <w:t>2</w:t>
              </w:r>
            </w:ins>
            <w:ins w:id="93" w:author="Author" w:date="2019-06-20T09:23:00Z">
              <w:r w:rsidR="00255CBF">
                <w:t>.46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DD3D9B" w:rsidP="009E53AC">
            <w:pPr>
              <w:pStyle w:val="tabletext11"/>
              <w:jc w:val="right"/>
            </w:pPr>
            <w:del w:id="94" w:author="Author" w:date="2019-06-20T09:23:00Z">
              <w:r w:rsidDel="00255CBF">
                <w:delText>2.47</w:delText>
              </w:r>
            </w:del>
            <w:ins w:id="95" w:author="Author" w:date="2019-06-20T09:23:00Z">
              <w:r w:rsidR="00255CBF"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8F2E53" w:rsidP="009E53AC">
            <w:pPr>
              <w:pStyle w:val="tabletext11"/>
              <w:jc w:val="right"/>
            </w:pPr>
            <w:del w:id="96" w:author="Author" w:date="2019-06-20T11:34:00Z">
              <w:r w:rsidDel="00BE5535">
                <w:delText>3.16</w:delText>
              </w:r>
            </w:del>
            <w:ins w:id="97" w:author="Author" w:date="2019-06-20T11:34:00Z">
              <w:r w:rsidR="00BE5535">
                <w:t>3.57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02617A" w:rsidP="009E53AC">
            <w:pPr>
              <w:pStyle w:val="tabletext11"/>
              <w:jc w:val="right"/>
            </w:pPr>
            <w:r>
              <w:t>3.02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33BBC" w:rsidRDefault="008F2E53" w:rsidP="009E53AC">
            <w:pPr>
              <w:pStyle w:val="tabletext11"/>
              <w:jc w:val="right"/>
            </w:pPr>
            <w:del w:id="98" w:author="Author" w:date="2019-06-20T11:34:00Z">
              <w:r w:rsidDel="00BE5535">
                <w:delText>2.48</w:delText>
              </w:r>
            </w:del>
            <w:ins w:id="99" w:author="Author" w:date="2019-06-20T11:34:00Z">
              <w:r w:rsidR="00BE5535">
                <w:t>2.45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</w:tr>
      <w:tr w:rsidR="00033BBC" w:rsidTr="00B20F39">
        <w:trPr>
          <w:cantSplit/>
          <w:trHeight w:val="190"/>
        </w:trPr>
        <w:tc>
          <w:tcPr>
            <w:tcW w:w="200" w:type="dxa"/>
          </w:tcPr>
          <w:p w:rsidR="00033BBC" w:rsidRDefault="00033BBC" w:rsidP="009E53AC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:rsidR="00033BBC" w:rsidRDefault="00033BBC" w:rsidP="009E53AC">
            <w:pPr>
              <w:pStyle w:val="tabletext11"/>
              <w:ind w:right="60"/>
              <w:jc w:val="right"/>
            </w:pPr>
            <w: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3BBC" w:rsidRDefault="00747D30" w:rsidP="009E53AC">
            <w:pPr>
              <w:pStyle w:val="tabletext11"/>
              <w:jc w:val="right"/>
            </w:pPr>
            <w:del w:id="100" w:author="Author" w:date="2019-06-20T09:23:00Z">
              <w:r w:rsidDel="00255CBF">
                <w:delText>2.54</w:delText>
              </w:r>
            </w:del>
            <w:ins w:id="101" w:author="Author" w:date="2019-06-20T09:23:00Z">
              <w:r w:rsidR="00255CBF">
                <w:t>2.63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3BBC" w:rsidRDefault="00DD3D9B" w:rsidP="009E53AC">
            <w:pPr>
              <w:pStyle w:val="tabletext11"/>
              <w:jc w:val="right"/>
            </w:pPr>
            <w:del w:id="102" w:author="Author" w:date="2019-06-20T09:23:00Z">
              <w:r w:rsidDel="00255CBF">
                <w:delText>2.64</w:delText>
              </w:r>
            </w:del>
            <w:ins w:id="103" w:author="Author" w:date="2019-06-20T09:23:00Z">
              <w:r w:rsidR="00255CBF">
                <w:t>2.91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3BBC" w:rsidRDefault="008F2E53" w:rsidP="009E53AC">
            <w:pPr>
              <w:pStyle w:val="tabletext11"/>
              <w:jc w:val="right"/>
            </w:pPr>
            <w:del w:id="104" w:author="Author" w:date="2019-06-20T11:34:00Z">
              <w:r w:rsidDel="00BE5535">
                <w:delText>3.40</w:delText>
              </w:r>
            </w:del>
            <w:ins w:id="105" w:author="Author" w:date="2019-07-31T14:38:00Z">
              <w:r w:rsidR="00BB50EA">
                <w:t>3</w:t>
              </w:r>
            </w:ins>
            <w:ins w:id="106" w:author="Author" w:date="2019-06-20T11:34:00Z">
              <w:r w:rsidR="00BE5535">
                <w:t>.87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3BBC" w:rsidRDefault="0002617A" w:rsidP="009E53AC">
            <w:pPr>
              <w:pStyle w:val="tabletext11"/>
              <w:jc w:val="right"/>
            </w:pPr>
            <w:r>
              <w:t>3.25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33BBC" w:rsidRDefault="008F2E53" w:rsidP="009E53AC">
            <w:pPr>
              <w:pStyle w:val="tabletext11"/>
              <w:jc w:val="right"/>
            </w:pPr>
            <w:del w:id="107" w:author="Author" w:date="2019-06-20T11:35:00Z">
              <w:r w:rsidDel="00BE5535">
                <w:delText>2.63</w:delText>
              </w:r>
            </w:del>
            <w:ins w:id="108" w:author="Author" w:date="2019-06-20T11:35:00Z">
              <w:r w:rsidR="00BE5535">
                <w:t>2.61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33BBC" w:rsidRDefault="00033BBC" w:rsidP="009E53AC">
            <w:pPr>
              <w:pStyle w:val="tabletext11"/>
              <w:jc w:val="center"/>
            </w:pPr>
          </w:p>
        </w:tc>
      </w:tr>
    </w:tbl>
    <w:p w:rsidR="0036116F" w:rsidRDefault="0036116F" w:rsidP="009E53AC">
      <w:pPr>
        <w:pStyle w:val="tablecaption"/>
      </w:pPr>
      <w:r>
        <w:t>Table 100.B. Increased Liability Limits</w:t>
      </w:r>
    </w:p>
    <w:p w:rsidR="0036116F" w:rsidRDefault="0036116F" w:rsidP="009E53AC">
      <w:pPr>
        <w:pStyle w:val="isonormal"/>
      </w:pPr>
    </w:p>
    <w:sectPr w:rsidR="0036116F" w:rsidSect="00445907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5A7" w:rsidRDefault="00C215A7">
      <w:r>
        <w:separator/>
      </w:r>
    </w:p>
  </w:endnote>
  <w:endnote w:type="continuationSeparator" w:id="0">
    <w:p w:rsidR="00C215A7" w:rsidRDefault="00C2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9E53AC" w:rsidTr="007A092C">
      <w:tc>
        <w:tcPr>
          <w:tcW w:w="3708" w:type="dxa"/>
        </w:tcPr>
        <w:p w:rsidR="009E53AC" w:rsidRPr="00FB138B" w:rsidRDefault="009E53AC" w:rsidP="009E53AC">
          <w:pPr>
            <w:pStyle w:val="Footer"/>
            <w:rPr>
              <w:rFonts w:ascii="Times New Roman" w:hAnsi="Times New Roman"/>
              <w:sz w:val="20"/>
            </w:rPr>
          </w:pPr>
          <w:r w:rsidRPr="00FB138B">
            <w:rPr>
              <w:rFonts w:ascii="Times New Roman" w:hAnsi="Times New Roman"/>
              <w:sz w:val="20"/>
            </w:rPr>
            <w:t>© Insurance Service</w:t>
          </w:r>
          <w:r>
            <w:rPr>
              <w:rFonts w:ascii="Times New Roman" w:hAnsi="Times New Roman"/>
              <w:sz w:val="20"/>
            </w:rPr>
            <w:t>s</w:t>
          </w:r>
          <w:r w:rsidRPr="00FB138B">
            <w:rPr>
              <w:rFonts w:ascii="Times New Roman" w:hAnsi="Times New Roman"/>
              <w:sz w:val="20"/>
            </w:rPr>
            <w:t xml:space="preserve"> Office, Inc., 201</w:t>
          </w:r>
          <w:r>
            <w:rPr>
              <w:rFonts w:ascii="Times New Roman" w:hAnsi="Times New Roman"/>
              <w:sz w:val="20"/>
            </w:rPr>
            <w:t>9</w:t>
          </w:r>
        </w:p>
        <w:p w:rsidR="009E53AC" w:rsidRPr="00FB138B" w:rsidRDefault="009E53AC" w:rsidP="009E53AC">
          <w:pPr>
            <w:pStyle w:val="Footer"/>
            <w:rPr>
              <w:rFonts w:ascii="Times New Roman" w:hAnsi="Times New Roman"/>
            </w:rPr>
          </w:pPr>
        </w:p>
      </w:tc>
      <w:tc>
        <w:tcPr>
          <w:tcW w:w="2880" w:type="dxa"/>
        </w:tcPr>
        <w:p w:rsidR="009E53AC" w:rsidRPr="00FB138B" w:rsidRDefault="009E53AC" w:rsidP="009E53AC">
          <w:pPr>
            <w:pStyle w:val="Footer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Connecticut</w:t>
          </w:r>
        </w:p>
      </w:tc>
      <w:tc>
        <w:tcPr>
          <w:tcW w:w="1710" w:type="dxa"/>
        </w:tcPr>
        <w:p w:rsidR="009E53AC" w:rsidRPr="00FB138B" w:rsidRDefault="009E53AC" w:rsidP="009E53AC">
          <w:pPr>
            <w:pStyle w:val="Footer"/>
            <w:rPr>
              <w:rFonts w:ascii="Times New Roman" w:hAnsi="Times New Roman"/>
              <w:sz w:val="20"/>
            </w:rPr>
          </w:pPr>
          <w:r w:rsidRPr="00FB138B">
            <w:rPr>
              <w:rFonts w:ascii="Times New Roman" w:hAnsi="Times New Roman"/>
              <w:sz w:val="20"/>
            </w:rPr>
            <w:t>CA-201</w:t>
          </w:r>
          <w:r>
            <w:rPr>
              <w:rFonts w:ascii="Times New Roman" w:hAnsi="Times New Roman"/>
              <w:sz w:val="20"/>
            </w:rPr>
            <w:t>9</w:t>
          </w:r>
          <w:r w:rsidRPr="00FB138B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9E53AC" w:rsidRPr="00FB138B" w:rsidRDefault="009E53AC" w:rsidP="009E53AC">
          <w:pPr>
            <w:pStyle w:val="Footer"/>
            <w:jc w:val="center"/>
            <w:rPr>
              <w:rFonts w:ascii="Times New Roman" w:hAnsi="Times New Roman"/>
              <w:sz w:val="20"/>
            </w:rPr>
          </w:pPr>
          <w:r w:rsidRPr="00FB138B">
            <w:rPr>
              <w:rFonts w:ascii="Times New Roman" w:hAnsi="Times New Roman"/>
              <w:sz w:val="20"/>
            </w:rPr>
            <w:t>Exhibit MP</w:t>
          </w:r>
        </w:p>
      </w:tc>
    </w:tr>
  </w:tbl>
  <w:p w:rsidR="009E53AC" w:rsidRDefault="009E53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5A7" w:rsidRDefault="00C215A7">
      <w:r>
        <w:separator/>
      </w:r>
    </w:p>
  </w:footnote>
  <w:footnote w:type="continuationSeparator" w:id="0">
    <w:p w:rsidR="00C215A7" w:rsidRDefault="00C21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3AC" w:rsidRDefault="009E53AC" w:rsidP="009E53AC">
    <w:pPr>
      <w:pStyle w:val="Header"/>
      <w:tabs>
        <w:tab w:val="center" w:pos="5040"/>
      </w:tabs>
      <w:jc w:val="left"/>
      <w:rPr>
        <w:rFonts w:ascii="Times New Roman" w:hAnsi="Times New Roman"/>
        <w:b w:val="0"/>
        <w:noProof/>
        <w:sz w:val="22"/>
        <w:szCs w:val="22"/>
      </w:rPr>
    </w:pPr>
    <w:r>
      <w:rPr>
        <w:rFonts w:ascii="Times New Roman" w:hAnsi="Times New Roman"/>
        <w:b w:val="0"/>
        <w:noProof/>
        <w:sz w:val="22"/>
        <w:szCs w:val="22"/>
      </w:rPr>
      <w:t>INSURANCE SERVICES OFFICE, INC.</w:t>
    </w:r>
  </w:p>
  <w:p w:rsidR="009E53AC" w:rsidRDefault="009E53AC" w:rsidP="009E53AC">
    <w:pPr>
      <w:pStyle w:val="Header"/>
      <w:tabs>
        <w:tab w:val="center" w:pos="5040"/>
      </w:tabs>
      <w:jc w:val="center"/>
      <w:rPr>
        <w:rFonts w:ascii="Times New Roman" w:hAnsi="Times New Roman"/>
        <w:b w:val="0"/>
        <w:noProof/>
        <w:sz w:val="22"/>
        <w:szCs w:val="22"/>
      </w:rPr>
    </w:pPr>
  </w:p>
  <w:p w:rsidR="009E53AC" w:rsidRPr="00FB138B" w:rsidRDefault="009E53AC" w:rsidP="009E53AC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CONNECTICUT</w:t>
    </w:r>
  </w:p>
  <w:p w:rsidR="009E53AC" w:rsidRPr="00FB138B" w:rsidRDefault="009E53AC" w:rsidP="009E53AC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COMMERCIAL</w:t>
    </w:r>
    <w:r w:rsidRPr="00FB138B">
      <w:rPr>
        <w:rStyle w:val="PageNumber"/>
        <w:rFonts w:ascii="Times New Roman" w:hAnsi="Times New Roman"/>
        <w:b w:val="0"/>
        <w:sz w:val="22"/>
        <w:szCs w:val="22"/>
      </w:rPr>
      <w:t xml:space="preserve"> AUTOMOBILE LIABILITY INCREASED LIMIT FACTORS</w:t>
    </w:r>
  </w:p>
  <w:p w:rsidR="009E53AC" w:rsidRPr="00FB138B" w:rsidRDefault="009E53AC" w:rsidP="009E53AC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9E53AC" w:rsidRPr="00FB138B" w:rsidRDefault="009E53AC" w:rsidP="009E53AC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>
      <w:rPr>
        <w:rStyle w:val="PageNumber"/>
        <w:rFonts w:ascii="Times New Roman" w:hAnsi="Times New Roman"/>
        <w:b w:val="0"/>
        <w:sz w:val="22"/>
        <w:szCs w:val="22"/>
        <w:u w:val="single"/>
      </w:rPr>
      <w:t>MANUAL PAGE</w:t>
    </w:r>
  </w:p>
  <w:p w:rsidR="009E53AC" w:rsidRPr="00FB138B" w:rsidRDefault="009E53AC" w:rsidP="009E53AC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9E53AC" w:rsidRPr="00FB138B" w:rsidRDefault="009E53AC" w:rsidP="009E53AC">
    <w:pPr>
      <w:jc w:val="center"/>
    </w:pPr>
    <w:r w:rsidRPr="00FB138B">
      <w:rPr>
        <w:sz w:val="22"/>
        <w:szCs w:val="22"/>
      </w:rPr>
      <w:t>REVISED INCREASED LIMIT FACTORS</w:t>
    </w:r>
  </w:p>
  <w:p w:rsidR="009E53AC" w:rsidRDefault="009E53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2617A"/>
    <w:rsid w:val="00033BBC"/>
    <w:rsid w:val="00057CA8"/>
    <w:rsid w:val="00131338"/>
    <w:rsid w:val="00181F01"/>
    <w:rsid w:val="0019706D"/>
    <w:rsid w:val="001A1F67"/>
    <w:rsid w:val="001B1080"/>
    <w:rsid w:val="00255CBF"/>
    <w:rsid w:val="00272033"/>
    <w:rsid w:val="002768B9"/>
    <w:rsid w:val="0036116F"/>
    <w:rsid w:val="00367783"/>
    <w:rsid w:val="003D4F4C"/>
    <w:rsid w:val="00445907"/>
    <w:rsid w:val="0048085E"/>
    <w:rsid w:val="004B04AA"/>
    <w:rsid w:val="005C3D9E"/>
    <w:rsid w:val="00600F03"/>
    <w:rsid w:val="00602A13"/>
    <w:rsid w:val="00603598"/>
    <w:rsid w:val="006067CF"/>
    <w:rsid w:val="00711D96"/>
    <w:rsid w:val="00727982"/>
    <w:rsid w:val="00734897"/>
    <w:rsid w:val="00747D30"/>
    <w:rsid w:val="007B0546"/>
    <w:rsid w:val="008248E0"/>
    <w:rsid w:val="008B50FA"/>
    <w:rsid w:val="008D3801"/>
    <w:rsid w:val="008F2E53"/>
    <w:rsid w:val="00960163"/>
    <w:rsid w:val="00981BB9"/>
    <w:rsid w:val="0098322C"/>
    <w:rsid w:val="00983260"/>
    <w:rsid w:val="00996E93"/>
    <w:rsid w:val="009E53AC"/>
    <w:rsid w:val="009F1780"/>
    <w:rsid w:val="00A0773D"/>
    <w:rsid w:val="00A94764"/>
    <w:rsid w:val="00AA0F4F"/>
    <w:rsid w:val="00AB4A69"/>
    <w:rsid w:val="00B03E96"/>
    <w:rsid w:val="00B1221F"/>
    <w:rsid w:val="00B20F39"/>
    <w:rsid w:val="00B97B68"/>
    <w:rsid w:val="00BB50EA"/>
    <w:rsid w:val="00BE1DC3"/>
    <w:rsid w:val="00BE5535"/>
    <w:rsid w:val="00C215A7"/>
    <w:rsid w:val="00C778E6"/>
    <w:rsid w:val="00CA290C"/>
    <w:rsid w:val="00CA475A"/>
    <w:rsid w:val="00CF6C31"/>
    <w:rsid w:val="00D169D8"/>
    <w:rsid w:val="00DD1E30"/>
    <w:rsid w:val="00DD3D9B"/>
    <w:rsid w:val="00E3684D"/>
    <w:rsid w:val="00E47C92"/>
    <w:rsid w:val="00EB1576"/>
    <w:rsid w:val="00EB61F2"/>
    <w:rsid w:val="00F45BB1"/>
    <w:rsid w:val="00FA2F24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7A55E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E53A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E53AC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E53AC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E53AC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E53AC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E53A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E53AC"/>
  </w:style>
  <w:style w:type="paragraph" w:styleId="MacroText">
    <w:name w:val="macro"/>
    <w:link w:val="MacroTextChar"/>
    <w:rsid w:val="009E53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E53AC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9E53A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9E53AC"/>
    <w:pPr>
      <w:keepLines/>
    </w:pPr>
  </w:style>
  <w:style w:type="paragraph" w:customStyle="1" w:styleId="blockhd2">
    <w:name w:val="blockhd2"/>
    <w:basedOn w:val="isonormal"/>
    <w:next w:val="blocktext2"/>
    <w:rsid w:val="009E53AC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9E53AC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9E53AC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9E53AC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9E53AC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9E53AC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9E53AC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9E53AC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9E53AC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9E53AC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9E53AC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9E53AC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9E53AC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9E53AC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9E53AC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9E53AC"/>
    <w:pPr>
      <w:keepLines/>
      <w:ind w:left="2400"/>
    </w:pPr>
  </w:style>
  <w:style w:type="paragraph" w:customStyle="1" w:styleId="blocktext10">
    <w:name w:val="blocktext10"/>
    <w:basedOn w:val="isonormal"/>
    <w:rsid w:val="009E53AC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9E53A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9E53AC"/>
  </w:style>
  <w:style w:type="paragraph" w:customStyle="1" w:styleId="outlinehd2">
    <w:name w:val="outlinehd2"/>
    <w:basedOn w:val="isonormal"/>
    <w:next w:val="blocktext3"/>
    <w:rsid w:val="009E53A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9E53AC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9E53AC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9E53AC"/>
    <w:pPr>
      <w:spacing w:before="0" w:line="240" w:lineRule="auto"/>
    </w:pPr>
  </w:style>
  <w:style w:type="character" w:customStyle="1" w:styleId="formlink">
    <w:name w:val="formlink"/>
    <w:rsid w:val="009E53AC"/>
    <w:rPr>
      <w:b/>
    </w:rPr>
  </w:style>
  <w:style w:type="paragraph" w:styleId="Header">
    <w:name w:val="header"/>
    <w:basedOn w:val="isonormal"/>
    <w:link w:val="HeaderChar"/>
    <w:rsid w:val="009E53AC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E53AC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9E53A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E53A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9E53A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E53A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E53A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E53A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E53A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E53A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E53A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E53A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E53A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E53A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E53A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E53A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E53A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E53A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E53A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E53AC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9E53AC"/>
    <w:rPr>
      <w:b/>
    </w:rPr>
  </w:style>
  <w:style w:type="paragraph" w:customStyle="1" w:styleId="space2">
    <w:name w:val="space2"/>
    <w:basedOn w:val="isonormal"/>
    <w:next w:val="isonormal"/>
    <w:rsid w:val="009E53A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E53A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E53AC"/>
    <w:pPr>
      <w:spacing w:before="0" w:line="160" w:lineRule="exact"/>
    </w:pPr>
  </w:style>
  <w:style w:type="paragraph" w:customStyle="1" w:styleId="subcap">
    <w:name w:val="subcap"/>
    <w:basedOn w:val="isonormal"/>
    <w:rsid w:val="009E53A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9E53AC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9E53AC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9E53AC"/>
    <w:pPr>
      <w:jc w:val="left"/>
    </w:pPr>
    <w:rPr>
      <w:b/>
    </w:rPr>
  </w:style>
  <w:style w:type="paragraph" w:customStyle="1" w:styleId="tablehead">
    <w:name w:val="tablehead"/>
    <w:basedOn w:val="isonormal"/>
    <w:rsid w:val="009E53AC"/>
    <w:pPr>
      <w:spacing w:before="40" w:after="20"/>
      <w:jc w:val="center"/>
    </w:pPr>
    <w:rPr>
      <w:b/>
    </w:rPr>
  </w:style>
  <w:style w:type="character" w:customStyle="1" w:styleId="tablelink">
    <w:name w:val="tablelink"/>
    <w:rsid w:val="009E53AC"/>
    <w:rPr>
      <w:b/>
    </w:rPr>
  </w:style>
  <w:style w:type="paragraph" w:customStyle="1" w:styleId="subcap2">
    <w:name w:val="subcap2"/>
    <w:basedOn w:val="isonormal"/>
    <w:rsid w:val="009E53AC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9E53AC"/>
    <w:pPr>
      <w:spacing w:before="0" w:after="20"/>
      <w:jc w:val="left"/>
    </w:pPr>
  </w:style>
  <w:style w:type="paragraph" w:customStyle="1" w:styleId="tabletext10">
    <w:name w:val="tabletext1/0"/>
    <w:basedOn w:val="isonormal"/>
    <w:rsid w:val="009E53AC"/>
    <w:pPr>
      <w:spacing w:before="20"/>
      <w:jc w:val="left"/>
    </w:pPr>
  </w:style>
  <w:style w:type="paragraph" w:customStyle="1" w:styleId="tabletext11">
    <w:name w:val="tabletext1/1"/>
    <w:basedOn w:val="isonormal"/>
    <w:rsid w:val="009E53AC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E53A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E53A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E53A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E53A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E53A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E53AC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E53AC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9E53AC"/>
    <w:pPr>
      <w:ind w:left="4320"/>
    </w:pPr>
  </w:style>
  <w:style w:type="character" w:customStyle="1" w:styleId="spotlinksource">
    <w:name w:val="spotlinksource"/>
    <w:rsid w:val="009E53AC"/>
    <w:rPr>
      <w:b/>
    </w:rPr>
  </w:style>
  <w:style w:type="character" w:customStyle="1" w:styleId="spotlinktarget">
    <w:name w:val="spotlinktarget"/>
    <w:rsid w:val="009E53AC"/>
    <w:rPr>
      <w:b/>
    </w:rPr>
  </w:style>
  <w:style w:type="paragraph" w:customStyle="1" w:styleId="terr3colhang">
    <w:name w:val="terr3colhang"/>
    <w:basedOn w:val="isonormal"/>
    <w:rsid w:val="009E53AC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E53AC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9E53AC"/>
  </w:style>
  <w:style w:type="character" w:styleId="PageNumber">
    <w:name w:val="page number"/>
    <w:rsid w:val="009E53AC"/>
  </w:style>
  <w:style w:type="paragraph" w:customStyle="1" w:styleId="ctoutlinetxt1">
    <w:name w:val="ctoutlinetxt1"/>
    <w:basedOn w:val="isonormal"/>
    <w:rsid w:val="009E53A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E53A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E53A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E53AC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9E53A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9E53A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E53A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E53AC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9E53AC"/>
    <w:pPr>
      <w:jc w:val="left"/>
    </w:pPr>
  </w:style>
  <w:style w:type="paragraph" w:customStyle="1" w:styleId="tabletext44">
    <w:name w:val="tabletext4/4"/>
    <w:basedOn w:val="isonormal"/>
    <w:rsid w:val="009E53AC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9E53AC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9E53AC"/>
    <w:rPr>
      <w:sz w:val="22"/>
    </w:rPr>
  </w:style>
  <w:style w:type="character" w:customStyle="1" w:styleId="FooterChar">
    <w:name w:val="Footer Char"/>
    <w:link w:val="Footer"/>
    <w:rsid w:val="009E53AC"/>
    <w:rPr>
      <w:rFonts w:ascii="Arial" w:hAnsi="Arial"/>
      <w:sz w:val="18"/>
    </w:rPr>
  </w:style>
  <w:style w:type="character" w:customStyle="1" w:styleId="HeaderChar">
    <w:name w:val="Header Char"/>
    <w:link w:val="Header"/>
    <w:rsid w:val="009E53AC"/>
    <w:rPr>
      <w:rFonts w:ascii="Arial" w:hAnsi="Arial"/>
      <w:b/>
    </w:rPr>
  </w:style>
  <w:style w:type="character" w:customStyle="1" w:styleId="Heading1Char">
    <w:name w:val="Heading 1 Char"/>
    <w:link w:val="Heading1"/>
    <w:rsid w:val="009E53AC"/>
    <w:rPr>
      <w:b/>
      <w:sz w:val="24"/>
    </w:rPr>
  </w:style>
  <w:style w:type="character" w:customStyle="1" w:styleId="Heading2Char">
    <w:name w:val="Heading 2 Char"/>
    <w:link w:val="Heading2"/>
    <w:rsid w:val="009E53AC"/>
    <w:rPr>
      <w:b/>
      <w:sz w:val="24"/>
    </w:rPr>
  </w:style>
  <w:style w:type="character" w:customStyle="1" w:styleId="Heading3Char">
    <w:name w:val="Heading 3 Char"/>
    <w:link w:val="Heading3"/>
    <w:rsid w:val="009E53AC"/>
    <w:rPr>
      <w:b/>
      <w:sz w:val="24"/>
    </w:rPr>
  </w:style>
  <w:style w:type="character" w:customStyle="1" w:styleId="MacroTextChar">
    <w:name w:val="Macro Text Char"/>
    <w:link w:val="MacroText"/>
    <w:rsid w:val="009E53AC"/>
    <w:rPr>
      <w:rFonts w:ascii="Arial" w:hAnsi="Arial"/>
    </w:rPr>
  </w:style>
  <w:style w:type="character" w:customStyle="1" w:styleId="SignatureChar">
    <w:name w:val="Signature Char"/>
    <w:link w:val="Signature"/>
    <w:rsid w:val="009E53AC"/>
    <w:rPr>
      <w:sz w:val="24"/>
    </w:rPr>
  </w:style>
  <w:style w:type="character" w:customStyle="1" w:styleId="SubtitleChar">
    <w:name w:val="Subtitle Char"/>
    <w:link w:val="Subtitle"/>
    <w:rsid w:val="009E53AC"/>
    <w:rPr>
      <w:i/>
      <w:sz w:val="24"/>
    </w:rPr>
  </w:style>
  <w:style w:type="paragraph" w:customStyle="1" w:styleId="tabletext1">
    <w:name w:val="tabletext1"/>
    <w:rsid w:val="009E53A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E53A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E53A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E53AC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E53A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E53A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E53A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E53A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E53A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E53A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E53A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E53AC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E53A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E53A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E53A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E53AC"/>
  </w:style>
  <w:style w:type="paragraph" w:customStyle="1" w:styleId="spacesingle">
    <w:name w:val="spacesingle"/>
    <w:basedOn w:val="isonormal"/>
    <w:next w:val="isonormal"/>
    <w:rsid w:val="009E53A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LI-CA-2019-199 - 004 -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2019-08-06T04:00:00+00:00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LI-CA-2019-199</CircularNumber>
    <Filings xmlns="284cf17f-426a-42b5-8b6d-39684653dd2f" xsi:nil="true"/>
    <KeyMessage xmlns="284cf17f-426a-42b5-8b6d-39684653dd2f">The revised increased limit factors represent a +1.1%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2019-08-01T14:02:22+00:00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Albino, Carissa</AuthorName>
    <CircId xmlns="284cf17f-426a-42b5-8b6d-39684653dd2f">27478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CONNECTICUT REVISION OF COMMERCIAL AUTOMOBILE LIABILITY INCREASED LIMIT FACTORS TO BE IMPLEMENTED; EXHIBITS NEWLY PRESENTED IN EXCEL</CircularTitle>
    <StatisticalService xmlns="284cf17f-426a-42b5-8b6d-39684653dd2f"/>
    <AuthorId xmlns="284cf17f-426a-42b5-8b6d-39684653dd2f">i58030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38BCEE-0049-49BB-A2F7-2228ED98BDB6}"/>
</file>

<file path=customXml/itemProps2.xml><?xml version="1.0" encoding="utf-8"?>
<ds:datastoreItem xmlns:ds="http://schemas.openxmlformats.org/officeDocument/2006/customXml" ds:itemID="{C2A432DC-68A8-40E9-B6AE-AACAC20F5E53}"/>
</file>

<file path=customXml/itemProps3.xml><?xml version="1.0" encoding="utf-8"?>
<ds:datastoreItem xmlns:ds="http://schemas.openxmlformats.org/officeDocument/2006/customXml" ds:itemID="{18B432DE-0D5D-454D-8F3A-480313056C54}"/>
</file>

<file path=customXml/itemProps4.xml><?xml version="1.0" encoding="utf-8"?>
<ds:datastoreItem xmlns:ds="http://schemas.openxmlformats.org/officeDocument/2006/customXml" ds:itemID="{FB25A51E-2468-4ADD-A7E4-D1889F5493A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257</Words>
  <Characters>1133</Characters>
  <Application>Microsoft Office Word</Application>
  <DocSecurity>0</DocSecurity>
  <Lines>566</Lines>
  <Paragraphs>231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2019-08-01T13:51:00Z</dcterms:created>
  <dcterms:modified xsi:type="dcterms:W3CDTF">2019-08-01T13:51:00Z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-756792615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4368400.00000000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7;#CT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