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Pr="001A12BB" w:rsidRDefault="001A12BB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MINNESOTA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8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9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7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1A12BB" w:rsidRPr="001A12BB" w:rsidRDefault="001A12BB" w:rsidP="001A12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MINNESOTA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2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4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6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7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1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2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1A12BB" w:rsidRPr="001A12BB" w:rsidRDefault="001A12BB" w:rsidP="001A12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MINNESOTA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3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4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5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6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8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1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3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5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7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99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bookmarkStart w:id="300" w:name="_GoBack"/>
        <w:bookmarkEnd w:id="300"/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074B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0T14:03:00Z">
              <w:r>
                <w:rPr>
                  <w:rFonts w:ascii="Arial" w:hAnsi="Arial" w:cs="Arial"/>
                  <w:sz w:val="18"/>
                  <w:szCs w:val="18"/>
                </w:rPr>
                <w:t>2.91</w:t>
              </w:r>
            </w:ins>
            <w:del w:id="348" w:author="Author" w:date="2019-06-20T14:03:00Z">
              <w:r w:rsidDel="00074B84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21"/>
      <w:gridCol w:w="1679"/>
      <w:gridCol w:w="1959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1A12BB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Minnesota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A12BB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29046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LI-GL-2019-227 - 004 -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2019-10-07T04:00:00+00:00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LI-GL-2019-227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2019-10-03T12:24:27+00:00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Vento, Flavio</AuthorName>
    <CircId xmlns="284cf17f-426a-42b5-8b6d-39684653dd2f">27887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MINNESOTA GENERAL LIABILITY INCREASED LIMIT FACTORS TO BE IMPLEMENTED</CircularTitle>
    <StatisticalService xmlns="284cf17f-426a-42b5-8b6d-39684653dd2f"/>
    <AuthorId xmlns="284cf17f-426a-42b5-8b6d-39684653dd2f">i57989</AuthorId>
  </documentManagement>
</p:properties>
</file>

<file path=customXml/itemProps1.xml><?xml version="1.0" encoding="utf-8"?>
<ds:datastoreItem xmlns:ds="http://schemas.openxmlformats.org/officeDocument/2006/customXml" ds:itemID="{3C30F2D8-13FD-4185-8DFD-902AB8E6B094}"/>
</file>

<file path=customXml/itemProps2.xml><?xml version="1.0" encoding="utf-8"?>
<ds:datastoreItem xmlns:ds="http://schemas.openxmlformats.org/officeDocument/2006/customXml" ds:itemID="{80F9F23D-F211-4DD8-8E33-684D8D54AF1B}"/>
</file>

<file path=customXml/itemProps3.xml><?xml version="1.0" encoding="utf-8"?>
<ds:datastoreItem xmlns:ds="http://schemas.openxmlformats.org/officeDocument/2006/customXml" ds:itemID="{7D5BCA05-8BC8-4279-AEB0-9C6BBF37676C}"/>
</file>

<file path=customXml/itemProps4.xml><?xml version="1.0" encoding="utf-8"?>
<ds:datastoreItem xmlns:ds="http://schemas.openxmlformats.org/officeDocument/2006/customXml" ds:itemID="{329E51F9-D1CD-46D4-92DB-26D7A81DF702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522</Words>
  <Characters>2490</Characters>
  <Application>Microsoft Office Word</Application>
  <DocSecurity>0</DocSecurity>
  <Lines>1085</Lines>
  <Paragraphs>360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2019-08-22T19:37:00Z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25;#MN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