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448A7" w:rsidRDefault="009448A7" w:rsidP="00274D2B">
      <w:pPr>
        <w:pStyle w:val="Header"/>
        <w:tabs>
          <w:tab w:val="clear" w:pos="4320"/>
          <w:tab w:val="clear" w:pos="8640"/>
        </w:tabs>
      </w:pPr>
      <w:r>
        <w:rPr>
          <w:rStyle w:val="FootnoteReference"/>
        </w:rPr>
        <w:t xml:space="preserve"> </w:t>
      </w:r>
      <w:r>
        <w:t>INSURANCE SERVICES OFFICE, INC.</w:t>
      </w:r>
    </w:p>
    <w:p w:rsidR="009448A7" w:rsidRDefault="009448A7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</w:pPr>
    </w:p>
    <w:p w:rsidR="00A105C5" w:rsidRDefault="00A81E5D" w:rsidP="00642476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SOUTH CAROLINA</w:t>
      </w:r>
    </w:p>
    <w:p w:rsidR="009448A7" w:rsidRDefault="009420E1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  <w:r>
        <w:rPr>
          <w:rStyle w:val="PageNumber"/>
          <w:szCs w:val="22"/>
        </w:rPr>
        <w:t>COMMERCIAL AUTOMOBILE</w:t>
      </w:r>
      <w:r w:rsidR="009448A7">
        <w:rPr>
          <w:rStyle w:val="PageNumber"/>
          <w:szCs w:val="22"/>
        </w:rPr>
        <w:t xml:space="preserve"> </w:t>
      </w:r>
      <w:r w:rsidR="009448A7" w:rsidRPr="005671DD">
        <w:rPr>
          <w:rStyle w:val="PageNumber"/>
          <w:szCs w:val="22"/>
        </w:rPr>
        <w:t>INCREASED LIMIT FACTORS</w:t>
      </w:r>
    </w:p>
    <w:p w:rsidR="009448A7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48314A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  <w:u w:val="single"/>
        </w:rPr>
      </w:pPr>
      <w:r>
        <w:rPr>
          <w:rStyle w:val="PageNumber"/>
          <w:szCs w:val="22"/>
          <w:u w:val="single"/>
        </w:rPr>
        <w:t>MANUAL PAGES</w:t>
      </w:r>
    </w:p>
    <w:p w:rsidR="009448A7" w:rsidRPr="005671DD" w:rsidRDefault="009448A7" w:rsidP="00274D2B">
      <w:pPr>
        <w:pStyle w:val="Header"/>
        <w:tabs>
          <w:tab w:val="clear" w:pos="4320"/>
          <w:tab w:val="clear" w:pos="8640"/>
          <w:tab w:val="center" w:pos="5040"/>
        </w:tabs>
        <w:jc w:val="center"/>
        <w:rPr>
          <w:rStyle w:val="PageNumber"/>
          <w:szCs w:val="22"/>
        </w:rPr>
      </w:pPr>
    </w:p>
    <w:p w:rsidR="009448A7" w:rsidRPr="00C32A12" w:rsidRDefault="009448A7" w:rsidP="00274D2B">
      <w:pPr>
        <w:jc w:val="center"/>
      </w:pPr>
      <w:r w:rsidRPr="00C32A12">
        <w:t>REVISED INCREASED LIMIT FACTORS</w:t>
      </w:r>
    </w:p>
    <w:p w:rsidR="009448A7" w:rsidRDefault="009448A7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9420E1" w:rsidRDefault="009420E1" w:rsidP="00274D2B">
      <w:pPr>
        <w:tabs>
          <w:tab w:val="left" w:pos="1470"/>
          <w:tab w:val="left" w:pos="2016"/>
          <w:tab w:val="left" w:pos="2728"/>
          <w:tab w:val="left" w:pos="3367"/>
          <w:tab w:val="left" w:pos="4277"/>
          <w:tab w:val="left" w:pos="5119"/>
          <w:tab w:val="left" w:pos="6017"/>
          <w:tab w:val="left" w:pos="6749"/>
          <w:tab w:val="left" w:pos="8163"/>
          <w:tab w:val="left" w:pos="8747"/>
          <w:tab w:val="left" w:pos="9191"/>
          <w:tab w:val="left" w:pos="9545"/>
          <w:tab w:val="left" w:pos="10003"/>
          <w:tab w:val="left" w:pos="10329"/>
          <w:tab w:val="left" w:pos="10835"/>
        </w:tabs>
        <w:jc w:val="center"/>
        <w:rPr>
          <w:color w:val="000000"/>
        </w:rPr>
      </w:pPr>
    </w:p>
    <w:p w:rsidR="00A81E5D" w:rsidRDefault="00A81E5D" w:rsidP="00A81E5D">
      <w:pPr>
        <w:pStyle w:val="boxrule"/>
      </w:pPr>
      <w:r>
        <w:t>100.  INCREASED LIABILITY LIMITS</w:t>
      </w:r>
    </w:p>
    <w:p w:rsidR="00A81E5D" w:rsidRDefault="00A81E5D" w:rsidP="00A81E5D">
      <w:pPr>
        <w:pStyle w:val="blocktext1"/>
      </w:pPr>
      <w:r>
        <w:t xml:space="preserve">Paragraph </w:t>
      </w:r>
      <w:r>
        <w:rPr>
          <w:b/>
        </w:rPr>
        <w:t>B.</w:t>
      </w:r>
      <w:r>
        <w:t xml:space="preserve"> is replaced by the following:</w:t>
      </w:r>
    </w:p>
    <w:p w:rsidR="00A81E5D" w:rsidRDefault="00A81E5D" w:rsidP="00A81E5D">
      <w:pPr>
        <w:pStyle w:val="space4"/>
      </w:pPr>
    </w:p>
    <w:tbl>
      <w:tblPr>
        <w:tblW w:w="10280" w:type="dxa"/>
        <w:tblInd w:w="-161" w:type="dxa"/>
        <w:tblLayout w:type="fixed"/>
        <w:tblCellMar>
          <w:left w:w="50" w:type="dxa"/>
          <w:right w:w="50" w:type="dxa"/>
        </w:tblCellMar>
        <w:tblLook w:val="04A0" w:firstRow="1" w:lastRow="0" w:firstColumn="1" w:lastColumn="0" w:noHBand="0" w:noVBand="1"/>
      </w:tblPr>
      <w:tblGrid>
        <w:gridCol w:w="200"/>
        <w:gridCol w:w="1091"/>
        <w:gridCol w:w="589"/>
        <w:gridCol w:w="1680"/>
        <w:gridCol w:w="1680"/>
        <w:gridCol w:w="1680"/>
        <w:gridCol w:w="1680"/>
        <w:gridCol w:w="1680"/>
      </w:tblGrid>
      <w:tr w:rsidR="00A81E5D" w:rsidTr="006500B8">
        <w:trPr>
          <w:cantSplit/>
          <w:trHeight w:val="190"/>
        </w:trPr>
        <w:tc>
          <w:tcPr>
            <w:tcW w:w="200" w:type="dxa"/>
            <w:hideMark/>
          </w:tcPr>
          <w:p w:rsidR="00A81E5D" w:rsidRDefault="00A81E5D">
            <w:pPr>
              <w:pStyle w:val="tablehead"/>
            </w:pPr>
            <w:r>
              <w:rPr>
                <w:b w:val="0"/>
              </w:rPr>
              <w:br w:type="column"/>
            </w:r>
            <w:r>
              <w:rPr>
                <w:b w:val="0"/>
              </w:rPr>
              <w:br w:type="column"/>
            </w:r>
          </w:p>
        </w:tc>
        <w:tc>
          <w:tcPr>
            <w:tcW w:w="168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1E5D" w:rsidRDefault="00A81E5D">
            <w:pPr>
              <w:pStyle w:val="tablehead"/>
            </w:pPr>
            <w:r>
              <w:br/>
            </w:r>
            <w:r>
              <w:br/>
              <w:t>Combined</w:t>
            </w:r>
            <w:r>
              <w:br/>
              <w:t>Single</w:t>
            </w:r>
            <w:r>
              <w:br/>
              <w:t>Limit Of</w:t>
            </w:r>
            <w:r>
              <w:br/>
              <w:t>Liability</w:t>
            </w:r>
            <w:r>
              <w:br/>
              <w:t>(000's)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1E5D" w:rsidRDefault="00A81E5D">
            <w:pPr>
              <w:pStyle w:val="tablehead"/>
            </w:pPr>
            <w:r>
              <w:t>1.</w:t>
            </w:r>
            <w:r>
              <w:br/>
            </w:r>
            <w:r>
              <w:br/>
            </w:r>
            <w:r>
              <w:br/>
              <w:t>Light</w:t>
            </w:r>
            <w:r>
              <w:br/>
              <w:t>And</w:t>
            </w:r>
            <w:r>
              <w:br/>
              <w:t>Medium</w:t>
            </w:r>
            <w:r>
              <w:br/>
              <w:t>Trucks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1E5D" w:rsidRDefault="00A81E5D">
            <w:pPr>
              <w:pStyle w:val="tablehead"/>
            </w:pPr>
            <w:r>
              <w:t>2.</w:t>
            </w:r>
            <w:r>
              <w:br/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1E5D" w:rsidRDefault="00A81E5D">
            <w:pPr>
              <w:pStyle w:val="tablehead"/>
            </w:pPr>
            <w:r>
              <w:t>3.</w:t>
            </w:r>
            <w:r>
              <w:br/>
              <w:t>Extra-</w:t>
            </w:r>
            <w:r>
              <w:br/>
              <w:t>heavy</w:t>
            </w:r>
            <w:r>
              <w:br/>
              <w:t>Trucks</w:t>
            </w:r>
            <w:r>
              <w:br/>
              <w:t>And</w:t>
            </w:r>
            <w:r>
              <w:br/>
              <w:t>Truck-</w:t>
            </w:r>
            <w:r>
              <w:br/>
              <w:t>tractors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1E5D" w:rsidRDefault="00A81E5D">
            <w:pPr>
              <w:pStyle w:val="tablehead"/>
            </w:pPr>
            <w:r>
              <w:t>4.</w:t>
            </w:r>
            <w:r>
              <w:br/>
            </w:r>
            <w:r>
              <w:br/>
              <w:t>Trucks,</w:t>
            </w:r>
            <w:r>
              <w:br/>
              <w:t>Tractors,</w:t>
            </w:r>
            <w:r>
              <w:br/>
              <w:t>And</w:t>
            </w:r>
            <w:r>
              <w:br/>
              <w:t>Trailers</w:t>
            </w:r>
            <w:r>
              <w:br/>
              <w:t>Zone-rated</w:t>
            </w:r>
          </w:p>
        </w:tc>
        <w:tc>
          <w:tcPr>
            <w:tcW w:w="16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A81E5D" w:rsidRDefault="00A81E5D">
            <w:pPr>
              <w:pStyle w:val="tablehead"/>
            </w:pPr>
            <w:r>
              <w:t>5.</w:t>
            </w:r>
            <w:r>
              <w:br/>
            </w:r>
            <w:r>
              <w:br/>
            </w:r>
            <w:r>
              <w:br/>
            </w:r>
            <w:r>
              <w:br/>
              <w:t>All</w:t>
            </w:r>
            <w:r>
              <w:br/>
              <w:t>Other</w:t>
            </w:r>
            <w:r>
              <w:br/>
              <w:t>Risks</w:t>
            </w: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keepLines/>
              <w:jc w:val="right"/>
            </w:pPr>
            <w:r>
              <w:t>25</w:t>
            </w:r>
          </w:p>
        </w:tc>
        <w:tc>
          <w:tcPr>
            <w:tcW w:w="5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0" w:author="Author" w:date="2019-10-14T15:32:00Z">
              <w:r>
                <w:t>0.65</w:t>
              </w:r>
            </w:ins>
            <w:del w:id="1" w:author="Author" w:date="2019-10-14T15:32:00Z">
              <w:r w:rsidR="00A81E5D" w:rsidDel="006500B8">
                <w:delText>0.66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2" w:author="Author" w:date="2019-10-14T15:34:00Z">
              <w:r>
                <w:t>0.65</w:t>
              </w:r>
            </w:ins>
            <w:del w:id="3" w:author="Author" w:date="2019-10-14T15:33:00Z">
              <w:r w:rsidR="00A81E5D" w:rsidDel="006500B8">
                <w:delText>0.66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0.64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4" w:author="Author" w:date="2019-10-14T15:37:00Z">
              <w:r>
                <w:t>0.65</w:t>
              </w:r>
            </w:ins>
            <w:del w:id="5" w:author="Author" w:date="2019-10-14T15:34:00Z">
              <w:r w:rsidDel="006500B8">
                <w:delText>0.66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0.67</w:t>
            </w: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75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6" w:author="Author" w:date="2019-10-14T15:32:00Z">
              <w:r>
                <w:t>0.92</w:t>
              </w:r>
            </w:ins>
            <w:del w:id="7" w:author="Author" w:date="2019-10-14T15:32:00Z">
              <w:r w:rsidR="00A81E5D" w:rsidDel="006500B8">
                <w:delText>0.92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  <w:r>
              <w:t>0.92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8" w:author="Author" w:date="2019-10-14T15:36:00Z">
              <w:r>
                <w:t>0.91</w:t>
              </w:r>
            </w:ins>
            <w:del w:id="9" w:author="Author" w:date="2019-10-14T15:33:00Z">
              <w:r w:rsidDel="006500B8">
                <w:delText>0.92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0.92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0.93</w:t>
            </w: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100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1.00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1.00</w:t>
            </w: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125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  <w:r>
              <w:t>1.06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0" w:author="Author" w:date="2019-10-14T15:34:00Z">
              <w:r>
                <w:t>1.07</w:t>
              </w:r>
            </w:ins>
            <w:del w:id="11" w:author="Author" w:date="2019-10-14T15:33:00Z">
              <w:r w:rsidR="00A81E5D" w:rsidDel="006500B8">
                <w:delText>1.06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1.07</w:t>
            </w: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1.06</w:t>
            </w: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150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2" w:author="Author" w:date="2019-10-14T15:32:00Z">
              <w:r>
                <w:t>1.12</w:t>
              </w:r>
            </w:ins>
            <w:del w:id="13" w:author="Author" w:date="2019-10-14T15:32:00Z">
              <w:r w:rsidR="00A81E5D" w:rsidDel="006500B8">
                <w:delText>1.11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4" w:author="Author" w:date="2019-10-14T15:35:00Z">
              <w:r>
                <w:t>1.13</w:t>
              </w:r>
            </w:ins>
            <w:del w:id="15" w:author="Author" w:date="2019-10-14T15:33:00Z">
              <w:r w:rsidR="00A81E5D" w:rsidDel="006500B8">
                <w:delText>1.12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6" w:author="Author" w:date="2019-10-14T15:36:00Z">
              <w:r>
                <w:t>1.13</w:t>
              </w:r>
            </w:ins>
            <w:del w:id="17" w:author="Author" w:date="2019-10-14T15:34:00Z">
              <w:r w:rsidDel="006500B8">
                <w:delText>1.12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8" w:author="Author" w:date="2019-10-14T15:37:00Z">
              <w:r>
                <w:t>1.13</w:t>
              </w:r>
            </w:ins>
            <w:del w:id="19" w:author="Author" w:date="2019-10-14T15:34:00Z">
              <w:r w:rsidDel="006500B8">
                <w:delText>1.12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1.11</w:t>
            </w: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200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20" w:author="Author" w:date="2019-10-14T15:32:00Z">
              <w:r>
                <w:t>1.21</w:t>
              </w:r>
            </w:ins>
            <w:del w:id="21" w:author="Author" w:date="2019-10-14T15:32:00Z">
              <w:r w:rsidR="00A81E5D" w:rsidDel="006500B8">
                <w:delText>1.20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22" w:author="Author" w:date="2019-10-14T15:35:00Z">
              <w:r>
                <w:t>1.23</w:t>
              </w:r>
            </w:ins>
            <w:del w:id="23" w:author="Author" w:date="2019-10-14T15:33:00Z">
              <w:r w:rsidR="00A81E5D" w:rsidDel="006500B8">
                <w:delText>1.22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24" w:author="Author" w:date="2019-10-14T15:36:00Z">
              <w:r>
                <w:t>1.23</w:t>
              </w:r>
            </w:ins>
            <w:del w:id="25" w:author="Author" w:date="2019-10-14T15:34:00Z">
              <w:r w:rsidDel="006500B8">
                <w:delText>1.22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26" w:author="Author" w:date="2019-10-14T15:37:00Z">
              <w:r>
                <w:t>1.24</w:t>
              </w:r>
            </w:ins>
            <w:del w:id="27" w:author="Author" w:date="2019-10-14T15:34:00Z">
              <w:r w:rsidDel="006500B8">
                <w:delText>1.22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1.20</w:t>
            </w: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E5D" w:rsidRDefault="00A81E5D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250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28" w:author="Author" w:date="2019-10-14T15:32:00Z">
              <w:r>
                <w:t>1.29</w:t>
              </w:r>
            </w:ins>
            <w:del w:id="29" w:author="Author" w:date="2019-10-14T15:32:00Z">
              <w:r w:rsidR="00A81E5D" w:rsidDel="006500B8">
                <w:delText>1.27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30" w:author="Author" w:date="2019-10-14T15:35:00Z">
              <w:r>
                <w:t>1.32</w:t>
              </w:r>
            </w:ins>
            <w:del w:id="31" w:author="Author" w:date="2019-10-14T15:33:00Z">
              <w:r w:rsidR="00A81E5D" w:rsidDel="006500B8">
                <w:delText>1.30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32" w:author="Author" w:date="2019-10-14T15:36:00Z">
              <w:r>
                <w:t>1.32</w:t>
              </w:r>
            </w:ins>
            <w:del w:id="33" w:author="Author" w:date="2019-10-14T15:34:00Z">
              <w:r w:rsidDel="006500B8">
                <w:delText>1.31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34" w:author="Author" w:date="2019-10-14T15:37:00Z">
              <w:r>
                <w:t>1.32</w:t>
              </w:r>
            </w:ins>
            <w:del w:id="35" w:author="Author" w:date="2019-10-14T15:34:00Z">
              <w:r w:rsidDel="006500B8">
                <w:delText>1.30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36" w:author="Author" w:date="2019-10-14T15:38:00Z">
              <w:r>
                <w:t>1.27</w:t>
              </w:r>
            </w:ins>
            <w:del w:id="37" w:author="Author" w:date="2019-10-14T15:34:00Z">
              <w:r w:rsidDel="006500B8">
                <w:delText>1.28</w:delText>
              </w:r>
            </w:del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300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38" w:author="Author" w:date="2019-10-14T15:32:00Z">
              <w:r>
                <w:t>1.35</w:t>
              </w:r>
            </w:ins>
            <w:del w:id="39" w:author="Author" w:date="2019-10-14T15:32:00Z">
              <w:r w:rsidR="00A81E5D" w:rsidDel="006500B8">
                <w:delText>1.33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40" w:author="Author" w:date="2019-10-14T15:35:00Z">
              <w:r>
                <w:t>1.39</w:t>
              </w:r>
            </w:ins>
            <w:del w:id="41" w:author="Author" w:date="2019-10-14T15:33:00Z">
              <w:r w:rsidR="00A81E5D" w:rsidDel="006500B8">
                <w:delText>1.38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42" w:author="Author" w:date="2019-10-14T15:36:00Z">
              <w:r>
                <w:t>1.40</w:t>
              </w:r>
            </w:ins>
            <w:del w:id="43" w:author="Author" w:date="2019-10-14T15:34:00Z">
              <w:r w:rsidDel="006500B8">
                <w:delText>1.38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44" w:author="Author" w:date="2019-10-14T15:37:00Z">
              <w:r>
                <w:t>1.40</w:t>
              </w:r>
            </w:ins>
            <w:del w:id="45" w:author="Author" w:date="2019-10-14T15:34:00Z">
              <w:r w:rsidDel="006500B8">
                <w:delText>1.37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1.34</w:t>
            </w: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350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46" w:author="Author" w:date="2019-10-14T15:32:00Z">
              <w:r>
                <w:t>1.41</w:t>
              </w:r>
            </w:ins>
            <w:del w:id="47" w:author="Author" w:date="2019-10-14T15:32:00Z">
              <w:r w:rsidR="00A81E5D" w:rsidDel="006500B8">
                <w:delText>1.38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48" w:author="Author" w:date="2019-10-14T15:35:00Z">
              <w:r>
                <w:t>1.46</w:t>
              </w:r>
            </w:ins>
            <w:del w:id="49" w:author="Author" w:date="2019-10-14T15:33:00Z">
              <w:r w:rsidR="00A81E5D" w:rsidDel="006500B8">
                <w:delText>1.44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50" w:author="Author" w:date="2019-10-14T15:36:00Z">
              <w:r>
                <w:t>1.48</w:t>
              </w:r>
            </w:ins>
            <w:del w:id="51" w:author="Author" w:date="2019-10-14T15:34:00Z">
              <w:r w:rsidDel="006500B8">
                <w:delText>1.45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52" w:author="Author" w:date="2019-10-14T15:37:00Z">
              <w:r>
                <w:t>1.47</w:t>
              </w:r>
            </w:ins>
            <w:del w:id="53" w:author="Author" w:date="2019-10-14T15:34:00Z">
              <w:r w:rsidDel="006500B8">
                <w:delText>1.43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54" w:author="Author" w:date="2019-10-14T15:38:00Z">
              <w:r>
                <w:t>1.39</w:t>
              </w:r>
            </w:ins>
            <w:del w:id="55" w:author="Author" w:date="2019-10-14T15:34:00Z">
              <w:r w:rsidDel="006500B8">
                <w:delText>1.40</w:delText>
              </w:r>
            </w:del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400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56" w:author="Author" w:date="2019-10-14T15:32:00Z">
              <w:r>
                <w:t>1.46</w:t>
              </w:r>
            </w:ins>
            <w:del w:id="57" w:author="Author" w:date="2019-10-14T15:32:00Z">
              <w:r w:rsidR="00A81E5D" w:rsidDel="006500B8">
                <w:delText>1.43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58" w:author="Author" w:date="2019-10-14T15:35:00Z">
              <w:r>
                <w:t>1.52</w:t>
              </w:r>
            </w:ins>
            <w:del w:id="59" w:author="Author" w:date="2019-10-14T15:33:00Z">
              <w:r w:rsidR="00A81E5D" w:rsidDel="006500B8">
                <w:delText>1.50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60" w:author="Author" w:date="2019-10-14T15:36:00Z">
              <w:r>
                <w:t>1.54</w:t>
              </w:r>
            </w:ins>
            <w:del w:id="61" w:author="Author" w:date="2019-10-14T15:34:00Z">
              <w:r w:rsidDel="006500B8">
                <w:delText>1.51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62" w:author="Author" w:date="2019-10-14T15:37:00Z">
              <w:r>
                <w:t>1.53</w:t>
              </w:r>
            </w:ins>
            <w:del w:id="63" w:author="Author" w:date="2019-10-14T15:34:00Z">
              <w:r w:rsidDel="006500B8">
                <w:delText>1.49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64" w:author="Author" w:date="2019-10-14T15:38:00Z">
              <w:r>
                <w:t>1.44</w:t>
              </w:r>
            </w:ins>
            <w:del w:id="65" w:author="Author" w:date="2019-10-14T15:34:00Z">
              <w:r w:rsidDel="006500B8">
                <w:delText>1.45</w:delText>
              </w:r>
            </w:del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500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66" w:author="Author" w:date="2019-10-14T15:32:00Z">
              <w:r>
                <w:t>1.55</w:t>
              </w:r>
            </w:ins>
            <w:del w:id="67" w:author="Author" w:date="2019-10-14T15:32:00Z">
              <w:r w:rsidR="00A81E5D" w:rsidDel="006500B8">
                <w:delText>1.52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68" w:author="Author" w:date="2019-10-14T15:35:00Z">
              <w:r>
                <w:t>1.63</w:t>
              </w:r>
            </w:ins>
            <w:del w:id="69" w:author="Author" w:date="2019-10-14T15:33:00Z">
              <w:r w:rsidR="00A81E5D" w:rsidDel="006500B8">
                <w:delText>1.61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70" w:author="Author" w:date="2019-10-14T15:36:00Z">
              <w:r>
                <w:t>1.66</w:t>
              </w:r>
            </w:ins>
            <w:del w:id="71" w:author="Author" w:date="2019-10-14T15:34:00Z">
              <w:r w:rsidDel="006500B8">
                <w:delText>1.61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72" w:author="Author" w:date="2019-10-14T15:37:00Z">
              <w:r>
                <w:t>1.64</w:t>
              </w:r>
            </w:ins>
            <w:del w:id="73" w:author="Author" w:date="2019-10-14T15:34:00Z">
              <w:r w:rsidDel="006500B8">
                <w:delText>1.59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74" w:author="Author" w:date="2019-10-14T15:38:00Z">
              <w:r>
                <w:t>1.53</w:t>
              </w:r>
            </w:ins>
            <w:del w:id="75" w:author="Author" w:date="2019-10-14T15:34:00Z">
              <w:r w:rsidDel="006500B8">
                <w:delText>1.54</w:delText>
              </w:r>
            </w:del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E5D" w:rsidRDefault="00A81E5D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600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76" w:author="Author" w:date="2019-10-14T15:32:00Z">
              <w:r>
                <w:t>1.63</w:t>
              </w:r>
            </w:ins>
            <w:del w:id="77" w:author="Author" w:date="2019-10-14T15:32:00Z">
              <w:r w:rsidR="00A81E5D" w:rsidDel="006500B8">
                <w:delText>1.59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78" w:author="Author" w:date="2019-10-14T15:35:00Z">
              <w:r>
                <w:t>1.72</w:t>
              </w:r>
            </w:ins>
            <w:del w:id="79" w:author="Author" w:date="2019-10-14T15:33:00Z">
              <w:r w:rsidR="00A81E5D" w:rsidDel="006500B8">
                <w:delText>1.70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80" w:author="Author" w:date="2019-10-14T15:36:00Z">
              <w:r>
                <w:t>1.76</w:t>
              </w:r>
            </w:ins>
            <w:del w:id="81" w:author="Author" w:date="2019-10-14T15:34:00Z">
              <w:r w:rsidDel="006500B8">
                <w:delText>1.70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82" w:author="Author" w:date="2019-10-14T15:37:00Z">
              <w:r>
                <w:t>1.74</w:t>
              </w:r>
            </w:ins>
            <w:del w:id="83" w:author="Author" w:date="2019-10-14T15:34:00Z">
              <w:r w:rsidDel="006500B8">
                <w:delText>1.67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1.61</w:t>
            </w: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750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84" w:author="Author" w:date="2019-10-14T15:33:00Z">
              <w:r>
                <w:t>1.72</w:t>
              </w:r>
            </w:ins>
            <w:del w:id="85" w:author="Author" w:date="2019-10-14T15:33:00Z">
              <w:r w:rsidR="00A81E5D" w:rsidDel="006500B8">
                <w:delText>1.67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86" w:author="Author" w:date="2019-10-14T15:35:00Z">
              <w:r>
                <w:t>1.84</w:t>
              </w:r>
            </w:ins>
            <w:del w:id="87" w:author="Author" w:date="2019-10-14T15:33:00Z">
              <w:r w:rsidR="00A81E5D" w:rsidDel="006500B8">
                <w:delText>1.82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88" w:author="Author" w:date="2019-10-14T15:36:00Z">
              <w:r>
                <w:t>1.88</w:t>
              </w:r>
            </w:ins>
            <w:del w:id="89" w:author="Author" w:date="2019-10-14T15:34:00Z">
              <w:r w:rsidDel="006500B8">
                <w:delText>1.81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90" w:author="Author" w:date="2019-10-14T15:37:00Z">
              <w:r>
                <w:t>1.86</w:t>
              </w:r>
            </w:ins>
            <w:del w:id="91" w:author="Author" w:date="2019-10-14T15:34:00Z">
              <w:r w:rsidDel="006500B8">
                <w:delText>1.78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92" w:author="Author" w:date="2019-10-14T15:38:00Z">
              <w:r>
                <w:t>1.70</w:t>
              </w:r>
            </w:ins>
            <w:del w:id="93" w:author="Author" w:date="2019-10-14T15:34:00Z">
              <w:r w:rsidDel="006500B8">
                <w:delText>1.71</w:delText>
              </w:r>
            </w:del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1,000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94" w:author="Author" w:date="2019-10-14T15:33:00Z">
              <w:r>
                <w:t>1.85</w:t>
              </w:r>
            </w:ins>
            <w:del w:id="95" w:author="Author" w:date="2019-10-14T15:33:00Z">
              <w:r w:rsidR="00A81E5D" w:rsidDel="006500B8">
                <w:delText>1.79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96" w:author="Author" w:date="2019-10-14T15:35:00Z">
              <w:r>
                <w:t>2.00</w:t>
              </w:r>
            </w:ins>
            <w:del w:id="97" w:author="Author" w:date="2019-10-14T15:33:00Z">
              <w:r w:rsidR="00A81E5D" w:rsidDel="006500B8">
                <w:delText>1.98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98" w:author="Author" w:date="2019-10-14T15:36:00Z">
              <w:r>
                <w:t>2.04</w:t>
              </w:r>
            </w:ins>
            <w:del w:id="99" w:author="Author" w:date="2019-10-14T15:34:00Z">
              <w:r w:rsidDel="006500B8">
                <w:delText>1.95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00" w:author="Author" w:date="2019-10-14T15:37:00Z">
              <w:r>
                <w:t>2.02</w:t>
              </w:r>
            </w:ins>
            <w:del w:id="101" w:author="Author" w:date="2019-10-14T15:34:00Z">
              <w:r w:rsidDel="006500B8">
                <w:delText>1.92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02" w:author="Author" w:date="2019-10-14T15:38:00Z">
              <w:r>
                <w:t>1.82</w:t>
              </w:r>
            </w:ins>
            <w:del w:id="103" w:author="Author" w:date="2019-10-14T15:34:00Z">
              <w:r w:rsidDel="006500B8">
                <w:delText>1.83</w:delText>
              </w:r>
            </w:del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1,500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04" w:author="Author" w:date="2019-10-14T15:33:00Z">
              <w:r>
                <w:t>2.03</w:t>
              </w:r>
            </w:ins>
            <w:del w:id="105" w:author="Author" w:date="2019-10-14T15:33:00Z">
              <w:r w:rsidR="00A81E5D" w:rsidDel="006500B8">
                <w:delText>1.95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06" w:author="Author" w:date="2019-10-14T15:35:00Z">
              <w:r>
                <w:t>2.24</w:t>
              </w:r>
            </w:ins>
            <w:del w:id="107" w:author="Author" w:date="2019-10-14T15:33:00Z">
              <w:r w:rsidR="00A81E5D" w:rsidDel="006500B8">
                <w:delText>2.22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08" w:author="Author" w:date="2019-10-14T15:36:00Z">
              <w:r>
                <w:t>2.29</w:t>
              </w:r>
            </w:ins>
            <w:del w:id="109" w:author="Author" w:date="2019-10-14T15:34:00Z">
              <w:r w:rsidDel="006500B8">
                <w:delText>2.16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10" w:author="Author" w:date="2019-10-14T15:38:00Z">
              <w:r>
                <w:t>2.25</w:t>
              </w:r>
            </w:ins>
            <w:del w:id="111" w:author="Author" w:date="2019-10-14T15:34:00Z">
              <w:r w:rsidDel="006500B8">
                <w:delText>2.11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r>
              <w:t>1.99</w:t>
            </w:r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A81E5D" w:rsidRDefault="00A81E5D">
            <w:pPr>
              <w:pStyle w:val="tabletext11"/>
              <w:jc w:val="right"/>
            </w:pPr>
            <w:r>
              <w:t>2,000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12" w:author="Author" w:date="2019-10-14T15:33:00Z">
              <w:r>
                <w:t>2.16</w:t>
              </w:r>
            </w:ins>
            <w:del w:id="113" w:author="Author" w:date="2019-10-14T15:33:00Z">
              <w:r w:rsidR="00A81E5D" w:rsidDel="006500B8">
                <w:delText>2.06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14" w:author="Author" w:date="2019-10-14T15:35:00Z">
              <w:r>
                <w:t>2.42</w:t>
              </w:r>
            </w:ins>
            <w:del w:id="115" w:author="Author" w:date="2019-10-14T15:33:00Z">
              <w:r w:rsidR="00A81E5D" w:rsidDel="006500B8">
                <w:delText>2.40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16" w:author="Author" w:date="2019-10-14T15:36:00Z">
              <w:r>
                <w:t>2.48</w:t>
              </w:r>
            </w:ins>
            <w:del w:id="117" w:author="Author" w:date="2019-10-14T15:34:00Z">
              <w:r w:rsidDel="006500B8">
                <w:delText>2.32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18" w:author="Author" w:date="2019-10-14T15:38:00Z">
              <w:r>
                <w:t>2.41</w:t>
              </w:r>
            </w:ins>
            <w:del w:id="119" w:author="Author" w:date="2019-10-14T15:34:00Z">
              <w:r w:rsidDel="006500B8">
                <w:delText>2.25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6500B8">
            <w:pPr>
              <w:pStyle w:val="tabletext11"/>
              <w:jc w:val="center"/>
            </w:pPr>
            <w:ins w:id="120" w:author="Author" w:date="2019-10-14T15:38:00Z">
              <w:r>
                <w:t>2.11</w:t>
              </w:r>
            </w:ins>
            <w:del w:id="121" w:author="Author" w:date="2019-10-14T15:34:00Z">
              <w:r w:rsidDel="006500B8">
                <w:delText>2.12</w:delText>
              </w:r>
            </w:del>
          </w:p>
        </w:tc>
      </w:tr>
      <w:tr w:rsidR="00A81E5D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A81E5D" w:rsidRDefault="00A81E5D">
            <w:pPr>
              <w:pStyle w:val="tabletext11"/>
              <w:jc w:val="right"/>
            </w:pP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A81E5D" w:rsidRDefault="00A81E5D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81E5D" w:rsidRDefault="00A81E5D">
            <w:pPr>
              <w:pStyle w:val="tabletext11"/>
              <w:jc w:val="center"/>
            </w:pPr>
          </w:p>
        </w:tc>
      </w:tr>
      <w:tr w:rsidR="006500B8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00B8" w:rsidRDefault="006500B8" w:rsidP="006500B8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00B8" w:rsidRDefault="006500B8" w:rsidP="006500B8">
            <w:pPr>
              <w:pStyle w:val="tabletext11"/>
              <w:jc w:val="right"/>
            </w:pPr>
            <w:r>
              <w:t>2,500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00B8" w:rsidRDefault="006500B8" w:rsidP="006500B8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22" w:author="Author" w:date="2019-10-14T15:33:00Z">
              <w:r>
                <w:t>2.26</w:t>
              </w:r>
            </w:ins>
            <w:del w:id="123" w:author="Author" w:date="2019-10-14T15:33:00Z">
              <w:r w:rsidDel="006500B8">
                <w:delText>2.16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C65A94" w:rsidP="006500B8">
            <w:pPr>
              <w:pStyle w:val="tabletext11"/>
              <w:jc w:val="center"/>
            </w:pPr>
            <w:ins w:id="124" w:author="Author" w:date="2019-10-18T08:29:00Z">
              <w:r>
                <w:t>2.57</w:t>
              </w:r>
            </w:ins>
            <w:del w:id="125" w:author="Author" w:date="2019-10-14T15:33:00Z">
              <w:r w:rsidR="006500B8" w:rsidDel="006500B8">
                <w:delText>2.54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26" w:author="Author" w:date="2019-10-14T15:37:00Z">
              <w:r>
                <w:t>2.64</w:t>
              </w:r>
            </w:ins>
            <w:del w:id="127" w:author="Author" w:date="2019-10-14T15:34:00Z">
              <w:r w:rsidDel="006500B8">
                <w:delText>2.45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28" w:author="Author" w:date="2019-10-14T15:38:00Z">
              <w:r>
                <w:t>2.54</w:t>
              </w:r>
            </w:ins>
            <w:del w:id="129" w:author="Author" w:date="2019-10-14T15:34:00Z">
              <w:r w:rsidDel="006500B8">
                <w:delText>2.36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30" w:author="Author" w:date="2019-10-14T15:38:00Z">
              <w:r>
                <w:t>2.21</w:t>
              </w:r>
            </w:ins>
            <w:del w:id="131" w:author="Author" w:date="2019-10-14T15:34:00Z">
              <w:r w:rsidDel="006500B8">
                <w:delText>2.22</w:delText>
              </w:r>
            </w:del>
          </w:p>
        </w:tc>
      </w:tr>
      <w:tr w:rsidR="006500B8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00B8" w:rsidRDefault="006500B8" w:rsidP="006500B8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00B8" w:rsidRDefault="006500B8" w:rsidP="006500B8">
            <w:pPr>
              <w:pStyle w:val="tabletext11"/>
              <w:jc w:val="right"/>
            </w:pPr>
            <w:r>
              <w:t>3,000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00B8" w:rsidRDefault="006500B8" w:rsidP="006500B8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32" w:author="Author" w:date="2019-10-14T15:33:00Z">
              <w:r>
                <w:t>2.35</w:t>
              </w:r>
            </w:ins>
            <w:del w:id="133" w:author="Author" w:date="2019-10-14T15:33:00Z">
              <w:r w:rsidDel="006500B8">
                <w:delText>2.24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C65A94" w:rsidP="006500B8">
            <w:pPr>
              <w:pStyle w:val="tabletext11"/>
              <w:jc w:val="center"/>
            </w:pPr>
            <w:ins w:id="134" w:author="Author" w:date="2019-10-18T08:29:00Z">
              <w:r>
                <w:t>2.69</w:t>
              </w:r>
            </w:ins>
            <w:del w:id="135" w:author="Author" w:date="2019-10-14T15:33:00Z">
              <w:r w:rsidR="006500B8" w:rsidDel="006500B8">
                <w:delText>2.67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36" w:author="Author" w:date="2019-10-14T15:37:00Z">
              <w:r>
                <w:t>2.78</w:t>
              </w:r>
            </w:ins>
            <w:del w:id="137" w:author="Author" w:date="2019-10-14T15:34:00Z">
              <w:r w:rsidDel="006500B8">
                <w:delText>2.57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38" w:author="Author" w:date="2019-10-14T15:38:00Z">
              <w:r>
                <w:t>2.66</w:t>
              </w:r>
            </w:ins>
            <w:del w:id="139" w:author="Author" w:date="2019-10-14T15:34:00Z">
              <w:r w:rsidDel="006500B8">
                <w:delText>2.46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r>
              <w:t>2.30</w:t>
            </w:r>
          </w:p>
        </w:tc>
      </w:tr>
      <w:tr w:rsidR="006500B8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00B8" w:rsidRDefault="006500B8" w:rsidP="006500B8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00B8" w:rsidRDefault="006500B8" w:rsidP="006500B8">
            <w:pPr>
              <w:pStyle w:val="tabletext11"/>
              <w:jc w:val="right"/>
            </w:pPr>
            <w:r>
              <w:t>5,000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00B8" w:rsidRDefault="006500B8" w:rsidP="006500B8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40" w:author="Author" w:date="2019-10-14T15:33:00Z">
              <w:r>
                <w:t>2.61</w:t>
              </w:r>
            </w:ins>
            <w:del w:id="141" w:author="Author" w:date="2019-10-14T15:33:00Z">
              <w:r w:rsidDel="006500B8">
                <w:delText>2.48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C65A94" w:rsidP="006500B8">
            <w:pPr>
              <w:pStyle w:val="tabletext11"/>
              <w:jc w:val="center"/>
            </w:pPr>
            <w:ins w:id="142" w:author="Author" w:date="2019-10-18T08:29:00Z">
              <w:r>
                <w:t>3.10</w:t>
              </w:r>
            </w:ins>
            <w:del w:id="143" w:author="Author" w:date="2019-10-14T15:33:00Z">
              <w:r w:rsidR="006500B8" w:rsidDel="006500B8">
                <w:delText>3.05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44" w:author="Author" w:date="2019-10-14T15:37:00Z">
              <w:r>
                <w:t>3.23</w:t>
              </w:r>
            </w:ins>
            <w:del w:id="145" w:author="Author" w:date="2019-10-14T15:34:00Z">
              <w:r w:rsidDel="006500B8">
                <w:delText>2.95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46" w:author="Author" w:date="2019-10-14T15:38:00Z">
              <w:r>
                <w:t>3.01</w:t>
              </w:r>
            </w:ins>
            <w:del w:id="147" w:author="Author" w:date="2019-10-14T15:34:00Z">
              <w:r w:rsidDel="006500B8">
                <w:delText>2.75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48" w:author="Author" w:date="2019-10-14T15:39:00Z">
              <w:r>
                <w:t>2.56</w:t>
              </w:r>
            </w:ins>
            <w:del w:id="149" w:author="Author" w:date="2019-10-14T15:34:00Z">
              <w:r w:rsidDel="006500B8">
                <w:delText>2.57</w:delText>
              </w:r>
            </w:del>
          </w:p>
        </w:tc>
      </w:tr>
      <w:tr w:rsidR="006500B8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00B8" w:rsidRDefault="006500B8" w:rsidP="006500B8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nil"/>
              <w:right w:val="nil"/>
            </w:tcBorders>
            <w:hideMark/>
          </w:tcPr>
          <w:p w:rsidR="006500B8" w:rsidRDefault="006500B8" w:rsidP="006500B8">
            <w:pPr>
              <w:pStyle w:val="tabletext11"/>
              <w:jc w:val="right"/>
            </w:pPr>
            <w:r>
              <w:t>7,500</w:t>
            </w:r>
          </w:p>
        </w:tc>
        <w:tc>
          <w:tcPr>
            <w:tcW w:w="589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00B8" w:rsidRDefault="006500B8" w:rsidP="006500B8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50" w:author="Author" w:date="2019-10-14T15:33:00Z">
              <w:r>
                <w:t>2.86</w:t>
              </w:r>
            </w:ins>
            <w:del w:id="151" w:author="Author" w:date="2019-10-14T15:33:00Z">
              <w:r w:rsidDel="006500B8">
                <w:delText>2.70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C65A94" w:rsidP="006500B8">
            <w:pPr>
              <w:pStyle w:val="tabletext11"/>
              <w:jc w:val="center"/>
            </w:pPr>
            <w:ins w:id="152" w:author="Author" w:date="2019-10-18T08:29:00Z">
              <w:r>
                <w:t>3.50</w:t>
              </w:r>
            </w:ins>
            <w:del w:id="153" w:author="Author" w:date="2019-10-14T15:33:00Z">
              <w:r w:rsidR="006500B8" w:rsidDel="006500B8">
                <w:delText>3.42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54" w:author="Author" w:date="2019-10-14T15:37:00Z">
              <w:r>
                <w:t>3.69</w:t>
              </w:r>
            </w:ins>
            <w:del w:id="155" w:author="Author" w:date="2019-10-14T15:34:00Z">
              <w:r w:rsidDel="006500B8">
                <w:delText>3.33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56" w:author="Author" w:date="2019-10-14T15:38:00Z">
              <w:r>
                <w:t>3.34</w:t>
              </w:r>
            </w:ins>
            <w:del w:id="157" w:author="Author" w:date="2019-10-14T15:34:00Z">
              <w:r w:rsidDel="006500B8">
                <w:delText>3.02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58" w:author="Author" w:date="2019-10-14T15:39:00Z">
              <w:r>
                <w:t>2.81</w:t>
              </w:r>
            </w:ins>
            <w:del w:id="159" w:author="Author" w:date="2019-10-14T15:34:00Z">
              <w:r w:rsidDel="006500B8">
                <w:delText>2.82</w:delText>
              </w:r>
            </w:del>
          </w:p>
        </w:tc>
      </w:tr>
      <w:tr w:rsidR="006500B8" w:rsidTr="006500B8">
        <w:trPr>
          <w:cantSplit/>
          <w:trHeight w:val="190"/>
        </w:trPr>
        <w:tc>
          <w:tcPr>
            <w:tcW w:w="200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6500B8" w:rsidRDefault="006500B8" w:rsidP="006500B8">
            <w:pPr>
              <w:pStyle w:val="tabletext11"/>
            </w:pPr>
          </w:p>
        </w:tc>
        <w:tc>
          <w:tcPr>
            <w:tcW w:w="109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:rsidR="006500B8" w:rsidRDefault="006500B8" w:rsidP="006500B8">
            <w:pPr>
              <w:pStyle w:val="tabletext11"/>
              <w:jc w:val="right"/>
            </w:pPr>
            <w:r>
              <w:t>10,000</w:t>
            </w:r>
          </w:p>
        </w:tc>
        <w:tc>
          <w:tcPr>
            <w:tcW w:w="5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500B8" w:rsidRDefault="006500B8" w:rsidP="006500B8">
            <w:pPr>
              <w:pStyle w:val="tabletext11"/>
            </w:pPr>
          </w:p>
        </w:tc>
        <w:tc>
          <w:tcPr>
            <w:tcW w:w="1680" w:type="dxa"/>
            <w:tcBorders>
              <w:top w:val="nil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60" w:author="Author" w:date="2019-10-14T15:33:00Z">
              <w:r>
                <w:t>3.06</w:t>
              </w:r>
            </w:ins>
            <w:del w:id="161" w:author="Author" w:date="2019-10-14T15:33:00Z">
              <w:r w:rsidDel="006500B8">
                <w:delText>2.89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B8" w:rsidRDefault="00C65A94" w:rsidP="006500B8">
            <w:pPr>
              <w:pStyle w:val="tabletext11"/>
              <w:jc w:val="center"/>
            </w:pPr>
            <w:ins w:id="162" w:author="Author" w:date="2019-10-18T08:29:00Z">
              <w:r>
                <w:t>3.84</w:t>
              </w:r>
            </w:ins>
            <w:bookmarkStart w:id="163" w:name="_GoBack"/>
            <w:bookmarkEnd w:id="163"/>
            <w:del w:id="164" w:author="Author" w:date="2019-10-14T15:33:00Z">
              <w:r w:rsidR="006500B8" w:rsidDel="006500B8">
                <w:delText>3.72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65" w:author="Author" w:date="2019-10-14T15:37:00Z">
              <w:r>
                <w:t>4.09</w:t>
              </w:r>
            </w:ins>
            <w:del w:id="166" w:author="Author" w:date="2019-10-14T15:34:00Z">
              <w:r w:rsidDel="006500B8">
                <w:delText>3.66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67" w:author="Author" w:date="2019-10-14T15:38:00Z">
              <w:r>
                <w:t>3.62</w:t>
              </w:r>
            </w:ins>
            <w:del w:id="168" w:author="Author" w:date="2019-10-14T15:34:00Z">
              <w:r w:rsidDel="006500B8">
                <w:delText>3.25</w:delText>
              </w:r>
            </w:del>
          </w:p>
        </w:tc>
        <w:tc>
          <w:tcPr>
            <w:tcW w:w="168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500B8" w:rsidRDefault="006500B8" w:rsidP="006500B8">
            <w:pPr>
              <w:pStyle w:val="tabletext11"/>
              <w:jc w:val="center"/>
            </w:pPr>
            <w:ins w:id="169" w:author="Author" w:date="2019-10-14T15:39:00Z">
              <w:r>
                <w:t>3.02</w:t>
              </w:r>
            </w:ins>
            <w:del w:id="170" w:author="Author" w:date="2019-10-14T15:34:00Z">
              <w:r w:rsidDel="006500B8">
                <w:delText>3.03</w:delText>
              </w:r>
            </w:del>
          </w:p>
        </w:tc>
      </w:tr>
    </w:tbl>
    <w:p w:rsidR="00A81E5D" w:rsidRDefault="00A81E5D" w:rsidP="00A81E5D">
      <w:pPr>
        <w:pStyle w:val="tablecaption"/>
      </w:pPr>
      <w:r>
        <w:t>Table 100.B. Increased Liability Limits</w:t>
      </w:r>
    </w:p>
    <w:p w:rsidR="00A81E5D" w:rsidRDefault="00A81E5D" w:rsidP="00A81E5D">
      <w:pPr>
        <w:pStyle w:val="isonormal"/>
      </w:pPr>
    </w:p>
    <w:p w:rsidR="00A81E5D" w:rsidRDefault="00A81E5D" w:rsidP="00A81E5D">
      <w:pPr>
        <w:pStyle w:val="tablecaption"/>
      </w:pPr>
    </w:p>
    <w:sectPr w:rsidR="00A81E5D" w:rsidSect="00C111C4">
      <w:footerReference w:type="default" r:id="rId8"/>
      <w:pgSz w:w="12240" w:h="15840" w:code="1"/>
      <w:pgMar w:top="720" w:right="1080" w:bottom="806" w:left="1080" w:header="720" w:footer="72" w:gutter="0"/>
      <w:pgNumType w:start="1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1E64" w:rsidRDefault="00C51E64">
      <w:r>
        <w:separator/>
      </w:r>
    </w:p>
  </w:endnote>
  <w:endnote w:type="continuationSeparator" w:id="0">
    <w:p w:rsidR="00C51E64" w:rsidRDefault="00C51E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ook w:val="04A0" w:firstRow="1" w:lastRow="0" w:firstColumn="1" w:lastColumn="0" w:noHBand="0" w:noVBand="1"/>
    </w:tblPr>
    <w:tblGrid>
      <w:gridCol w:w="3623"/>
      <w:gridCol w:w="2817"/>
      <w:gridCol w:w="1680"/>
      <w:gridCol w:w="1960"/>
    </w:tblGrid>
    <w:tr w:rsidR="00C51E64" w:rsidTr="009554DD">
      <w:tc>
        <w:tcPr>
          <w:tcW w:w="3708" w:type="dxa"/>
        </w:tcPr>
        <w:p w:rsidR="00C51E64" w:rsidRPr="009554DD" w:rsidRDefault="00C51E64" w:rsidP="002E15DF">
          <w:pPr>
            <w:pStyle w:val="Footer"/>
            <w:rPr>
              <w:sz w:val="20"/>
            </w:rPr>
          </w:pPr>
          <w:r w:rsidRPr="009554DD">
            <w:rPr>
              <w:sz w:val="20"/>
            </w:rPr>
            <w:t>© Insu</w:t>
          </w:r>
          <w:r>
            <w:rPr>
              <w:sz w:val="20"/>
            </w:rPr>
            <w:t>rance Service</w:t>
          </w:r>
          <w:r w:rsidR="006B24FF">
            <w:rPr>
              <w:sz w:val="20"/>
            </w:rPr>
            <w:t>s</w:t>
          </w:r>
          <w:r>
            <w:rPr>
              <w:sz w:val="20"/>
            </w:rPr>
            <w:t xml:space="preserve"> Office, Inc., 2019</w:t>
          </w:r>
          <w:r w:rsidRPr="009554DD">
            <w:rPr>
              <w:sz w:val="20"/>
            </w:rPr>
            <w:t xml:space="preserve">  </w:t>
          </w:r>
        </w:p>
        <w:p w:rsidR="00C51E64" w:rsidRDefault="00C51E64">
          <w:pPr>
            <w:pStyle w:val="Footer"/>
          </w:pPr>
        </w:p>
      </w:tc>
      <w:tc>
        <w:tcPr>
          <w:tcW w:w="2880" w:type="dxa"/>
        </w:tcPr>
        <w:p w:rsidR="001310FD" w:rsidRPr="009554DD" w:rsidRDefault="00A81E5D" w:rsidP="009554DD">
          <w:pPr>
            <w:pStyle w:val="Footer"/>
            <w:jc w:val="center"/>
            <w:rPr>
              <w:noProof/>
              <w:sz w:val="20"/>
            </w:rPr>
          </w:pPr>
          <w:r>
            <w:rPr>
              <w:noProof/>
              <w:sz w:val="20"/>
            </w:rPr>
            <w:t>South Carolina</w:t>
          </w:r>
        </w:p>
      </w:tc>
      <w:tc>
        <w:tcPr>
          <w:tcW w:w="1710" w:type="dxa"/>
        </w:tcPr>
        <w:p w:rsidR="00C51E64" w:rsidRPr="009554DD" w:rsidRDefault="009420E1" w:rsidP="00274D2B">
          <w:pPr>
            <w:pStyle w:val="Footer"/>
            <w:rPr>
              <w:sz w:val="20"/>
            </w:rPr>
          </w:pPr>
          <w:r>
            <w:rPr>
              <w:sz w:val="20"/>
            </w:rPr>
            <w:t>CA</w:t>
          </w:r>
          <w:r w:rsidR="00C51E64">
            <w:rPr>
              <w:sz w:val="20"/>
            </w:rPr>
            <w:t>-2019-I</w:t>
          </w:r>
          <w:r>
            <w:rPr>
              <w:sz w:val="20"/>
            </w:rPr>
            <w:t>ALL</w:t>
          </w:r>
          <w:r w:rsidR="00C51E64" w:rsidRPr="009554DD">
            <w:rPr>
              <w:sz w:val="20"/>
            </w:rPr>
            <w:t>1</w:t>
          </w:r>
        </w:p>
      </w:tc>
      <w:tc>
        <w:tcPr>
          <w:tcW w:w="1998" w:type="dxa"/>
        </w:tcPr>
        <w:p w:rsidR="00C51E64" w:rsidRPr="009554DD" w:rsidRDefault="00C51E64" w:rsidP="009554DD">
          <w:pPr>
            <w:pStyle w:val="Footer"/>
            <w:jc w:val="center"/>
            <w:rPr>
              <w:sz w:val="20"/>
            </w:rPr>
          </w:pPr>
          <w:r>
            <w:rPr>
              <w:sz w:val="20"/>
            </w:rPr>
            <w:t>Exhibit MP</w:t>
          </w:r>
        </w:p>
      </w:tc>
    </w:tr>
  </w:tbl>
  <w:p w:rsidR="00C51E64" w:rsidRDefault="00C51E6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1E64" w:rsidRDefault="00C51E64">
      <w:r>
        <w:separator/>
      </w:r>
    </w:p>
  </w:footnote>
  <w:footnote w:type="continuationSeparator" w:id="0">
    <w:p w:rsidR="00C51E64" w:rsidRDefault="00C51E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1">
    <w:nsid w:val="FFFFFFFE"/>
    <w:multiLevelType w:val="singleLevel"/>
    <w:tmpl w:val="8F423E92"/>
    <w:lvl w:ilvl="0">
      <w:numFmt w:val="decimal"/>
      <w:lvlText w:val="*"/>
      <w:lvlJc w:val="left"/>
    </w:lvl>
  </w:abstractNum>
  <w:abstractNum w:abstractNumId="1" w15:restartNumberingAfterBreak="1">
    <w:nsid w:val="03E23357"/>
    <w:multiLevelType w:val="hybridMultilevel"/>
    <w:tmpl w:val="1472CCF8"/>
    <w:lvl w:ilvl="0" w:tplc="04090001">
      <w:start w:val="1"/>
      <w:numFmt w:val="bullet"/>
      <w:lvlText w:val=""/>
      <w:lvlJc w:val="left"/>
      <w:pPr>
        <w:ind w:left="109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1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3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5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7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9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1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3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55" w:hanging="360"/>
      </w:pPr>
      <w:rPr>
        <w:rFonts w:ascii="Wingdings" w:hAnsi="Wingdings" w:hint="default"/>
      </w:rPr>
    </w:lvl>
  </w:abstractNum>
  <w:abstractNum w:abstractNumId="2" w15:restartNumberingAfterBreak="1">
    <w:nsid w:val="16A32202"/>
    <w:multiLevelType w:val="hybridMultilevel"/>
    <w:tmpl w:val="D4CC5554"/>
    <w:lvl w:ilvl="0" w:tplc="04090001">
      <w:start w:val="1"/>
      <w:numFmt w:val="bullet"/>
      <w:lvlText w:val=""/>
      <w:lvlJc w:val="left"/>
      <w:pPr>
        <w:ind w:left="107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2" w:hanging="360"/>
      </w:pPr>
      <w:rPr>
        <w:rFonts w:ascii="Wingdings" w:hAnsi="Wingdings" w:hint="default"/>
      </w:rPr>
    </w:lvl>
  </w:abstractNum>
  <w:abstractNum w:abstractNumId="3" w15:restartNumberingAfterBreak="1">
    <w:nsid w:val="6F0847F4"/>
    <w:multiLevelType w:val="hybridMultilevel"/>
    <w:tmpl w:val="48289C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removePersonalInformation/>
  <w:printFractionalCharacterWidth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10"/>
  <w:drawingGridVerticalSpacing w:val="120"/>
  <w:displayHorizontalDrawingGridEvery w:val="2"/>
  <w:displayVerticalDrawingGridEvery w:val="0"/>
  <w:doNotShadeFormData/>
  <w:noPunctuationKerning/>
  <w:characterSpacingControl w:val="doNotCompress"/>
  <w:hdrShapeDefaults>
    <o:shapedefaults v:ext="edit" spidmax="491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ISOLongName$" w:val="O:\0971\staff\JDrive\2002\GLIncLim_NewTables\Filings\Template(A)\CW_B1_B7.doc $"/>
  </w:docVars>
  <w:rsids>
    <w:rsidRoot w:val="005E1108"/>
    <w:rsid w:val="0007095F"/>
    <w:rsid w:val="00074B84"/>
    <w:rsid w:val="00076CA2"/>
    <w:rsid w:val="00084F51"/>
    <w:rsid w:val="000915E3"/>
    <w:rsid w:val="000C3F50"/>
    <w:rsid w:val="001014A8"/>
    <w:rsid w:val="0010444F"/>
    <w:rsid w:val="001178BA"/>
    <w:rsid w:val="001209DB"/>
    <w:rsid w:val="001310FD"/>
    <w:rsid w:val="00153544"/>
    <w:rsid w:val="001E79F8"/>
    <w:rsid w:val="00231B34"/>
    <w:rsid w:val="00274D2B"/>
    <w:rsid w:val="00293802"/>
    <w:rsid w:val="002B2205"/>
    <w:rsid w:val="002B46DC"/>
    <w:rsid w:val="002D0FC7"/>
    <w:rsid w:val="002D1327"/>
    <w:rsid w:val="002E15DF"/>
    <w:rsid w:val="002E7BE9"/>
    <w:rsid w:val="002F0C52"/>
    <w:rsid w:val="002F7800"/>
    <w:rsid w:val="0032089C"/>
    <w:rsid w:val="00334667"/>
    <w:rsid w:val="00357ED7"/>
    <w:rsid w:val="00375EBA"/>
    <w:rsid w:val="00377790"/>
    <w:rsid w:val="003922F1"/>
    <w:rsid w:val="00393260"/>
    <w:rsid w:val="003936D1"/>
    <w:rsid w:val="003B3E63"/>
    <w:rsid w:val="003C0E0F"/>
    <w:rsid w:val="003C267A"/>
    <w:rsid w:val="003D6E5C"/>
    <w:rsid w:val="003E6864"/>
    <w:rsid w:val="00420E0A"/>
    <w:rsid w:val="004347AE"/>
    <w:rsid w:val="0048314A"/>
    <w:rsid w:val="004D60B2"/>
    <w:rsid w:val="00516DC9"/>
    <w:rsid w:val="00516F6E"/>
    <w:rsid w:val="005211E6"/>
    <w:rsid w:val="0052245A"/>
    <w:rsid w:val="005351ED"/>
    <w:rsid w:val="005831AB"/>
    <w:rsid w:val="00583B4E"/>
    <w:rsid w:val="005D59CA"/>
    <w:rsid w:val="005E1108"/>
    <w:rsid w:val="00611436"/>
    <w:rsid w:val="00642476"/>
    <w:rsid w:val="006500B8"/>
    <w:rsid w:val="006B24FF"/>
    <w:rsid w:val="00760AED"/>
    <w:rsid w:val="007C5417"/>
    <w:rsid w:val="007C6636"/>
    <w:rsid w:val="007E05CA"/>
    <w:rsid w:val="007E5AB3"/>
    <w:rsid w:val="007F23E9"/>
    <w:rsid w:val="00821C2E"/>
    <w:rsid w:val="0085625E"/>
    <w:rsid w:val="008565BC"/>
    <w:rsid w:val="008E35CC"/>
    <w:rsid w:val="008F7E74"/>
    <w:rsid w:val="00912F5D"/>
    <w:rsid w:val="009420E1"/>
    <w:rsid w:val="009448A7"/>
    <w:rsid w:val="009554DD"/>
    <w:rsid w:val="00967692"/>
    <w:rsid w:val="00980AFD"/>
    <w:rsid w:val="009B7BE9"/>
    <w:rsid w:val="009C290A"/>
    <w:rsid w:val="009C4D9F"/>
    <w:rsid w:val="009D1575"/>
    <w:rsid w:val="009F7726"/>
    <w:rsid w:val="00A105C5"/>
    <w:rsid w:val="00A33963"/>
    <w:rsid w:val="00A81E5D"/>
    <w:rsid w:val="00A90B27"/>
    <w:rsid w:val="00AA6BAE"/>
    <w:rsid w:val="00AA7021"/>
    <w:rsid w:val="00B12A1A"/>
    <w:rsid w:val="00B24794"/>
    <w:rsid w:val="00B33494"/>
    <w:rsid w:val="00B55C5C"/>
    <w:rsid w:val="00B66BBA"/>
    <w:rsid w:val="00BA1F39"/>
    <w:rsid w:val="00C0033C"/>
    <w:rsid w:val="00C111C4"/>
    <w:rsid w:val="00C126D8"/>
    <w:rsid w:val="00C12771"/>
    <w:rsid w:val="00C32A12"/>
    <w:rsid w:val="00C51E64"/>
    <w:rsid w:val="00C65A94"/>
    <w:rsid w:val="00C76926"/>
    <w:rsid w:val="00CC66DE"/>
    <w:rsid w:val="00CD0B49"/>
    <w:rsid w:val="00D00499"/>
    <w:rsid w:val="00D245BA"/>
    <w:rsid w:val="00D460B7"/>
    <w:rsid w:val="00D56471"/>
    <w:rsid w:val="00D603AC"/>
    <w:rsid w:val="00D709F6"/>
    <w:rsid w:val="00D743C3"/>
    <w:rsid w:val="00D864C5"/>
    <w:rsid w:val="00D96EB3"/>
    <w:rsid w:val="00DA78E8"/>
    <w:rsid w:val="00E01BC9"/>
    <w:rsid w:val="00E17E68"/>
    <w:rsid w:val="00E465A4"/>
    <w:rsid w:val="00E576D4"/>
    <w:rsid w:val="00E67643"/>
    <w:rsid w:val="00E70F30"/>
    <w:rsid w:val="00E76F66"/>
    <w:rsid w:val="00E80909"/>
    <w:rsid w:val="00E85129"/>
    <w:rsid w:val="00E942A0"/>
    <w:rsid w:val="00EB6FBB"/>
    <w:rsid w:val="00EB78D7"/>
    <w:rsid w:val="00ED347F"/>
    <w:rsid w:val="00ED4E69"/>
    <w:rsid w:val="00EF732D"/>
    <w:rsid w:val="00F448E9"/>
    <w:rsid w:val="00F73111"/>
    <w:rsid w:val="00F75D53"/>
    <w:rsid w:val="00F87F4A"/>
    <w:rsid w:val="00F940BB"/>
    <w:rsid w:val="00FA43DD"/>
    <w:rsid w:val="00FA5D2D"/>
    <w:rsid w:val="00FB27F4"/>
    <w:rsid w:val="00FC39AE"/>
    <w:rsid w:val="00FE54A6"/>
    <w:rsid w:val="00FF4E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9153"/>
    <o:shapelayout v:ext="edit">
      <o:idmap v:ext="edit" data="1"/>
    </o:shapelayout>
  </w:shapeDefaults>
  <w:decimalSymbol w:val="."/>
  <w:listSeparator w:val=","/>
  <w14:docId w14:val="4D9740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  <w:rPr>
      <w:sz w:val="22"/>
    </w:rPr>
  </w:style>
  <w:style w:type="paragraph" w:styleId="Heading1">
    <w:name w:val="heading 1"/>
    <w:basedOn w:val="Normal"/>
    <w:next w:val="Normal"/>
    <w:qFormat/>
    <w:pPr>
      <w:spacing w:before="240"/>
      <w:outlineLvl w:val="0"/>
    </w:pPr>
    <w:rPr>
      <w:b/>
      <w:sz w:val="24"/>
      <w:u w:val="single"/>
    </w:rPr>
  </w:style>
  <w:style w:type="paragraph" w:styleId="Heading2">
    <w:name w:val="heading 2"/>
    <w:basedOn w:val="Normal"/>
    <w:next w:val="Normal"/>
    <w:qFormat/>
    <w:pPr>
      <w:spacing w:before="120"/>
      <w:outlineLvl w:val="1"/>
    </w:pPr>
    <w:rPr>
      <w:b/>
      <w:sz w:val="24"/>
    </w:rPr>
  </w:style>
  <w:style w:type="paragraph" w:styleId="Heading3">
    <w:name w:val="heading 3"/>
    <w:basedOn w:val="Normal"/>
    <w:next w:val="NormalIndent"/>
    <w:qFormat/>
    <w:pPr>
      <w:ind w:left="360"/>
      <w:outlineLvl w:val="2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Indent">
    <w:name w:val="Normal Indent"/>
    <w:basedOn w:val="Normal"/>
    <w:pPr>
      <w:ind w:left="720"/>
    </w:p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PageNumber">
    <w:name w:val="page number"/>
    <w:basedOn w:val="DefaultParagraphFont"/>
    <w:rsid w:val="00F940BB"/>
  </w:style>
  <w:style w:type="paragraph" w:customStyle="1" w:styleId="centeredtext">
    <w:name w:val="centeredtext"/>
    <w:basedOn w:val="isonormal"/>
    <w:rsid w:val="00076CA2"/>
    <w:pPr>
      <w:jc w:val="center"/>
    </w:pPr>
    <w:rPr>
      <w:b/>
    </w:rPr>
  </w:style>
  <w:style w:type="paragraph" w:customStyle="1" w:styleId="isonormal">
    <w:name w:val="isonormal"/>
    <w:rsid w:val="00076CA2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customStyle="1" w:styleId="boxrule">
    <w:name w:val="boxrule"/>
    <w:basedOn w:val="isonormal"/>
    <w:next w:val="instructphrase"/>
    <w:rsid w:val="00076CA2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uppressAutoHyphens/>
      <w:spacing w:before="0" w:line="200" w:lineRule="exact"/>
      <w:jc w:val="left"/>
    </w:pPr>
    <w:rPr>
      <w:b/>
    </w:rPr>
  </w:style>
  <w:style w:type="paragraph" w:customStyle="1" w:styleId="instructphrase">
    <w:name w:val="instructphrase"/>
    <w:basedOn w:val="isonormal"/>
    <w:next w:val="outlinehd2"/>
    <w:rsid w:val="00076CA2"/>
  </w:style>
  <w:style w:type="paragraph" w:customStyle="1" w:styleId="outlinehd2">
    <w:name w:val="outlinehd2"/>
    <w:basedOn w:val="isonormal"/>
    <w:next w:val="blocktext3"/>
    <w:rsid w:val="00076CA2"/>
    <w:pPr>
      <w:keepNext/>
      <w:keepLines/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blocktext3">
    <w:name w:val="blocktext3"/>
    <w:basedOn w:val="isonormal"/>
    <w:rsid w:val="00076CA2"/>
    <w:pPr>
      <w:keepLines/>
      <w:ind w:left="600"/>
    </w:pPr>
  </w:style>
  <w:style w:type="paragraph" w:customStyle="1" w:styleId="tablehead">
    <w:name w:val="tablehead"/>
    <w:basedOn w:val="isonormal"/>
    <w:rsid w:val="00076CA2"/>
    <w:pPr>
      <w:spacing w:before="40" w:after="20"/>
      <w:jc w:val="center"/>
    </w:pPr>
    <w:rPr>
      <w:b/>
    </w:rPr>
  </w:style>
  <w:style w:type="paragraph" w:customStyle="1" w:styleId="tabletext11">
    <w:name w:val="tabletext1/1"/>
    <w:basedOn w:val="isonormal"/>
    <w:rsid w:val="00076CA2"/>
    <w:pPr>
      <w:spacing w:before="20" w:after="20"/>
      <w:jc w:val="left"/>
    </w:pPr>
  </w:style>
  <w:style w:type="paragraph" w:customStyle="1" w:styleId="tabletext10">
    <w:name w:val="tabletext1/0"/>
    <w:basedOn w:val="isonormal"/>
    <w:rsid w:val="00076CA2"/>
    <w:pPr>
      <w:spacing w:before="20"/>
      <w:jc w:val="left"/>
    </w:pPr>
  </w:style>
  <w:style w:type="paragraph" w:customStyle="1" w:styleId="blocktext1">
    <w:name w:val="blocktext1"/>
    <w:basedOn w:val="isonormal"/>
    <w:rsid w:val="00076CA2"/>
    <w:pPr>
      <w:keepLines/>
    </w:pPr>
  </w:style>
  <w:style w:type="paragraph" w:customStyle="1" w:styleId="blocktext4">
    <w:name w:val="blocktext4"/>
    <w:basedOn w:val="isonormal"/>
    <w:rsid w:val="00076CA2"/>
    <w:pPr>
      <w:keepLines/>
      <w:ind w:left="900"/>
    </w:pPr>
  </w:style>
  <w:style w:type="paragraph" w:customStyle="1" w:styleId="blockhd7">
    <w:name w:val="blockhd7"/>
    <w:basedOn w:val="isonormal"/>
    <w:next w:val="blocktext7"/>
    <w:rsid w:val="00076CA2"/>
    <w:pPr>
      <w:keepNext/>
      <w:keepLines/>
      <w:suppressAutoHyphens/>
      <w:ind w:left="1800"/>
      <w:jc w:val="left"/>
    </w:pPr>
    <w:rPr>
      <w:b/>
    </w:rPr>
  </w:style>
  <w:style w:type="paragraph" w:customStyle="1" w:styleId="blocktext7">
    <w:name w:val="blocktext7"/>
    <w:basedOn w:val="isonormal"/>
    <w:rsid w:val="00076CA2"/>
    <w:pPr>
      <w:keepLines/>
      <w:ind w:left="1800"/>
    </w:pPr>
  </w:style>
  <w:style w:type="paragraph" w:customStyle="1" w:styleId="terr2colhang">
    <w:name w:val="terr2colhang"/>
    <w:basedOn w:val="isonormal"/>
    <w:rsid w:val="00076CA2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blockhd1">
    <w:name w:val="blockhd1"/>
    <w:basedOn w:val="isonormal"/>
    <w:next w:val="blocktext1"/>
    <w:rsid w:val="00076CA2"/>
    <w:pPr>
      <w:keepNext/>
      <w:keepLines/>
      <w:suppressAutoHyphens/>
      <w:jc w:val="left"/>
    </w:pPr>
    <w:rPr>
      <w:b/>
    </w:rPr>
  </w:style>
  <w:style w:type="paragraph" w:customStyle="1" w:styleId="blockhd2">
    <w:name w:val="blockhd2"/>
    <w:basedOn w:val="isonormal"/>
    <w:next w:val="blocktext2"/>
    <w:rsid w:val="00076CA2"/>
    <w:pPr>
      <w:keepNext/>
      <w:keepLines/>
      <w:suppressAutoHyphens/>
      <w:ind w:left="300"/>
      <w:jc w:val="left"/>
    </w:pPr>
    <w:rPr>
      <w:b/>
    </w:rPr>
  </w:style>
  <w:style w:type="paragraph" w:customStyle="1" w:styleId="blocktext2">
    <w:name w:val="blocktext2"/>
    <w:basedOn w:val="isonormal"/>
    <w:rsid w:val="00076CA2"/>
    <w:pPr>
      <w:keepLines/>
      <w:ind w:left="300"/>
    </w:pPr>
  </w:style>
  <w:style w:type="paragraph" w:customStyle="1" w:styleId="blockhd3">
    <w:name w:val="blockhd3"/>
    <w:basedOn w:val="isonormal"/>
    <w:next w:val="blocktext3"/>
    <w:rsid w:val="00076CA2"/>
    <w:pPr>
      <w:keepNext/>
      <w:keepLines/>
      <w:suppressAutoHyphens/>
      <w:ind w:left="600"/>
      <w:jc w:val="left"/>
    </w:pPr>
    <w:rPr>
      <w:b/>
    </w:rPr>
  </w:style>
  <w:style w:type="paragraph" w:customStyle="1" w:styleId="blockhd4">
    <w:name w:val="blockhd4"/>
    <w:basedOn w:val="isonormal"/>
    <w:next w:val="blocktext4"/>
    <w:rsid w:val="00076CA2"/>
    <w:pPr>
      <w:keepNext/>
      <w:keepLines/>
      <w:suppressAutoHyphens/>
      <w:ind w:left="900"/>
      <w:jc w:val="left"/>
    </w:pPr>
    <w:rPr>
      <w:b/>
    </w:rPr>
  </w:style>
  <w:style w:type="paragraph" w:customStyle="1" w:styleId="blockhd5">
    <w:name w:val="blockhd5"/>
    <w:basedOn w:val="isonormal"/>
    <w:next w:val="blocktext5"/>
    <w:rsid w:val="00076CA2"/>
    <w:pPr>
      <w:keepNext/>
      <w:keepLines/>
      <w:suppressAutoHyphens/>
      <w:ind w:left="1200"/>
      <w:jc w:val="left"/>
    </w:pPr>
    <w:rPr>
      <w:b/>
    </w:rPr>
  </w:style>
  <w:style w:type="paragraph" w:customStyle="1" w:styleId="blocktext5">
    <w:name w:val="blocktext5"/>
    <w:basedOn w:val="isonormal"/>
    <w:rsid w:val="00076CA2"/>
    <w:pPr>
      <w:keepLines/>
      <w:ind w:left="1200"/>
    </w:pPr>
  </w:style>
  <w:style w:type="paragraph" w:customStyle="1" w:styleId="blockhd6">
    <w:name w:val="blockhd6"/>
    <w:basedOn w:val="isonormal"/>
    <w:next w:val="blocktext6"/>
    <w:rsid w:val="00076CA2"/>
    <w:pPr>
      <w:keepNext/>
      <w:keepLines/>
      <w:suppressAutoHyphens/>
      <w:ind w:left="1500"/>
      <w:jc w:val="left"/>
    </w:pPr>
    <w:rPr>
      <w:b/>
    </w:rPr>
  </w:style>
  <w:style w:type="paragraph" w:customStyle="1" w:styleId="blocktext6">
    <w:name w:val="blocktext6"/>
    <w:basedOn w:val="isonormal"/>
    <w:rsid w:val="00076CA2"/>
    <w:pPr>
      <w:keepLines/>
      <w:ind w:left="1500"/>
    </w:pPr>
  </w:style>
  <w:style w:type="paragraph" w:customStyle="1" w:styleId="blockhd8">
    <w:name w:val="blockhd8"/>
    <w:basedOn w:val="isonormal"/>
    <w:next w:val="blocktext8"/>
    <w:rsid w:val="00076CA2"/>
    <w:pPr>
      <w:keepNext/>
      <w:keepLines/>
      <w:suppressAutoHyphens/>
      <w:ind w:left="2100"/>
      <w:jc w:val="left"/>
    </w:pPr>
    <w:rPr>
      <w:b/>
    </w:rPr>
  </w:style>
  <w:style w:type="paragraph" w:customStyle="1" w:styleId="blocktext8">
    <w:name w:val="blocktext8"/>
    <w:basedOn w:val="isonormal"/>
    <w:rsid w:val="00076CA2"/>
    <w:pPr>
      <w:keepLines/>
      <w:ind w:left="2100"/>
    </w:pPr>
  </w:style>
  <w:style w:type="paragraph" w:customStyle="1" w:styleId="blockhd9">
    <w:name w:val="blockhd9"/>
    <w:basedOn w:val="isonormal"/>
    <w:next w:val="blocktext9"/>
    <w:rsid w:val="00076CA2"/>
    <w:pPr>
      <w:keepNext/>
      <w:keepLines/>
      <w:suppressAutoHyphens/>
      <w:ind w:left="2400"/>
      <w:jc w:val="left"/>
    </w:pPr>
    <w:rPr>
      <w:b/>
    </w:rPr>
  </w:style>
  <w:style w:type="paragraph" w:customStyle="1" w:styleId="blocktext9">
    <w:name w:val="blocktext9"/>
    <w:basedOn w:val="isonormal"/>
    <w:rsid w:val="00076CA2"/>
    <w:pPr>
      <w:keepLines/>
      <w:ind w:left="2400"/>
    </w:pPr>
  </w:style>
  <w:style w:type="paragraph" w:customStyle="1" w:styleId="blocktext10">
    <w:name w:val="blocktext10"/>
    <w:basedOn w:val="isonormal"/>
    <w:rsid w:val="00076CA2"/>
    <w:pPr>
      <w:keepLines/>
      <w:ind w:left="2700"/>
    </w:pPr>
  </w:style>
  <w:style w:type="character" w:customStyle="1" w:styleId="formlink">
    <w:name w:val="formlink"/>
    <w:basedOn w:val="DefaultParagraphFont"/>
    <w:rsid w:val="00076CA2"/>
    <w:rPr>
      <w:b/>
    </w:rPr>
  </w:style>
  <w:style w:type="paragraph" w:customStyle="1" w:styleId="icblock">
    <w:name w:val="i/cblock"/>
    <w:basedOn w:val="isonormal"/>
    <w:rsid w:val="00076CA2"/>
    <w:pPr>
      <w:tabs>
        <w:tab w:val="left" w:leader="dot" w:pos="7200"/>
      </w:tabs>
      <w:spacing w:before="0"/>
      <w:jc w:val="left"/>
    </w:pPr>
  </w:style>
  <w:style w:type="paragraph" w:customStyle="1" w:styleId="noboxaddlrule">
    <w:name w:val="noboxaddlrule"/>
    <w:basedOn w:val="isonormal"/>
    <w:next w:val="blocktext1"/>
    <w:rsid w:val="00076CA2"/>
    <w:pPr>
      <w:keepLines/>
      <w:suppressAutoHyphens/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rsid w:val="00076CA2"/>
    <w:pPr>
      <w:keepNext/>
      <w:keepLines/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3">
    <w:name w:val="outlinehd3"/>
    <w:basedOn w:val="isonormal"/>
    <w:next w:val="blocktext4"/>
    <w:rsid w:val="00076CA2"/>
    <w:pPr>
      <w:keepNext/>
      <w:keepLines/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rsid w:val="00076CA2"/>
    <w:pPr>
      <w:keepNext/>
      <w:keepLines/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rsid w:val="00076CA2"/>
    <w:pPr>
      <w:keepNext/>
      <w:keepLines/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rsid w:val="00076CA2"/>
    <w:pPr>
      <w:keepNext/>
      <w:keepLines/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rsid w:val="00076CA2"/>
    <w:pPr>
      <w:keepNext/>
      <w:keepLines/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rsid w:val="00076CA2"/>
    <w:pPr>
      <w:keepNext/>
      <w:keepLines/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rsid w:val="00076CA2"/>
    <w:pPr>
      <w:keepNext/>
      <w:keepLines/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rsid w:val="00076CA2"/>
    <w:pPr>
      <w:keepLines/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rsid w:val="00076CA2"/>
    <w:pPr>
      <w:keepLines/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rsid w:val="00076CA2"/>
    <w:pPr>
      <w:keepLines/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rsid w:val="00076CA2"/>
    <w:pPr>
      <w:keepLines/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rsid w:val="00076CA2"/>
    <w:pPr>
      <w:keepLines/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rsid w:val="00076CA2"/>
    <w:pPr>
      <w:keepLines/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rsid w:val="00076CA2"/>
    <w:pPr>
      <w:keepLines/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rsid w:val="00076CA2"/>
    <w:pPr>
      <w:keepLines/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rsid w:val="00076CA2"/>
    <w:pPr>
      <w:keepLines/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sid w:val="00076CA2"/>
    <w:rPr>
      <w:b/>
    </w:rPr>
  </w:style>
  <w:style w:type="paragraph" w:customStyle="1" w:styleId="space2">
    <w:name w:val="space2"/>
    <w:basedOn w:val="isonormal"/>
    <w:next w:val="isonormal"/>
    <w:rsid w:val="00076CA2"/>
    <w:pPr>
      <w:spacing w:before="0" w:line="40" w:lineRule="exact"/>
    </w:pPr>
  </w:style>
  <w:style w:type="paragraph" w:customStyle="1" w:styleId="space4">
    <w:name w:val="space4"/>
    <w:basedOn w:val="isonormal"/>
    <w:next w:val="isonormal"/>
    <w:rsid w:val="00076CA2"/>
    <w:pPr>
      <w:spacing w:before="0" w:line="80" w:lineRule="exact"/>
    </w:pPr>
  </w:style>
  <w:style w:type="paragraph" w:customStyle="1" w:styleId="space8">
    <w:name w:val="space8"/>
    <w:basedOn w:val="isonormal"/>
    <w:next w:val="isonormal"/>
    <w:rsid w:val="00076CA2"/>
    <w:pPr>
      <w:spacing w:before="0" w:line="160" w:lineRule="exact"/>
    </w:pPr>
  </w:style>
  <w:style w:type="paragraph" w:customStyle="1" w:styleId="subcap">
    <w:name w:val="subcap"/>
    <w:basedOn w:val="isonormal"/>
    <w:rsid w:val="00076CA2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00">
    <w:name w:val="tabletext0/0"/>
    <w:basedOn w:val="isonormal"/>
    <w:rsid w:val="00076CA2"/>
    <w:pPr>
      <w:spacing w:before="0"/>
      <w:jc w:val="left"/>
    </w:pPr>
  </w:style>
  <w:style w:type="paragraph" w:customStyle="1" w:styleId="tablecaption">
    <w:name w:val="tablecaption"/>
    <w:basedOn w:val="isonormal"/>
    <w:rsid w:val="00076CA2"/>
    <w:pPr>
      <w:jc w:val="left"/>
    </w:pPr>
    <w:rPr>
      <w:b/>
    </w:rPr>
  </w:style>
  <w:style w:type="character" w:customStyle="1" w:styleId="tablelink">
    <w:name w:val="tablelink"/>
    <w:basedOn w:val="DefaultParagraphFont"/>
    <w:rsid w:val="00076CA2"/>
    <w:rPr>
      <w:b/>
    </w:rPr>
  </w:style>
  <w:style w:type="paragraph" w:customStyle="1" w:styleId="subcap2">
    <w:name w:val="subcap2"/>
    <w:basedOn w:val="isonormal"/>
    <w:rsid w:val="00076CA2"/>
    <w:pPr>
      <w:spacing w:before="0" w:line="200" w:lineRule="exact"/>
      <w:jc w:val="left"/>
    </w:pPr>
    <w:rPr>
      <w:b/>
    </w:rPr>
  </w:style>
  <w:style w:type="paragraph" w:customStyle="1" w:styleId="tabletext01">
    <w:name w:val="tabletext0/1"/>
    <w:basedOn w:val="isonormal"/>
    <w:rsid w:val="00076CA2"/>
    <w:pPr>
      <w:spacing w:before="0" w:after="20"/>
      <w:jc w:val="left"/>
    </w:pPr>
  </w:style>
  <w:style w:type="paragraph" w:customStyle="1" w:styleId="terr2colblock1">
    <w:name w:val="terr2colblock1"/>
    <w:basedOn w:val="isonormal"/>
    <w:rsid w:val="00076CA2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rsid w:val="00076CA2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rsid w:val="00076CA2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rsid w:val="00076CA2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3colblock1">
    <w:name w:val="terr3colblock1"/>
    <w:basedOn w:val="isonormal"/>
    <w:rsid w:val="00076CA2"/>
    <w:pPr>
      <w:tabs>
        <w:tab w:val="left" w:leader="dot" w:pos="2500"/>
      </w:tabs>
      <w:spacing w:before="0"/>
      <w:jc w:val="left"/>
    </w:pPr>
  </w:style>
  <w:style w:type="paragraph" w:customStyle="1" w:styleId="terrtoc">
    <w:name w:val="terrtoc"/>
    <w:basedOn w:val="isonormal"/>
    <w:rsid w:val="00076CA2"/>
    <w:pPr>
      <w:spacing w:before="50" w:after="50"/>
      <w:jc w:val="center"/>
    </w:pPr>
    <w:rPr>
      <w:b/>
    </w:rPr>
  </w:style>
  <w:style w:type="character" w:customStyle="1" w:styleId="spotlinksource">
    <w:name w:val="spotlinksource"/>
    <w:basedOn w:val="DefaultParagraphFont"/>
    <w:rsid w:val="00076CA2"/>
    <w:rPr>
      <w:b/>
    </w:rPr>
  </w:style>
  <w:style w:type="character" w:customStyle="1" w:styleId="spotlinktarget">
    <w:name w:val="spotlinktarget"/>
    <w:basedOn w:val="DefaultParagraphFont"/>
    <w:rsid w:val="00076CA2"/>
    <w:rPr>
      <w:b/>
    </w:rPr>
  </w:style>
  <w:style w:type="paragraph" w:customStyle="1" w:styleId="terr3colhang">
    <w:name w:val="terr3colhang"/>
    <w:basedOn w:val="isonormal"/>
    <w:rsid w:val="00076CA2"/>
    <w:pPr>
      <w:tabs>
        <w:tab w:val="left" w:leader="dot" w:pos="2500"/>
      </w:tabs>
      <w:spacing w:before="0"/>
      <w:ind w:left="160" w:hanging="160"/>
      <w:jc w:val="left"/>
    </w:pPr>
  </w:style>
  <w:style w:type="paragraph" w:styleId="FootnoteText">
    <w:name w:val="footnote text"/>
    <w:basedOn w:val="Normal"/>
    <w:link w:val="FootnoteTextChar"/>
    <w:rsid w:val="001209DB"/>
    <w:rPr>
      <w:sz w:val="20"/>
    </w:rPr>
  </w:style>
  <w:style w:type="character" w:customStyle="1" w:styleId="FootnoteTextChar">
    <w:name w:val="Footnote Text Char"/>
    <w:basedOn w:val="DefaultParagraphFont"/>
    <w:link w:val="FootnoteText"/>
    <w:rsid w:val="001209DB"/>
  </w:style>
  <w:style w:type="paragraph" w:customStyle="1" w:styleId="tnr11">
    <w:name w:val="tnr11"/>
    <w:basedOn w:val="Normal"/>
    <w:rsid w:val="001209DB"/>
  </w:style>
  <w:style w:type="table" w:styleId="TableGrid">
    <w:name w:val="Table Grid"/>
    <w:basedOn w:val="TableNormal"/>
    <w:rsid w:val="002E15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basedOn w:val="DefaultParagraphFont"/>
    <w:link w:val="Footer"/>
    <w:uiPriority w:val="99"/>
    <w:rsid w:val="002E15DF"/>
    <w:rPr>
      <w:sz w:val="22"/>
    </w:rPr>
  </w:style>
  <w:style w:type="character" w:styleId="PlaceholderText">
    <w:name w:val="Placeholder Text"/>
    <w:basedOn w:val="DefaultParagraphFont"/>
    <w:uiPriority w:val="99"/>
    <w:semiHidden/>
    <w:rsid w:val="00D709F6"/>
    <w:rPr>
      <w:color w:val="808080"/>
    </w:rPr>
  </w:style>
  <w:style w:type="paragraph" w:styleId="ListParagraph">
    <w:name w:val="List Paragraph"/>
    <w:basedOn w:val="Normal"/>
    <w:uiPriority w:val="34"/>
    <w:qFormat/>
    <w:rsid w:val="00CC66DE"/>
    <w:pPr>
      <w:ind w:left="720"/>
      <w:contextualSpacing/>
    </w:pPr>
  </w:style>
  <w:style w:type="paragraph" w:styleId="BalloonText">
    <w:name w:val="Balloon Text"/>
    <w:basedOn w:val="Normal"/>
    <w:link w:val="BalloonTextChar"/>
    <w:rsid w:val="00A90B2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rsid w:val="00A90B2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571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1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00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0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46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73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638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68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32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43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77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customXml" Target="../customXml/item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WORD6\USRTMPLT\FILING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cbb747621869ed1253f6c4741063d99b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8506f9ef88b6d6fbb8e347dcb11d5e8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"/>
          <xsd:enumeration value="Actuarial Support"/>
          <xsd:enumeration value="Rating Relativ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LI-CA-2019-271 - 004 - Pages.docx</DocumentName>
    <LOB xmlns="284cf17f-426a-42b5-8b6d-39684653dd2f">6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Rules;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2019-11-01T04:00:00+00:00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9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LI-CA-2019-271</CircularNumber>
    <Filings xmlns="284cf17f-426a-42b5-8b6d-39684653dd2f" xsi:nil="true"/>
    <KeyMessage xmlns="284cf17f-426a-42b5-8b6d-39684653dd2f">The revised increased limit factors represent a +2.6% change from the increased limit factors currently in effect.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2019-10-23T15:53:34+00:00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Dattolo, Evan</AuthorName>
    <CircId xmlns="284cf17f-426a-42b5-8b6d-39684653dd2f">28097</CircId>
    <KeyMessageDoc xmlns="284cf17f-426a-42b5-8b6d-39684653dd2f" xsi:nil="true"/>
    <CircularTitleDoc xmlns="284cf17f-426a-42b5-8b6d-39684653dd2f" xsi:nil="true"/>
    <CircularStatus xmlns="284cf17f-426a-42b5-8b6d-39684653dd2f">PDF</CircularStatus>
    <CircularTitle xmlns="284cf17f-426a-42b5-8b6d-39684653dd2f">SOUTH CAROLINA REVISION OF COMMERCIAL AUTOMOBILE LIABILITY INCREASED LIMIT FACTORS FILED; EXHIBITS NEWLY PRESENTED IN EXCEL</CircularTitle>
    <StatisticalService xmlns="284cf17f-426a-42b5-8b6d-39684653dd2f"/>
    <AuthorId xmlns="284cf17f-426a-42b5-8b6d-39684653dd2f">i56647</AuthorId>
  </documentManagement>
</p:properties>
</file>

<file path=customXml/itemProps1.xml><?xml version="1.0" encoding="utf-8"?>
<ds:datastoreItem xmlns:ds="http://schemas.openxmlformats.org/officeDocument/2006/customXml" ds:itemID="{AC1A3488-92BC-4277-8CE6-9CFD12FA6BD7}"/>
</file>

<file path=customXml/itemProps2.xml><?xml version="1.0" encoding="utf-8"?>
<ds:datastoreItem xmlns:ds="http://schemas.openxmlformats.org/officeDocument/2006/customXml" ds:itemID="{C267DB52-03A0-4200-A9E8-0A824C90B735}"/>
</file>

<file path=customXml/itemProps3.xml><?xml version="1.0" encoding="utf-8"?>
<ds:datastoreItem xmlns:ds="http://schemas.openxmlformats.org/officeDocument/2006/customXml" ds:itemID="{FA70F07E-B508-4F6C-B5F4-1E5FB5979D1F}"/>
</file>

<file path=customXml/itemProps4.xml><?xml version="1.0" encoding="utf-8"?>
<ds:datastoreItem xmlns:ds="http://schemas.openxmlformats.org/officeDocument/2006/customXml" ds:itemID="{A8FC89A0-70C0-4B55-BA52-59F490E58F62}"/>
</file>

<file path=docProps/app.xml><?xml version="1.0" encoding="utf-8"?>
<Properties xmlns="http://schemas.openxmlformats.org/officeDocument/2006/extended-properties" xmlns:vt="http://schemas.openxmlformats.org/officeDocument/2006/docPropsVTypes">
  <Template>FILINGS.DOT</Template>
  <TotalTime>0</TotalTime>
  <Pages>1</Pages>
  <Words>273</Words>
  <Characters>1270</Characters>
  <Application>Microsoft Office Word</Application>
  <DocSecurity>0</DocSecurity>
  <Lines>423</Lines>
  <Paragraphs>220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cp:lastPrinted>2004-05-07T14:17:00Z</cp:lastPrinted>
  <dcterms:created xsi:type="dcterms:W3CDTF">2019-10-07T20:07:00Z</dcterms:created>
  <dcterms:modified xsi:type="dcterms:W3CDTF">2019-10-18T12:29:00Z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-336918028</vt:i4>
  </property>
  <property fmtid="{D5CDD505-2E9C-101B-9397-08002B2CF9AE}" pid="3" name="_ReviewingToolsShownOnce">
    <vt:lpwstr/>
  </property>
  <property fmtid="{D5CDD505-2E9C-101B-9397-08002B2CF9AE}" pid="4" name="ContentTypeId">
    <vt:lpwstr>0x0101002A7B4D783DF0499AA9CFFB0BDFDF2D2C00CB00C863CB8C1547902AA8E1AACFBF68</vt:lpwstr>
  </property>
  <property fmtid="{D5CDD505-2E9C-101B-9397-08002B2CF9AE}" pid="5" name="Service1">
    <vt:lpwstr>RU</vt:lpwstr>
  </property>
  <property fmtid="{D5CDD505-2E9C-101B-9397-08002B2CF9AE}" pid="6" name="Jurs">
    <vt:lpwstr>43;#SC</vt:lpwstr>
  </property>
  <property fmtid="{D5CDD505-2E9C-101B-9397-08002B2CF9AE}" pid="7" name="CircularComments">
    <vt:lpwstr/>
  </property>
  <property fmtid="{D5CDD505-2E9C-101B-9397-08002B2CF9AE}" pid="8" name="_docset_NoMedatataSyncRequired">
    <vt:lpwstr>False</vt:lpwstr>
  </property>
</Properties>
</file>