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C86" w:rsidRDefault="00050C86" w:rsidP="00C31D85">
      <w:pPr>
        <w:pStyle w:val="boxrule"/>
      </w:pPr>
      <w:r>
        <w:t>100.  INCREASED LIABILITY LIMITS</w:t>
      </w:r>
      <w:bookmarkStart w:id="0" w:name="_GoBack"/>
      <w:bookmarkEnd w:id="0"/>
    </w:p>
    <w:p w:rsidR="00050C86" w:rsidRDefault="00050C86" w:rsidP="00C31D85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050C86" w:rsidRDefault="00050C86" w:rsidP="00C31D85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080"/>
        <w:gridCol w:w="60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  <w:tblGridChange w:id="1">
          <w:tblGrid>
            <w:gridCol w:w="200"/>
            <w:gridCol w:w="1080"/>
            <w:gridCol w:w="600"/>
            <w:gridCol w:w="1060"/>
            <w:gridCol w:w="620"/>
            <w:gridCol w:w="1060"/>
            <w:gridCol w:w="620"/>
            <w:gridCol w:w="1060"/>
            <w:gridCol w:w="620"/>
            <w:gridCol w:w="1060"/>
            <w:gridCol w:w="620"/>
            <w:gridCol w:w="1060"/>
            <w:gridCol w:w="620"/>
          </w:tblGrid>
        </w:tblGridChange>
      </w:tblGrid>
      <w:tr w:rsidR="00050C86" w:rsidRPr="003F374B" w:rsidTr="00CF5832">
        <w:trPr>
          <w:cantSplit/>
          <w:trHeight w:val="190"/>
        </w:trPr>
        <w:tc>
          <w:tcPr>
            <w:tcW w:w="200" w:type="dxa"/>
            <w:hideMark/>
          </w:tcPr>
          <w:p w:rsidR="00050C86" w:rsidRDefault="00050C86" w:rsidP="00C31D85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050C86" w:rsidRDefault="00050C86" w:rsidP="00C31D85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0C86" w:rsidRDefault="00050C86" w:rsidP="00C31D85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0C86" w:rsidRDefault="00050C86" w:rsidP="00C31D85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0C86" w:rsidRDefault="00050C86" w:rsidP="00C31D85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0C86" w:rsidRDefault="00050C86" w:rsidP="00C31D85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0C86" w:rsidRDefault="00050C86" w:rsidP="00C31D85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374BAA" w:rsidRPr="003F374B" w:rsidTr="00753FE5">
        <w:trPr>
          <w:cantSplit/>
          <w:trHeight w:val="190"/>
        </w:trPr>
        <w:tc>
          <w:tcPr>
            <w:tcW w:w="200" w:type="dxa"/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4BAA" w:rsidRDefault="00374BAA" w:rsidP="00C31D85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374BAA" w:rsidRPr="00BD36B1" w:rsidRDefault="00083335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" w:author="Author" w:date="2019-11-26T08:55:00Z">
              <w:r w:rsidRPr="00083335">
                <w:rPr>
                  <w:rFonts w:cs="Arial"/>
                  <w:color w:val="000000"/>
                  <w:szCs w:val="18"/>
                </w:rPr>
                <w:t>0.65</w:t>
              </w:r>
            </w:ins>
            <w:del w:id="3" w:author="Author" w:date="2019-11-26T08:55:00Z">
              <w:r w:rsidR="006A36D0" w:rsidDel="00083335">
                <w:rPr>
                  <w:rFonts w:cs="Arial"/>
                  <w:color w:val="000000"/>
                  <w:szCs w:val="18"/>
                </w:rPr>
                <w:delText>0.66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374BAA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4" w:author="Author" w:date="2019-11-26T08:57:00Z">
              <w:r w:rsidRPr="00F62CA6">
                <w:rPr>
                  <w:szCs w:val="18"/>
                </w:rPr>
                <w:t>0.65</w:t>
              </w:r>
            </w:ins>
            <w:del w:id="5" w:author="Author" w:date="2019-11-26T08:57:00Z">
              <w:r w:rsidR="00374BAA" w:rsidDel="00F62CA6">
                <w:rPr>
                  <w:szCs w:val="18"/>
                </w:rPr>
                <w:delText>0.66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374BAA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6" w:author="Author" w:date="2019-11-26T09:06:00Z">
              <w:r w:rsidRPr="00F62CA6">
                <w:rPr>
                  <w:rFonts w:cs="Arial"/>
                  <w:color w:val="000000"/>
                  <w:szCs w:val="18"/>
                </w:rPr>
                <w:t>0.65</w:t>
              </w:r>
            </w:ins>
            <w:del w:id="7" w:author="Author" w:date="2019-11-26T09:06:00Z">
              <w:r w:rsidR="00374BAA" w:rsidRPr="00BD36B1" w:rsidDel="00F62CA6">
                <w:rPr>
                  <w:rFonts w:cs="Arial"/>
                  <w:color w:val="000000"/>
                  <w:szCs w:val="18"/>
                </w:rPr>
                <w:delText>0.66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0.67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  <w:jc w:val="center"/>
            </w:pPr>
          </w:p>
        </w:tc>
      </w:tr>
      <w:tr w:rsidR="001C1BA6" w:rsidRPr="003F374B" w:rsidTr="00083335">
        <w:trPr>
          <w:cantSplit/>
          <w:trHeight w:val="190"/>
        </w:trPr>
        <w:tc>
          <w:tcPr>
            <w:tcW w:w="200" w:type="dxa"/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4BAA" w:rsidRDefault="00374BAA" w:rsidP="00C31D85">
            <w:pPr>
              <w:pStyle w:val="tabletext11"/>
              <w:jc w:val="right"/>
            </w:pPr>
            <w: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4BAA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8" w:author="Author" w:date="2019-11-26T08:55:00Z">
              <w:r w:rsidRPr="00F62CA6">
                <w:rPr>
                  <w:rFonts w:cs="Arial"/>
                  <w:szCs w:val="18"/>
                </w:rPr>
                <w:t>0.90</w:t>
              </w:r>
            </w:ins>
            <w:del w:id="9" w:author="Author" w:date="2019-11-26T08:55:00Z">
              <w:r w:rsidR="003F0BA5" w:rsidDel="00F62CA6">
                <w:rPr>
                  <w:rFonts w:cs="Arial"/>
                  <w:szCs w:val="18"/>
                </w:rPr>
                <w:delText>0.91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4BAA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0" w:author="Author" w:date="2019-11-26T09:00:00Z">
              <w:r w:rsidRPr="00F62CA6">
                <w:rPr>
                  <w:rFonts w:cs="Arial"/>
                  <w:szCs w:val="18"/>
                </w:rPr>
                <w:t>0.89</w:t>
              </w:r>
            </w:ins>
            <w:del w:id="11" w:author="Author" w:date="2019-11-26T09:00:00Z">
              <w:r w:rsidR="00374BAA" w:rsidRPr="00BD36B1" w:rsidDel="00F62CA6">
                <w:rPr>
                  <w:rFonts w:cs="Arial"/>
                  <w:szCs w:val="18"/>
                </w:rPr>
                <w:delText>0.90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rPr>
                <w:szCs w:val="18"/>
              </w:rPr>
              <w:t>0.91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  <w:jc w:val="center"/>
            </w:pPr>
          </w:p>
        </w:tc>
      </w:tr>
      <w:tr w:rsidR="00050C86" w:rsidRPr="003F374B" w:rsidTr="00C37831">
        <w:trPr>
          <w:cantSplit/>
          <w:trHeight w:val="190"/>
        </w:trPr>
        <w:tc>
          <w:tcPr>
            <w:tcW w:w="200" w:type="dxa"/>
          </w:tcPr>
          <w:p w:rsidR="00050C86" w:rsidRDefault="00050C86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50C86" w:rsidRDefault="00050C86" w:rsidP="00C31D85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0C86" w:rsidRDefault="00050C86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50C86" w:rsidRPr="00BD36B1" w:rsidRDefault="00050C8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0C86" w:rsidRPr="00BD36B1" w:rsidRDefault="00050C86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50C86" w:rsidRPr="00BD36B1" w:rsidRDefault="00050C8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0C86" w:rsidRPr="00BD36B1" w:rsidRDefault="00050C86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50C86" w:rsidRPr="00BD36B1" w:rsidRDefault="00050C8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0C86" w:rsidRPr="00BD36B1" w:rsidRDefault="00050C86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50C86" w:rsidRPr="00BD36B1" w:rsidRDefault="00050C8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0C86" w:rsidRPr="00BD36B1" w:rsidRDefault="00050C86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50C86" w:rsidRPr="00BD36B1" w:rsidRDefault="00050C8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0C86" w:rsidRDefault="00050C86" w:rsidP="00C31D85">
            <w:pPr>
              <w:pStyle w:val="tabletext11"/>
              <w:jc w:val="center"/>
            </w:pPr>
          </w:p>
        </w:tc>
      </w:tr>
      <w:tr w:rsidR="00F62CA6" w:rsidRPr="003F374B" w:rsidTr="00C37831">
        <w:trPr>
          <w:cantSplit/>
          <w:trHeight w:val="190"/>
        </w:trPr>
        <w:tc>
          <w:tcPr>
            <w:tcW w:w="200" w:type="dxa"/>
          </w:tcPr>
          <w:p w:rsidR="00F62CA6" w:rsidRDefault="00F62CA6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62CA6" w:rsidRDefault="00F62CA6" w:rsidP="00C31D85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2CA6" w:rsidRDefault="00F62CA6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62CA6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2CA6" w:rsidRPr="00BD36B1" w:rsidRDefault="00F62CA6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62CA6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2" w:author="Author" w:date="2019-11-26T08:58:00Z">
              <w:r w:rsidRPr="00702562">
                <w:t>1.07</w:t>
              </w:r>
            </w:ins>
            <w:del w:id="13" w:author="Author" w:date="2019-11-26T08:58:00Z">
              <w:r w:rsidRPr="00BD36B1" w:rsidDel="002972F1">
                <w:rPr>
                  <w:rFonts w:cs="Arial"/>
                  <w:szCs w:val="18"/>
                </w:rPr>
                <w:delText>1.06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2CA6" w:rsidRPr="00BD36B1" w:rsidRDefault="00F62CA6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62CA6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2CA6" w:rsidRPr="00BD36B1" w:rsidRDefault="00F62CA6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62CA6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2CA6" w:rsidRPr="00BD36B1" w:rsidRDefault="00F62CA6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62CA6" w:rsidRPr="00BD36B1" w:rsidRDefault="00F62CA6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62CA6" w:rsidRDefault="00F62CA6" w:rsidP="00C31D85">
            <w:pPr>
              <w:pStyle w:val="tabletext11"/>
              <w:jc w:val="center"/>
            </w:pPr>
          </w:p>
        </w:tc>
      </w:tr>
      <w:tr w:rsidR="00B1222F" w:rsidRPr="003F374B" w:rsidTr="00C37831">
        <w:trPr>
          <w:cantSplit/>
          <w:trHeight w:val="190"/>
        </w:trPr>
        <w:tc>
          <w:tcPr>
            <w:tcW w:w="200" w:type="dxa"/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Default="00B1222F" w:rsidP="00C31D85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4" w:author="Author" w:date="2019-11-26T08:56:00Z">
              <w:r w:rsidRPr="00FC0F11">
                <w:t>1.12</w:t>
              </w:r>
            </w:ins>
            <w:del w:id="15" w:author="Author" w:date="2019-11-26T08:56:00Z">
              <w:r w:rsidDel="00C0526F">
                <w:delText>1.11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6" w:author="Author" w:date="2019-11-26T08:58:00Z">
              <w:r w:rsidRPr="00702562">
                <w:t>1.13</w:t>
              </w:r>
            </w:ins>
            <w:del w:id="17" w:author="Author" w:date="2019-11-26T08:58:00Z">
              <w:r w:rsidRPr="00BD36B1" w:rsidDel="002972F1">
                <w:rPr>
                  <w:rFonts w:cs="Arial"/>
                  <w:szCs w:val="18"/>
                </w:rPr>
                <w:delText>1.12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8" w:author="Author" w:date="2019-11-26T09:00:00Z">
              <w:r w:rsidRPr="00897159">
                <w:t>1.13</w:t>
              </w:r>
            </w:ins>
            <w:del w:id="19" w:author="Author" w:date="2019-11-26T09:00:00Z">
              <w:r w:rsidDel="00CA163F">
                <w:delText>1.12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0" w:author="Author" w:date="2019-11-26T09:06:00Z">
              <w:r w:rsidRPr="00BC61E4">
                <w:t>1.13</w:t>
              </w:r>
            </w:ins>
            <w:del w:id="21" w:author="Author" w:date="2019-11-26T09:06:00Z">
              <w:r w:rsidRPr="00BD36B1" w:rsidDel="00721A70">
                <w:rPr>
                  <w:rFonts w:cs="Arial"/>
                  <w:szCs w:val="18"/>
                </w:rPr>
                <w:delText>1.12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 w:rsidRPr="00BD36B1">
              <w:rPr>
                <w:rFonts w:cs="Arial"/>
                <w:szCs w:val="18"/>
              </w:rPr>
              <w:t>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22" w:author="Author" w:date="2019-11-26T08:58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3" w:author="Author" w:date="2019-11-26T08:58:00Z">
            <w:trPr>
              <w:cantSplit/>
              <w:trHeight w:val="190"/>
            </w:trPr>
          </w:trPrChange>
        </w:trPr>
        <w:tc>
          <w:tcPr>
            <w:tcW w:w="200" w:type="dxa"/>
            <w:tcPrChange w:id="24" w:author="Author" w:date="2019-11-26T08:58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5" w:author="Author" w:date="2019-11-26T08:58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6" w:author="Author" w:date="2019-11-26T08:58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7" w:author="Author" w:date="2019-11-26T08:58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8" w:author="Author" w:date="2019-11-26T08:56:00Z">
              <w:r w:rsidRPr="00FC0F11">
                <w:t>1.21</w:t>
              </w:r>
            </w:ins>
            <w:del w:id="29" w:author="Author" w:date="2019-11-26T08:56:00Z">
              <w:r w:rsidDel="00C0526F">
                <w:delText>1.20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0" w:author="Author" w:date="2019-11-26T08:58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1" w:author="Author" w:date="2019-11-26T08:58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2" w:author="Author" w:date="2019-11-26T08:58:00Z">
              <w:r w:rsidRPr="00702562">
                <w:t>1.23</w:t>
              </w:r>
            </w:ins>
            <w:del w:id="33" w:author="Author" w:date="2019-11-26T08:58:00Z">
              <w:r w:rsidDel="002972F1">
                <w:rPr>
                  <w:szCs w:val="18"/>
                </w:rPr>
                <w:delText>1.22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4" w:author="Author" w:date="2019-11-26T08:58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5" w:author="Author" w:date="2019-11-26T08:58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6" w:author="Author" w:date="2019-11-26T09:00:00Z">
              <w:r w:rsidRPr="00897159">
                <w:t>1.23</w:t>
              </w:r>
            </w:ins>
            <w:del w:id="37" w:author="Author" w:date="2019-11-26T09:00:00Z">
              <w:r w:rsidDel="00CA163F">
                <w:delText>1.22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8" w:author="Author" w:date="2019-11-26T08:58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9" w:author="Author" w:date="2019-11-26T08:58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40" w:author="Author" w:date="2019-11-26T09:06:00Z">
              <w:r w:rsidRPr="00BC61E4">
                <w:t>1.24</w:t>
              </w:r>
            </w:ins>
            <w:del w:id="41" w:author="Author" w:date="2019-11-26T09:06:00Z">
              <w:r w:rsidRPr="00BD36B1" w:rsidDel="00721A70">
                <w:rPr>
                  <w:rFonts w:cs="Arial"/>
                  <w:szCs w:val="18"/>
                </w:rPr>
                <w:delText>1.22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2" w:author="Author" w:date="2019-11-26T08:58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43" w:author="Author" w:date="2019-11-26T08:58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4" w:author="Author" w:date="2019-11-26T08:58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374BAA" w:rsidRPr="003F374B" w:rsidTr="00C37831">
        <w:trPr>
          <w:cantSplit/>
          <w:trHeight w:val="190"/>
        </w:trPr>
        <w:tc>
          <w:tcPr>
            <w:tcW w:w="200" w:type="dxa"/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Default="00374BAA" w:rsidP="00C31D85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45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46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47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48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9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50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51" w:author="Author" w:date="2019-11-26T08:56:00Z">
              <w:r w:rsidRPr="008222CE">
                <w:t>1.29</w:t>
              </w:r>
            </w:ins>
            <w:del w:id="52" w:author="Author" w:date="2019-11-26T08:56:00Z">
              <w:r w:rsidDel="00742C69">
                <w:delText>1.27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53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54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55" w:author="Author" w:date="2019-11-26T08:58:00Z">
              <w:r w:rsidRPr="00A76EC0">
                <w:t>1.32</w:t>
              </w:r>
            </w:ins>
            <w:del w:id="56" w:author="Author" w:date="2019-11-26T08:58:00Z">
              <w:r w:rsidDel="00E9034E">
                <w:rPr>
                  <w:bCs/>
                  <w:szCs w:val="18"/>
                </w:rPr>
                <w:delText>1.30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7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58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59" w:author="Author" w:date="2019-11-26T09:00:00Z">
              <w:r w:rsidRPr="00084BC8">
                <w:t>1.32</w:t>
              </w:r>
            </w:ins>
            <w:del w:id="60" w:author="Author" w:date="2019-11-26T09:00:00Z">
              <w:r w:rsidRPr="00BD36B1" w:rsidDel="00B23F36">
                <w:rPr>
                  <w:rFonts w:cs="Arial"/>
                  <w:color w:val="000000"/>
                  <w:szCs w:val="18"/>
                </w:rPr>
                <w:delText>1.31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61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62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63" w:author="Author" w:date="2019-11-26T09:06:00Z">
              <w:r w:rsidRPr="00D06D7B">
                <w:t>1.32</w:t>
              </w:r>
            </w:ins>
            <w:del w:id="64" w:author="Author" w:date="2019-11-26T09:06:00Z">
              <w:r w:rsidRPr="00BD36B1" w:rsidDel="00195EB3">
                <w:rPr>
                  <w:rFonts w:cs="Arial"/>
                  <w:color w:val="000000"/>
                  <w:szCs w:val="18"/>
                </w:rPr>
                <w:delText>1.30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65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66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67" w:author="Author" w:date="2019-11-26T09:02:00Z">
              <w:r w:rsidRPr="00F62CA6">
                <w:t>1.27</w:t>
              </w:r>
            </w:ins>
            <w:del w:id="68" w:author="Author" w:date="2019-11-26T09:02:00Z">
              <w:r w:rsidDel="00F62CA6">
                <w:delText>1.28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69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70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71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72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73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74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75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76" w:author="Author" w:date="2019-11-26T08:56:00Z">
              <w:r w:rsidRPr="008222CE">
                <w:t>1.35</w:t>
              </w:r>
            </w:ins>
            <w:del w:id="77" w:author="Author" w:date="2019-11-26T08:56:00Z">
              <w:r w:rsidDel="00742C69">
                <w:delText>1.33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78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79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80" w:author="Author" w:date="2019-11-26T08:58:00Z">
              <w:r w:rsidRPr="00A76EC0">
                <w:t>1.39</w:t>
              </w:r>
            </w:ins>
            <w:del w:id="81" w:author="Author" w:date="2019-11-26T08:58:00Z">
              <w:r w:rsidDel="00E9034E">
                <w:rPr>
                  <w:bCs/>
                  <w:szCs w:val="18"/>
                </w:rPr>
                <w:delText>1.38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82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83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84" w:author="Author" w:date="2019-11-26T09:00:00Z">
              <w:r w:rsidRPr="00084BC8">
                <w:t>1.40</w:t>
              </w:r>
            </w:ins>
            <w:del w:id="85" w:author="Author" w:date="2019-11-26T09:00:00Z">
              <w:r w:rsidDel="00B23F36">
                <w:delText>1.38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86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87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88" w:author="Author" w:date="2019-11-26T09:06:00Z">
              <w:r w:rsidRPr="00D06D7B">
                <w:t>1.40</w:t>
              </w:r>
            </w:ins>
            <w:del w:id="89" w:author="Author" w:date="2019-11-26T09:06:00Z">
              <w:r w:rsidRPr="00BD36B1" w:rsidDel="00195EB3">
                <w:rPr>
                  <w:rFonts w:cs="Arial"/>
                  <w:color w:val="000000"/>
                  <w:szCs w:val="18"/>
                </w:rPr>
                <w:delText>1.37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90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91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92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93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94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95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96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97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98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99" w:author="Author" w:date="2019-11-26T08:56:00Z">
              <w:r w:rsidRPr="008222CE">
                <w:t>1.41</w:t>
              </w:r>
            </w:ins>
            <w:del w:id="100" w:author="Author" w:date="2019-11-26T08:56:00Z">
              <w:r w:rsidDel="00742C69">
                <w:delText>1.38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01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02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03" w:author="Author" w:date="2019-11-26T08:58:00Z">
              <w:r w:rsidRPr="00A76EC0">
                <w:t>1.46</w:t>
              </w:r>
            </w:ins>
            <w:del w:id="104" w:author="Author" w:date="2019-11-26T08:58:00Z">
              <w:r w:rsidDel="00E9034E">
                <w:delText>1.44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05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06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07" w:author="Author" w:date="2019-11-26T09:00:00Z">
              <w:r w:rsidRPr="00084BC8">
                <w:t>1.48</w:t>
              </w:r>
            </w:ins>
            <w:del w:id="108" w:author="Author" w:date="2019-11-26T09:00:00Z">
              <w:r w:rsidDel="00B23F36">
                <w:delText>1.45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09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10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11" w:author="Author" w:date="2019-11-26T09:06:00Z">
              <w:r w:rsidRPr="00D06D7B">
                <w:t>1.47</w:t>
              </w:r>
            </w:ins>
            <w:del w:id="112" w:author="Author" w:date="2019-11-26T09:06:00Z">
              <w:r w:rsidRPr="00BD36B1" w:rsidDel="00195EB3">
                <w:rPr>
                  <w:rFonts w:cs="Arial"/>
                  <w:color w:val="000000"/>
                  <w:szCs w:val="18"/>
                </w:rPr>
                <w:delText>1.43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13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14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15" w:author="Author" w:date="2019-11-26T09:03:00Z">
              <w:r w:rsidRPr="008A41AB">
                <w:t>1.39</w:t>
              </w:r>
            </w:ins>
            <w:del w:id="116" w:author="Author" w:date="2019-11-26T09:03:00Z">
              <w:r w:rsidDel="00E913DA">
                <w:delText>1.40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17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118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19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120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21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22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23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24" w:author="Author" w:date="2019-11-26T08:56:00Z">
              <w:r w:rsidRPr="008222CE">
                <w:t>1.46</w:t>
              </w:r>
            </w:ins>
            <w:del w:id="125" w:author="Author" w:date="2019-11-26T08:56:00Z">
              <w:r w:rsidDel="00742C69">
                <w:delText>1.43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26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27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28" w:author="Author" w:date="2019-11-26T08:58:00Z">
              <w:r w:rsidRPr="00A76EC0">
                <w:t>1.52</w:t>
              </w:r>
            </w:ins>
            <w:del w:id="129" w:author="Author" w:date="2019-11-26T08:58:00Z">
              <w:r w:rsidDel="00E9034E">
                <w:delText>1.50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30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31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32" w:author="Author" w:date="2019-11-26T09:00:00Z">
              <w:r w:rsidRPr="00084BC8">
                <w:t>1.54</w:t>
              </w:r>
            </w:ins>
            <w:del w:id="133" w:author="Author" w:date="2019-11-26T09:00:00Z">
              <w:r w:rsidDel="00B23F36">
                <w:delText>1.51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34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35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36" w:author="Author" w:date="2019-11-26T09:06:00Z">
              <w:r w:rsidRPr="00D06D7B">
                <w:t>1.53</w:t>
              </w:r>
            </w:ins>
            <w:del w:id="137" w:author="Author" w:date="2019-11-26T09:06:00Z">
              <w:r w:rsidRPr="00BD36B1" w:rsidDel="00195EB3">
                <w:rPr>
                  <w:rFonts w:cs="Arial"/>
                  <w:color w:val="000000"/>
                  <w:szCs w:val="18"/>
                </w:rPr>
                <w:delText>1.49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38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39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40" w:author="Author" w:date="2019-11-26T09:03:00Z">
              <w:r w:rsidRPr="008A41AB">
                <w:t>1.44</w:t>
              </w:r>
            </w:ins>
            <w:del w:id="141" w:author="Author" w:date="2019-11-26T09:03:00Z">
              <w:r w:rsidDel="00E913DA">
                <w:delText>1.45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2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143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44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145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46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48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49" w:author="Author" w:date="2019-11-26T08:56:00Z">
              <w:r w:rsidRPr="00F62CA6">
                <w:t>1.55</w:t>
              </w:r>
            </w:ins>
            <w:del w:id="150" w:author="Author" w:date="2019-11-26T08:56:00Z">
              <w:r w:rsidDel="00F62CA6">
                <w:delText>1.52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51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52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53" w:author="Author" w:date="2019-11-26T08:58:00Z">
              <w:r w:rsidRPr="00F62CA6">
                <w:t>1.63</w:t>
              </w:r>
            </w:ins>
            <w:del w:id="154" w:author="Author" w:date="2019-11-26T08:58:00Z">
              <w:r w:rsidDel="00F62CA6">
                <w:delText>1.61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55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56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57" w:author="Author" w:date="2019-11-26T09:00:00Z">
              <w:r w:rsidRPr="00F62CA6">
                <w:t>1.66</w:t>
              </w:r>
            </w:ins>
            <w:del w:id="158" w:author="Author" w:date="2019-11-26T09:00:00Z">
              <w:r w:rsidDel="00F62CA6">
                <w:delText>1.61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59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60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61" w:author="Author" w:date="2019-11-26T09:06:00Z">
              <w:r w:rsidRPr="00D06D7B">
                <w:t>1.64</w:t>
              </w:r>
            </w:ins>
            <w:del w:id="162" w:author="Author" w:date="2019-11-26T09:06:00Z">
              <w:r w:rsidRPr="00BD36B1" w:rsidDel="00195EB3">
                <w:rPr>
                  <w:rFonts w:cs="Arial"/>
                  <w:color w:val="000000"/>
                  <w:szCs w:val="18"/>
                </w:rPr>
                <w:delText>1.59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63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64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65" w:author="Author" w:date="2019-11-26T09:03:00Z">
              <w:r w:rsidRPr="00F62CA6">
                <w:t>1.53</w:t>
              </w:r>
            </w:ins>
            <w:del w:id="166" w:author="Author" w:date="2019-11-26T09:03:00Z">
              <w:r w:rsidDel="00F62CA6">
                <w:delText>1.54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7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374BAA" w:rsidRPr="003F374B" w:rsidTr="00C37831">
        <w:trPr>
          <w:cantSplit/>
          <w:trHeight w:val="190"/>
        </w:trPr>
        <w:tc>
          <w:tcPr>
            <w:tcW w:w="200" w:type="dxa"/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Default="00374BAA" w:rsidP="00C31D85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  <w:jc w:val="center"/>
            </w:pPr>
          </w:p>
        </w:tc>
      </w:tr>
      <w:tr w:rsidR="00B1222F" w:rsidRPr="003F374B" w:rsidTr="00083335">
        <w:trPr>
          <w:cantSplit/>
          <w:trHeight w:val="190"/>
        </w:trPr>
        <w:tc>
          <w:tcPr>
            <w:tcW w:w="200" w:type="dxa"/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Default="00B1222F" w:rsidP="00C31D85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68" w:author="Author" w:date="2019-11-26T08:57:00Z">
              <w:r w:rsidRPr="00BD3124">
                <w:t>1.63</w:t>
              </w:r>
            </w:ins>
            <w:del w:id="169" w:author="Author" w:date="2019-11-26T08:57:00Z">
              <w:r w:rsidDel="00DD5814">
                <w:delText>1.59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70" w:author="Author" w:date="2019-11-26T08:59:00Z">
              <w:r w:rsidRPr="00AE3099">
                <w:t>1.72</w:t>
              </w:r>
            </w:ins>
            <w:del w:id="171" w:author="Author" w:date="2019-11-26T08:59:00Z">
              <w:r w:rsidDel="001128F6">
                <w:delText>1.70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72" w:author="Author" w:date="2019-11-26T09:01:00Z">
              <w:r w:rsidRPr="008526E0">
                <w:t>1.76</w:t>
              </w:r>
            </w:ins>
            <w:del w:id="173" w:author="Author" w:date="2019-11-26T09:01:00Z">
              <w:r w:rsidDel="00541088">
                <w:delText>1.70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74" w:author="Author" w:date="2019-11-26T09:06:00Z">
              <w:r w:rsidRPr="00247F16">
                <w:t>1.74</w:t>
              </w:r>
            </w:ins>
            <w:del w:id="175" w:author="Author" w:date="2019-11-26T09:06:00Z">
              <w:r w:rsidDel="009021D3">
                <w:delText>1.67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1.61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176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177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178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79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0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81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82" w:author="Author" w:date="2019-11-26T08:57:00Z">
              <w:r w:rsidRPr="00BD3124">
                <w:t>1.72</w:t>
              </w:r>
            </w:ins>
            <w:del w:id="183" w:author="Author" w:date="2019-11-26T08:57:00Z">
              <w:r w:rsidDel="00DD5814">
                <w:delText>1.67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84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85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86" w:author="Author" w:date="2019-11-26T08:59:00Z">
              <w:r w:rsidRPr="00AE3099">
                <w:t>1.84</w:t>
              </w:r>
            </w:ins>
            <w:del w:id="187" w:author="Author" w:date="2019-11-26T08:59:00Z">
              <w:r w:rsidDel="001128F6">
                <w:delText>1.82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88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89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90" w:author="Author" w:date="2019-11-26T09:01:00Z">
              <w:r w:rsidRPr="008526E0">
                <w:t>1.88</w:t>
              </w:r>
            </w:ins>
            <w:del w:id="191" w:author="Author" w:date="2019-11-26T09:01:00Z">
              <w:r w:rsidDel="00541088">
                <w:delText>1.81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92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93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94" w:author="Author" w:date="2019-11-26T09:06:00Z">
              <w:r w:rsidRPr="00247F16">
                <w:t>1.86</w:t>
              </w:r>
            </w:ins>
            <w:del w:id="195" w:author="Author" w:date="2019-11-26T09:06:00Z">
              <w:r w:rsidRPr="00BD36B1" w:rsidDel="009021D3">
                <w:rPr>
                  <w:rFonts w:cs="Arial"/>
                  <w:color w:val="000000"/>
                  <w:szCs w:val="18"/>
                </w:rPr>
                <w:delText>1.78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196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197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198" w:author="Author" w:date="2019-11-26T09:03:00Z">
              <w:r w:rsidRPr="005C3939">
                <w:t>1.70</w:t>
              </w:r>
            </w:ins>
            <w:del w:id="199" w:author="Author" w:date="2019-11-26T09:03:00Z">
              <w:r w:rsidDel="002D653A">
                <w:delText>1.71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00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201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02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203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04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05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06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07" w:author="Author" w:date="2019-11-26T08:57:00Z">
              <w:r w:rsidRPr="00BD3124">
                <w:t>1.85</w:t>
              </w:r>
            </w:ins>
            <w:del w:id="208" w:author="Author" w:date="2019-11-26T08:57:00Z">
              <w:r w:rsidDel="00DD5814">
                <w:delText>1.79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09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10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11" w:author="Author" w:date="2019-11-26T08:59:00Z">
              <w:r w:rsidRPr="00AE3099">
                <w:t>2.00</w:t>
              </w:r>
            </w:ins>
            <w:del w:id="212" w:author="Author" w:date="2019-11-26T08:59:00Z">
              <w:r w:rsidDel="001128F6">
                <w:delText>1.98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13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14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15" w:author="Author" w:date="2019-11-26T09:01:00Z">
              <w:r w:rsidRPr="008526E0">
                <w:t>2.04</w:t>
              </w:r>
            </w:ins>
            <w:del w:id="216" w:author="Author" w:date="2019-11-26T09:01:00Z">
              <w:r w:rsidDel="00541088">
                <w:delText>1.95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17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18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19" w:author="Author" w:date="2019-11-26T09:06:00Z">
              <w:r w:rsidRPr="00247F16">
                <w:t>2.02</w:t>
              </w:r>
            </w:ins>
            <w:del w:id="220" w:author="Author" w:date="2019-11-26T09:06:00Z">
              <w:r w:rsidRPr="00BD36B1" w:rsidDel="009021D3">
                <w:rPr>
                  <w:rFonts w:cs="Arial"/>
                  <w:color w:val="000000"/>
                  <w:szCs w:val="18"/>
                </w:rPr>
                <w:delText>1.92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21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22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23" w:author="Author" w:date="2019-11-26T09:03:00Z">
              <w:r w:rsidRPr="005C3939">
                <w:t>1.82</w:t>
              </w:r>
            </w:ins>
            <w:del w:id="224" w:author="Author" w:date="2019-11-26T09:03:00Z">
              <w:r w:rsidDel="002D653A">
                <w:delText>1.83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25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226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27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228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29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30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31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32" w:author="Author" w:date="2019-11-26T08:57:00Z">
              <w:r w:rsidRPr="00BD3124">
                <w:t>2.03</w:t>
              </w:r>
            </w:ins>
            <w:del w:id="233" w:author="Author" w:date="2019-11-26T08:57:00Z">
              <w:r w:rsidDel="00DD5814">
                <w:delText>1.95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34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35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36" w:author="Author" w:date="2019-11-26T08:59:00Z">
              <w:r w:rsidRPr="00AE3099">
                <w:t>2.24</w:t>
              </w:r>
            </w:ins>
            <w:del w:id="237" w:author="Author" w:date="2019-11-26T08:59:00Z">
              <w:r w:rsidDel="001128F6">
                <w:delText>2.22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38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39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40" w:author="Author" w:date="2019-11-26T09:01:00Z">
              <w:r w:rsidRPr="008526E0">
                <w:t>2.29</w:t>
              </w:r>
            </w:ins>
            <w:del w:id="241" w:author="Author" w:date="2019-11-26T09:01:00Z">
              <w:r w:rsidDel="00541088">
                <w:delText>2.16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42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43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44" w:author="Author" w:date="2019-11-26T09:06:00Z">
              <w:r w:rsidRPr="00247F16">
                <w:t>2.25</w:t>
              </w:r>
            </w:ins>
            <w:del w:id="245" w:author="Author" w:date="2019-11-26T09:06:00Z">
              <w:r w:rsidRPr="00BD36B1" w:rsidDel="009021D3">
                <w:rPr>
                  <w:rFonts w:cs="Arial"/>
                  <w:color w:val="000000"/>
                  <w:szCs w:val="18"/>
                </w:rPr>
                <w:delText>2.11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46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47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1.99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48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249" w:author="Author" w:date="2019-11-26T09:0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50" w:author="Author" w:date="2019-11-26T09:06:00Z">
            <w:trPr>
              <w:cantSplit/>
              <w:trHeight w:val="190"/>
            </w:trPr>
          </w:trPrChange>
        </w:trPr>
        <w:tc>
          <w:tcPr>
            <w:tcW w:w="200" w:type="dxa"/>
            <w:tcPrChange w:id="251" w:author="Author" w:date="2019-11-26T09:06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52" w:author="Author" w:date="2019-11-26T09:06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53" w:author="Author" w:date="2019-11-26T09:06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54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55" w:author="Author" w:date="2019-11-26T08:57:00Z">
              <w:r w:rsidRPr="00BD3124">
                <w:t>2.16</w:t>
              </w:r>
            </w:ins>
            <w:del w:id="256" w:author="Author" w:date="2019-11-26T08:57:00Z">
              <w:r w:rsidDel="00DD5814">
                <w:delText>2.06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7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58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59" w:author="Author" w:date="2019-11-26T08:59:00Z">
              <w:r w:rsidRPr="00AE3099">
                <w:t>2.42</w:t>
              </w:r>
            </w:ins>
            <w:del w:id="260" w:author="Author" w:date="2019-11-26T08:59:00Z">
              <w:r w:rsidDel="001128F6">
                <w:delText>2.40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1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62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63" w:author="Author" w:date="2019-11-26T09:01:00Z">
              <w:r w:rsidRPr="008526E0">
                <w:t>2.48</w:t>
              </w:r>
            </w:ins>
            <w:del w:id="264" w:author="Author" w:date="2019-11-26T09:01:00Z">
              <w:r w:rsidDel="00541088">
                <w:delText>2.32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5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66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67" w:author="Author" w:date="2019-11-26T09:06:00Z">
              <w:r w:rsidRPr="00247F16">
                <w:t>2.41</w:t>
              </w:r>
            </w:ins>
            <w:del w:id="268" w:author="Author" w:date="2019-11-26T09:06:00Z">
              <w:r w:rsidRPr="00BD36B1" w:rsidDel="009021D3">
                <w:rPr>
                  <w:rFonts w:cs="Arial"/>
                  <w:color w:val="000000"/>
                  <w:szCs w:val="18"/>
                </w:rPr>
                <w:delText>2.25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9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70" w:author="Author" w:date="2019-11-26T09:06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71" w:author="Author" w:date="2019-11-26T09:03:00Z">
              <w:r w:rsidRPr="00F62CA6">
                <w:t>2.11</w:t>
              </w:r>
            </w:ins>
            <w:del w:id="272" w:author="Author" w:date="2019-11-26T09:03:00Z">
              <w:r w:rsidDel="00F62CA6">
                <w:delText>2.12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73" w:author="Author" w:date="2019-11-26T09:06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374BAA" w:rsidRPr="003F374B" w:rsidTr="00C37831">
        <w:trPr>
          <w:cantSplit/>
          <w:trHeight w:val="190"/>
        </w:trPr>
        <w:tc>
          <w:tcPr>
            <w:tcW w:w="200" w:type="dxa"/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Default="00374BAA" w:rsidP="00C31D85">
            <w:pPr>
              <w:pStyle w:val="tabletext11"/>
              <w:jc w:val="right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Pr="00BD36B1" w:rsidRDefault="00374BAA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4BAA" w:rsidRPr="00BD36B1" w:rsidRDefault="00374BAA" w:rsidP="00C31D85">
            <w:pPr>
              <w:pStyle w:val="tabletext11"/>
              <w:jc w:val="right"/>
              <w:rPr>
                <w:rFonts w:cs="Arial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4BAA" w:rsidRDefault="00374BAA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274" w:author="Author" w:date="2019-11-26T09:0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275" w:author="Author" w:date="2019-11-26T09:07:00Z">
            <w:trPr>
              <w:cantSplit/>
              <w:trHeight w:val="190"/>
            </w:trPr>
          </w:trPrChange>
        </w:trPr>
        <w:tc>
          <w:tcPr>
            <w:tcW w:w="200" w:type="dxa"/>
            <w:tcPrChange w:id="276" w:author="Author" w:date="2019-11-26T09:07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77" w:author="Author" w:date="2019-11-26T09:07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78" w:author="Author" w:date="2019-11-26T09:07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79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80" w:author="Author" w:date="2019-11-26T08:57:00Z">
              <w:r w:rsidRPr="0076126D">
                <w:t>2.26</w:t>
              </w:r>
            </w:ins>
            <w:del w:id="281" w:author="Author" w:date="2019-11-26T08:57:00Z">
              <w:r w:rsidDel="00EB0AEF">
                <w:delText>2.16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82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83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84" w:author="Author" w:date="2019-11-26T08:59:00Z">
              <w:r w:rsidRPr="00967F52">
                <w:t>2.57</w:t>
              </w:r>
            </w:ins>
            <w:del w:id="285" w:author="Author" w:date="2019-11-26T08:59:00Z">
              <w:r w:rsidDel="001909F1">
                <w:delText>2.54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86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87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88" w:author="Author" w:date="2019-11-26T09:01:00Z">
              <w:r w:rsidRPr="00780B3E">
                <w:t>2.64</w:t>
              </w:r>
            </w:ins>
            <w:del w:id="289" w:author="Author" w:date="2019-11-26T09:01:00Z">
              <w:r w:rsidDel="00F26661">
                <w:delText>2.45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90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91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92" w:author="Author" w:date="2019-11-26T09:07:00Z">
              <w:r w:rsidRPr="003F564E">
                <w:t>2.54</w:t>
              </w:r>
            </w:ins>
            <w:del w:id="293" w:author="Author" w:date="2019-11-26T09:07:00Z">
              <w:r w:rsidRPr="00BD36B1" w:rsidDel="00C504FB">
                <w:rPr>
                  <w:rFonts w:cs="Arial"/>
                  <w:color w:val="000000"/>
                  <w:szCs w:val="18"/>
                </w:rPr>
                <w:delText>2.36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94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295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296" w:author="Author" w:date="2019-11-26T09:04:00Z">
              <w:r w:rsidRPr="00F62CA6">
                <w:t>2.21</w:t>
              </w:r>
            </w:ins>
            <w:del w:id="297" w:author="Author" w:date="2019-11-26T09:04:00Z">
              <w:r w:rsidDel="00F62CA6">
                <w:delText>2.22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98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299" w:author="Author" w:date="2019-11-26T09:0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00" w:author="Author" w:date="2019-11-26T09:07:00Z">
            <w:trPr>
              <w:cantSplit/>
              <w:trHeight w:val="190"/>
            </w:trPr>
          </w:trPrChange>
        </w:trPr>
        <w:tc>
          <w:tcPr>
            <w:tcW w:w="200" w:type="dxa"/>
            <w:tcPrChange w:id="301" w:author="Author" w:date="2019-11-26T09:07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02" w:author="Author" w:date="2019-11-26T09:07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03" w:author="Author" w:date="2019-11-26T09:07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04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05" w:author="Author" w:date="2019-11-26T08:57:00Z">
              <w:r w:rsidRPr="0076126D">
                <w:t>2.35</w:t>
              </w:r>
            </w:ins>
            <w:del w:id="306" w:author="Author" w:date="2019-11-26T08:57:00Z">
              <w:r w:rsidDel="00EB0AEF">
                <w:delText>2.24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07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08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09" w:author="Author" w:date="2019-11-26T08:59:00Z">
              <w:r w:rsidRPr="00967F52">
                <w:t>2.69</w:t>
              </w:r>
            </w:ins>
            <w:del w:id="310" w:author="Author" w:date="2019-11-26T08:59:00Z">
              <w:r w:rsidDel="001909F1">
                <w:delText>2.67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11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12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13" w:author="Author" w:date="2019-11-26T09:01:00Z">
              <w:r w:rsidRPr="00780B3E">
                <w:t>2.78</w:t>
              </w:r>
            </w:ins>
            <w:del w:id="314" w:author="Author" w:date="2019-11-26T09:01:00Z">
              <w:r w:rsidDel="00F26661">
                <w:delText>2.57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15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16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vAlign w:val="bottom"/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17" w:author="Author" w:date="2019-11-26T09:07:00Z">
              <w:r w:rsidRPr="003F564E">
                <w:t>2.66</w:t>
              </w:r>
            </w:ins>
            <w:del w:id="318" w:author="Author" w:date="2019-11-26T09:07:00Z">
              <w:r w:rsidRPr="00BD36B1" w:rsidDel="00C504FB">
                <w:rPr>
                  <w:rFonts w:cs="Arial"/>
                  <w:color w:val="000000"/>
                  <w:szCs w:val="18"/>
                </w:rPr>
                <w:delText>2.46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19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20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r>
              <w:t>2.30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21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322" w:author="Author" w:date="2019-11-26T09:0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23" w:author="Author" w:date="2019-11-26T09:07:00Z">
            <w:trPr>
              <w:cantSplit/>
              <w:trHeight w:val="190"/>
            </w:trPr>
          </w:trPrChange>
        </w:trPr>
        <w:tc>
          <w:tcPr>
            <w:tcW w:w="200" w:type="dxa"/>
            <w:tcPrChange w:id="324" w:author="Author" w:date="2019-11-26T09:07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25" w:author="Author" w:date="2019-11-26T09:07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26" w:author="Author" w:date="2019-11-26T09:07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27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28" w:author="Author" w:date="2019-11-26T08:57:00Z">
              <w:r w:rsidRPr="0076126D">
                <w:t>2.61</w:t>
              </w:r>
            </w:ins>
            <w:del w:id="329" w:author="Author" w:date="2019-11-26T08:57:00Z">
              <w:r w:rsidDel="00EB0AEF">
                <w:delText>2.48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30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31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32" w:author="Author" w:date="2019-11-26T08:59:00Z">
              <w:r w:rsidRPr="00967F52">
                <w:t>3.10</w:t>
              </w:r>
            </w:ins>
            <w:del w:id="333" w:author="Author" w:date="2019-11-26T08:59:00Z">
              <w:r w:rsidDel="001909F1">
                <w:delText>3.05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34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35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36" w:author="Author" w:date="2019-11-26T09:01:00Z">
              <w:r w:rsidRPr="00780B3E">
                <w:t>3.23</w:t>
              </w:r>
            </w:ins>
            <w:del w:id="337" w:author="Author" w:date="2019-11-26T09:01:00Z">
              <w:r w:rsidDel="00F26661">
                <w:delText>2.95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38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39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40" w:author="Author" w:date="2019-11-26T09:07:00Z">
              <w:r w:rsidRPr="003F564E">
                <w:t>3.01</w:t>
              </w:r>
            </w:ins>
            <w:del w:id="341" w:author="Author" w:date="2019-11-26T09:07:00Z">
              <w:r w:rsidDel="00C504FB">
                <w:delText>2.75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42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43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44" w:author="Author" w:date="2019-11-26T09:04:00Z">
              <w:r w:rsidRPr="00133FF4">
                <w:t>2.56</w:t>
              </w:r>
            </w:ins>
            <w:del w:id="345" w:author="Author" w:date="2019-11-26T09:04:00Z">
              <w:r w:rsidDel="002B5138">
                <w:delText>2.57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46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347" w:author="Author" w:date="2019-11-26T09:0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48" w:author="Author" w:date="2019-11-26T09:07:00Z">
            <w:trPr>
              <w:cantSplit/>
              <w:trHeight w:val="190"/>
            </w:trPr>
          </w:trPrChange>
        </w:trPr>
        <w:tc>
          <w:tcPr>
            <w:tcW w:w="200" w:type="dxa"/>
            <w:tcPrChange w:id="349" w:author="Author" w:date="2019-11-26T09:07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50" w:author="Author" w:date="2019-11-26T09:07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51" w:author="Author" w:date="2019-11-26T09:07:00Z">
              <w:tcPr>
                <w:tcW w:w="6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52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53" w:author="Author" w:date="2019-11-26T08:57:00Z">
              <w:r w:rsidRPr="0076126D">
                <w:t>2.86</w:t>
              </w:r>
            </w:ins>
            <w:del w:id="354" w:author="Author" w:date="2019-11-26T08:57:00Z">
              <w:r w:rsidDel="00EB0AEF">
                <w:delText>2.70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55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56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57" w:author="Author" w:date="2019-11-26T08:59:00Z">
              <w:r w:rsidRPr="00967F52">
                <w:t>3.50</w:t>
              </w:r>
            </w:ins>
            <w:del w:id="358" w:author="Author" w:date="2019-11-26T08:59:00Z">
              <w:r w:rsidDel="001909F1">
                <w:delText>3.42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59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60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61" w:author="Author" w:date="2019-11-26T09:01:00Z">
              <w:r w:rsidRPr="00780B3E">
                <w:t>3.69</w:t>
              </w:r>
            </w:ins>
            <w:del w:id="362" w:author="Author" w:date="2019-11-26T09:01:00Z">
              <w:r w:rsidDel="00F26661">
                <w:rPr>
                  <w:rFonts w:cs="Arial"/>
                  <w:szCs w:val="18"/>
                </w:rPr>
                <w:delText>3.33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63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64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65" w:author="Author" w:date="2019-11-26T09:07:00Z">
              <w:r w:rsidRPr="003F564E">
                <w:t>3.34</w:t>
              </w:r>
            </w:ins>
            <w:del w:id="366" w:author="Author" w:date="2019-11-26T09:07:00Z">
              <w:r w:rsidDel="00C504FB">
                <w:delText>3.02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67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  <w:tcPrChange w:id="368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69" w:author="Author" w:date="2019-11-26T09:04:00Z">
              <w:r w:rsidRPr="00133FF4">
                <w:t>2.81</w:t>
              </w:r>
            </w:ins>
            <w:del w:id="370" w:author="Author" w:date="2019-11-26T09:04:00Z">
              <w:r w:rsidDel="002B5138">
                <w:delText>2.82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71" w:author="Author" w:date="2019-11-26T09:07:00Z">
              <w:tcPr>
                <w:tcW w:w="6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  <w:tr w:rsidR="00B1222F" w:rsidRPr="003F374B" w:rsidTr="00783BA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PrExChange w:id="372" w:author="Author" w:date="2019-11-26T09:07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trPrChange w:id="373" w:author="Author" w:date="2019-11-26T09:07:00Z">
            <w:trPr>
              <w:cantSplit/>
              <w:trHeight w:val="190"/>
            </w:trPr>
          </w:trPrChange>
        </w:trPr>
        <w:tc>
          <w:tcPr>
            <w:tcW w:w="200" w:type="dxa"/>
            <w:tcPrChange w:id="374" w:author="Author" w:date="2019-11-26T09:07:00Z">
              <w:tcPr>
                <w:tcW w:w="200" w:type="dxa"/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  <w:tcPrChange w:id="375" w:author="Author" w:date="2019-11-26T09:07:00Z">
              <w:tcPr>
                <w:tcW w:w="108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:rsidR="00B1222F" w:rsidRDefault="00B1222F" w:rsidP="00C31D85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376" w:author="Author" w:date="2019-11-26T09:07:00Z">
              <w:tcPr>
                <w:tcW w:w="60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  <w:tcPrChange w:id="377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78" w:author="Author" w:date="2019-11-26T08:57:00Z">
              <w:r w:rsidRPr="0076126D">
                <w:t>3.06</w:t>
              </w:r>
            </w:ins>
            <w:del w:id="379" w:author="Author" w:date="2019-11-26T08:57:00Z">
              <w:r w:rsidDel="00EB0AEF">
                <w:delText>2.89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80" w:author="Author" w:date="2019-11-26T09:07:00Z">
              <w:tcPr>
                <w:tcW w:w="62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  <w:tcPrChange w:id="381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82" w:author="Author" w:date="2019-11-26T08:59:00Z">
              <w:r w:rsidRPr="00967F52">
                <w:t>3.84</w:t>
              </w:r>
            </w:ins>
            <w:del w:id="383" w:author="Author" w:date="2019-11-26T08:59:00Z">
              <w:r w:rsidDel="001909F1">
                <w:delText>3.72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84" w:author="Author" w:date="2019-11-26T09:07:00Z">
              <w:tcPr>
                <w:tcW w:w="62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  <w:tcPrChange w:id="385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86" w:author="Author" w:date="2019-11-26T09:01:00Z">
              <w:r w:rsidRPr="00780B3E">
                <w:t>4.09</w:t>
              </w:r>
            </w:ins>
            <w:del w:id="387" w:author="Author" w:date="2019-11-26T09:01:00Z">
              <w:r w:rsidDel="00F26661">
                <w:delText>3.66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88" w:author="Author" w:date="2019-11-26T09:07:00Z">
              <w:tcPr>
                <w:tcW w:w="62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  <w:tcPrChange w:id="389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90" w:author="Author" w:date="2019-11-26T09:07:00Z">
              <w:r w:rsidRPr="003F564E">
                <w:t>3.62</w:t>
              </w:r>
            </w:ins>
            <w:del w:id="391" w:author="Author" w:date="2019-11-26T09:07:00Z">
              <w:r w:rsidDel="00C504FB">
                <w:delText>3.25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92" w:author="Author" w:date="2019-11-26T09:07:00Z">
              <w:tcPr>
                <w:tcW w:w="62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:rsidR="00B1222F" w:rsidRPr="00BD36B1" w:rsidRDefault="00B1222F" w:rsidP="00C31D85">
            <w:pPr>
              <w:pStyle w:val="tabletext11"/>
              <w:jc w:val="center"/>
              <w:rPr>
                <w:rFonts w:cs="Arial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  <w:tcPrChange w:id="393" w:author="Author" w:date="2019-11-26T09:07:00Z">
              <w:tcPr>
                <w:tcW w:w="106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:rsidR="00B1222F" w:rsidRPr="00BD36B1" w:rsidRDefault="00B1222F" w:rsidP="00C31D85">
            <w:pPr>
              <w:pStyle w:val="tabletext11"/>
              <w:jc w:val="right"/>
              <w:rPr>
                <w:rFonts w:cs="Arial"/>
                <w:szCs w:val="18"/>
              </w:rPr>
            </w:pPr>
            <w:ins w:id="394" w:author="Author" w:date="2019-11-26T09:04:00Z">
              <w:r w:rsidRPr="00133FF4">
                <w:t>3.02</w:t>
              </w:r>
            </w:ins>
            <w:del w:id="395" w:author="Author" w:date="2019-11-26T09:04:00Z">
              <w:r w:rsidDel="002B5138">
                <w:delText>3.03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396" w:author="Author" w:date="2019-11-26T09:07:00Z">
              <w:tcPr>
                <w:tcW w:w="62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:rsidR="00B1222F" w:rsidRDefault="00B1222F" w:rsidP="00C31D85">
            <w:pPr>
              <w:pStyle w:val="tabletext11"/>
              <w:jc w:val="center"/>
            </w:pPr>
          </w:p>
        </w:tc>
      </w:tr>
    </w:tbl>
    <w:p w:rsidR="00050C86" w:rsidRDefault="00050C86" w:rsidP="00C31D85">
      <w:pPr>
        <w:pStyle w:val="tablecaption"/>
      </w:pPr>
      <w:r>
        <w:t>Table 100.B. Increased Liability Limit</w:t>
      </w:r>
      <w:r w:rsidR="00BD1F58">
        <w:t>s</w:t>
      </w:r>
    </w:p>
    <w:p w:rsidR="00050C86" w:rsidRDefault="00050C86" w:rsidP="00C31D85">
      <w:pPr>
        <w:pStyle w:val="isonormal"/>
      </w:pPr>
    </w:p>
    <w:sectPr w:rsidR="00050C86" w:rsidSect="00C37831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F05" w:rsidRDefault="007F3F05" w:rsidP="003F374B">
      <w:r>
        <w:separator/>
      </w:r>
    </w:p>
  </w:endnote>
  <w:endnote w:type="continuationSeparator" w:id="0">
    <w:p w:rsidR="007F3F05" w:rsidRDefault="007F3F05" w:rsidP="003F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786827" w:rsidRPr="009554DD" w:rsidTr="00F8542A">
      <w:tc>
        <w:tcPr>
          <w:tcW w:w="3708" w:type="dxa"/>
        </w:tcPr>
        <w:p w:rsidR="00786827" w:rsidRPr="00AE5641" w:rsidRDefault="00786827" w:rsidP="00786827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786827" w:rsidRPr="00AE5641" w:rsidRDefault="00786827" w:rsidP="00786827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786827" w:rsidRPr="00786827" w:rsidRDefault="00786827" w:rsidP="00786827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786827">
            <w:rPr>
              <w:rFonts w:ascii="Times New Roman" w:hAnsi="Times New Roman"/>
              <w:sz w:val="20"/>
            </w:rPr>
            <w:t>Montana</w:t>
          </w:r>
        </w:p>
      </w:tc>
      <w:tc>
        <w:tcPr>
          <w:tcW w:w="1710" w:type="dxa"/>
        </w:tcPr>
        <w:p w:rsidR="00786827" w:rsidRPr="00AE5641" w:rsidRDefault="00786827" w:rsidP="00786827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786827" w:rsidRPr="00AE5641" w:rsidRDefault="00786827" w:rsidP="00786827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786827" w:rsidRPr="00786827" w:rsidRDefault="00786827" w:rsidP="00786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F05" w:rsidRDefault="007F3F05" w:rsidP="003F374B">
      <w:r>
        <w:separator/>
      </w:r>
    </w:p>
  </w:footnote>
  <w:footnote w:type="continuationSeparator" w:id="0">
    <w:p w:rsidR="007F3F05" w:rsidRDefault="007F3F05" w:rsidP="003F3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827" w:rsidRPr="00AE5641" w:rsidRDefault="00786827" w:rsidP="00786827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786827" w:rsidRPr="00AE5641" w:rsidRDefault="00786827" w:rsidP="00786827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786827" w:rsidRPr="00AE5641" w:rsidRDefault="00786827" w:rsidP="00786827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MONTANA</w:t>
    </w:r>
  </w:p>
  <w:p w:rsidR="00786827" w:rsidRPr="00AE5641" w:rsidRDefault="00786827" w:rsidP="00786827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786827" w:rsidRPr="00AE5641" w:rsidRDefault="00786827" w:rsidP="00786827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786827" w:rsidRPr="00AE5641" w:rsidRDefault="00786827" w:rsidP="00786827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786827" w:rsidRPr="005671DD" w:rsidRDefault="00786827" w:rsidP="00786827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786827" w:rsidRPr="003579AF" w:rsidRDefault="00786827" w:rsidP="00786827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786827" w:rsidRDefault="00786827" w:rsidP="00786827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786827" w:rsidRDefault="00786827" w:rsidP="00786827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oofState w:spelling="clean" w:grammar="clean"/>
  <w:attachedTemplate r:id="rId1"/>
  <w:linkStyles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15"/>
    <w:docVar w:name="dfullob$" w:val="Commercial Auto"/>
    <w:docVar w:name="didnum$" w:val="#####"/>
    <w:docVar w:name="didyr$" w:val="2015"/>
    <w:docVar w:name="dlob$" w:val="CA"/>
    <w:docVar w:name="dpageno$" w:val="1"/>
    <w:docVar w:name="dRP$" w:val="RP"/>
    <w:docVar w:name="drpflag$" w:val="N"/>
    <w:docVar w:name="dst$" w:val="Montana"/>
    <w:docVar w:name="dtype$" w:val="RULES FILING"/>
    <w:docVar w:name="ISOSuite$" w:val="Y"/>
  </w:docVars>
  <w:rsids>
    <w:rsidRoot w:val="003F374B"/>
    <w:rsid w:val="00050C86"/>
    <w:rsid w:val="0005616D"/>
    <w:rsid w:val="00066A31"/>
    <w:rsid w:val="00083335"/>
    <w:rsid w:val="000F638A"/>
    <w:rsid w:val="001048E6"/>
    <w:rsid w:val="001366D8"/>
    <w:rsid w:val="00172981"/>
    <w:rsid w:val="001C1BA6"/>
    <w:rsid w:val="001F25A5"/>
    <w:rsid w:val="00230801"/>
    <w:rsid w:val="002C4415"/>
    <w:rsid w:val="002F4A94"/>
    <w:rsid w:val="003664F4"/>
    <w:rsid w:val="00374BAA"/>
    <w:rsid w:val="00381B4D"/>
    <w:rsid w:val="003F0BA5"/>
    <w:rsid w:val="003F374B"/>
    <w:rsid w:val="00406B00"/>
    <w:rsid w:val="00473A7C"/>
    <w:rsid w:val="004A26BC"/>
    <w:rsid w:val="005F336D"/>
    <w:rsid w:val="0060533F"/>
    <w:rsid w:val="006403E4"/>
    <w:rsid w:val="0067580B"/>
    <w:rsid w:val="0069218F"/>
    <w:rsid w:val="006A36D0"/>
    <w:rsid w:val="006E1559"/>
    <w:rsid w:val="007336CB"/>
    <w:rsid w:val="00743BA4"/>
    <w:rsid w:val="00753FE5"/>
    <w:rsid w:val="00757E6F"/>
    <w:rsid w:val="00783BAD"/>
    <w:rsid w:val="00786827"/>
    <w:rsid w:val="007C1AC3"/>
    <w:rsid w:val="007F3F05"/>
    <w:rsid w:val="00892C28"/>
    <w:rsid w:val="008A4608"/>
    <w:rsid w:val="008F5BAA"/>
    <w:rsid w:val="008F5C1A"/>
    <w:rsid w:val="009B56E6"/>
    <w:rsid w:val="009C33BB"/>
    <w:rsid w:val="00AA1D38"/>
    <w:rsid w:val="00AA6D34"/>
    <w:rsid w:val="00B1222F"/>
    <w:rsid w:val="00BD1F58"/>
    <w:rsid w:val="00BD36B1"/>
    <w:rsid w:val="00C31D85"/>
    <w:rsid w:val="00C37831"/>
    <w:rsid w:val="00C96254"/>
    <w:rsid w:val="00CF1749"/>
    <w:rsid w:val="00CF5832"/>
    <w:rsid w:val="00D01D2F"/>
    <w:rsid w:val="00D34D72"/>
    <w:rsid w:val="00E9725C"/>
    <w:rsid w:val="00F03588"/>
    <w:rsid w:val="00F214AF"/>
    <w:rsid w:val="00F61A92"/>
    <w:rsid w:val="00F62CA6"/>
    <w:rsid w:val="00FB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07C0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1D8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31D85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31D85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31D85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31D85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31D8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31D85"/>
  </w:style>
  <w:style w:type="character" w:customStyle="1" w:styleId="Heading1Char">
    <w:name w:val="Heading 1 Char"/>
    <w:link w:val="Heading1"/>
    <w:rsid w:val="00C31D85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C31D85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C31D85"/>
    <w:rPr>
      <w:rFonts w:ascii="Times New Roman" w:eastAsia="Times New Roman" w:hAnsi="Times New Roman"/>
      <w:b/>
      <w:sz w:val="24"/>
    </w:rPr>
  </w:style>
  <w:style w:type="paragraph" w:styleId="Header">
    <w:name w:val="header"/>
    <w:basedOn w:val="isonormal"/>
    <w:link w:val="HeaderChar"/>
    <w:rsid w:val="00C31D85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C31D85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31D85"/>
    <w:pPr>
      <w:spacing w:before="0" w:line="240" w:lineRule="auto"/>
    </w:pPr>
  </w:style>
  <w:style w:type="character" w:customStyle="1" w:styleId="FooterChar">
    <w:name w:val="Footer Char"/>
    <w:link w:val="Footer"/>
    <w:rsid w:val="00C31D85"/>
    <w:rPr>
      <w:rFonts w:ascii="Arial" w:eastAsia="Times New Roman" w:hAnsi="Arial"/>
      <w:sz w:val="18"/>
    </w:rPr>
  </w:style>
  <w:style w:type="character" w:customStyle="1" w:styleId="Heading5Char">
    <w:name w:val="Heading 5 Char"/>
    <w:link w:val="Heading5"/>
    <w:rsid w:val="00C31D85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C31D8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31D85"/>
    <w:pPr>
      <w:spacing w:before="20" w:after="20"/>
      <w:jc w:val="left"/>
    </w:pPr>
  </w:style>
  <w:style w:type="paragraph" w:customStyle="1" w:styleId="isonormal">
    <w:name w:val="isonormal"/>
    <w:rsid w:val="00C31D8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31D8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31D8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31D8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31D8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31D8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31D8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31D8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31D8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31D8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31D85"/>
    <w:pPr>
      <w:keepLines/>
    </w:pPr>
  </w:style>
  <w:style w:type="paragraph" w:customStyle="1" w:styleId="blocktext10">
    <w:name w:val="blocktext10"/>
    <w:basedOn w:val="isonormal"/>
    <w:rsid w:val="00C31D85"/>
    <w:pPr>
      <w:keepLines/>
      <w:ind w:left="2700"/>
    </w:pPr>
  </w:style>
  <w:style w:type="paragraph" w:customStyle="1" w:styleId="blocktext2">
    <w:name w:val="blocktext2"/>
    <w:basedOn w:val="isonormal"/>
    <w:rsid w:val="00C31D85"/>
    <w:pPr>
      <w:keepLines/>
      <w:ind w:left="300"/>
    </w:pPr>
  </w:style>
  <w:style w:type="paragraph" w:customStyle="1" w:styleId="blocktext3">
    <w:name w:val="blocktext3"/>
    <w:basedOn w:val="isonormal"/>
    <w:rsid w:val="00C31D85"/>
    <w:pPr>
      <w:keepLines/>
      <w:ind w:left="600"/>
    </w:pPr>
  </w:style>
  <w:style w:type="paragraph" w:customStyle="1" w:styleId="blocktext4">
    <w:name w:val="blocktext4"/>
    <w:basedOn w:val="isonormal"/>
    <w:rsid w:val="00C31D85"/>
    <w:pPr>
      <w:keepLines/>
      <w:ind w:left="900"/>
    </w:pPr>
  </w:style>
  <w:style w:type="paragraph" w:customStyle="1" w:styleId="blocktext5">
    <w:name w:val="blocktext5"/>
    <w:basedOn w:val="isonormal"/>
    <w:rsid w:val="00C31D85"/>
    <w:pPr>
      <w:keepLines/>
      <w:ind w:left="1200"/>
    </w:pPr>
  </w:style>
  <w:style w:type="paragraph" w:customStyle="1" w:styleId="blocktext6">
    <w:name w:val="blocktext6"/>
    <w:basedOn w:val="isonormal"/>
    <w:rsid w:val="00C31D85"/>
    <w:pPr>
      <w:keepLines/>
      <w:ind w:left="1500"/>
    </w:pPr>
  </w:style>
  <w:style w:type="paragraph" w:customStyle="1" w:styleId="blocktext7">
    <w:name w:val="blocktext7"/>
    <w:basedOn w:val="isonormal"/>
    <w:rsid w:val="00C31D85"/>
    <w:pPr>
      <w:keepLines/>
      <w:ind w:left="1800"/>
    </w:pPr>
  </w:style>
  <w:style w:type="paragraph" w:customStyle="1" w:styleId="blocktext8">
    <w:name w:val="blocktext8"/>
    <w:basedOn w:val="isonormal"/>
    <w:rsid w:val="00C31D85"/>
    <w:pPr>
      <w:keepLines/>
      <w:ind w:left="2100"/>
    </w:pPr>
  </w:style>
  <w:style w:type="paragraph" w:customStyle="1" w:styleId="blocktext9">
    <w:name w:val="blocktext9"/>
    <w:basedOn w:val="isonormal"/>
    <w:rsid w:val="00C31D8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31D8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31D85"/>
    <w:pPr>
      <w:jc w:val="center"/>
    </w:pPr>
    <w:rPr>
      <w:b/>
    </w:rPr>
  </w:style>
  <w:style w:type="paragraph" w:customStyle="1" w:styleId="ctoutlinetxt1">
    <w:name w:val="ctoutlinetxt1"/>
    <w:basedOn w:val="isonormal"/>
    <w:rsid w:val="00C31D8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31D8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31D8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31D8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31D85"/>
    <w:rPr>
      <w:b/>
    </w:rPr>
  </w:style>
  <w:style w:type="paragraph" w:customStyle="1" w:styleId="icblock">
    <w:name w:val="i/cblock"/>
    <w:basedOn w:val="isonormal"/>
    <w:rsid w:val="00C31D8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31D85"/>
  </w:style>
  <w:style w:type="paragraph" w:styleId="MacroText">
    <w:name w:val="macro"/>
    <w:link w:val="MacroTextChar"/>
    <w:rsid w:val="00C31D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C31D85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31D8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31D8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31D8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31D8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31D8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31D8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31D8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31D8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31D8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31D8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31D8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31D8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31D8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31D8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31D8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31D8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31D8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31D8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31D8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C31D85"/>
  </w:style>
  <w:style w:type="character" w:customStyle="1" w:styleId="rulelink">
    <w:name w:val="rulelink"/>
    <w:rsid w:val="00C31D85"/>
    <w:rPr>
      <w:b/>
    </w:rPr>
  </w:style>
  <w:style w:type="paragraph" w:styleId="Signature">
    <w:name w:val="Signature"/>
    <w:basedOn w:val="Normal"/>
    <w:link w:val="SignatureChar"/>
    <w:rsid w:val="00C31D85"/>
    <w:pPr>
      <w:ind w:left="4320"/>
    </w:pPr>
  </w:style>
  <w:style w:type="character" w:customStyle="1" w:styleId="SignatureChar">
    <w:name w:val="Signature Char"/>
    <w:link w:val="Signature"/>
    <w:rsid w:val="00C31D85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C31D8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31D8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31D85"/>
    <w:pPr>
      <w:spacing w:before="0" w:line="160" w:lineRule="exact"/>
    </w:pPr>
  </w:style>
  <w:style w:type="character" w:customStyle="1" w:styleId="spotlinksource">
    <w:name w:val="spotlinksource"/>
    <w:rsid w:val="00C31D85"/>
    <w:rPr>
      <w:b/>
    </w:rPr>
  </w:style>
  <w:style w:type="character" w:customStyle="1" w:styleId="spotlinktarget">
    <w:name w:val="spotlinktarget"/>
    <w:rsid w:val="00C31D85"/>
    <w:rPr>
      <w:b/>
    </w:rPr>
  </w:style>
  <w:style w:type="paragraph" w:customStyle="1" w:styleId="subcap">
    <w:name w:val="subcap"/>
    <w:basedOn w:val="isonormal"/>
    <w:rsid w:val="00C31D8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31D8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31D85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C31D85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C31D8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31D85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C31D85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C31D8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31D8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31D8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31D8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31D85"/>
    <w:pPr>
      <w:jc w:val="left"/>
    </w:pPr>
    <w:rPr>
      <w:b/>
    </w:rPr>
  </w:style>
  <w:style w:type="character" w:customStyle="1" w:styleId="tablelink">
    <w:name w:val="tablelink"/>
    <w:rsid w:val="00C31D85"/>
    <w:rPr>
      <w:b/>
    </w:rPr>
  </w:style>
  <w:style w:type="paragraph" w:customStyle="1" w:styleId="tabletext00">
    <w:name w:val="tabletext0/0"/>
    <w:basedOn w:val="isonormal"/>
    <w:rsid w:val="00C31D85"/>
    <w:pPr>
      <w:spacing w:before="0"/>
      <w:jc w:val="left"/>
    </w:pPr>
  </w:style>
  <w:style w:type="paragraph" w:customStyle="1" w:styleId="tabletext01">
    <w:name w:val="tabletext0/1"/>
    <w:basedOn w:val="isonormal"/>
    <w:rsid w:val="00C31D85"/>
    <w:pPr>
      <w:spacing w:before="0" w:after="20"/>
      <w:jc w:val="left"/>
    </w:pPr>
  </w:style>
  <w:style w:type="paragraph" w:customStyle="1" w:styleId="tabletext10">
    <w:name w:val="tabletext1/0"/>
    <w:basedOn w:val="isonormal"/>
    <w:rsid w:val="00C31D85"/>
    <w:pPr>
      <w:spacing w:before="20"/>
      <w:jc w:val="left"/>
    </w:pPr>
  </w:style>
  <w:style w:type="paragraph" w:customStyle="1" w:styleId="tabletext40">
    <w:name w:val="tabletext4/0"/>
    <w:basedOn w:val="isonormal"/>
    <w:rsid w:val="00C31D85"/>
    <w:pPr>
      <w:jc w:val="left"/>
    </w:pPr>
  </w:style>
  <w:style w:type="paragraph" w:customStyle="1" w:styleId="tabletext44">
    <w:name w:val="tabletext4/4"/>
    <w:basedOn w:val="isonormal"/>
    <w:rsid w:val="00C31D85"/>
    <w:pPr>
      <w:spacing w:after="80"/>
      <w:jc w:val="left"/>
    </w:pPr>
  </w:style>
  <w:style w:type="paragraph" w:customStyle="1" w:styleId="terr2colblock1">
    <w:name w:val="terr2colblock1"/>
    <w:basedOn w:val="isonormal"/>
    <w:rsid w:val="00C31D8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31D8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31D8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31D8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31D8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31D8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31D8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31D8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31D85"/>
  </w:style>
  <w:style w:type="paragraph" w:customStyle="1" w:styleId="tabletext1">
    <w:name w:val="tabletext1"/>
    <w:rsid w:val="00C31D8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31D8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31D8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31D85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31D8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31D8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31D8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31D8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31D8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31D8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31D8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31D85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31D8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31D8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31D85"/>
    <w:pPr>
      <w:spacing w:before="20" w:after="20"/>
      <w:jc w:val="center"/>
    </w:pPr>
    <w:rPr>
      <w:rFonts w:cs="Arial"/>
      <w:szCs w:val="18"/>
    </w:rPr>
  </w:style>
  <w:style w:type="paragraph" w:styleId="Revision">
    <w:name w:val="Revision"/>
    <w:hidden/>
    <w:uiPriority w:val="99"/>
    <w:semiHidden/>
    <w:rsid w:val="00BD36B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6B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6B1"/>
    <w:rPr>
      <w:rFonts w:ascii="Tahoma" w:eastAsia="Times New Roman" w:hAnsi="Tahoma" w:cs="Tahoma"/>
      <w:sz w:val="16"/>
      <w:szCs w:val="16"/>
    </w:rPr>
  </w:style>
  <w:style w:type="paragraph" w:customStyle="1" w:styleId="subcap3">
    <w:name w:val="subcap3"/>
    <w:basedOn w:val="subcap"/>
    <w:rsid w:val="00C31D85"/>
  </w:style>
  <w:style w:type="paragraph" w:customStyle="1" w:styleId="spacesingle">
    <w:name w:val="spacesingle"/>
    <w:basedOn w:val="isonormal"/>
    <w:next w:val="isonormal"/>
    <w:rsid w:val="00C31D8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7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LI-CA-2020-015 - 004 -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2020-01-16T05:00:00+00:00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LI-CA-2020-015</CircularNumber>
    <Filings xmlns="284cf17f-426a-42b5-8b6d-39684653dd2f" xsi:nil="true"/>
    <KeyMessage xmlns="284cf17f-426a-42b5-8b6d-39684653dd2f">The revised increased limit factors represent a +2.6%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2020-01-07T05:00:00+00:00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28637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MONTANA REVISION OF COMMERCIAL AUTOMOBILE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63F4CC1B-A0E4-47A3-801B-26B3C1DA1A96}"/>
</file>

<file path=customXml/itemProps2.xml><?xml version="1.0" encoding="utf-8"?>
<ds:datastoreItem xmlns:ds="http://schemas.openxmlformats.org/officeDocument/2006/customXml" ds:itemID="{6F66886F-C617-4A6C-87B0-964BFCF04E27}"/>
</file>

<file path=customXml/itemProps3.xml><?xml version="1.0" encoding="utf-8"?>
<ds:datastoreItem xmlns:ds="http://schemas.openxmlformats.org/officeDocument/2006/customXml" ds:itemID="{2C3661FA-613B-43A9-91C0-D65A320AFF77}"/>
</file>

<file path=customXml/itemProps4.xml><?xml version="1.0" encoding="utf-8"?>
<ds:datastoreItem xmlns:ds="http://schemas.openxmlformats.org/officeDocument/2006/customXml" ds:itemID="{C893221D-D58E-497E-B622-5BCB52F7A5FB}"/>
</file>

<file path=customXml/itemProps5.xml><?xml version="1.0" encoding="utf-8"?>
<ds:datastoreItem xmlns:ds="http://schemas.openxmlformats.org/officeDocument/2006/customXml" ds:itemID="{753D1F9F-DE34-4294-B42A-0374CA75041A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281</Words>
  <Characters>1241</Characters>
  <Application>Microsoft Office Word</Application>
  <DocSecurity>0</DocSecurity>
  <Lines>620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2019-12-09T16:00:00Z</dcterms:created>
  <dcterms:modified xsi:type="dcterms:W3CDTF">2019-12-09T16:03:00Z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RU</vt:lpwstr>
  </property>
  <property fmtid="{D5CDD505-2E9C-101B-9397-08002B2CF9AE}" pid="3" name="_UIVersionString">
    <vt:lpwstr>1.0</vt:lpwstr>
  </property>
  <property fmtid="{D5CDD505-2E9C-101B-9397-08002B2CF9AE}" pid="4" name="display_urn:schemas-microsoft-com:office:office#Editor">
    <vt:lpwstr>Labatta, Loni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Order">
    <vt:lpwstr>14448500.0000000</vt:lpwstr>
  </property>
  <property fmtid="{D5CDD505-2E9C-101B-9397-08002B2CF9AE}" pid="9" name="ContentTypeId">
    <vt:lpwstr>0x0101002A7B4D783DF0499AA9CFFB0BDFDF2D2C00CB00C863CB8C1547902AA8E1AACFBF68</vt:lpwstr>
  </property>
  <property fmtid="{D5CDD505-2E9C-101B-9397-08002B2CF9AE}" pid="10" name="Jurs">
    <vt:lpwstr>28;#MT</vt:lpwstr>
  </property>
  <property fmtid="{D5CDD505-2E9C-101B-9397-08002B2CF9AE}" pid="11" name="CircularComments">
    <vt:lpwstr/>
  </property>
  <property fmtid="{D5CDD505-2E9C-101B-9397-08002B2CF9AE}" pid="12" name="_docset_NoMedatataSyncRequired">
    <vt:lpwstr>False</vt:lpwstr>
  </property>
</Properties>
</file>