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FC413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7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FC413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2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2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FC413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MARYLAND</w:t>
      </w:r>
      <w:bookmarkStart w:id="232" w:name="_GoBack"/>
      <w:bookmarkEnd w:id="232"/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20"/>
      <w:gridCol w:w="1679"/>
      <w:gridCol w:w="1960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FC413B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FC413B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Maryland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FC413B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C413B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251FF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LI-GL-2020-016 - 004 -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2020-01-23T05:00:00+00:00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LI-GL-2020-016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2020-01-15T05:00:00+00:00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Esau, Alexander</AuthorName>
    <CircId xmlns="284cf17f-426a-42b5-8b6d-39684653dd2f">28693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MARYLAND GENERAL LIABILITY INCREASED LIMIT FACTORS TO BE IMPLEMENTED; EXHIBITS NEWLY PRESENTED IN EXCEL</CircularTitle>
    <StatisticalService xmlns="284cf17f-426a-42b5-8b6d-39684653dd2f"/>
    <AuthorId xmlns="284cf17f-426a-42b5-8b6d-39684653dd2f">i58419</AuthorId>
  </documentManagement>
</p:properties>
</file>

<file path=customXml/itemProps1.xml><?xml version="1.0" encoding="utf-8"?>
<ds:datastoreItem xmlns:ds="http://schemas.openxmlformats.org/officeDocument/2006/customXml" ds:itemID="{61C88FD9-BB30-4202-8FC1-21DD8ED20027}"/>
</file>

<file path=customXml/itemProps2.xml><?xml version="1.0" encoding="utf-8"?>
<ds:datastoreItem xmlns:ds="http://schemas.openxmlformats.org/officeDocument/2006/customXml" ds:itemID="{67843D08-2C3B-4C5F-8A4D-23CA0922412F}"/>
</file>

<file path=customXml/itemProps3.xml><?xml version="1.0" encoding="utf-8"?>
<ds:datastoreItem xmlns:ds="http://schemas.openxmlformats.org/officeDocument/2006/customXml" ds:itemID="{B94DFFC6-FDED-46BF-8C2F-335A30DB030C}"/>
</file>

<file path=customXml/itemProps4.xml><?xml version="1.0" encoding="utf-8"?>
<ds:datastoreItem xmlns:ds="http://schemas.openxmlformats.org/officeDocument/2006/customXml" ds:itemID="{DF5CE184-75A2-4E88-A626-74CEF6DDDDFB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522</Words>
  <Characters>2487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2020-01-08T15:35:00Z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22;#MD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