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65178" w:rsidRDefault="00A65178">
      <w:pPr>
        <w:pStyle w:val="subcap"/>
      </w:pPr>
      <w:r>
        <w:t>LOSS COSTS</w:t>
      </w:r>
    </w:p>
    <w:p w:rsidR="00A65178" w:rsidRDefault="00A65178">
      <w:pPr>
        <w:pStyle w:val="isonormal"/>
        <w:spacing w:before="0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2126"/>
        <w:gridCol w:w="1372"/>
        <w:gridCol w:w="1282"/>
        <w:gridCol w:w="1267"/>
        <w:gridCol w:w="1271"/>
        <w:gridCol w:w="1271"/>
        <w:gridCol w:w="1401"/>
      </w:tblGrid>
      <w:tr w:rsidR="00A65178">
        <w:trPr>
          <w:cantSplit/>
          <w:trHeight w:val="190"/>
          <w:tblHeader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7864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BASE LOSS COSTS</w:t>
            </w:r>
          </w:p>
        </w:tc>
      </w:tr>
      <w:tr w:rsidR="00A6517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265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PROPERTY</w:t>
            </w:r>
          </w:p>
        </w:tc>
        <w:tc>
          <w:tcPr>
            <w:tcW w:w="5210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LIABILITY</w:t>
            </w:r>
          </w:p>
        </w:tc>
      </w:tr>
      <w:tr w:rsidR="00A65178">
        <w:trPr>
          <w:cantSplit/>
          <w:trHeight w:val="190"/>
        </w:trPr>
        <w:tc>
          <w:tcPr>
            <w:tcW w:w="2126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</w:r>
            <w:r>
              <w:br/>
            </w:r>
            <w:r>
              <w:br/>
              <w:t>Territory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</w:r>
            <w:r>
              <w:br/>
              <w:t>Building</w:t>
            </w:r>
            <w:r>
              <w:br/>
              <w:t>Per 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Business</w:t>
            </w:r>
            <w:r>
              <w:br/>
              <w:t>Personal</w:t>
            </w:r>
            <w:r>
              <w:br/>
              <w:t>Property</w:t>
            </w:r>
            <w:r>
              <w:br/>
              <w:t>Per 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Occupant</w:t>
            </w:r>
            <w:r>
              <w:br/>
              <w:t>Liability Per</w:t>
            </w:r>
            <w:r>
              <w:br/>
              <w:t>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Gross Sales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Occupant</w:t>
            </w:r>
            <w:r>
              <w:br/>
              <w:t>Liability Per</w:t>
            </w:r>
            <w:r>
              <w:br/>
              <w:t>$1,000 Of</w:t>
            </w:r>
            <w:r>
              <w:br/>
              <w:t>Annual</w:t>
            </w:r>
            <w:r>
              <w:br/>
              <w:t>Payroll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br/>
              <w:t>Lessors</w:t>
            </w:r>
            <w:r>
              <w:br/>
              <w:t>Liability Per</w:t>
            </w:r>
            <w:r>
              <w:br/>
              <w:t>$100 Of</w:t>
            </w:r>
            <w:r>
              <w:br/>
              <w:t xml:space="preserve">Limit </w:t>
            </w:r>
            <w:proofErr w:type="gramStart"/>
            <w:r>
              <w:t>Of</w:t>
            </w:r>
            <w:proofErr w:type="gramEnd"/>
            <w:r>
              <w:t xml:space="preserve"> Ins.</w:t>
            </w:r>
          </w:p>
        </w:tc>
      </w:tr>
      <w:tr w:rsidR="00822D6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702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0.101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0.138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0.029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1.602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6.485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0.012</w:t>
            </w:r>
          </w:p>
        </w:tc>
      </w:tr>
      <w:tr w:rsidR="00822D6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703</w:t>
            </w: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0.206</w:t>
            </w: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0.244</w:t>
            </w: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0.090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1.762</w:t>
            </w: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6.485</w:t>
            </w: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0.028</w:t>
            </w: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  <w:tr w:rsidR="00A65178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90"/>
        </w:trPr>
        <w:tc>
          <w:tcPr>
            <w:tcW w:w="21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 w:rsidP="00822D6C">
            <w:pPr>
              <w:pStyle w:val="tabletext11"/>
            </w:pPr>
          </w:p>
        </w:tc>
        <w:tc>
          <w:tcPr>
            <w:tcW w:w="1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2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4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</w:tbl>
    <w:p w:rsidR="00A65178" w:rsidRDefault="00A65178">
      <w:pPr>
        <w:pStyle w:val="isonormal"/>
        <w:spacing w:before="0"/>
        <w:sectPr w:rsidR="00A65178" w:rsidSect="003D34D0">
          <w:headerReference w:type="default" r:id="rId10"/>
          <w:footerReference w:type="default" r:id="rId11"/>
          <w:type w:val="continuous"/>
          <w:pgSz w:w="12240" w:h="15840"/>
          <w:pgMar w:top="1800" w:right="1200" w:bottom="1560" w:left="960" w:header="600" w:footer="480" w:gutter="0"/>
          <w:cols w:space="0"/>
          <w:docGrid w:linePitch="272"/>
        </w:sectPr>
      </w:pPr>
    </w:p>
    <w:p w:rsidR="00A65178" w:rsidRDefault="00A65178">
      <w:pPr>
        <w:pStyle w:val="tablecaption"/>
      </w:pPr>
      <w:r>
        <w:t xml:space="preserve">Table #1(LC) Base Loss Costs – Property </w:t>
      </w:r>
      <w:proofErr w:type="gramStart"/>
      <w:r>
        <w:t>And</w:t>
      </w:r>
      <w:proofErr w:type="gramEnd"/>
      <w:r>
        <w:t xml:space="preserve"> Liability</w:t>
      </w:r>
    </w:p>
    <w:p w:rsidR="00A65178" w:rsidRDefault="00A65178">
      <w:pPr>
        <w:pStyle w:val="isonormal"/>
        <w:sectPr w:rsidR="00A65178" w:rsidSect="003D34D0">
          <w:headerReference w:type="default" r:id="rId12"/>
          <w:footerReference w:type="default" r:id="rId13"/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isonormal"/>
      </w:pPr>
    </w:p>
    <w:p w:rsidR="00A65178" w:rsidRDefault="00A65178">
      <w:pPr>
        <w:pStyle w:val="subcap"/>
      </w:pPr>
      <w:r>
        <w:t>SECTION iii</w:t>
      </w:r>
      <w:r>
        <w:br/>
        <w:t>Rating and eligibility rules</w:t>
      </w:r>
    </w:p>
    <w:p w:rsidR="00A65178" w:rsidRDefault="00A65178">
      <w:pPr>
        <w:pStyle w:val="isonormal"/>
      </w:pPr>
    </w:p>
    <w:p w:rsidR="00A65178" w:rsidRDefault="00A65178">
      <w:pPr>
        <w:pStyle w:val="boxrule"/>
      </w:pPr>
      <w:r>
        <w:t>RULE 23.</w:t>
      </w:r>
      <w:r>
        <w:br/>
        <w:t>PREMIUM DEVELOPMENT – MANDATORY COVERAGES</w:t>
      </w:r>
    </w:p>
    <w:p w:rsidR="00A65178" w:rsidRDefault="00A65178">
      <w:pPr>
        <w:pStyle w:val="outlinehd2"/>
      </w:pPr>
      <w:r>
        <w:tab/>
        <w:t>C.</w:t>
      </w:r>
      <w:r>
        <w:tab/>
        <w:t>Premium Determination</w:t>
      </w:r>
    </w:p>
    <w:p w:rsidR="00A65178" w:rsidRDefault="00A65178">
      <w:pPr>
        <w:pStyle w:val="outlinehd3"/>
      </w:pPr>
      <w:r>
        <w:tab/>
        <w:t>6.</w:t>
      </w:r>
      <w:r>
        <w:tab/>
        <w:t>Premium Determination</w:t>
      </w:r>
    </w:p>
    <w:p w:rsidR="00A65178" w:rsidRDefault="00A65178">
      <w:pPr>
        <w:pStyle w:val="outlinehd4"/>
      </w:pPr>
      <w:r>
        <w:tab/>
        <w:t>c.</w:t>
      </w:r>
      <w:r>
        <w:tab/>
        <w:t>Additional Rating Considerations</w:t>
      </w:r>
    </w:p>
    <w:p w:rsidR="00A65178" w:rsidRDefault="00A65178">
      <w:pPr>
        <w:pStyle w:val="outlinehd5"/>
      </w:pPr>
      <w:r>
        <w:tab/>
        <w:t>(3)</w:t>
      </w:r>
      <w:r>
        <w:tab/>
        <w:t xml:space="preserve">Permanent Yards – Maintenance </w:t>
      </w:r>
      <w:proofErr w:type="gramStart"/>
      <w:r>
        <w:t>Or</w:t>
      </w:r>
      <w:proofErr w:type="gramEnd"/>
      <w:r>
        <w:t xml:space="preserve"> Storage</w:t>
      </w:r>
    </w:p>
    <w:p w:rsidR="00A65178" w:rsidRDefault="00A65178">
      <w:pPr>
        <w:pStyle w:val="isonormal"/>
      </w:pPr>
      <w:r>
        <w:br w:type="column"/>
      </w:r>
    </w:p>
    <w:p w:rsidR="00A65178" w:rsidRDefault="00A65178">
      <w:pPr>
        <w:pStyle w:val="isonormal"/>
        <w:sectPr w:rsidR="00A65178" w:rsidSect="003D34D0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A65178" w:rsidRDefault="00A65178">
      <w:pPr>
        <w:pStyle w:val="space8"/>
      </w:pPr>
    </w:p>
    <w:tbl>
      <w:tblPr>
        <w:tblW w:w="0" w:type="auto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5130"/>
        <w:gridCol w:w="1591"/>
        <w:gridCol w:w="1578"/>
        <w:gridCol w:w="1692"/>
      </w:tblGrid>
      <w:tr w:rsidR="00A65178" w:rsidTr="00822D6C">
        <w:trPr>
          <w:cantSplit/>
          <w:trHeight w:val="190"/>
          <w:tblHeader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Loss Cost Per $100</w:t>
            </w:r>
          </w:p>
        </w:tc>
      </w:tr>
      <w:tr w:rsidR="00A65178" w:rsidTr="00822D6C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</w:p>
        </w:tc>
        <w:tc>
          <w:tcPr>
            <w:tcW w:w="486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Public Protection (Fire) Classification</w:t>
            </w:r>
          </w:p>
        </w:tc>
      </w:tr>
      <w:tr w:rsidR="00A65178" w:rsidTr="00822D6C">
        <w:trPr>
          <w:cantSplit/>
          <w:trHeight w:val="190"/>
          <w:tblHeader/>
        </w:trPr>
        <w:tc>
          <w:tcPr>
            <w:tcW w:w="513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</w:pPr>
            <w:r>
              <w:t>Territory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01–04</w:t>
            </w:r>
          </w:p>
        </w:tc>
        <w:tc>
          <w:tcPr>
            <w:tcW w:w="15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05–08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head"/>
              <w:rPr>
                <w:b w:val="0"/>
              </w:rPr>
            </w:pPr>
            <w:r>
              <w:t>09–10</w:t>
            </w:r>
          </w:p>
        </w:tc>
      </w:tr>
      <w:tr w:rsidR="00822D6C" w:rsidTr="00822D6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22D6C" w:rsidRDefault="00822D6C" w:rsidP="00822D6C">
            <w:pPr>
              <w:pStyle w:val="tabletext11"/>
            </w:pPr>
            <w:r>
              <w:t xml:space="preserve">702, 703                                            </w:t>
            </w: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0.231</w:t>
            </w: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0.272</w:t>
            </w: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  <w:r>
              <w:t>0.314</w:t>
            </w:r>
          </w:p>
        </w:tc>
      </w:tr>
      <w:tr w:rsidR="00822D6C" w:rsidTr="00822D6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822D6C" w:rsidRDefault="00822D6C" w:rsidP="00822D6C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22D6C" w:rsidRDefault="00822D6C" w:rsidP="00822D6C">
            <w:pPr>
              <w:pStyle w:val="tabletext11"/>
              <w:jc w:val="center"/>
            </w:pPr>
          </w:p>
        </w:tc>
      </w:tr>
      <w:tr w:rsidR="00A65178" w:rsidTr="00822D6C">
        <w:trPr>
          <w:cantSplit/>
          <w:trHeight w:val="190"/>
        </w:trPr>
        <w:tc>
          <w:tcPr>
            <w:tcW w:w="51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A65178" w:rsidRDefault="00A65178">
            <w:pPr>
              <w:pStyle w:val="tabletext11"/>
            </w:pPr>
          </w:p>
        </w:tc>
        <w:tc>
          <w:tcPr>
            <w:tcW w:w="15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578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  <w:tc>
          <w:tcPr>
            <w:tcW w:w="16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5178" w:rsidRDefault="00A65178">
            <w:pPr>
              <w:pStyle w:val="tabletext11"/>
              <w:jc w:val="center"/>
            </w:pPr>
          </w:p>
        </w:tc>
      </w:tr>
    </w:tbl>
    <w:p w:rsidR="00A65178" w:rsidRDefault="00A65178">
      <w:pPr>
        <w:pStyle w:val="tablecaption"/>
        <w:sectPr w:rsidR="00A65178" w:rsidSect="003D34D0">
          <w:type w:val="continuous"/>
          <w:pgSz w:w="12240" w:h="15840" w:code="1"/>
          <w:pgMar w:top="1800" w:right="1200" w:bottom="1560" w:left="960" w:header="600" w:footer="480" w:gutter="0"/>
          <w:cols w:space="720"/>
          <w:docGrid w:linePitch="272"/>
        </w:sectPr>
      </w:pPr>
    </w:p>
    <w:p w:rsidR="00A65178" w:rsidRDefault="00A65178">
      <w:pPr>
        <w:pStyle w:val="tablecaption"/>
        <w:rPr>
          <w:u w:val="single"/>
        </w:rPr>
      </w:pPr>
      <w:r>
        <w:t>Table 23.C.6.c.(</w:t>
      </w:r>
      <w:proofErr w:type="gramStart"/>
      <w:r>
        <w:t>3)(</w:t>
      </w:r>
      <w:proofErr w:type="gramEnd"/>
      <w:r>
        <w:t>LC) Permanent Yards – Maintenance Or Storage Premium Determination</w:t>
      </w:r>
    </w:p>
    <w:p w:rsidR="00A65178" w:rsidRDefault="00A65178">
      <w:pPr>
        <w:pStyle w:val="isonormal"/>
      </w:pPr>
    </w:p>
    <w:p w:rsidR="00A65178" w:rsidRDefault="00A65178">
      <w:pPr>
        <w:pStyle w:val="isonormal"/>
        <w:sectPr w:rsidR="00A65178" w:rsidSect="003D34D0">
          <w:type w:val="continuous"/>
          <w:pgSz w:w="12240" w:h="15840" w:code="1"/>
          <w:pgMar w:top="1800" w:right="1200" w:bottom="1560" w:left="960" w:header="600" w:footer="480" w:gutter="0"/>
          <w:cols w:num="2" w:space="720"/>
          <w:docGrid w:linePitch="272"/>
        </w:sectPr>
      </w:pPr>
    </w:p>
    <w:p w:rsidR="00931829" w:rsidRDefault="00931829">
      <w:pPr>
        <w:overflowPunct/>
        <w:autoSpaceDE/>
        <w:autoSpaceDN/>
        <w:adjustRightInd/>
        <w:textAlignment w:val="auto"/>
        <w:rPr>
          <w:rFonts w:ascii="Arial" w:hAnsi="Arial"/>
          <w:sz w:val="18"/>
        </w:rPr>
      </w:pPr>
      <w:r>
        <w:br w:type="page"/>
      </w:r>
    </w:p>
    <w:p w:rsidR="00931829" w:rsidRDefault="00931829" w:rsidP="00931829">
      <w:pPr>
        <w:pStyle w:val="boxrule"/>
      </w:pPr>
      <w:r>
        <w:lastRenderedPageBreak/>
        <w:t>RULE 29.</w:t>
      </w:r>
      <w:r>
        <w:br/>
        <w:t>ENDORSEMENTS</w:t>
      </w:r>
    </w:p>
    <w:p w:rsidR="00931829" w:rsidRPr="00BD10D2" w:rsidRDefault="00931829" w:rsidP="00931829">
      <w:pPr>
        <w:pStyle w:val="outlinehd2"/>
      </w:pPr>
      <w:r w:rsidRPr="00BD10D2">
        <w:tab/>
        <w:t>A.</w:t>
      </w:r>
      <w:r w:rsidRPr="00BD10D2">
        <w:tab/>
        <w:t>Property Endorsements</w:t>
      </w:r>
    </w:p>
    <w:p w:rsidR="00931829" w:rsidRPr="00DF6579" w:rsidRDefault="00931829" w:rsidP="00931829">
      <w:pPr>
        <w:pStyle w:val="outlinehd3"/>
      </w:pPr>
      <w:r w:rsidRPr="00DF6579">
        <w:tab/>
        <w:t>39.</w:t>
      </w:r>
      <w:r w:rsidRPr="00DF6579">
        <w:tab/>
        <w:t xml:space="preserve">Windstorm </w:t>
      </w:r>
      <w:proofErr w:type="gramStart"/>
      <w:r w:rsidRPr="00DF6579">
        <w:t>Or</w:t>
      </w:r>
      <w:proofErr w:type="gramEnd"/>
      <w:r w:rsidRPr="00DF6579">
        <w:t xml:space="preserve"> Hail Exclusion</w:t>
      </w:r>
    </w:p>
    <w:p w:rsidR="00931829" w:rsidRPr="00DF6579" w:rsidRDefault="00931829" w:rsidP="00931829">
      <w:pPr>
        <w:pStyle w:val="outlinehd4"/>
      </w:pPr>
      <w:r w:rsidRPr="00DF6579">
        <w:tab/>
        <w:t>d.</w:t>
      </w:r>
      <w:r w:rsidRPr="00DF6579">
        <w:tab/>
        <w:t>Rate Modification</w:t>
      </w:r>
    </w:p>
    <w:p w:rsidR="00931829" w:rsidRPr="00F700F0" w:rsidRDefault="00931829" w:rsidP="00931829">
      <w:pPr>
        <w:pStyle w:val="space4"/>
      </w:pPr>
    </w:p>
    <w:tbl>
      <w:tblPr>
        <w:tblW w:w="469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90"/>
        <w:gridCol w:w="2880"/>
        <w:gridCol w:w="720"/>
      </w:tblGrid>
      <w:tr w:rsidR="00931829" w:rsidTr="008C4CC2">
        <w:trPr>
          <w:cantSplit/>
          <w:trHeight w:val="190"/>
        </w:trPr>
        <w:tc>
          <w:tcPr>
            <w:tcW w:w="10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t>Territory</w:t>
            </w:r>
          </w:p>
        </w:tc>
        <w:tc>
          <w:tcPr>
            <w:tcW w:w="28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t>Coverage (Code)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t>Credit</w:t>
            </w:r>
          </w:p>
        </w:tc>
      </w:tr>
      <w:tr w:rsidR="008C4CC2" w:rsidTr="008C4CC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  <w:tabs>
                <w:tab w:val="decimal" w:pos="640"/>
              </w:tabs>
            </w:pPr>
            <w:r>
              <w:t>702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  <w:tabs>
                <w:tab w:val="decimal" w:pos="180"/>
              </w:tabs>
            </w:pPr>
            <w:r>
              <w:t>0.010</w:t>
            </w:r>
            <w:r>
              <w:br/>
              <w:t>0.007</w:t>
            </w:r>
          </w:p>
        </w:tc>
      </w:tr>
      <w:tr w:rsidR="008C4CC2" w:rsidTr="008C4CC2">
        <w:trPr>
          <w:cantSplit/>
          <w:trHeight w:val="190"/>
        </w:trPr>
        <w:tc>
          <w:tcPr>
            <w:tcW w:w="109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  <w:tabs>
                <w:tab w:val="decimal" w:pos="640"/>
              </w:tabs>
            </w:pPr>
            <w:r>
              <w:t>703</w:t>
            </w:r>
          </w:p>
        </w:tc>
        <w:tc>
          <w:tcPr>
            <w:tcW w:w="28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</w:pPr>
            <w:r>
              <w:t xml:space="preserve"> Buildings (1) </w:t>
            </w:r>
            <w:r>
              <w:br/>
              <w:t xml:space="preserve"> Business Personal Property (2) 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  <w:tabs>
                <w:tab w:val="decimal" w:pos="180"/>
              </w:tabs>
            </w:pPr>
            <w:r>
              <w:t>0.021</w:t>
            </w:r>
            <w:r>
              <w:br/>
              <w:t>0.012</w:t>
            </w:r>
          </w:p>
        </w:tc>
      </w:tr>
    </w:tbl>
    <w:p w:rsidR="00931829" w:rsidRDefault="00931829" w:rsidP="00931829">
      <w:pPr>
        <w:pStyle w:val="tablecaption"/>
      </w:pPr>
      <w:r>
        <w:t xml:space="preserve">Table 29.A.39.d.(LC) Windstorm </w:t>
      </w:r>
      <w:proofErr w:type="gramStart"/>
      <w:r>
        <w:t>Or</w:t>
      </w:r>
      <w:proofErr w:type="gramEnd"/>
      <w:r>
        <w:t xml:space="preserve"> Hail Exclusion Credits</w:t>
      </w:r>
    </w:p>
    <w:p w:rsidR="00931829" w:rsidRDefault="00931829" w:rsidP="00931829">
      <w:pPr>
        <w:pStyle w:val="isonormal"/>
      </w:pPr>
    </w:p>
    <w:p w:rsidR="00931829" w:rsidRDefault="00931829" w:rsidP="00931829">
      <w:pPr>
        <w:pStyle w:val="outlinehd2"/>
      </w:pPr>
      <w:r>
        <w:br w:type="column"/>
      </w:r>
      <w:r>
        <w:tab/>
        <w:t>B.</w:t>
      </w:r>
      <w:r>
        <w:tab/>
        <w:t>Liability Endorsements</w:t>
      </w:r>
    </w:p>
    <w:p w:rsidR="00931829" w:rsidRDefault="00931829" w:rsidP="00931829">
      <w:pPr>
        <w:pStyle w:val="outlinehd3"/>
      </w:pPr>
      <w:r>
        <w:tab/>
        <w:t>7.</w:t>
      </w:r>
      <w:r>
        <w:tab/>
        <w:t>Employment-Related Practices Liability</w:t>
      </w:r>
    </w:p>
    <w:p w:rsidR="00931829" w:rsidRDefault="00931829" w:rsidP="00931829">
      <w:pPr>
        <w:pStyle w:val="outlinehd4"/>
        <w:jc w:val="left"/>
      </w:pPr>
      <w:r>
        <w:tab/>
        <w:t>b.</w:t>
      </w:r>
      <w:r>
        <w:tab/>
        <w:t>Employment-Related Practices Liability Coverage Endorsement</w:t>
      </w:r>
    </w:p>
    <w:p w:rsidR="00931829" w:rsidRDefault="00931829" w:rsidP="00931829">
      <w:pPr>
        <w:pStyle w:val="outlinehd5"/>
      </w:pPr>
      <w:r>
        <w:tab/>
        <w:t>(5)</w:t>
      </w:r>
      <w:r>
        <w:tab/>
        <w:t>Premium Determination</w:t>
      </w:r>
    </w:p>
    <w:p w:rsidR="00931829" w:rsidRDefault="00931829" w:rsidP="00931829">
      <w:pPr>
        <w:pStyle w:val="space4"/>
      </w:pPr>
    </w:p>
    <w:tbl>
      <w:tblPr>
        <w:tblW w:w="4680" w:type="dxa"/>
        <w:tblInd w:w="50" w:type="dxa"/>
        <w:tblLayout w:type="fixed"/>
        <w:tblCellMar>
          <w:left w:w="50" w:type="dxa"/>
          <w:right w:w="50" w:type="dxa"/>
        </w:tblCellMar>
        <w:tblLook w:val="0000" w:firstRow="0" w:lastRow="0" w:firstColumn="0" w:lastColumn="0" w:noHBand="0" w:noVBand="0"/>
      </w:tblPr>
      <w:tblGrid>
        <w:gridCol w:w="1070"/>
        <w:gridCol w:w="180"/>
        <w:gridCol w:w="990"/>
        <w:gridCol w:w="180"/>
        <w:gridCol w:w="1080"/>
        <w:gridCol w:w="180"/>
        <w:gridCol w:w="1000"/>
      </w:tblGrid>
      <w:tr w:rsidR="00931829" w:rsidTr="008C4CC2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4" w:space="0" w:color="auto"/>
            </w:tcBorders>
          </w:tcPr>
          <w:p w:rsidR="00931829" w:rsidRDefault="00931829" w:rsidP="0026006E">
            <w:pPr>
              <w:pStyle w:val="tablehead"/>
            </w:pPr>
          </w:p>
        </w:tc>
        <w:tc>
          <w:tcPr>
            <w:tcW w:w="3610" w:type="dxa"/>
            <w:gridSpan w:val="6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31829" w:rsidRDefault="00931829" w:rsidP="0026006E">
            <w:pPr>
              <w:pStyle w:val="tablehead"/>
              <w:rPr>
                <w:b w:val="0"/>
              </w:rPr>
            </w:pPr>
            <w:r>
              <w:t>Loss Cost Per Employee</w:t>
            </w:r>
          </w:p>
        </w:tc>
      </w:tr>
      <w:tr w:rsidR="00931829" w:rsidTr="008C4CC2">
        <w:trPr>
          <w:cantSplit/>
          <w:trHeight w:val="190"/>
          <w:tblHeader/>
        </w:trPr>
        <w:tc>
          <w:tcPr>
            <w:tcW w:w="1070" w:type="dxa"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  <w:jc w:val="left"/>
            </w:pPr>
            <w:r>
              <w:t xml:space="preserve">Number </w:t>
            </w:r>
            <w:proofErr w:type="gramStart"/>
            <w:r>
              <w:t>Of</w:t>
            </w:r>
            <w:proofErr w:type="gramEnd"/>
            <w:r>
              <w:t xml:space="preserve"> Employees</w:t>
            </w:r>
          </w:p>
        </w:tc>
        <w:tc>
          <w:tcPr>
            <w:tcW w:w="117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  <w:jc w:val="left"/>
            </w:pPr>
            <w:r>
              <w:t xml:space="preserve"> Mercantile</w:t>
            </w:r>
            <w:r>
              <w:br/>
              <w:t xml:space="preserve"> Restaurant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br/>
              <w:t>Wholesale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31829" w:rsidRDefault="00931829" w:rsidP="0026006E">
            <w:pPr>
              <w:pStyle w:val="tablehead"/>
            </w:pPr>
            <w:r>
              <w:br/>
              <w:t>All Other</w:t>
            </w:r>
          </w:p>
        </w:tc>
      </w:tr>
      <w:tr w:rsidR="008C4CC2" w:rsidTr="008C4CC2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</w:pPr>
            <w:r>
              <w:t>1-25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t>7.860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t>11.700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t>$</w:t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t>9.360</w:t>
            </w:r>
          </w:p>
        </w:tc>
      </w:tr>
      <w:tr w:rsidR="008C4CC2" w:rsidTr="008C4CC2">
        <w:trPr>
          <w:cantSplit/>
          <w:trHeight w:val="190"/>
          <w:tblHeader/>
        </w:trPr>
        <w:tc>
          <w:tcPr>
            <w:tcW w:w="1070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C4CC2" w:rsidRDefault="008C4CC2" w:rsidP="008C4CC2">
            <w:pPr>
              <w:pStyle w:val="tabletext11"/>
            </w:pPr>
            <w:r>
              <w:t>Each Additional Employee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99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br/>
            </w:r>
            <w:r>
              <w:br/>
              <w:t>5.500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8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br/>
            </w:r>
            <w:r>
              <w:br/>
              <w:t>8.190</w:t>
            </w:r>
          </w:p>
        </w:tc>
        <w:tc>
          <w:tcPr>
            <w:tcW w:w="1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br/>
            </w:r>
            <w:r>
              <w:br/>
            </w:r>
          </w:p>
        </w:tc>
        <w:tc>
          <w:tcPr>
            <w:tcW w:w="1000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C4CC2" w:rsidRDefault="008C4CC2" w:rsidP="008C4CC2">
            <w:pPr>
              <w:pStyle w:val="tabletext11"/>
              <w:jc w:val="center"/>
            </w:pPr>
            <w:r>
              <w:br/>
            </w:r>
            <w:r>
              <w:br/>
              <w:t>6.550</w:t>
            </w:r>
          </w:p>
        </w:tc>
      </w:tr>
    </w:tbl>
    <w:p w:rsidR="00931829" w:rsidRDefault="00931829" w:rsidP="00931829">
      <w:pPr>
        <w:pStyle w:val="tablecaption"/>
      </w:pPr>
      <w:r>
        <w:t>Table 29.B.7.b.(</w:t>
      </w:r>
      <w:proofErr w:type="gramStart"/>
      <w:r>
        <w:t>5)(</w:t>
      </w:r>
      <w:proofErr w:type="gramEnd"/>
      <w:r>
        <w:t>LC) Employment-Related Practices Liability Premium Determination</w:t>
      </w:r>
    </w:p>
    <w:p w:rsidR="00931829" w:rsidRDefault="00931829" w:rsidP="00931829">
      <w:pPr>
        <w:pStyle w:val="isonormal"/>
      </w:pPr>
    </w:p>
    <w:p w:rsidR="00A65178" w:rsidRDefault="00A65178">
      <w:pPr>
        <w:pStyle w:val="isonormal"/>
      </w:pPr>
      <w:bookmarkStart w:id="0" w:name="_GoBack"/>
      <w:bookmarkEnd w:id="0"/>
    </w:p>
    <w:sectPr w:rsidR="00A65178" w:rsidSect="003D34D0">
      <w:headerReference w:type="default" r:id="rId14"/>
      <w:type w:val="continuous"/>
      <w:pgSz w:w="12240" w:h="15840" w:code="1"/>
      <w:pgMar w:top="1800" w:right="1200" w:bottom="1560" w:left="960" w:header="600" w:footer="480" w:gutter="0"/>
      <w:cols w:num="2"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12C44" w:rsidRDefault="00612C44">
      <w:r>
        <w:separator/>
      </w:r>
    </w:p>
  </w:endnote>
  <w:endnote w:type="continuationSeparator" w:id="0">
    <w:p w:rsidR="00612C44" w:rsidRDefault="00612C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29" w:rsidRPr="00754401" w:rsidRDefault="00931829" w:rsidP="00931829">
    <w:pPr>
      <w:pStyle w:val="Footer"/>
      <w:jc w:val="center"/>
      <w:rPr>
        <w:rStyle w:val="PageNumber"/>
      </w:rPr>
    </w:pPr>
    <w:r w:rsidRPr="00754401">
      <w:rPr>
        <w:rStyle w:val="PageNumber"/>
      </w:rPr>
      <w:t>© Insur</w:t>
    </w:r>
    <w:r>
      <w:rPr>
        <w:rStyle w:val="PageNumber"/>
      </w:rPr>
      <w:t>ance Services Office, Inc., 2020</w:t>
    </w:r>
    <w:r w:rsidRPr="00754401">
      <w:rPr>
        <w:rStyle w:val="PageNumber"/>
      </w:rPr>
      <w:t xml:space="preserve">        </w:t>
    </w:r>
    <w:r w:rsidR="00822D6C">
      <w:rPr>
        <w:rStyle w:val="PageNumber"/>
      </w:rPr>
      <w:t>ALASKA</w:t>
    </w:r>
    <w:r w:rsidRPr="00754401">
      <w:rPr>
        <w:rStyle w:val="PageNumber"/>
      </w:rPr>
      <w:t xml:space="preserve">        </w:t>
    </w:r>
    <w:r>
      <w:rPr>
        <w:rStyle w:val="PageNumber"/>
      </w:rPr>
      <w:t>BP-2020-RLA1</w:t>
    </w:r>
    <w:r w:rsidRPr="00754401">
      <w:rPr>
        <w:rStyle w:val="PageNumber"/>
      </w:rPr>
      <w:t xml:space="preserve">        </w:t>
    </w:r>
    <w:r>
      <w:rPr>
        <w:rStyle w:val="PageNumber"/>
      </w:rPr>
      <w:t>BP</w:t>
    </w:r>
    <w:r w:rsidRPr="00754401">
      <w:rPr>
        <w:rStyle w:val="PageNumber"/>
      </w:rPr>
      <w:t>-</w:t>
    </w:r>
    <w:r>
      <w:rPr>
        <w:rStyle w:val="PageNumber"/>
      </w:rPr>
      <w:t>40</w:t>
    </w:r>
  </w:p>
  <w:p w:rsidR="00A65178" w:rsidRPr="00931829" w:rsidRDefault="00A65178" w:rsidP="0093182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31829" w:rsidRPr="00754401" w:rsidRDefault="00931829" w:rsidP="00931829">
    <w:pPr>
      <w:pStyle w:val="Footer"/>
      <w:jc w:val="center"/>
      <w:rPr>
        <w:rStyle w:val="PageNumber"/>
      </w:rPr>
    </w:pPr>
    <w:r w:rsidRPr="00754401">
      <w:rPr>
        <w:rStyle w:val="PageNumber"/>
      </w:rPr>
      <w:t>© Insur</w:t>
    </w:r>
    <w:r>
      <w:rPr>
        <w:rStyle w:val="PageNumber"/>
      </w:rPr>
      <w:t>ance Services Office, Inc., 2020</w:t>
    </w:r>
    <w:r w:rsidRPr="00754401">
      <w:rPr>
        <w:rStyle w:val="PageNumber"/>
      </w:rPr>
      <w:t xml:space="preserve">        </w:t>
    </w:r>
    <w:r w:rsidR="00822D6C">
      <w:rPr>
        <w:rStyle w:val="PageNumber"/>
      </w:rPr>
      <w:t>ALASKA</w:t>
    </w:r>
    <w:r w:rsidRPr="00754401">
      <w:rPr>
        <w:rStyle w:val="PageNumber"/>
      </w:rPr>
      <w:t xml:space="preserve">        </w:t>
    </w:r>
    <w:r>
      <w:rPr>
        <w:rStyle w:val="PageNumber"/>
      </w:rPr>
      <w:t>BP-2020-RLA1</w:t>
    </w:r>
    <w:r w:rsidRPr="00754401">
      <w:rPr>
        <w:rStyle w:val="PageNumber"/>
      </w:rPr>
      <w:t xml:space="preserve">        </w:t>
    </w:r>
    <w:r>
      <w:rPr>
        <w:rStyle w:val="PageNumber"/>
      </w:rPr>
      <w:t>BP</w:t>
    </w:r>
    <w:r w:rsidRPr="00754401">
      <w:rPr>
        <w:rStyle w:val="PageNumber"/>
      </w:rPr>
      <w:t>-</w:t>
    </w:r>
    <w:r>
      <w:rPr>
        <w:rStyle w:val="PageNumber"/>
      </w:rPr>
      <w:t>41</w:t>
    </w:r>
  </w:p>
  <w:p w:rsidR="00A65178" w:rsidRPr="00931829" w:rsidRDefault="00A65178" w:rsidP="0093182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12C44" w:rsidRDefault="00612C44">
      <w:r>
        <w:separator/>
      </w:r>
    </w:p>
  </w:footnote>
  <w:footnote w:type="continuationSeparator" w:id="0">
    <w:p w:rsidR="00612C44" w:rsidRDefault="00612C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822D6C">
          <w:pPr>
            <w:pStyle w:val="Header"/>
            <w:jc w:val="left"/>
          </w:pPr>
          <w:r>
            <w:t>ALASKA</w:t>
          </w:r>
          <w:r w:rsidR="003D34D0">
            <w:t xml:space="preserve"> (</w:t>
          </w:r>
          <w:r>
            <w:t>54</w:t>
          </w:r>
          <w:r w:rsidR="003D34D0">
            <w:t>)</w:t>
          </w:r>
          <w:r w:rsidR="00A65178">
            <w:br/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>DIVISION TEN</w:t>
          </w:r>
          <w:r>
            <w:br/>
            <w:t>BUSINESSOWNERS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br/>
          </w:r>
        </w:p>
      </w:tc>
    </w:tr>
  </w:tbl>
  <w:p w:rsidR="00A65178" w:rsidRDefault="00A6517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  <w:gridCol w:w="2420"/>
    </w:tblGrid>
    <w:tr w:rsidR="00A65178">
      <w:tc>
        <w:tcPr>
          <w:tcW w:w="2420" w:type="dxa"/>
        </w:tcPr>
        <w:p w:rsidR="00A65178" w:rsidRDefault="00A65178">
          <w:pPr>
            <w:pStyle w:val="Header"/>
          </w:pPr>
          <w:r>
            <w:t>SUBLINE CODE ###</w:t>
          </w:r>
        </w:p>
      </w:tc>
      <w:tc>
        <w:tcPr>
          <w:tcW w:w="5440" w:type="dxa"/>
        </w:tcPr>
        <w:p w:rsidR="00A65178" w:rsidRDefault="00A65178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proofErr w:type="gramStart"/>
          <w:r>
            <w:t>NINE  MULTIPLE</w:t>
          </w:r>
          <w:proofErr w:type="gramEnd"/>
          <w:r>
            <w:t xml:space="preserve"> LINE</w:t>
          </w:r>
          <w:r>
            <w:br/>
            <w:t>BUSINESSOWNERS SUBDIVISION</w:t>
          </w:r>
          <w:r>
            <w:br/>
            <w:t>LOSS COST PAGES</w:t>
          </w:r>
        </w:p>
      </w:tc>
      <w:tc>
        <w:tcPr>
          <w:tcW w:w="2420" w:type="dxa"/>
        </w:tcPr>
        <w:p w:rsidR="00A65178" w:rsidRDefault="00A65178">
          <w:pPr>
            <w:pStyle w:val="Header"/>
            <w:jc w:val="right"/>
          </w:pPr>
          <w:r>
            <w:t>STATE (##)</w:t>
          </w:r>
        </w:p>
      </w:tc>
    </w:tr>
  </w:tbl>
  <w:p w:rsidR="00A65178" w:rsidRDefault="00A65178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Ind w:w="-80" w:type="dxa"/>
      <w:tblLayout w:type="fixed"/>
      <w:tblCellMar>
        <w:left w:w="80" w:type="dxa"/>
        <w:right w:w="80" w:type="dxa"/>
      </w:tblCellMar>
      <w:tblLook w:val="0000" w:firstRow="0" w:lastRow="0" w:firstColumn="0" w:lastColumn="0" w:noHBand="0" w:noVBand="0"/>
    </w:tblPr>
    <w:tblGrid>
      <w:gridCol w:w="2420"/>
      <w:gridCol w:w="5440"/>
    </w:tblGrid>
    <w:tr w:rsidR="00931829">
      <w:tc>
        <w:tcPr>
          <w:tcW w:w="2420" w:type="dxa"/>
        </w:tcPr>
        <w:p w:rsidR="00931829" w:rsidRDefault="00822D6C">
          <w:pPr>
            <w:pStyle w:val="Header"/>
          </w:pPr>
          <w:r>
            <w:t>ALASKA</w:t>
          </w:r>
          <w:r w:rsidR="00931829">
            <w:t xml:space="preserve"> (</w:t>
          </w:r>
          <w:r>
            <w:t>54</w:t>
          </w:r>
          <w:r w:rsidR="00931829">
            <w:t>)</w:t>
          </w:r>
        </w:p>
      </w:tc>
      <w:tc>
        <w:tcPr>
          <w:tcW w:w="5440" w:type="dxa"/>
        </w:tcPr>
        <w:p w:rsidR="00931829" w:rsidRDefault="00931829">
          <w:pPr>
            <w:pStyle w:val="Header"/>
            <w:jc w:val="center"/>
          </w:pPr>
          <w:r>
            <w:t>COMMERCIAL LINES MANUAL</w:t>
          </w:r>
          <w:r>
            <w:br/>
            <w:t xml:space="preserve">DIVISION </w:t>
          </w:r>
          <w:r w:rsidR="00A9392F">
            <w:t>TEN</w:t>
          </w:r>
          <w:r>
            <w:br/>
            <w:t>BUSINESSOWNERS</w:t>
          </w:r>
          <w:r>
            <w:br/>
            <w:t>LOSS COST PAGES</w:t>
          </w:r>
        </w:p>
      </w:tc>
    </w:tr>
  </w:tbl>
  <w:p w:rsidR="00A65178" w:rsidRDefault="00A65178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mirrorMargin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0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id$" w:val=" "/>
    <w:docVar w:name="cpyowner$" w:val="ISO"/>
    <w:docVar w:name="cremethod$" w:val="G"/>
    <w:docVar w:name="ISOLongName$" w:val="D:\DOCUMENT\I70193\Documents\BOP Template Drafts\5-3-3draft.doc $"/>
    <w:docVar w:name="Lobabb$" w:val="BP"/>
    <w:docVar w:name="NTM$" w:val=" "/>
    <w:docVar w:name="pagetype$" w:val="LC"/>
    <w:docVar w:name="pgno$" w:val="4"/>
    <w:docVar w:name="prodcode$" w:val="SIM"/>
    <w:docVar w:name="service$" w:val="LC"/>
    <w:docVar w:name="St$" w:val="IN"/>
    <w:docVar w:name="status$" w:val="WIP"/>
    <w:docVar w:name="tech$" w:val="12.0"/>
  </w:docVars>
  <w:rsids>
    <w:rsidRoot w:val="00612C44"/>
    <w:rsid w:val="001D120A"/>
    <w:rsid w:val="003D34D0"/>
    <w:rsid w:val="003E5FA2"/>
    <w:rsid w:val="004236E1"/>
    <w:rsid w:val="00612C44"/>
    <w:rsid w:val="00822D6C"/>
    <w:rsid w:val="008C4CC2"/>
    <w:rsid w:val="00931829"/>
    <w:rsid w:val="00A65178"/>
    <w:rsid w:val="00A9392F"/>
    <w:rsid w:val="00BB2AE2"/>
    <w:rsid w:val="00C60E13"/>
    <w:rsid w:val="00F07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6096215"/>
  <w15:chartTrackingRefBased/>
  <w15:docId w15:val="{AB0DC481-7997-47B4-ADA1-DB016B543D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Heading1">
    <w:name w:val="heading 1"/>
    <w:basedOn w:val="Normal"/>
    <w:next w:val="Normal"/>
    <w:qFormat/>
    <w:pPr>
      <w:spacing w:before="240" w:line="190" w:lineRule="exact"/>
      <w:jc w:val="both"/>
      <w:outlineLvl w:val="0"/>
    </w:pPr>
    <w:rPr>
      <w:b/>
      <w:sz w:val="18"/>
    </w:rPr>
  </w:style>
  <w:style w:type="paragraph" w:styleId="Heading2">
    <w:name w:val="heading 2"/>
    <w:basedOn w:val="Normal"/>
    <w:next w:val="Normal"/>
    <w:qFormat/>
    <w:pPr>
      <w:spacing w:before="120" w:line="190" w:lineRule="exact"/>
      <w:jc w:val="both"/>
      <w:outlineLvl w:val="1"/>
    </w:pPr>
    <w:rPr>
      <w:b/>
      <w:sz w:val="18"/>
    </w:rPr>
  </w:style>
  <w:style w:type="paragraph" w:styleId="Heading3">
    <w:name w:val="heading 3"/>
    <w:basedOn w:val="Normal"/>
    <w:next w:val="Normal"/>
    <w:qFormat/>
    <w:pPr>
      <w:spacing w:before="80" w:line="190" w:lineRule="exact"/>
      <w:ind w:left="360"/>
      <w:jc w:val="both"/>
      <w:outlineLvl w:val="2"/>
    </w:pPr>
    <w:rPr>
      <w:b/>
      <w:sz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isonormal"/>
    <w:pPr>
      <w:spacing w:line="200" w:lineRule="exact"/>
    </w:pPr>
    <w:rPr>
      <w:b/>
      <w:sz w:val="20"/>
    </w:rPr>
  </w:style>
  <w:style w:type="paragraph" w:customStyle="1" w:styleId="isonormal">
    <w:name w:val="isonormal"/>
    <w:pPr>
      <w:overflowPunct w:val="0"/>
      <w:autoSpaceDE w:val="0"/>
      <w:autoSpaceDN w:val="0"/>
      <w:adjustRightInd w:val="0"/>
      <w:spacing w:before="80" w:line="190" w:lineRule="exact"/>
      <w:jc w:val="both"/>
      <w:textAlignment w:val="baseline"/>
    </w:pPr>
    <w:rPr>
      <w:rFonts w:ascii="Arial" w:hAnsi="Arial"/>
      <w:sz w:val="18"/>
    </w:rPr>
  </w:style>
  <w:style w:type="paragraph" w:styleId="Footer">
    <w:name w:val="footer"/>
    <w:basedOn w:val="isonormal"/>
    <w:link w:val="FooterChar"/>
    <w:pPr>
      <w:spacing w:before="0" w:line="240" w:lineRule="auto"/>
    </w:pPr>
  </w:style>
  <w:style w:type="paragraph" w:customStyle="1" w:styleId="blockhd1">
    <w:name w:val="blockhd1"/>
    <w:basedOn w:val="isonormal"/>
    <w:next w:val="Normal"/>
    <w:rPr>
      <w:b/>
    </w:rPr>
  </w:style>
  <w:style w:type="paragraph" w:customStyle="1" w:styleId="subcap2">
    <w:name w:val="subcap2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tabletext">
    <w:name w:val="tabletext"/>
    <w:basedOn w:val="isonormal"/>
    <w:pPr>
      <w:spacing w:before="20" w:after="20"/>
      <w:jc w:val="left"/>
    </w:pPr>
  </w:style>
  <w:style w:type="paragraph" w:customStyle="1" w:styleId="tablehead">
    <w:name w:val="tablehead"/>
    <w:basedOn w:val="isonormal"/>
    <w:pPr>
      <w:spacing w:before="40" w:after="20"/>
      <w:jc w:val="center"/>
    </w:pPr>
    <w:rPr>
      <w:b/>
    </w:rPr>
  </w:style>
  <w:style w:type="paragraph" w:customStyle="1" w:styleId="blockhd2">
    <w:name w:val="blockhd2"/>
    <w:basedOn w:val="isonormal"/>
    <w:next w:val="Normal"/>
    <w:pPr>
      <w:ind w:left="300"/>
    </w:pPr>
    <w:rPr>
      <w:b/>
    </w:rPr>
  </w:style>
  <w:style w:type="paragraph" w:customStyle="1" w:styleId="blockhd3">
    <w:name w:val="blockhd3"/>
    <w:basedOn w:val="isonormal"/>
    <w:next w:val="Normal"/>
    <w:pPr>
      <w:ind w:left="600"/>
    </w:pPr>
    <w:rPr>
      <w:b/>
    </w:rPr>
  </w:style>
  <w:style w:type="paragraph" w:customStyle="1" w:styleId="subcap3">
    <w:name w:val="subcap3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blockhd4">
    <w:name w:val="blockhd4"/>
    <w:basedOn w:val="isonormal"/>
    <w:next w:val="Normal"/>
    <w:pPr>
      <w:ind w:left="900"/>
    </w:pPr>
    <w:rPr>
      <w:b/>
    </w:rPr>
  </w:style>
  <w:style w:type="paragraph" w:customStyle="1" w:styleId="blockhd5">
    <w:name w:val="blockhd5"/>
    <w:basedOn w:val="isonormal"/>
    <w:next w:val="Normal"/>
    <w:pPr>
      <w:ind w:left="1200"/>
    </w:pPr>
    <w:rPr>
      <w:b/>
    </w:rPr>
  </w:style>
  <w:style w:type="paragraph" w:customStyle="1" w:styleId="blockhd6">
    <w:name w:val="blockhd6"/>
    <w:basedOn w:val="isonormal"/>
    <w:next w:val="Normal"/>
    <w:pPr>
      <w:ind w:left="1500"/>
    </w:pPr>
    <w:rPr>
      <w:b/>
    </w:rPr>
  </w:style>
  <w:style w:type="paragraph" w:customStyle="1" w:styleId="blockhd7">
    <w:name w:val="blockhd7"/>
    <w:basedOn w:val="isonormal"/>
    <w:next w:val="Normal"/>
    <w:pPr>
      <w:ind w:left="1800"/>
    </w:pPr>
    <w:rPr>
      <w:b/>
    </w:rPr>
  </w:style>
  <w:style w:type="paragraph" w:customStyle="1" w:styleId="blockhd8">
    <w:name w:val="blockhd8"/>
    <w:basedOn w:val="isonormal"/>
    <w:next w:val="Normal"/>
    <w:pPr>
      <w:ind w:left="2100"/>
    </w:pPr>
    <w:rPr>
      <w:b/>
    </w:rPr>
  </w:style>
  <w:style w:type="paragraph" w:customStyle="1" w:styleId="blockhd9">
    <w:name w:val="blockhd9"/>
    <w:basedOn w:val="isonormal"/>
    <w:next w:val="Normal"/>
    <w:pPr>
      <w:ind w:left="2400"/>
    </w:pPr>
    <w:rPr>
      <w:b/>
    </w:rPr>
  </w:style>
  <w:style w:type="paragraph" w:customStyle="1" w:styleId="blocktext1">
    <w:name w:val="blocktext1"/>
    <w:basedOn w:val="isonormal"/>
  </w:style>
  <w:style w:type="paragraph" w:customStyle="1" w:styleId="blocktext10">
    <w:name w:val="blocktext10"/>
    <w:basedOn w:val="isonormal"/>
    <w:pPr>
      <w:ind w:left="2700"/>
    </w:pPr>
  </w:style>
  <w:style w:type="paragraph" w:customStyle="1" w:styleId="blocktext2">
    <w:name w:val="blocktext2"/>
    <w:basedOn w:val="isonormal"/>
    <w:pPr>
      <w:ind w:left="300"/>
    </w:pPr>
  </w:style>
  <w:style w:type="paragraph" w:customStyle="1" w:styleId="blocktext3">
    <w:name w:val="blocktext3"/>
    <w:basedOn w:val="isonormal"/>
    <w:pPr>
      <w:ind w:left="600"/>
    </w:pPr>
  </w:style>
  <w:style w:type="paragraph" w:customStyle="1" w:styleId="blocktext4">
    <w:name w:val="blocktext4"/>
    <w:basedOn w:val="isonormal"/>
    <w:pPr>
      <w:ind w:left="900"/>
    </w:pPr>
  </w:style>
  <w:style w:type="paragraph" w:customStyle="1" w:styleId="blocktext5">
    <w:name w:val="blocktext5"/>
    <w:basedOn w:val="isonormal"/>
    <w:pPr>
      <w:ind w:left="1200"/>
    </w:pPr>
  </w:style>
  <w:style w:type="paragraph" w:customStyle="1" w:styleId="blocktext6">
    <w:name w:val="blocktext6"/>
    <w:basedOn w:val="isonormal"/>
    <w:pPr>
      <w:ind w:left="1500"/>
    </w:pPr>
  </w:style>
  <w:style w:type="paragraph" w:customStyle="1" w:styleId="blocktext7">
    <w:name w:val="blocktext7"/>
    <w:basedOn w:val="isonormal"/>
    <w:pPr>
      <w:ind w:left="1800"/>
    </w:pPr>
  </w:style>
  <w:style w:type="paragraph" w:customStyle="1" w:styleId="blocktext8">
    <w:name w:val="blocktext8"/>
    <w:basedOn w:val="isonormal"/>
    <w:pPr>
      <w:ind w:left="2100"/>
    </w:pPr>
  </w:style>
  <w:style w:type="paragraph" w:customStyle="1" w:styleId="blocktext9">
    <w:name w:val="blocktext9"/>
    <w:basedOn w:val="isonormal"/>
    <w:pPr>
      <w:ind w:left="2400"/>
    </w:pPr>
  </w:style>
  <w:style w:type="paragraph" w:customStyle="1" w:styleId="boxrule">
    <w:name w:val="boxrule"/>
    <w:basedOn w:val="isonormal"/>
    <w:pPr>
      <w:keepNext/>
      <w:keepLines/>
      <w:pBdr>
        <w:top w:val="single" w:sz="6" w:space="3" w:color="auto"/>
        <w:bottom w:val="single" w:sz="6" w:space="3" w:color="auto"/>
      </w:pBdr>
      <w:tabs>
        <w:tab w:val="left" w:pos="320"/>
      </w:tabs>
      <w:spacing w:before="0" w:line="200" w:lineRule="exact"/>
      <w:jc w:val="left"/>
    </w:pPr>
    <w:rPr>
      <w:b/>
    </w:rPr>
  </w:style>
  <w:style w:type="paragraph" w:customStyle="1" w:styleId="centeredtext">
    <w:name w:val="centeredtext"/>
    <w:basedOn w:val="isonormal"/>
    <w:pPr>
      <w:jc w:val="center"/>
    </w:pPr>
    <w:rPr>
      <w:b/>
    </w:rPr>
  </w:style>
  <w:style w:type="paragraph" w:customStyle="1" w:styleId="icblock">
    <w:name w:val="i/cblock"/>
    <w:basedOn w:val="isonormal"/>
    <w:pPr>
      <w:tabs>
        <w:tab w:val="left" w:leader="dot" w:pos="7200"/>
      </w:tabs>
      <w:spacing w:before="0"/>
      <w:jc w:val="left"/>
    </w:pPr>
  </w:style>
  <w:style w:type="paragraph" w:customStyle="1" w:styleId="instructphrase">
    <w:name w:val="instructphrase"/>
    <w:basedOn w:val="isonormal"/>
  </w:style>
  <w:style w:type="paragraph" w:customStyle="1" w:styleId="noboxaddlrule">
    <w:name w:val="noboxaddlrule"/>
    <w:basedOn w:val="isonormal"/>
    <w:next w:val="blocktext1"/>
    <w:pPr>
      <w:spacing w:before="0"/>
      <w:jc w:val="left"/>
    </w:pPr>
    <w:rPr>
      <w:b/>
    </w:rPr>
  </w:style>
  <w:style w:type="paragraph" w:customStyle="1" w:styleId="outlinehd1">
    <w:name w:val="outlinehd1"/>
    <w:basedOn w:val="isonormal"/>
    <w:next w:val="blocktext2"/>
    <w:pPr>
      <w:tabs>
        <w:tab w:val="right" w:pos="180"/>
        <w:tab w:val="left" w:pos="300"/>
      </w:tabs>
      <w:ind w:left="300" w:hanging="300"/>
    </w:pPr>
    <w:rPr>
      <w:b/>
    </w:rPr>
  </w:style>
  <w:style w:type="paragraph" w:customStyle="1" w:styleId="outlinehd2">
    <w:name w:val="outlinehd2"/>
    <w:basedOn w:val="isonormal"/>
    <w:next w:val="blocktext3"/>
    <w:pPr>
      <w:tabs>
        <w:tab w:val="right" w:pos="480"/>
        <w:tab w:val="left" w:pos="600"/>
      </w:tabs>
      <w:ind w:left="600" w:hanging="600"/>
    </w:pPr>
    <w:rPr>
      <w:b/>
    </w:rPr>
  </w:style>
  <w:style w:type="paragraph" w:customStyle="1" w:styleId="outlinehd3">
    <w:name w:val="outlinehd3"/>
    <w:basedOn w:val="isonormal"/>
    <w:next w:val="blocktext4"/>
    <w:pPr>
      <w:tabs>
        <w:tab w:val="right" w:pos="780"/>
        <w:tab w:val="left" w:pos="900"/>
      </w:tabs>
      <w:ind w:left="900" w:hanging="900"/>
    </w:pPr>
    <w:rPr>
      <w:b/>
    </w:rPr>
  </w:style>
  <w:style w:type="paragraph" w:customStyle="1" w:styleId="outlinehd4">
    <w:name w:val="outlinehd4"/>
    <w:basedOn w:val="isonormal"/>
    <w:next w:val="blocktext5"/>
    <w:pPr>
      <w:tabs>
        <w:tab w:val="right" w:pos="1080"/>
        <w:tab w:val="left" w:pos="1200"/>
      </w:tabs>
      <w:ind w:left="1200" w:hanging="1200"/>
    </w:pPr>
    <w:rPr>
      <w:b/>
    </w:rPr>
  </w:style>
  <w:style w:type="paragraph" w:customStyle="1" w:styleId="outlinehd5">
    <w:name w:val="outlinehd5"/>
    <w:basedOn w:val="isonormal"/>
    <w:next w:val="blocktext6"/>
    <w:pPr>
      <w:tabs>
        <w:tab w:val="right" w:pos="1380"/>
        <w:tab w:val="left" w:pos="1500"/>
      </w:tabs>
      <w:ind w:left="1500" w:hanging="1500"/>
    </w:pPr>
    <w:rPr>
      <w:b/>
    </w:rPr>
  </w:style>
  <w:style w:type="paragraph" w:customStyle="1" w:styleId="outlinehd6">
    <w:name w:val="outlinehd6"/>
    <w:basedOn w:val="isonormal"/>
    <w:next w:val="blocktext7"/>
    <w:pPr>
      <w:tabs>
        <w:tab w:val="right" w:pos="1680"/>
        <w:tab w:val="left" w:pos="1800"/>
      </w:tabs>
      <w:ind w:left="1800" w:hanging="1800"/>
    </w:pPr>
    <w:rPr>
      <w:b/>
    </w:rPr>
  </w:style>
  <w:style w:type="paragraph" w:customStyle="1" w:styleId="outlinehd7">
    <w:name w:val="outlinehd7"/>
    <w:basedOn w:val="isonormal"/>
    <w:next w:val="blocktext8"/>
    <w:pPr>
      <w:tabs>
        <w:tab w:val="right" w:pos="1980"/>
        <w:tab w:val="left" w:pos="2100"/>
      </w:tabs>
      <w:ind w:left="2100" w:hanging="2100"/>
    </w:pPr>
    <w:rPr>
      <w:b/>
    </w:rPr>
  </w:style>
  <w:style w:type="paragraph" w:customStyle="1" w:styleId="outlinehd8">
    <w:name w:val="outlinehd8"/>
    <w:basedOn w:val="isonormal"/>
    <w:next w:val="blocktext9"/>
    <w:pPr>
      <w:tabs>
        <w:tab w:val="right" w:pos="2280"/>
        <w:tab w:val="left" w:pos="2400"/>
      </w:tabs>
      <w:ind w:left="2400" w:hanging="2400"/>
    </w:pPr>
    <w:rPr>
      <w:b/>
    </w:rPr>
  </w:style>
  <w:style w:type="paragraph" w:customStyle="1" w:styleId="outlinehd9">
    <w:name w:val="outlinehd9"/>
    <w:basedOn w:val="isonormal"/>
    <w:next w:val="blocktext10"/>
    <w:pPr>
      <w:tabs>
        <w:tab w:val="right" w:pos="2580"/>
        <w:tab w:val="left" w:pos="2700"/>
      </w:tabs>
      <w:ind w:left="2700" w:hanging="2700"/>
    </w:pPr>
    <w:rPr>
      <w:b/>
    </w:rPr>
  </w:style>
  <w:style w:type="paragraph" w:customStyle="1" w:styleId="outlinetxt1">
    <w:name w:val="outlinetxt1"/>
    <w:basedOn w:val="isonormal"/>
    <w:pPr>
      <w:tabs>
        <w:tab w:val="right" w:pos="180"/>
        <w:tab w:val="left" w:pos="300"/>
      </w:tabs>
      <w:ind w:left="300" w:hanging="300"/>
    </w:pPr>
  </w:style>
  <w:style w:type="paragraph" w:customStyle="1" w:styleId="outlinetxt2">
    <w:name w:val="outlinetxt2"/>
    <w:basedOn w:val="isonormal"/>
    <w:pPr>
      <w:tabs>
        <w:tab w:val="right" w:pos="480"/>
        <w:tab w:val="left" w:pos="600"/>
      </w:tabs>
      <w:ind w:left="600" w:hanging="600"/>
    </w:pPr>
  </w:style>
  <w:style w:type="paragraph" w:customStyle="1" w:styleId="outlinetxt3">
    <w:name w:val="outlinetxt3"/>
    <w:basedOn w:val="isonormal"/>
    <w:pPr>
      <w:tabs>
        <w:tab w:val="right" w:pos="780"/>
        <w:tab w:val="left" w:pos="900"/>
      </w:tabs>
      <w:ind w:left="900" w:hanging="900"/>
    </w:pPr>
  </w:style>
  <w:style w:type="paragraph" w:customStyle="1" w:styleId="outlinetxt4">
    <w:name w:val="outlinetxt4"/>
    <w:basedOn w:val="isonormal"/>
    <w:pPr>
      <w:tabs>
        <w:tab w:val="right" w:pos="1080"/>
        <w:tab w:val="left" w:pos="1200"/>
      </w:tabs>
      <w:ind w:left="1200" w:hanging="1200"/>
    </w:pPr>
  </w:style>
  <w:style w:type="paragraph" w:customStyle="1" w:styleId="outlinetxt5">
    <w:name w:val="outlinetxt5"/>
    <w:basedOn w:val="isonormal"/>
    <w:pPr>
      <w:tabs>
        <w:tab w:val="right" w:pos="1380"/>
        <w:tab w:val="left" w:pos="1500"/>
      </w:tabs>
      <w:ind w:left="1500" w:hanging="1500"/>
    </w:pPr>
  </w:style>
  <w:style w:type="paragraph" w:customStyle="1" w:styleId="outlinetxt6">
    <w:name w:val="outlinetxt6"/>
    <w:basedOn w:val="isonormal"/>
    <w:pPr>
      <w:tabs>
        <w:tab w:val="right" w:pos="1680"/>
        <w:tab w:val="left" w:pos="1800"/>
      </w:tabs>
      <w:ind w:left="1800" w:hanging="1800"/>
    </w:pPr>
  </w:style>
  <w:style w:type="paragraph" w:customStyle="1" w:styleId="outlinetxt7">
    <w:name w:val="outlinetxt7"/>
    <w:basedOn w:val="isonormal"/>
    <w:pPr>
      <w:tabs>
        <w:tab w:val="right" w:pos="1980"/>
        <w:tab w:val="left" w:pos="2100"/>
      </w:tabs>
      <w:ind w:left="2100" w:hanging="2100"/>
    </w:pPr>
  </w:style>
  <w:style w:type="paragraph" w:customStyle="1" w:styleId="outlinetxt8">
    <w:name w:val="outlinetxt8"/>
    <w:basedOn w:val="isonormal"/>
    <w:pPr>
      <w:tabs>
        <w:tab w:val="right" w:pos="2280"/>
        <w:tab w:val="left" w:pos="2400"/>
      </w:tabs>
      <w:ind w:left="2400" w:hanging="2400"/>
    </w:pPr>
  </w:style>
  <w:style w:type="paragraph" w:customStyle="1" w:styleId="outlinetxt9">
    <w:name w:val="outlinetxt9"/>
    <w:basedOn w:val="isonormal"/>
    <w:pPr>
      <w:tabs>
        <w:tab w:val="right" w:pos="2580"/>
        <w:tab w:val="left" w:pos="2700"/>
      </w:tabs>
      <w:ind w:left="2700" w:hanging="2700"/>
    </w:pPr>
  </w:style>
  <w:style w:type="character" w:customStyle="1" w:styleId="rulelink">
    <w:name w:val="rulelink"/>
    <w:basedOn w:val="DefaultParagraphFont"/>
    <w:rPr>
      <w:b/>
    </w:rPr>
  </w:style>
  <w:style w:type="paragraph" w:customStyle="1" w:styleId="space2">
    <w:name w:val="space2"/>
    <w:basedOn w:val="Normal"/>
    <w:next w:val="Normal"/>
    <w:pPr>
      <w:spacing w:line="40" w:lineRule="exact"/>
      <w:jc w:val="both"/>
    </w:pPr>
    <w:rPr>
      <w:sz w:val="18"/>
    </w:rPr>
  </w:style>
  <w:style w:type="paragraph" w:customStyle="1" w:styleId="space4">
    <w:name w:val="space4"/>
    <w:basedOn w:val="Normal"/>
    <w:next w:val="Normal"/>
    <w:pPr>
      <w:spacing w:line="80" w:lineRule="exact"/>
      <w:jc w:val="both"/>
    </w:pPr>
    <w:rPr>
      <w:sz w:val="18"/>
    </w:rPr>
  </w:style>
  <w:style w:type="paragraph" w:customStyle="1" w:styleId="space8">
    <w:name w:val="space8"/>
    <w:basedOn w:val="Normal"/>
    <w:next w:val="Normal"/>
    <w:pPr>
      <w:spacing w:line="160" w:lineRule="exact"/>
      <w:jc w:val="both"/>
    </w:pPr>
    <w:rPr>
      <w:sz w:val="18"/>
    </w:rPr>
  </w:style>
  <w:style w:type="paragraph" w:customStyle="1" w:styleId="subcap">
    <w:name w:val="subcap"/>
    <w:basedOn w:val="isonormal"/>
    <w:pPr>
      <w:keepLines/>
      <w:suppressAutoHyphens/>
      <w:spacing w:before="0" w:line="200" w:lineRule="exact"/>
      <w:jc w:val="left"/>
    </w:pPr>
    <w:rPr>
      <w:b/>
      <w:caps/>
    </w:rPr>
  </w:style>
  <w:style w:type="paragraph" w:customStyle="1" w:styleId="subhead">
    <w:name w:val="subhead"/>
    <w:basedOn w:val="isonormal"/>
    <w:pPr>
      <w:spacing w:line="200" w:lineRule="exact"/>
      <w:jc w:val="center"/>
    </w:pPr>
    <w:rPr>
      <w:b/>
    </w:rPr>
  </w:style>
  <w:style w:type="paragraph" w:customStyle="1" w:styleId="tablecaption">
    <w:name w:val="tablecaption"/>
    <w:basedOn w:val="isonormal"/>
    <w:rPr>
      <w:b/>
    </w:rPr>
  </w:style>
  <w:style w:type="character" w:customStyle="1" w:styleId="tablelink">
    <w:name w:val="tablelink"/>
    <w:basedOn w:val="DefaultParagraphFont"/>
    <w:rPr>
      <w:b/>
    </w:rPr>
  </w:style>
  <w:style w:type="paragraph" w:customStyle="1" w:styleId="tabletext00">
    <w:name w:val="tabletext0/0"/>
    <w:basedOn w:val="isonormal"/>
    <w:pPr>
      <w:spacing w:before="0"/>
      <w:jc w:val="left"/>
    </w:pPr>
  </w:style>
  <w:style w:type="paragraph" w:customStyle="1" w:styleId="tabletext10">
    <w:name w:val="tabletext1/0"/>
    <w:basedOn w:val="isonormal"/>
    <w:pPr>
      <w:spacing w:before="20"/>
      <w:jc w:val="left"/>
    </w:pPr>
  </w:style>
  <w:style w:type="paragraph" w:customStyle="1" w:styleId="tabletext11">
    <w:name w:val="tabletext1/1"/>
    <w:basedOn w:val="isonormal"/>
    <w:pPr>
      <w:spacing w:before="20" w:after="20"/>
      <w:jc w:val="left"/>
    </w:pPr>
  </w:style>
  <w:style w:type="paragraph" w:customStyle="1" w:styleId="terr2colblock1">
    <w:name w:val="terr2colblock1"/>
    <w:basedOn w:val="isonormal"/>
    <w:pPr>
      <w:tabs>
        <w:tab w:val="left" w:leader="dot" w:pos="4240"/>
      </w:tabs>
      <w:spacing w:before="0"/>
      <w:jc w:val="left"/>
    </w:pPr>
  </w:style>
  <w:style w:type="paragraph" w:customStyle="1" w:styleId="terr2colblock2">
    <w:name w:val="terr2colblock2"/>
    <w:basedOn w:val="isonormal"/>
    <w:pPr>
      <w:tabs>
        <w:tab w:val="left" w:leader="dot" w:pos="4240"/>
      </w:tabs>
      <w:spacing w:before="0"/>
      <w:ind w:left="80"/>
      <w:jc w:val="left"/>
    </w:pPr>
  </w:style>
  <w:style w:type="paragraph" w:customStyle="1" w:styleId="terr2colblock3">
    <w:name w:val="terr2colblock3"/>
    <w:basedOn w:val="isonormal"/>
    <w:pPr>
      <w:tabs>
        <w:tab w:val="left" w:leader="dot" w:pos="4240"/>
      </w:tabs>
      <w:spacing w:before="0"/>
      <w:ind w:left="160"/>
      <w:jc w:val="left"/>
    </w:pPr>
  </w:style>
  <w:style w:type="paragraph" w:customStyle="1" w:styleId="terr2colblock4">
    <w:name w:val="terr2colblock4"/>
    <w:basedOn w:val="isonormal"/>
    <w:pPr>
      <w:tabs>
        <w:tab w:val="left" w:leader="dot" w:pos="4240"/>
      </w:tabs>
      <w:spacing w:before="0"/>
      <w:ind w:left="320"/>
      <w:jc w:val="left"/>
    </w:pPr>
  </w:style>
  <w:style w:type="paragraph" w:customStyle="1" w:styleId="terr2colhang">
    <w:name w:val="terr2colhang"/>
    <w:basedOn w:val="isonormal"/>
    <w:pPr>
      <w:tabs>
        <w:tab w:val="left" w:leader="dot" w:pos="4240"/>
      </w:tabs>
      <w:spacing w:before="0"/>
      <w:ind w:left="160" w:hanging="160"/>
      <w:jc w:val="left"/>
    </w:pPr>
  </w:style>
  <w:style w:type="paragraph" w:customStyle="1" w:styleId="terr3colblock1">
    <w:name w:val="terr3colblock1"/>
    <w:basedOn w:val="isonormal"/>
    <w:pPr>
      <w:tabs>
        <w:tab w:val="left" w:leader="dot" w:pos="2300"/>
      </w:tabs>
      <w:spacing w:before="0"/>
      <w:jc w:val="left"/>
    </w:pPr>
  </w:style>
  <w:style w:type="paragraph" w:customStyle="1" w:styleId="terrtoc">
    <w:name w:val="terrtoc"/>
    <w:basedOn w:val="isonormal"/>
    <w:pPr>
      <w:spacing w:before="50" w:after="50"/>
      <w:jc w:val="center"/>
    </w:pPr>
    <w:rPr>
      <w:b/>
    </w:rPr>
  </w:style>
  <w:style w:type="character" w:styleId="PageNumber">
    <w:name w:val="page number"/>
    <w:basedOn w:val="DefaultParagraphFont"/>
    <w:uiPriority w:val="99"/>
  </w:style>
  <w:style w:type="character" w:customStyle="1" w:styleId="FooterChar">
    <w:name w:val="Footer Char"/>
    <w:link w:val="Footer"/>
    <w:rsid w:val="00931829"/>
    <w:rPr>
      <w:rFonts w:ascii="Arial" w:hAnsi="Arial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eader" Target="head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26707\Documents\S999L1V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ocumentName xmlns="284cf17f-426a-42b5-8b6d-39684653dd2f">LI-BP-2020-014 - 004 - Pages.docx</DocumentName>
    <LOB xmlns="284cf17f-426a-42b5-8b6d-39684653dd2f">5</LOB>
    <CorrectionCirculars xmlns="284cf17f-426a-42b5-8b6d-39684653dd2f" xsi:nil="true"/>
    <NumberOfPages xmlns="284cf17f-426a-42b5-8b6d-39684653dd2f" xsi:nil="true"/>
    <Sequence xmlns="284cf17f-426a-42b5-8b6d-39684653dd2f">3</Sequence>
    <ServiceModuleString xmlns="284cf17f-426a-42b5-8b6d-39684653dd2f">Loss Costs;</ServiceModuleString>
    <CircularNote xmlns="4830ab8b-2c16-4c38-8be0-15edbacd12d1" xsi:nil="true"/>
    <IncludeWithPDF xmlns="284cf17f-426a-42b5-8b6d-39684653dd2f">true</IncludeWithPDF>
    <SPSequence xmlns="284cf17f-426a-42b5-8b6d-39684653dd2f">0</SPSequence>
    <CircularDate xmlns="284cf17f-426a-42b5-8b6d-39684653dd2f">2020-02-18T05:00:00+00:00</CircularDate>
    <SPPageSequence xmlns="284cf17f-426a-42b5-8b6d-39684653dd2f">0</SPPageSequence>
    <AdditionalCircularNumbers xmlns="284cf17f-426a-42b5-8b6d-39684653dd2f" xsi:nil="true"/>
    <Master xmlns="284cf17f-426a-42b5-8b6d-39684653dd2f" xsi:nil="true"/>
    <ServiceModule xmlns="284cf17f-426a-42b5-8b6d-39684653dd2f">
      <Value>8</Value>
    </ServiceModule>
    <DocumentSetDescription xmlns="http://schemas.microsoft.com/sharepoint/v3" xsi:nil="true"/>
    <AttachmentType xmlns="284cf17f-426a-42b5-8b6d-39684653dd2f">Manual Page(s)</AttachmentType>
    <IsStatusChanging xmlns="284cf17f-426a-42b5-8b6d-39684653dd2f">Y</IsStatusChanging>
    <CircularUpdate xmlns="284cf17f-426a-42b5-8b6d-39684653dd2f" xsi:nil="true"/>
    <ApplicableLOBs xmlns="284cf17f-426a-42b5-8b6d-39684653dd2f"/>
    <CircularNumber xmlns="284cf17f-426a-42b5-8b6d-39684653dd2f">LI-BP-2020-014</CircularNumber>
    <Filings xmlns="284cf17f-426a-42b5-8b6d-39684653dd2f" xsi:nil="true"/>
    <KeyMessage xmlns="284cf17f-426a-42b5-8b6d-39684653dd2f">Revised loss costs representing a combined -2.2% statewide change have been filed.</KeyMessage>
    <PDFSignOffNotification xmlns="284cf17f-426a-42b5-8b6d-39684653dd2f">false</PDFSignOffNotification>
    <CircularDocDescription xmlns="284cf17f-426a-42b5-8b6d-39684653dd2f">Pages</CircularDocDescription>
    <Date_x0020_Modified xmlns="284cf17f-426a-42b5-8b6d-39684653dd2f">2020-02-05T18:22:26+00:00</Date_x0020_Modified>
    <ActionTopic xmlns="284cf17f-426a-42b5-8b6d-39684653dd2f">7</ActionTopic>
    <CircularType xmlns="284cf17f-426a-42b5-8b6d-39684653dd2f">9</CircularType>
    <PSDPDFSignoff xmlns="284cf17f-426a-42b5-8b6d-39684653dd2f">true</PSDPDFSignoff>
    <AuthorName xmlns="284cf17f-426a-42b5-8b6d-39684653dd2f">Woolis, Christopher</AuthorName>
    <CircId xmlns="284cf17f-426a-42b5-8b6d-39684653dd2f">28901</CircId>
    <KeyMessageDoc xmlns="284cf17f-426a-42b5-8b6d-39684653dd2f" xsi:nil="true"/>
    <CircularTitleDoc xmlns="284cf17f-426a-42b5-8b6d-39684653dd2f" xsi:nil="true"/>
    <CircularStatus xmlns="284cf17f-426a-42b5-8b6d-39684653dd2f">QA Review</CircularStatus>
    <CircularTitle xmlns="284cf17f-426a-42b5-8b6d-39684653dd2f">ALASKA BUSINESSOWNERS ADVISORY PROSPECTIVE LOSS COST REVISION FILED</CircularTitle>
    <StatisticalService xmlns="284cf17f-426a-42b5-8b6d-39684653dd2f"/>
    <AuthorId xmlns="284cf17f-426a-42b5-8b6d-39684653dd2f">i20788</AuthorId>
  </documentManagement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CircularDocsContentType" ma:contentTypeID="0x0101002A7B4D783DF0499AA9CFFB0BDFDF2D2C00CB00C863CB8C1547902AA8E1AACFBF68" ma:contentTypeVersion="46" ma:contentTypeDescription="Circular Documents Content Type" ma:contentTypeScope="" ma:versionID="fcc3dd948aefa4e6bfde424cf2d7a1d5">
  <xsd:schema xmlns:xsd="http://www.w3.org/2001/XMLSchema" xmlns:xs="http://www.w3.org/2001/XMLSchema" xmlns:p="http://schemas.microsoft.com/office/2006/metadata/properties" xmlns:ns1="http://schemas.microsoft.com/sharepoint/v3" xmlns:ns2="284cf17f-426a-42b5-8b6d-39684653dd2f" xmlns:ns3="4830ab8b-2c16-4c38-8be0-15edbacd12d1" targetNamespace="http://schemas.microsoft.com/office/2006/metadata/properties" ma:root="true" ma:fieldsID="956b102323a6b269c9c17e1ee8baf87e" ns1:_="" ns2:_="" ns3:_="">
    <xsd:import namespace="http://schemas.microsoft.com/sharepoint/v3"/>
    <xsd:import namespace="284cf17f-426a-42b5-8b6d-39684653dd2f"/>
    <xsd:import namespace="4830ab8b-2c16-4c38-8be0-15edbacd12d1"/>
    <xsd:element name="properties">
      <xsd:complexType>
        <xsd:sequence>
          <xsd:element name="documentManagement">
            <xsd:complexType>
              <xsd:all>
                <xsd:element ref="ns2:CircularDocDescription" minOccurs="0"/>
                <xsd:element ref="ns2:DocumentName" minOccurs="0"/>
                <xsd:element ref="ns2:IncludeWithPDF" minOccurs="0"/>
                <xsd:element ref="ns2:AttachmentType" minOccurs="0"/>
                <xsd:element ref="ns2:Date_x0020_Modified" minOccurs="0"/>
                <xsd:element ref="ns2:Sequence" minOccurs="0"/>
                <xsd:element ref="ns2:ActionTopic" minOccurs="0"/>
                <xsd:element ref="ns2:AdditionalCircularNumbers" minOccurs="0"/>
                <xsd:element ref="ns2:ApplicableLOBs" minOccurs="0"/>
                <xsd:element ref="ns2:CircId" minOccurs="0"/>
                <xsd:element ref="ns2:CircularDate" minOccurs="0"/>
                <xsd:element ref="ns2:CircularNumber" minOccurs="0"/>
                <xsd:element ref="ns2:CircularStatus" minOccurs="0"/>
                <xsd:element ref="ns2:CircularType" minOccurs="0"/>
                <xsd:element ref="ns2:CircularTitle" minOccurs="0"/>
                <xsd:element ref="ns2:CircularTitleDoc" minOccurs="0"/>
                <xsd:element ref="ns2:CorrectionCirculars" minOccurs="0"/>
                <xsd:element ref="ns2:Filings" minOccurs="0"/>
                <xsd:element ref="ns2:KeyMessage" minOccurs="0"/>
                <xsd:element ref="ns2:LOB" minOccurs="0"/>
                <xsd:element ref="ns2:NumberOfPages" minOccurs="0"/>
                <xsd:element ref="ns2:PDFSignOffNotification" minOccurs="0"/>
                <xsd:element ref="ns2:PSDPDFSignoff" minOccurs="0"/>
                <xsd:element ref="ns2:ServiceModule" minOccurs="0"/>
                <xsd:element ref="ns2:KeyMessageDoc" minOccurs="0"/>
                <xsd:element ref="ns1:DocumentSetDescription" minOccurs="0"/>
                <xsd:element ref="ns2:CircularUpdate" minOccurs="0"/>
                <xsd:element ref="ns2:Master" minOccurs="0"/>
                <xsd:element ref="ns2:ServiceModuleString" minOccurs="0"/>
                <xsd:element ref="ns2:IsStatusChanging" minOccurs="0"/>
                <xsd:element ref="ns2:StatisticalService" minOccurs="0"/>
                <xsd:element ref="ns2:AuthorId" minOccurs="0"/>
                <xsd:element ref="ns2:AuthorName" minOccurs="0"/>
                <xsd:element ref="ns3:CircularNote" minOccurs="0"/>
                <xsd:element ref="ns2:SPSequence" minOccurs="0"/>
                <xsd:element ref="ns2:SPPageSequenc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ocumentSetDescription" ma:index="33" nillable="true" ma:displayName="Description" ma:description="A description of the Document Set" ma:internalName="DocumentSet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84cf17f-426a-42b5-8b6d-39684653dd2f" elementFormDefault="qualified">
    <xsd:import namespace="http://schemas.microsoft.com/office/2006/documentManagement/types"/>
    <xsd:import namespace="http://schemas.microsoft.com/office/infopath/2007/PartnerControls"/>
    <xsd:element name="CircularDocDescription" ma:index="8" nillable="true" ma:displayName="Document Description" ma:default="Circular Letter" ma:internalName="CircularDocDescription" ma:readOnly="false">
      <xsd:simpleType>
        <xsd:restriction base="dms:Text">
          <xsd:maxLength value="255"/>
        </xsd:restriction>
      </xsd:simpleType>
    </xsd:element>
    <xsd:element name="DocumentName" ma:index="9" nillable="true" ma:displayName="Document Name" ma:default="Cover Letter.doc" ma:internalName="DocumentName" ma:readOnly="false">
      <xsd:simpleType>
        <xsd:restriction base="dms:Text">
          <xsd:maxLength value="255"/>
        </xsd:restriction>
      </xsd:simpleType>
    </xsd:element>
    <xsd:element name="IncludeWithPDF" ma:index="10" nillable="true" ma:displayName="Include With PDF" ma:default="1" ma:internalName="IncludeWithPDF" ma:readOnly="false">
      <xsd:simpleType>
        <xsd:restriction base="dms:Boolean"/>
      </xsd:simpleType>
    </xsd:element>
    <xsd:element name="AttachmentType" ma:index="11" nillable="true" ma:displayName="Attachment Type" ma:default="Cover Letter" ma:format="Dropdown" ma:internalName="AttachmentType" ma:readOnly="false">
      <xsd:simpleType>
        <xsd:restriction base="dms:Choice">
          <xsd:enumeration value="Cover Letter"/>
          <xsd:enumeration value="EM"/>
          <xsd:enumeration value="Form"/>
          <xsd:enumeration value="Class Table"/>
          <xsd:enumeration value="Experience Review"/>
          <xsd:enumeration value="Manual Page(s)"/>
          <xsd:enumeration value="Excel Filing Exhibits"/>
          <xsd:enumeration value="Actuarial Support"/>
          <xsd:enumeration value="Rating Relativities and Factors"/>
          <xsd:enumeration value="Supplementary Information"/>
          <xsd:enumeration value="Stat Plan"/>
          <xsd:enumeration value="Status Report"/>
          <xsd:enumeration value="Workbook"/>
          <xsd:enumeration value="Other"/>
        </xsd:restriction>
      </xsd:simpleType>
    </xsd:element>
    <xsd:element name="Date_x0020_Modified" ma:index="12" nillable="true" ma:displayName="DateModified" ma:internalName="Date_x0020_Modified">
      <xsd:simpleType>
        <xsd:restriction base="dms:DateTime"/>
      </xsd:simpleType>
    </xsd:element>
    <xsd:element name="Sequence" ma:index="13" nillable="true" ma:displayName="Sequence" ma:default="0" ma:internalName="Sequence" ma:readOnly="false" ma:percentage="FALSE">
      <xsd:simpleType>
        <xsd:restriction base="dms:Number"/>
      </xsd:simpleType>
    </xsd:element>
    <xsd:element name="ActionTopic" ma:index="14" nillable="true" ma:displayName="ActionTopic" ma:list="{14b02f23-1d7f-4368-937c-56caf34a1238}" ma:internalName="ActionTopic" ma:showField="Title" ma:web="{284cf17f-426a-42b5-8b6d-39684653dd2f}">
      <xsd:simpleType>
        <xsd:restriction base="dms:Lookup"/>
      </xsd:simpleType>
    </xsd:element>
    <xsd:element name="AdditionalCircularNumbers" ma:index="15" nillable="true" ma:displayName="Additional Circular Numbers" ma:internalName="AdditionalCircularNumbers">
      <xsd:simpleType>
        <xsd:restriction base="dms:Text">
          <xsd:maxLength value="255"/>
        </xsd:restriction>
      </xsd:simpleType>
    </xsd:element>
    <xsd:element name="ApplicableLOBs" ma:index="16" nillable="true" ma:displayName="Applicable LOBs" ma:list="{4eafaab8-52d3-47dc-9443-159af0e4f616}" ma:internalName="ApplicableLOBs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CircId" ma:index="17" nillable="true" ma:displayName="CircId" ma:internalName="CircId">
      <xsd:simpleType>
        <xsd:restriction base="dms:Number"/>
      </xsd:simpleType>
    </xsd:element>
    <xsd:element name="CircularDate" ma:index="18" nillable="true" ma:displayName="Circular Date" ma:format="DateOnly" ma:internalName="CircularDate">
      <xsd:simpleType>
        <xsd:restriction base="dms:DateTime"/>
      </xsd:simpleType>
    </xsd:element>
    <xsd:element name="CircularNumber" ma:index="19" nillable="true" ma:displayName="Circular Number" ma:internalName="CircularNumber">
      <xsd:simpleType>
        <xsd:restriction base="dms:Text">
          <xsd:maxLength value="14"/>
        </xsd:restriction>
      </xsd:simpleType>
    </xsd:element>
    <xsd:element name="CircularStatus" ma:index="20" nillable="true" ma:displayName="Circular Status" ma:internalName="CircularStatus">
      <xsd:simpleType>
        <xsd:restriction base="dms:Text"/>
      </xsd:simpleType>
    </xsd:element>
    <xsd:element name="CircularType" ma:index="21" nillable="true" ma:displayName="Circular Type" ma:list="{fabd21a0-d9ce-425c-80ae-a7d52115f769}" ma:internalName="CircularType" ma:showField="Title" ma:web="{284cf17f-426a-42b5-8b6d-39684653dd2f}">
      <xsd:simpleType>
        <xsd:restriction base="dms:Lookup"/>
      </xsd:simpleType>
    </xsd:element>
    <xsd:element name="CircularTitle" ma:index="22" nillable="true" ma:displayName="CircularTitle" ma:internalName="CircularTitle">
      <xsd:simpleType>
        <xsd:restriction base="dms:Text"/>
      </xsd:simpleType>
    </xsd:element>
    <xsd:element name="CircularTitleDoc" ma:index="23" nillable="true" ma:displayName="CircularTitleDoc" ma:internalName="CircularTitleDoc">
      <xsd:simpleType>
        <xsd:restriction base="dms:Text">
          <xsd:maxLength value="255"/>
        </xsd:restriction>
      </xsd:simpleType>
    </xsd:element>
    <xsd:element name="CorrectionCirculars" ma:index="24" nillable="true" ma:displayName="Correction Circular(s)" ma:internalName="CorrectionCirculars">
      <xsd:simpleType>
        <xsd:restriction base="dms:Text"/>
      </xsd:simpleType>
    </xsd:element>
    <xsd:element name="Filings" ma:index="25" nillable="true" ma:displayName="Filings" ma:internalName="Filings">
      <xsd:simpleType>
        <xsd:restriction base="dms:Text"/>
      </xsd:simpleType>
    </xsd:element>
    <xsd:element name="KeyMessage" ma:index="26" nillable="true" ma:displayName="Key Message" ma:internalName="KeyMessage">
      <xsd:simpleType>
        <xsd:restriction base="dms:Text">
          <xsd:maxLength value="255"/>
        </xsd:restriction>
      </xsd:simpleType>
    </xsd:element>
    <xsd:element name="LOB" ma:index="27" nillable="true" ma:displayName="LOB" ma:list="{4eafaab8-52d3-47dc-9443-159af0e4f616}" ma:internalName="LOB" ma:showField="Title" ma:web="{284cf17f-426a-42b5-8b6d-39684653dd2f}">
      <xsd:simpleType>
        <xsd:restriction base="dms:Lookup"/>
      </xsd:simpleType>
    </xsd:element>
    <xsd:element name="NumberOfPages" ma:index="28" nillable="true" ma:displayName="NumberOfPages" ma:internalName="NumberOfPages">
      <xsd:simpleType>
        <xsd:restriction base="dms:Number"/>
      </xsd:simpleType>
    </xsd:element>
    <xsd:element name="PDFSignOffNotification" ma:index="29" nillable="true" ma:displayName="PDFSignOffNotification" ma:internalName="PDFSignOffNotification">
      <xsd:simpleType>
        <xsd:restriction base="dms:Boolean"/>
      </xsd:simpleType>
    </xsd:element>
    <xsd:element name="PSDPDFSignoff" ma:index="30" nillable="true" ma:displayName="PSDPDFSignoff" ma:default="1" ma:internalName="PSDPDFSignoff">
      <xsd:simpleType>
        <xsd:restriction base="dms:Boolean"/>
      </xsd:simpleType>
    </xsd:element>
    <xsd:element name="ServiceModule" ma:index="31" nillable="true" ma:displayName="ServiceModule" ma:list="{91259e81-6b98-4231-a6a9-1037f0f10dc1}" ma:internalName="ServiceModule" ma:showField="Title" ma:web="{284cf17f-426a-42b5-8b6d-39684653dd2f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KeyMessageDoc" ma:index="32" nillable="true" ma:displayName="KeyMessageDoc" ma:internalName="KeyMessageDoc">
      <xsd:simpleType>
        <xsd:restriction base="dms:Text">
          <xsd:maxLength value="255"/>
        </xsd:restriction>
      </xsd:simpleType>
    </xsd:element>
    <xsd:element name="CircularUpdate" ma:index="34" nillable="true" ma:displayName="CircularUpdate" ma:internalName="CircularUpdate">
      <xsd:simpleType>
        <xsd:restriction base="dms:Text">
          <xsd:maxLength value="255"/>
        </xsd:restriction>
      </xsd:simpleType>
    </xsd:element>
    <xsd:element name="Master" ma:index="35" nillable="true" ma:displayName="Master" ma:list="{740537b0-86dd-4c60-a435-7ed3d0565089}" ma:internalName="Master" ma:showField="ID" ma:web="284cf17f-426a-42b5-8b6d-39684653dd2f">
      <xsd:simpleType>
        <xsd:restriction base="dms:Lookup"/>
      </xsd:simpleType>
    </xsd:element>
    <xsd:element name="ServiceModuleString" ma:index="36" nillable="true" ma:displayName="ServiceModuleString" ma:internalName="ServiceModuleString">
      <xsd:simpleType>
        <xsd:restriction base="dms:Text"/>
      </xsd:simpleType>
    </xsd:element>
    <xsd:element name="IsStatusChanging" ma:index="37" nillable="true" ma:displayName="IsStatusChanging" ma:default="N" ma:internalName="IsStatusChanging">
      <xsd:simpleType>
        <xsd:restriction base="dms:Text">
          <xsd:maxLength value="1"/>
        </xsd:restriction>
      </xsd:simpleType>
    </xsd:element>
    <xsd:element name="StatisticalService" ma:index="38" nillable="true" ma:displayName="Statistical Service" ma:internalName="StatisticalServic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SP Commercial Lines Plans"/>
                    <xsd:enumeration value="PASP Personal Automobile Plans"/>
                    <xsd:enumeration value="PLSP Personal Lines Plans (Other than Auto)"/>
                  </xsd:restriction>
                </xsd:simpleType>
              </xsd:element>
            </xsd:sequence>
          </xsd:extension>
        </xsd:complexContent>
      </xsd:complexType>
    </xsd:element>
    <xsd:element name="AuthorId" ma:index="39" nillable="true" ma:displayName="AuthorId" ma:internalName="AuthorId" ma:readOnly="false">
      <xsd:simpleType>
        <xsd:restriction base="dms:Text">
          <xsd:maxLength value="15"/>
        </xsd:restriction>
      </xsd:simpleType>
    </xsd:element>
    <xsd:element name="AuthorName" ma:index="40" nillable="true" ma:displayName="AuthorName" ma:internalName="AuthorName">
      <xsd:simpleType>
        <xsd:restriction base="dms:Text">
          <xsd:maxLength value="30"/>
        </xsd:restriction>
      </xsd:simpleType>
    </xsd:element>
    <xsd:element name="SPSequence" ma:index="42" nillable="true" ma:displayName="SPSequence" ma:default="0" ma:internalName="SPSequence">
      <xsd:simpleType>
        <xsd:restriction base="dms:Number"/>
      </xsd:simpleType>
    </xsd:element>
    <xsd:element name="SPPageSequence" ma:index="43" nillable="true" ma:displayName="SPPageSequence" ma:default="0" ma:internalName="SPPageSequenc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0ab8b-2c16-4c38-8be0-15edbacd12d1" elementFormDefault="qualified">
    <xsd:import namespace="http://schemas.microsoft.com/office/2006/documentManagement/types"/>
    <xsd:import namespace="http://schemas.microsoft.com/office/infopath/2007/PartnerControls"/>
    <xsd:element name="CircularNote" ma:index="41" nillable="true" ma:displayName="CircularNote" ma:internalName="CircularNot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9849AC-4734-46E0-AC89-BD0A677BE022}"/>
</file>

<file path=customXml/itemProps2.xml><?xml version="1.0" encoding="utf-8"?>
<ds:datastoreItem xmlns:ds="http://schemas.openxmlformats.org/officeDocument/2006/customXml" ds:itemID="{94FEA485-1044-40E2-B94A-C75DE999D24A}"/>
</file>

<file path=customXml/itemProps3.xml><?xml version="1.0" encoding="utf-8"?>
<ds:datastoreItem xmlns:ds="http://schemas.openxmlformats.org/officeDocument/2006/customXml" ds:itemID="{3F5698DE-BC92-4B18-B696-00DC1C5F8472}"/>
</file>

<file path=customXml/itemProps4.xml><?xml version="1.0" encoding="utf-8"?>
<ds:datastoreItem xmlns:ds="http://schemas.openxmlformats.org/officeDocument/2006/customXml" ds:itemID="{E71E9379-B0B0-42E8-83B9-10F3705CAA83}"/>
</file>

<file path=docProps/app.xml><?xml version="1.0" encoding="utf-8"?>
<Properties xmlns="http://schemas.openxmlformats.org/officeDocument/2006/extended-properties" xmlns:vt="http://schemas.openxmlformats.org/officeDocument/2006/docPropsVTypes">
  <Template>S999L1V4</Template>
  <TotalTime>35</TotalTime>
  <Pages>2</Pages>
  <Words>225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Generated Loss Cost Manual Pages-BOP</vt:lpstr>
    </vt:vector>
  </TitlesOfParts>
  <Company>ISO</Company>
  <LinksUpToDate>false</LinksUpToDate>
  <CharactersWithSpaces>1763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Generated Loss Cost Manual Pages-BOP</dc:title>
  <dc:subject>Loss Cost Format Template S999L1V1</dc:subject>
  <dc:creator>PIDCOMPP</dc:creator>
  <cp:keywords>S99L1V1</cp:keywords>
  <dc:description>Page 2, Common States</dc:description>
  <cp:lastModifiedBy>Nagle, Jeremy R</cp:lastModifiedBy>
  <cp:revision>5</cp:revision>
  <cp:lastPrinted>1900-01-01T05:00:00Z</cp:lastPrinted>
  <dcterms:created xsi:type="dcterms:W3CDTF">2020-01-24T07:49:00Z</dcterms:created>
  <dcterms:modified xsi:type="dcterms:W3CDTF">2020-01-27T13:13:00Z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ervice1">
    <vt:lpwstr>LC</vt:lpwstr>
  </property>
  <property fmtid="{D5CDD505-2E9C-101B-9397-08002B2CF9AE}" pid="3" name="ContentTypeId">
    <vt:lpwstr>0x0101002A7B4D783DF0499AA9CFFB0BDFDF2D2C00CB00C863CB8C1547902AA8E1AACFBF68</vt:lpwstr>
  </property>
  <property fmtid="{D5CDD505-2E9C-101B-9397-08002B2CF9AE}" pid="4" name="Jurs">
    <vt:lpwstr>2;#AK</vt:lpwstr>
  </property>
  <property fmtid="{D5CDD505-2E9C-101B-9397-08002B2CF9AE}" pid="5" name="CircularComments">
    <vt:lpwstr/>
  </property>
  <property fmtid="{D5CDD505-2E9C-101B-9397-08002B2CF9AE}" pid="6" name="_docset_NoMedatataSyncRequired">
    <vt:lpwstr>False</vt:lpwstr>
  </property>
</Properties>
</file>