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FF5D62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VERMONT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7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FF5D62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VERMONT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2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4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6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7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1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2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FF5D62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VERMONT</w:t>
      </w:r>
      <w:bookmarkStart w:id="232" w:name="_GoBack"/>
      <w:bookmarkEnd w:id="232"/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074B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3:00Z">
              <w:r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3:00Z">
              <w:r w:rsidDel="00074B84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8"/>
      <w:gridCol w:w="1680"/>
      <w:gridCol w:w="1960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FF5D62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FF5D62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Vermont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FF5D62">
            <w:rPr>
              <w:sz w:val="20"/>
            </w:rPr>
            <w:t>20</w:t>
          </w:r>
          <w:r>
            <w:rPr>
              <w:sz w:val="20"/>
            </w:rPr>
            <w:t>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  <w:rsid w:val="00FF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178C3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LI-GL-2020-059 - 004 -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2020-03-24T04:00:00+00:00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LI-GL-2020-059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2020-03-09T04:00:00+00:00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29170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VERMONT GENERAL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FDFDB941-1050-4965-B023-CA3098DC8CF1}"/>
</file>

<file path=customXml/itemProps2.xml><?xml version="1.0" encoding="utf-8"?>
<ds:datastoreItem xmlns:ds="http://schemas.openxmlformats.org/officeDocument/2006/customXml" ds:itemID="{73253D65-EB57-4C71-8F86-88AB4F85A67C}"/>
</file>

<file path=customXml/itemProps3.xml><?xml version="1.0" encoding="utf-8"?>
<ds:datastoreItem xmlns:ds="http://schemas.openxmlformats.org/officeDocument/2006/customXml" ds:itemID="{B0DF3EC9-0635-4BA6-9538-AFF7CDC76427}"/>
</file>

<file path=customXml/itemProps4.xml><?xml version="1.0" encoding="utf-8"?>
<ds:datastoreItem xmlns:ds="http://schemas.openxmlformats.org/officeDocument/2006/customXml" ds:itemID="{6106B489-630F-485E-97D5-CC9CDE3C3537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522</Words>
  <Characters>2484</Characters>
  <Application>Microsoft Office Word</Application>
  <DocSecurity>0</DocSecurity>
  <Lines>1085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2020-02-26T21:11:00Z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49;#VT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