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DC" w:rsidRDefault="00DE57DC" w:rsidP="00915017">
      <w:pPr>
        <w:pStyle w:val="boxrule"/>
      </w:pPr>
      <w:r>
        <w:t>100.  INCREASED LIABILITY LIMITS</w:t>
      </w:r>
    </w:p>
    <w:p w:rsidR="00DE57DC" w:rsidRDefault="00DE57DC" w:rsidP="00915017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11D59" w:rsidRDefault="00011D59" w:rsidP="0091501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011D59" w:rsidTr="0091501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1D59" w:rsidRDefault="00011D59" w:rsidP="00915017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bookmarkStart w:id="0" w:name="_GoBack"/>
            <w:bookmarkEnd w:id="0"/>
            <w:del w:id="1" w:author="Author" w:date="2020-03-24T15:45:00Z">
              <w:r w:rsidR="00BF60FB" w:rsidDel="00BF60FB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D59" w:rsidRDefault="00011D59" w:rsidP="0091501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0634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D0634A" w:rsidRDefault="00D0634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634A" w:rsidRPr="00A8697E" w:rsidRDefault="00D0634A" w:rsidP="00915017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2" w:author="Author" w:date="2019-09-11T15:23:00Z">
              <w:r w:rsidRPr="00A00524">
                <w:t>0.65</w:t>
              </w:r>
            </w:ins>
            <w:del w:id="3" w:author="Author" w:date="2019-09-11T15:23:00Z">
              <w:r w:rsidR="00D0634A" w:rsidDel="00A00524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A00524" w:rsidP="00915017">
            <w:pPr>
              <w:pStyle w:val="tabletext11"/>
              <w:jc w:val="center"/>
            </w:pPr>
            <w:ins w:id="4" w:author="Author" w:date="2019-09-11T15:26:00Z">
              <w:r w:rsidRPr="00A00524">
                <w:t>0.65</w:t>
              </w:r>
            </w:ins>
            <w:del w:id="5" w:author="Author" w:date="2019-09-11T15:26:00Z">
              <w:r w:rsidR="00D0634A" w:rsidDel="00A00524">
                <w:delText>0.66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955A8A" w:rsidP="00915017">
            <w:pPr>
              <w:pStyle w:val="tabletext11"/>
              <w:jc w:val="center"/>
            </w:pPr>
            <w:ins w:id="6" w:author="Author" w:date="2019-09-11T15:31:00Z">
              <w:r w:rsidRPr="00955A8A">
                <w:t>0.65</w:t>
              </w:r>
            </w:ins>
            <w:del w:id="7" w:author="Author" w:date="2019-09-11T15:31:00Z">
              <w:r w:rsidR="00D0634A" w:rsidDel="00955A8A">
                <w:delText>0.66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634A" w:rsidRDefault="00D0634A" w:rsidP="00915017">
            <w:pPr>
              <w:pStyle w:val="tabletext11"/>
              <w:jc w:val="center"/>
            </w:pPr>
            <w:r>
              <w:t>0.67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Pr="00A8697E" w:rsidDel="00813FC3" w:rsidRDefault="00160C38" w:rsidP="00915017">
            <w:pPr>
              <w:pStyle w:val="tabletext11"/>
              <w:tabs>
                <w:tab w:val="decimal" w:pos="900"/>
              </w:tabs>
            </w:pPr>
            <w:r>
              <w:t>60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32D4C" w:rsidP="00915017">
            <w:pPr>
              <w:pStyle w:val="tabletext11"/>
              <w:jc w:val="center"/>
            </w:pPr>
            <w:ins w:id="8" w:author="Author" w:date="2020-03-12T13:30:00Z">
              <w:r>
                <w:t>0.86</w:t>
              </w:r>
            </w:ins>
            <w:del w:id="9" w:author="Author" w:date="2020-03-12T13:30:00Z">
              <w:r w:rsidDel="00032D4C">
                <w:delText>0.87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32D4C" w:rsidP="00915017">
            <w:pPr>
              <w:pStyle w:val="tabletext11"/>
              <w:jc w:val="center"/>
            </w:pPr>
            <w:r>
              <w:t>0.86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32D4C" w:rsidP="00915017">
            <w:pPr>
              <w:pStyle w:val="tabletext11"/>
              <w:jc w:val="center"/>
            </w:pPr>
            <w:ins w:id="10" w:author="Author" w:date="2020-03-12T13:30:00Z">
              <w:r>
                <w:t>0.85</w:t>
              </w:r>
            </w:ins>
            <w:del w:id="11" w:author="Author" w:date="2020-03-12T13:30:00Z">
              <w:r w:rsidDel="00032D4C">
                <w:delText>0.86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32D4C" w:rsidP="00915017">
            <w:pPr>
              <w:pStyle w:val="tabletext11"/>
              <w:jc w:val="center"/>
            </w:pPr>
            <w:ins w:id="12" w:author="Author" w:date="2020-03-12T13:30:00Z">
              <w:r>
                <w:t>0.85</w:t>
              </w:r>
            </w:ins>
            <w:del w:id="13" w:author="Author" w:date="2020-03-12T13:30:00Z">
              <w:r w:rsidDel="00032D4C">
                <w:delText>0.86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Pr="00A8697E" w:rsidDel="00813FC3" w:rsidRDefault="00032D4C" w:rsidP="00915017">
            <w:pPr>
              <w:pStyle w:val="tabletext11"/>
              <w:jc w:val="center"/>
            </w:pPr>
            <w:r>
              <w:t>0.87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A759C" w:rsidP="00915017">
            <w:pPr>
              <w:pStyle w:val="tabletext11"/>
              <w:jc w:val="center"/>
            </w:pPr>
            <w:r>
              <w:t>1.00</w:t>
            </w:r>
          </w:p>
        </w:tc>
      </w:tr>
      <w:tr w:rsidR="00A00524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0524" w:rsidRDefault="00A00524" w:rsidP="00915017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ins w:id="14" w:author="Author" w:date="2019-09-11T15:26:00Z">
              <w:r w:rsidRPr="00521A81">
                <w:t>1.07</w:t>
              </w:r>
            </w:ins>
            <w:del w:id="15" w:author="Author" w:date="2019-09-11T15:26:00Z">
              <w:r w:rsidDel="001C72BF">
                <w:delText>1.06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524" w:rsidRDefault="00A00524" w:rsidP="00915017">
            <w:pPr>
              <w:pStyle w:val="tabletext11"/>
              <w:jc w:val="center"/>
            </w:pPr>
            <w:r>
              <w:t>1.06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" w:author="Author" w:date="2019-09-11T15:24:00Z">
              <w:r w:rsidRPr="009B2F45">
                <w:t>1.12</w:t>
              </w:r>
            </w:ins>
            <w:del w:id="17" w:author="Author" w:date="2019-09-11T15:24:00Z">
              <w:r w:rsidDel="00EC58E0">
                <w:delText>1.11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8" w:author="Author" w:date="2019-09-11T15:26:00Z">
              <w:r w:rsidRPr="00521A81">
                <w:t>1.13</w:t>
              </w:r>
            </w:ins>
            <w:del w:id="19" w:author="Author" w:date="2019-09-11T15:26:00Z">
              <w:r w:rsidDel="001C72BF">
                <w:delText>1.12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0" w:author="Author" w:date="2019-09-11T15:27:00Z">
              <w:r w:rsidRPr="00CF18FB">
                <w:t>1.13</w:t>
              </w:r>
            </w:ins>
            <w:del w:id="21" w:author="Author" w:date="2019-09-11T15:27:00Z">
              <w:r w:rsidDel="00B33751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2" w:author="Author" w:date="2019-09-11T15:31:00Z">
              <w:r w:rsidRPr="00357EE1">
                <w:t>1.13</w:t>
              </w:r>
            </w:ins>
            <w:del w:id="23" w:author="Author" w:date="2019-09-11T15:31:00Z">
              <w:r w:rsidDel="003950B2">
                <w:delText>1.12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1.11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4" w:author="Author" w:date="2019-09-11T15:24:00Z">
              <w:r w:rsidRPr="009B2F45">
                <w:t>1.21</w:t>
              </w:r>
            </w:ins>
            <w:del w:id="25" w:author="Author" w:date="2019-09-11T15:24:00Z">
              <w:r w:rsidDel="00EC58E0">
                <w:delText>1.20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6" w:author="Author" w:date="2019-09-11T15:26:00Z">
              <w:r w:rsidRPr="00521A81">
                <w:t>1.23</w:t>
              </w:r>
            </w:ins>
            <w:del w:id="27" w:author="Author" w:date="2019-09-11T15:26:00Z">
              <w:r w:rsidDel="001C72BF">
                <w:delText>1.22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28" w:author="Author" w:date="2019-09-11T15:27:00Z">
              <w:r w:rsidRPr="00CF18FB">
                <w:t>1.23</w:t>
              </w:r>
            </w:ins>
            <w:del w:id="29" w:author="Author" w:date="2019-09-11T15:27:00Z">
              <w:r w:rsidDel="00B33751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0" w:author="Author" w:date="2019-09-11T15:31:00Z">
              <w:r w:rsidRPr="00357EE1">
                <w:t>1.24</w:t>
              </w:r>
            </w:ins>
            <w:del w:id="31" w:author="Author" w:date="2019-09-11T15:31:00Z">
              <w:r w:rsidDel="003950B2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1.20</w:t>
            </w:r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2" w:author="Author" w:date="2019-09-11T15:24:00Z">
              <w:r w:rsidRPr="00877A97">
                <w:t>1.29</w:t>
              </w:r>
            </w:ins>
            <w:del w:id="33" w:author="Author" w:date="2019-09-11T15:24:00Z">
              <w:r w:rsidDel="006763AC">
                <w:delText>1.27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4" w:author="Author" w:date="2019-09-11T15:26:00Z">
              <w:r w:rsidRPr="001E03F7">
                <w:t>1.32</w:t>
              </w:r>
            </w:ins>
            <w:del w:id="35" w:author="Author" w:date="2019-09-11T15:26:00Z">
              <w:r w:rsidDel="00355135">
                <w:delText>1.30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6" w:author="Author" w:date="2019-09-11T15:28:00Z">
              <w:r w:rsidRPr="00341FD1">
                <w:t>1.32</w:t>
              </w:r>
            </w:ins>
            <w:del w:id="37" w:author="Author" w:date="2019-09-11T15:28:00Z">
              <w:r w:rsidDel="005B5EF5">
                <w:delText>1.31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38" w:author="Author" w:date="2019-09-11T15:32:00Z">
              <w:r w:rsidRPr="00E5636A">
                <w:t>1.32</w:t>
              </w:r>
            </w:ins>
            <w:del w:id="39" w:author="Author" w:date="2019-09-11T15:32:00Z">
              <w:r w:rsidDel="00745177">
                <w:delText>1.30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0" w:author="Author" w:date="2019-09-11T15:29:00Z">
              <w:r w:rsidRPr="00955A8A">
                <w:t>1.27</w:t>
              </w:r>
            </w:ins>
            <w:del w:id="41" w:author="Author" w:date="2019-09-11T15:29:00Z">
              <w:r w:rsidDel="00955A8A">
                <w:delText>1.28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2" w:author="Author" w:date="2019-09-11T15:24:00Z">
              <w:r w:rsidRPr="00877A97">
                <w:t>1.35</w:t>
              </w:r>
            </w:ins>
            <w:del w:id="43" w:author="Author" w:date="2019-09-11T15:24:00Z">
              <w:r w:rsidDel="006763AC">
                <w:delText>1.33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4" w:author="Author" w:date="2019-09-11T15:26:00Z">
              <w:r w:rsidRPr="001E03F7">
                <w:t>1.39</w:t>
              </w:r>
            </w:ins>
            <w:del w:id="45" w:author="Author" w:date="2019-09-11T15:26:00Z">
              <w:r w:rsidDel="00355135">
                <w:delText>1.38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6" w:author="Author" w:date="2019-09-11T15:28:00Z">
              <w:r w:rsidRPr="00341FD1">
                <w:t>1.40</w:t>
              </w:r>
            </w:ins>
            <w:del w:id="47" w:author="Author" w:date="2019-09-11T15:28:00Z">
              <w:r w:rsidDel="005B5EF5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48" w:author="Author" w:date="2019-09-11T15:32:00Z">
              <w:r w:rsidRPr="00E5636A">
                <w:t>1.40</w:t>
              </w:r>
            </w:ins>
            <w:del w:id="49" w:author="Author" w:date="2019-09-11T15:32:00Z">
              <w:r w:rsidDel="00745177">
                <w:delText>1.37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1.34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0" w:author="Author" w:date="2019-09-11T15:24:00Z">
              <w:r w:rsidRPr="00877A97">
                <w:t>1.41</w:t>
              </w:r>
            </w:ins>
            <w:del w:id="51" w:author="Author" w:date="2019-09-11T15:24:00Z">
              <w:r w:rsidDel="006763AC">
                <w:delText>1.38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2" w:author="Author" w:date="2019-09-11T15:26:00Z">
              <w:r w:rsidRPr="001E03F7">
                <w:t>1.46</w:t>
              </w:r>
            </w:ins>
            <w:del w:id="53" w:author="Author" w:date="2019-09-11T15:26:00Z">
              <w:r w:rsidDel="00355135">
                <w:delText>1.44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4" w:author="Author" w:date="2019-09-11T15:28:00Z">
              <w:r w:rsidRPr="00341FD1">
                <w:t>1.48</w:t>
              </w:r>
            </w:ins>
            <w:del w:id="55" w:author="Author" w:date="2019-09-11T15:28:00Z">
              <w:r w:rsidDel="005B5EF5">
                <w:delText>1.45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6" w:author="Author" w:date="2019-09-11T15:32:00Z">
              <w:r w:rsidRPr="00E5636A">
                <w:t>1.47</w:t>
              </w:r>
            </w:ins>
            <w:del w:id="57" w:author="Author" w:date="2019-09-11T15:32:00Z">
              <w:r w:rsidDel="00745177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58" w:author="Author" w:date="2019-09-11T15:29:00Z">
              <w:r w:rsidRPr="00E132B3">
                <w:t>1.39</w:t>
              </w:r>
            </w:ins>
            <w:del w:id="59" w:author="Author" w:date="2019-09-11T15:29:00Z">
              <w:r w:rsidDel="00AE15A7">
                <w:delText>1.40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0" w:author="Author" w:date="2019-09-11T15:24:00Z">
              <w:r w:rsidRPr="00877A97">
                <w:t>1.46</w:t>
              </w:r>
            </w:ins>
            <w:del w:id="61" w:author="Author" w:date="2019-09-11T15:24:00Z">
              <w:r w:rsidDel="006763AC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2" w:author="Author" w:date="2019-09-11T15:26:00Z">
              <w:r w:rsidRPr="001E03F7">
                <w:t>1.52</w:t>
              </w:r>
            </w:ins>
            <w:del w:id="63" w:author="Author" w:date="2019-09-11T15:26:00Z">
              <w:r w:rsidDel="00355135">
                <w:delText>1.50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4" w:author="Author" w:date="2019-09-11T15:28:00Z">
              <w:r w:rsidRPr="00341FD1">
                <w:t>1.54</w:t>
              </w:r>
            </w:ins>
            <w:del w:id="65" w:author="Author" w:date="2019-09-11T15:28:00Z">
              <w:r w:rsidDel="005B5EF5">
                <w:delText>1.51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6" w:author="Author" w:date="2019-09-11T15:32:00Z">
              <w:r w:rsidRPr="00E5636A">
                <w:t>1.53</w:t>
              </w:r>
            </w:ins>
            <w:del w:id="67" w:author="Author" w:date="2019-09-11T15:32:00Z">
              <w:r w:rsidDel="00745177">
                <w:delText>1.49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68" w:author="Author" w:date="2019-09-11T15:29:00Z">
              <w:r w:rsidRPr="00E132B3">
                <w:t>1.44</w:t>
              </w:r>
            </w:ins>
            <w:del w:id="69" w:author="Author" w:date="2019-09-11T15:29:00Z">
              <w:r w:rsidDel="00AE15A7">
                <w:delText>1.45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70" w:author="Author" w:date="2019-09-11T15:25:00Z">
              <w:r w:rsidRPr="00A00524">
                <w:t>1.55</w:t>
              </w:r>
            </w:ins>
            <w:del w:id="71" w:author="Author" w:date="2019-09-11T15:25:00Z">
              <w:r w:rsidR="00D0634A" w:rsidDel="00A00524">
                <w:delText>1.52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A00524" w:rsidP="00915017">
            <w:pPr>
              <w:pStyle w:val="tabletext11"/>
              <w:jc w:val="center"/>
            </w:pPr>
            <w:ins w:id="72" w:author="Author" w:date="2019-09-11T15:26:00Z">
              <w:r w:rsidRPr="00A00524">
                <w:t>1.63</w:t>
              </w:r>
            </w:ins>
            <w:del w:id="73" w:author="Author" w:date="2019-09-11T15:26:00Z">
              <w:r w:rsidR="00D0634A" w:rsidDel="00A00524">
                <w:delText>1.61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4" w:author="Author" w:date="2019-09-11T15:28:00Z">
              <w:r w:rsidRPr="00955A8A">
                <w:t>1.66</w:t>
              </w:r>
            </w:ins>
            <w:del w:id="75" w:author="Author" w:date="2019-09-11T15:28:00Z">
              <w:r w:rsidR="00D0634A" w:rsidDel="00955A8A">
                <w:delText>1.61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6" w:author="Author" w:date="2019-09-11T15:32:00Z">
              <w:r w:rsidRPr="00955A8A">
                <w:t>1.64</w:t>
              </w:r>
            </w:ins>
            <w:del w:id="77" w:author="Author" w:date="2019-09-11T15:32:00Z">
              <w:r w:rsidR="00D0634A" w:rsidDel="00955A8A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955A8A" w:rsidP="00915017">
            <w:pPr>
              <w:pStyle w:val="tabletext11"/>
              <w:jc w:val="center"/>
            </w:pPr>
            <w:ins w:id="78" w:author="Author" w:date="2019-09-11T15:29:00Z">
              <w:r w:rsidRPr="00955A8A">
                <w:t>1.53</w:t>
              </w:r>
            </w:ins>
            <w:del w:id="79" w:author="Author" w:date="2019-09-11T15:29:00Z">
              <w:r w:rsidR="00D0634A" w:rsidDel="00955A8A">
                <w:delText>1.54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0" w:author="Author" w:date="2019-09-11T15:25:00Z">
              <w:r w:rsidRPr="00862154">
                <w:t>1.63</w:t>
              </w:r>
            </w:ins>
            <w:del w:id="81" w:author="Author" w:date="2019-09-11T15:25:00Z">
              <w:r w:rsidDel="00720DFB">
                <w:delText>1.59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2" w:author="Author" w:date="2019-09-11T15:27:00Z">
              <w:r w:rsidRPr="00557966">
                <w:t>1.72</w:t>
              </w:r>
            </w:ins>
            <w:del w:id="83" w:author="Author" w:date="2019-09-11T15:27:00Z">
              <w:r w:rsidDel="00047CFD">
                <w:delText>1.70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4" w:author="Author" w:date="2019-09-11T15:28:00Z">
              <w:r w:rsidRPr="001962E6">
                <w:t>1.76</w:t>
              </w:r>
            </w:ins>
            <w:del w:id="85" w:author="Author" w:date="2019-09-11T15:28:00Z">
              <w:r w:rsidDel="0095435B">
                <w:delText>1.70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6" w:author="Author" w:date="2019-09-11T15:32:00Z">
              <w:r w:rsidRPr="003D60D4">
                <w:t>1.74</w:t>
              </w:r>
            </w:ins>
            <w:del w:id="87" w:author="Author" w:date="2019-09-11T15:32:00Z">
              <w:r w:rsidDel="00E94E99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1.61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88" w:author="Author" w:date="2019-09-11T15:25:00Z">
              <w:r w:rsidRPr="00862154">
                <w:t>1.72</w:t>
              </w:r>
            </w:ins>
            <w:del w:id="89" w:author="Author" w:date="2019-09-11T15:25:00Z">
              <w:r w:rsidDel="00720DFB">
                <w:delText>1.67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0" w:author="Author" w:date="2019-09-11T15:27:00Z">
              <w:r w:rsidRPr="00557966">
                <w:t>1.84</w:t>
              </w:r>
            </w:ins>
            <w:del w:id="91" w:author="Author" w:date="2019-09-11T15:27:00Z">
              <w:r w:rsidDel="00047CFD">
                <w:delText>1.82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2" w:author="Author" w:date="2019-09-11T15:28:00Z">
              <w:r w:rsidRPr="001962E6">
                <w:t>1.88</w:t>
              </w:r>
            </w:ins>
            <w:del w:id="93" w:author="Author" w:date="2019-09-11T15:28:00Z">
              <w:r w:rsidDel="0095435B">
                <w:delText>1.81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4" w:author="Author" w:date="2019-09-11T15:32:00Z">
              <w:r w:rsidRPr="003D60D4">
                <w:t>1.86</w:t>
              </w:r>
            </w:ins>
            <w:del w:id="95" w:author="Author" w:date="2019-09-11T15:32:00Z">
              <w:r w:rsidDel="00E94E99">
                <w:delText>1.78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6" w:author="Author" w:date="2019-09-11T15:30:00Z">
              <w:r w:rsidRPr="009070A3">
                <w:t>1.70</w:t>
              </w:r>
            </w:ins>
            <w:del w:id="97" w:author="Author" w:date="2019-09-11T15:30:00Z">
              <w:r w:rsidDel="00261CC8">
                <w:delText>1.71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98" w:author="Author" w:date="2019-09-11T15:25:00Z">
              <w:r w:rsidRPr="00862154">
                <w:t>1.85</w:t>
              </w:r>
            </w:ins>
            <w:del w:id="99" w:author="Author" w:date="2019-09-11T15:25:00Z">
              <w:r w:rsidDel="00720DFB">
                <w:delText>1.79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0" w:author="Author" w:date="2019-09-11T15:27:00Z">
              <w:r w:rsidRPr="00557966">
                <w:t>2.00</w:t>
              </w:r>
            </w:ins>
            <w:del w:id="101" w:author="Author" w:date="2019-09-11T15:27:00Z">
              <w:r w:rsidDel="00047CFD">
                <w:delText>1.98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2" w:author="Author" w:date="2019-09-11T15:28:00Z">
              <w:r w:rsidRPr="001962E6">
                <w:t>2.04</w:t>
              </w:r>
            </w:ins>
            <w:del w:id="103" w:author="Author" w:date="2019-09-11T15:28:00Z">
              <w:r w:rsidDel="0095435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4" w:author="Author" w:date="2019-09-11T15:32:00Z">
              <w:r w:rsidRPr="003D60D4">
                <w:t>2.02</w:t>
              </w:r>
            </w:ins>
            <w:del w:id="105" w:author="Author" w:date="2019-09-11T15:32:00Z">
              <w:r w:rsidDel="00E94E99">
                <w:delText>1.92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6" w:author="Author" w:date="2019-09-11T15:30:00Z">
              <w:r w:rsidRPr="009070A3">
                <w:t>1.82</w:t>
              </w:r>
            </w:ins>
            <w:del w:id="107" w:author="Author" w:date="2019-09-11T15:30:00Z">
              <w:r w:rsidDel="00261CC8">
                <w:delText>1.83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08" w:author="Author" w:date="2019-09-11T15:25:00Z">
              <w:r w:rsidRPr="00862154">
                <w:t>2.03</w:t>
              </w:r>
            </w:ins>
            <w:del w:id="109" w:author="Author" w:date="2019-09-11T15:25:00Z">
              <w:r w:rsidDel="00720DFB">
                <w:delText>1.95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0" w:author="Author" w:date="2019-09-11T15:27:00Z">
              <w:r w:rsidRPr="00557966">
                <w:t>2.24</w:t>
              </w:r>
            </w:ins>
            <w:del w:id="111" w:author="Author" w:date="2019-09-11T15:27:00Z">
              <w:r w:rsidDel="00047CFD">
                <w:delText>2.22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2" w:author="Author" w:date="2019-09-11T15:28:00Z">
              <w:r w:rsidRPr="001962E6">
                <w:t>2.29</w:t>
              </w:r>
            </w:ins>
            <w:del w:id="113" w:author="Author" w:date="2019-09-11T15:28:00Z">
              <w:r w:rsidDel="0095435B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4" w:author="Author" w:date="2019-09-11T15:32:00Z">
              <w:r w:rsidRPr="003D60D4">
                <w:t>2.25</w:t>
              </w:r>
            </w:ins>
            <w:del w:id="115" w:author="Author" w:date="2019-09-11T15:32:00Z">
              <w:r w:rsidDel="00E94E99">
                <w:delText>2.11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1.99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6" w:author="Author" w:date="2019-09-11T15:25:00Z">
              <w:r w:rsidRPr="00862154">
                <w:t>2.16</w:t>
              </w:r>
            </w:ins>
            <w:del w:id="117" w:author="Author" w:date="2019-09-11T15:25:00Z">
              <w:r w:rsidDel="00720DFB">
                <w:delText>2.06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18" w:author="Author" w:date="2019-09-11T15:27:00Z">
              <w:r w:rsidRPr="00557966">
                <w:t>2.42</w:t>
              </w:r>
            </w:ins>
            <w:del w:id="119" w:author="Author" w:date="2019-09-11T15:27:00Z">
              <w:r w:rsidDel="00047CFD">
                <w:delText>2.40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0" w:author="Author" w:date="2019-09-11T15:28:00Z">
              <w:r w:rsidRPr="001962E6">
                <w:t>2.48</w:t>
              </w:r>
            </w:ins>
            <w:del w:id="121" w:author="Author" w:date="2019-09-11T15:28:00Z">
              <w:r w:rsidDel="0095435B">
                <w:delText>2.32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2" w:author="Author" w:date="2019-09-11T15:32:00Z">
              <w:r w:rsidRPr="003D60D4">
                <w:t>2.41</w:t>
              </w:r>
            </w:ins>
            <w:del w:id="123" w:author="Author" w:date="2019-09-11T15:32:00Z">
              <w:r w:rsidDel="00E94E99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4" w:author="Author" w:date="2019-09-11T15:30:00Z">
              <w:r w:rsidRPr="00955A8A">
                <w:t>2.11</w:t>
              </w:r>
            </w:ins>
            <w:del w:id="125" w:author="Author" w:date="2019-09-11T15:30:00Z">
              <w:r w:rsidDel="00955A8A">
                <w:delText>2.12</w:delText>
              </w:r>
            </w:del>
          </w:p>
        </w:tc>
      </w:tr>
      <w:tr w:rsidR="00011D59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1D59" w:rsidRDefault="00011D59" w:rsidP="00915017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1D59" w:rsidRDefault="00011D59" w:rsidP="00915017">
            <w:pPr>
              <w:pStyle w:val="tabletext11"/>
              <w:jc w:val="center"/>
            </w:pP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6" w:author="Author" w:date="2019-09-11T15:25:00Z">
              <w:r w:rsidRPr="00E66683">
                <w:t>2.26</w:t>
              </w:r>
            </w:ins>
            <w:del w:id="127" w:author="Author" w:date="2019-09-11T15:25:00Z">
              <w:r w:rsidDel="00993595">
                <w:delText>2.16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28" w:author="Author" w:date="2019-09-11T15:27:00Z">
              <w:r w:rsidRPr="007639E4">
                <w:t>2.57</w:t>
              </w:r>
            </w:ins>
            <w:del w:id="129" w:author="Author" w:date="2019-09-11T15:27:00Z">
              <w:r w:rsidDel="00EE0C6C">
                <w:delText>2.54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0" w:author="Author" w:date="2019-09-11T15:28:00Z">
              <w:r w:rsidRPr="00212DAD">
                <w:t>2.64</w:t>
              </w:r>
            </w:ins>
            <w:del w:id="131" w:author="Author" w:date="2019-09-11T15:28:00Z">
              <w:r w:rsidDel="00435C47">
                <w:delText>2.45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2" w:author="Author" w:date="2019-09-11T15:32:00Z">
              <w:r w:rsidRPr="00C50FB4">
                <w:t>2.54</w:t>
              </w:r>
            </w:ins>
            <w:del w:id="133" w:author="Author" w:date="2019-09-11T15:32:00Z">
              <w:r w:rsidDel="00E00015">
                <w:delText>2.36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4" w:author="Author" w:date="2019-09-11T15:30:00Z">
              <w:r w:rsidRPr="00955A8A">
                <w:t>2.21</w:t>
              </w:r>
            </w:ins>
            <w:del w:id="135" w:author="Author" w:date="2019-09-11T15:30:00Z">
              <w:r w:rsidDel="00955A8A">
                <w:delText>2.22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6" w:author="Author" w:date="2019-09-11T15:25:00Z">
              <w:r w:rsidRPr="00E66683">
                <w:t>2.35</w:t>
              </w:r>
            </w:ins>
            <w:del w:id="137" w:author="Author" w:date="2019-09-11T15:25:00Z">
              <w:r w:rsidDel="00993595">
                <w:delText>2.24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38" w:author="Author" w:date="2019-09-11T15:27:00Z">
              <w:r w:rsidRPr="007639E4">
                <w:t>2.69</w:t>
              </w:r>
            </w:ins>
            <w:del w:id="139" w:author="Author" w:date="2019-09-11T15:27:00Z">
              <w:r w:rsidDel="00EE0C6C">
                <w:delText>2.67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0" w:author="Author" w:date="2019-09-11T15:28:00Z">
              <w:r w:rsidRPr="00212DAD">
                <w:t>2.78</w:t>
              </w:r>
            </w:ins>
            <w:del w:id="141" w:author="Author" w:date="2019-09-11T15:28:00Z">
              <w:r w:rsidDel="00435C47">
                <w:delText>2.57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2" w:author="Author" w:date="2019-09-11T15:32:00Z">
              <w:r w:rsidRPr="00C50FB4">
                <w:t>2.66</w:t>
              </w:r>
            </w:ins>
            <w:del w:id="143" w:author="Author" w:date="2019-09-11T15:32:00Z">
              <w:r w:rsidDel="00E00015">
                <w:delText>2.46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r>
              <w:t>2.30</w:t>
            </w:r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4" w:author="Author" w:date="2019-09-11T15:25:00Z">
              <w:r w:rsidRPr="00E66683">
                <w:t>2.61</w:t>
              </w:r>
            </w:ins>
            <w:del w:id="145" w:author="Author" w:date="2019-09-11T15:25:00Z">
              <w:r w:rsidDel="00993595">
                <w:delText>2.48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6" w:author="Author" w:date="2019-09-11T15:27:00Z">
              <w:r w:rsidRPr="007639E4">
                <w:t>3.10</w:t>
              </w:r>
            </w:ins>
            <w:del w:id="147" w:author="Author" w:date="2019-09-11T15:27:00Z">
              <w:r w:rsidDel="00EE0C6C">
                <w:delText>3.05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48" w:author="Author" w:date="2019-09-11T15:28:00Z">
              <w:r w:rsidRPr="00212DAD">
                <w:t>3.23</w:t>
              </w:r>
            </w:ins>
            <w:del w:id="149" w:author="Author" w:date="2019-09-11T15:28:00Z">
              <w:r w:rsidDel="00435C47">
                <w:delText>2.95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0" w:author="Author" w:date="2019-09-11T15:32:00Z">
              <w:r w:rsidRPr="00C50FB4">
                <w:t>3.01</w:t>
              </w:r>
            </w:ins>
            <w:del w:id="151" w:author="Author" w:date="2019-09-11T15:32:00Z">
              <w:r w:rsidDel="00E00015">
                <w:delText>2.75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2" w:author="Author" w:date="2019-09-11T15:30:00Z">
              <w:r w:rsidRPr="00DB6E0E">
                <w:t>2.56</w:t>
              </w:r>
            </w:ins>
            <w:del w:id="153" w:author="Author" w:date="2019-09-11T15:30:00Z">
              <w:r w:rsidDel="000A49BD">
                <w:delText>2.57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4" w:author="Author" w:date="2019-09-11T15:25:00Z">
              <w:r w:rsidRPr="00E66683">
                <w:t>2.86</w:t>
              </w:r>
            </w:ins>
            <w:del w:id="155" w:author="Author" w:date="2019-09-11T15:25:00Z">
              <w:r w:rsidDel="00993595">
                <w:delText>2.70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6" w:author="Author" w:date="2019-09-11T15:27:00Z">
              <w:r w:rsidRPr="007639E4">
                <w:t>3.50</w:t>
              </w:r>
            </w:ins>
            <w:del w:id="157" w:author="Author" w:date="2019-09-11T15:27:00Z">
              <w:r w:rsidDel="00EE0C6C">
                <w:delText>3.42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58" w:author="Author" w:date="2019-09-11T15:28:00Z">
              <w:r w:rsidRPr="00212DAD">
                <w:t>3.69</w:t>
              </w:r>
            </w:ins>
            <w:del w:id="159" w:author="Author" w:date="2019-09-11T15:28:00Z">
              <w:r w:rsidDel="00435C47">
                <w:delText>3.33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0" w:author="Author" w:date="2019-09-11T15:32:00Z">
              <w:r w:rsidRPr="00C50FB4">
                <w:t>3.34</w:t>
              </w:r>
            </w:ins>
            <w:del w:id="161" w:author="Author" w:date="2019-09-11T15:32:00Z">
              <w:r w:rsidDel="00E00015">
                <w:delText>3.02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2" w:author="Author" w:date="2019-09-11T15:30:00Z">
              <w:r w:rsidRPr="00DB6E0E">
                <w:t>2.81</w:t>
              </w:r>
            </w:ins>
            <w:del w:id="163" w:author="Author" w:date="2019-09-11T15:30:00Z">
              <w:r w:rsidDel="000A49BD">
                <w:delText>2.82</w:delText>
              </w:r>
            </w:del>
          </w:p>
        </w:tc>
      </w:tr>
      <w:tr w:rsidR="00955A8A" w:rsidTr="004F009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55A8A" w:rsidRDefault="00955A8A" w:rsidP="0091501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55A8A" w:rsidRDefault="00955A8A" w:rsidP="00915017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4" w:author="Author" w:date="2019-09-11T15:25:00Z">
              <w:r w:rsidRPr="00E66683">
                <w:t>3.06</w:t>
              </w:r>
            </w:ins>
            <w:del w:id="165" w:author="Author" w:date="2019-09-11T15:25:00Z">
              <w:r w:rsidDel="00993595">
                <w:delText>2.89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6" w:author="Author" w:date="2019-09-11T15:27:00Z">
              <w:r w:rsidRPr="007639E4">
                <w:t>3.84</w:t>
              </w:r>
            </w:ins>
            <w:del w:id="167" w:author="Author" w:date="2019-09-11T15:27:00Z">
              <w:r w:rsidDel="00EE0C6C">
                <w:delText>3.72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68" w:author="Author" w:date="2019-09-11T15:28:00Z">
              <w:r w:rsidRPr="00212DAD">
                <w:t>4.09</w:t>
              </w:r>
            </w:ins>
            <w:del w:id="169" w:author="Author" w:date="2019-09-11T15:28:00Z">
              <w:r w:rsidDel="00435C47">
                <w:delText>3.66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70" w:author="Author" w:date="2019-09-11T15:32:00Z">
              <w:r w:rsidRPr="00C50FB4">
                <w:t>3.62</w:t>
              </w:r>
            </w:ins>
            <w:del w:id="171" w:author="Author" w:date="2019-09-11T15:32:00Z">
              <w:r w:rsidDel="00E00015">
                <w:delText>3.25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A8A" w:rsidRDefault="00955A8A" w:rsidP="00915017">
            <w:pPr>
              <w:pStyle w:val="tabletext11"/>
              <w:jc w:val="center"/>
            </w:pPr>
            <w:ins w:id="172" w:author="Author" w:date="2019-09-11T15:30:00Z">
              <w:r w:rsidRPr="00DB6E0E">
                <w:t>3.02</w:t>
              </w:r>
            </w:ins>
            <w:del w:id="173" w:author="Author" w:date="2019-09-11T15:30:00Z">
              <w:r w:rsidDel="000A49BD">
                <w:delText>3.03</w:delText>
              </w:r>
            </w:del>
          </w:p>
        </w:tc>
      </w:tr>
    </w:tbl>
    <w:p w:rsidR="007C1B5D" w:rsidRDefault="007C1B5D" w:rsidP="00915017">
      <w:pPr>
        <w:pStyle w:val="tablecaption"/>
      </w:pPr>
      <w:r>
        <w:t>Table 100.B. Increased Liability Limits</w:t>
      </w:r>
    </w:p>
    <w:p w:rsidR="00DE57DC" w:rsidRDefault="00DE57DC" w:rsidP="00915017">
      <w:pPr>
        <w:pStyle w:val="isonormal"/>
      </w:pPr>
    </w:p>
    <w:sectPr w:rsidR="00DE57DC" w:rsidSect="00E86D3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BCF" w:rsidRDefault="00681BCF" w:rsidP="00E86D33">
      <w:pPr>
        <w:spacing w:before="0" w:line="240" w:lineRule="auto"/>
      </w:pPr>
      <w:r>
        <w:separator/>
      </w:r>
    </w:p>
  </w:endnote>
  <w:end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6"/>
      <w:gridCol w:w="1681"/>
      <w:gridCol w:w="1961"/>
    </w:tblGrid>
    <w:tr w:rsidR="00D50A9E" w:rsidRPr="009554DD" w:rsidTr="00AC2357">
      <w:tc>
        <w:tcPr>
          <w:tcW w:w="370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D50A9E" w:rsidRPr="00AE5641" w:rsidRDefault="00081D8D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New Mexico</w:t>
          </w:r>
        </w:p>
      </w:tc>
      <w:tc>
        <w:tcPr>
          <w:tcW w:w="1710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D50A9E" w:rsidRPr="00AE5641" w:rsidRDefault="00D50A9E" w:rsidP="00D50A9E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D50A9E" w:rsidRDefault="00D50A9E" w:rsidP="00D50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BCF" w:rsidRDefault="00681BCF" w:rsidP="00E86D33">
      <w:pPr>
        <w:spacing w:before="0" w:line="240" w:lineRule="auto"/>
      </w:pPr>
      <w:r>
        <w:separator/>
      </w:r>
    </w:p>
  </w:footnote>
  <w:footnote w:type="continuationSeparator" w:id="0">
    <w:p w:rsidR="00681BCF" w:rsidRDefault="00681BCF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A9E" w:rsidRPr="00AE5641" w:rsidRDefault="00D50A9E" w:rsidP="00D50A9E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D50A9E" w:rsidRPr="00AE5641" w:rsidRDefault="00081D8D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NEW MEXICO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D50A9E" w:rsidRPr="00AE5641" w:rsidRDefault="00D50A9E" w:rsidP="00D50A9E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D50A9E" w:rsidRPr="005671DD" w:rsidRDefault="00D50A9E" w:rsidP="00D50A9E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D50A9E" w:rsidRPr="003579AF" w:rsidRDefault="00D50A9E" w:rsidP="00D50A9E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D50A9E" w:rsidRDefault="00D50A9E" w:rsidP="00D50A9E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D50A9E" w:rsidRDefault="00D50A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32D4C"/>
    <w:rsid w:val="000366A0"/>
    <w:rsid w:val="00081D8D"/>
    <w:rsid w:val="000A759C"/>
    <w:rsid w:val="00160C38"/>
    <w:rsid w:val="0017259B"/>
    <w:rsid w:val="00184420"/>
    <w:rsid w:val="001C22CC"/>
    <w:rsid w:val="001D4715"/>
    <w:rsid w:val="0021300D"/>
    <w:rsid w:val="00227AC3"/>
    <w:rsid w:val="00305CC7"/>
    <w:rsid w:val="00417B7D"/>
    <w:rsid w:val="004F009A"/>
    <w:rsid w:val="006306D1"/>
    <w:rsid w:val="00681BCF"/>
    <w:rsid w:val="00754C90"/>
    <w:rsid w:val="007642FE"/>
    <w:rsid w:val="00781F54"/>
    <w:rsid w:val="007C1B5D"/>
    <w:rsid w:val="007D0160"/>
    <w:rsid w:val="00813FC3"/>
    <w:rsid w:val="00915017"/>
    <w:rsid w:val="00940EF0"/>
    <w:rsid w:val="00955A8A"/>
    <w:rsid w:val="009F7546"/>
    <w:rsid w:val="00A00524"/>
    <w:rsid w:val="00A42CE3"/>
    <w:rsid w:val="00A8697E"/>
    <w:rsid w:val="00B15F7E"/>
    <w:rsid w:val="00BD3DFD"/>
    <w:rsid w:val="00BF60FB"/>
    <w:rsid w:val="00C81C01"/>
    <w:rsid w:val="00C92288"/>
    <w:rsid w:val="00D0634A"/>
    <w:rsid w:val="00D36038"/>
    <w:rsid w:val="00D50A9E"/>
    <w:rsid w:val="00DE57DC"/>
    <w:rsid w:val="00E82786"/>
    <w:rsid w:val="00E86D33"/>
    <w:rsid w:val="00E92DE8"/>
    <w:rsid w:val="00F46D62"/>
    <w:rsid w:val="00F8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A0D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F60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F60F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F60F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F60F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F60F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F60F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F60FB"/>
  </w:style>
  <w:style w:type="paragraph" w:styleId="MacroText">
    <w:name w:val="macro"/>
    <w:link w:val="MacroTextChar"/>
    <w:rsid w:val="00BF60F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F60FB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BF60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BF60FB"/>
    <w:pPr>
      <w:keepLines/>
    </w:pPr>
  </w:style>
  <w:style w:type="paragraph" w:customStyle="1" w:styleId="blockhd2">
    <w:name w:val="blockhd2"/>
    <w:basedOn w:val="isonormal"/>
    <w:next w:val="blocktext2"/>
    <w:rsid w:val="00BF60FB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BF60FB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BF60FB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BF60FB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BF60FB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BF60FB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BF60FB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BF60FB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BF60FB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BF60FB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BF60FB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BF60FB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BF60FB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BF60FB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BF60FB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BF60FB"/>
    <w:pPr>
      <w:keepLines/>
      <w:ind w:left="2400"/>
    </w:pPr>
  </w:style>
  <w:style w:type="paragraph" w:customStyle="1" w:styleId="blocktext10">
    <w:name w:val="blocktext10"/>
    <w:basedOn w:val="isonormal"/>
    <w:rsid w:val="00BF60FB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BF60F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BF60FB"/>
  </w:style>
  <w:style w:type="paragraph" w:customStyle="1" w:styleId="outlinehd2">
    <w:name w:val="outlinehd2"/>
    <w:basedOn w:val="isonormal"/>
    <w:next w:val="blocktext3"/>
    <w:rsid w:val="00BF60F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BF60FB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F60FB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F60FB"/>
    <w:pPr>
      <w:spacing w:before="0" w:line="240" w:lineRule="auto"/>
    </w:pPr>
  </w:style>
  <w:style w:type="character" w:customStyle="1" w:styleId="formlink">
    <w:name w:val="formlink"/>
    <w:basedOn w:val="DefaultParagraphFont"/>
    <w:rsid w:val="00BF60FB"/>
    <w:rPr>
      <w:b/>
    </w:rPr>
  </w:style>
  <w:style w:type="paragraph" w:styleId="Header">
    <w:name w:val="header"/>
    <w:basedOn w:val="isonormal"/>
    <w:link w:val="HeaderChar"/>
    <w:rsid w:val="00BF60FB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F60FB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BF60F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F60F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BF60F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F60F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F60F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F60F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F60F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F60F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F60F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F60F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F60F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F60F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F60F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F60F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F60F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F60F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F60F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F60FB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BF60FB"/>
    <w:rPr>
      <w:b/>
    </w:rPr>
  </w:style>
  <w:style w:type="paragraph" w:customStyle="1" w:styleId="space2">
    <w:name w:val="space2"/>
    <w:basedOn w:val="isonormal"/>
    <w:next w:val="isonormal"/>
    <w:rsid w:val="00BF60F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F60F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F60FB"/>
    <w:pPr>
      <w:spacing w:before="0" w:line="160" w:lineRule="exact"/>
    </w:pPr>
  </w:style>
  <w:style w:type="paragraph" w:customStyle="1" w:styleId="subcap">
    <w:name w:val="subcap"/>
    <w:basedOn w:val="isonormal"/>
    <w:rsid w:val="00BF60F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F60FB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F60FB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F60FB"/>
    <w:pPr>
      <w:jc w:val="left"/>
    </w:pPr>
    <w:rPr>
      <w:b/>
    </w:rPr>
  </w:style>
  <w:style w:type="paragraph" w:customStyle="1" w:styleId="tablehead">
    <w:name w:val="tablehead"/>
    <w:basedOn w:val="isonormal"/>
    <w:rsid w:val="00BF60FB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BF60FB"/>
    <w:rPr>
      <w:b/>
    </w:rPr>
  </w:style>
  <w:style w:type="paragraph" w:customStyle="1" w:styleId="subcap2">
    <w:name w:val="subcap2"/>
    <w:basedOn w:val="isonormal"/>
    <w:rsid w:val="00BF60FB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F60FB"/>
    <w:pPr>
      <w:spacing w:before="0" w:after="20"/>
      <w:jc w:val="left"/>
    </w:pPr>
  </w:style>
  <w:style w:type="paragraph" w:customStyle="1" w:styleId="tabletext10">
    <w:name w:val="tabletext1/0"/>
    <w:basedOn w:val="isonormal"/>
    <w:rsid w:val="00BF60FB"/>
    <w:pPr>
      <w:spacing w:before="20"/>
      <w:jc w:val="left"/>
    </w:pPr>
  </w:style>
  <w:style w:type="paragraph" w:customStyle="1" w:styleId="tabletext11">
    <w:name w:val="tabletext1/1"/>
    <w:basedOn w:val="isonormal"/>
    <w:rsid w:val="00BF60FB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F60F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F60F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F60F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F60F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F60F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F60FB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F60FB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F60FB"/>
    <w:pPr>
      <w:ind w:left="4320"/>
    </w:pPr>
  </w:style>
  <w:style w:type="character" w:customStyle="1" w:styleId="spotlinksource">
    <w:name w:val="spotlinksource"/>
    <w:basedOn w:val="DefaultParagraphFont"/>
    <w:rsid w:val="00BF60FB"/>
    <w:rPr>
      <w:b/>
    </w:rPr>
  </w:style>
  <w:style w:type="character" w:customStyle="1" w:styleId="spotlinktarget">
    <w:name w:val="spotlinktarget"/>
    <w:basedOn w:val="DefaultParagraphFont"/>
    <w:rsid w:val="00BF60FB"/>
    <w:rPr>
      <w:b/>
    </w:rPr>
  </w:style>
  <w:style w:type="paragraph" w:customStyle="1" w:styleId="terr3colhang">
    <w:name w:val="terr3colhang"/>
    <w:basedOn w:val="isonormal"/>
    <w:rsid w:val="00BF60FB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F60FB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BF60FB"/>
  </w:style>
  <w:style w:type="character" w:styleId="PageNumber">
    <w:name w:val="page number"/>
    <w:basedOn w:val="DefaultParagraphFont"/>
    <w:rsid w:val="00BF60FB"/>
  </w:style>
  <w:style w:type="paragraph" w:customStyle="1" w:styleId="ctoutlinetxt1">
    <w:name w:val="ctoutlinetxt1"/>
    <w:basedOn w:val="isonormal"/>
    <w:rsid w:val="00BF60F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F60F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F60F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F60FB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F60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F60F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F60F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F60FB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BF60FB"/>
    <w:pPr>
      <w:jc w:val="left"/>
    </w:pPr>
  </w:style>
  <w:style w:type="paragraph" w:customStyle="1" w:styleId="tabletext44">
    <w:name w:val="tabletext4/4"/>
    <w:basedOn w:val="isonormal"/>
    <w:rsid w:val="00BF60FB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F60FB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BF60FB"/>
    <w:rPr>
      <w:sz w:val="22"/>
    </w:rPr>
  </w:style>
  <w:style w:type="character" w:customStyle="1" w:styleId="FooterChar">
    <w:name w:val="Footer Char"/>
    <w:basedOn w:val="DefaultParagraphFont"/>
    <w:link w:val="Footer"/>
    <w:rsid w:val="00BF60FB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BF60FB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BF60FB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BF60FB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BF60FB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BF60FB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BF60FB"/>
    <w:rPr>
      <w:sz w:val="24"/>
    </w:rPr>
  </w:style>
  <w:style w:type="character" w:customStyle="1" w:styleId="SubtitleChar">
    <w:name w:val="Subtitle Char"/>
    <w:basedOn w:val="DefaultParagraphFont"/>
    <w:link w:val="Subtitle"/>
    <w:rsid w:val="00BF60FB"/>
    <w:rPr>
      <w:i/>
      <w:sz w:val="24"/>
    </w:rPr>
  </w:style>
  <w:style w:type="paragraph" w:customStyle="1" w:styleId="tabletext1">
    <w:name w:val="tabletext1"/>
    <w:rsid w:val="00BF60F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F60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F60F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F60F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F60F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F60F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F60F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F60F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F60F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F60F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F60F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BF60FB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F60F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F60F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F60F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F60FB"/>
  </w:style>
  <w:style w:type="paragraph" w:customStyle="1" w:styleId="spacesingle">
    <w:name w:val="spacesingle"/>
    <w:basedOn w:val="isonormal"/>
    <w:next w:val="isonormal"/>
    <w:rsid w:val="00BF60F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LI-CA-2020-180 - 004 -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2020-04-07T04:00:00+00:00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LI-CA-2020-180</CircularNumber>
    <Filings xmlns="284cf17f-426a-42b5-8b6d-39684653dd2f" xsi:nil="true"/>
    <KeyMessage xmlns="284cf17f-426a-42b5-8b6d-39684653dd2f">The revised increased limit factors represent a 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2020-03-24T19:46:29+00:00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29327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NEW MEXICO REVISION OF COMMERCIAL AUTOMOBILE LIABILITY INCREASED LIMIT FACTORS TO BE IMPLEMENTED; EXHIBITS NEWLY PRESENTED IN EXCEL</CircularTitle>
    <StatisticalService xmlns="284cf17f-426a-42b5-8b6d-39684653dd2f"/>
    <AuthorId xmlns="284cf17f-426a-42b5-8b6d-39684653dd2f">i20788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8B050A-C314-4A3B-9164-5DBA3FC734C4}"/>
</file>

<file path=customXml/itemProps2.xml><?xml version="1.0" encoding="utf-8"?>
<ds:datastoreItem xmlns:ds="http://schemas.openxmlformats.org/officeDocument/2006/customXml" ds:itemID="{C5BE6138-323A-4F84-A03A-79E1C34CF24E}"/>
</file>

<file path=customXml/itemProps3.xml><?xml version="1.0" encoding="utf-8"?>
<ds:datastoreItem xmlns:ds="http://schemas.openxmlformats.org/officeDocument/2006/customXml" ds:itemID="{79EC92D5-01E3-4EA3-BDBF-11F3849EC8C9}"/>
</file>

<file path=customXml/itemProps4.xml><?xml version="1.0" encoding="utf-8"?>
<ds:datastoreItem xmlns:ds="http://schemas.openxmlformats.org/officeDocument/2006/customXml" ds:itemID="{F8569AAD-D34A-4E5E-B07E-911D4DB6020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255</Words>
  <Characters>1127</Characters>
  <Application>Microsoft Office Word</Application>
  <DocSecurity>0</DocSecurity>
  <Lines>375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cp:lastPrinted>2003-03-21T16:32:00Z</cp:lastPrinted>
  <dcterms:created xsi:type="dcterms:W3CDTF">2020-01-21T20:54:00Z</dcterms:created>
  <dcterms:modified xsi:type="dcterms:W3CDTF">2020-03-24T19:45:00Z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1956620539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2905000.00000000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33;#NM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