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E174C6" w:rsidRDefault="000A323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GEORGIA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274D2B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3C700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3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5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6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5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67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1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73" w:author="Author" w:date="2020-02-26T11:29:00Z">
              <w:r w:rsidDel="00270B0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529DE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E174C6" w:rsidRDefault="00E174C6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3C700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7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7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7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81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83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8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8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1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93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9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9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9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01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3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0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0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0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11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3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1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1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1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21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23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5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27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29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bookmarkStart w:id="130" w:name="_GoBack"/>
        <w:bookmarkEnd w:id="130"/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1" w:author="Author" w:date="2020-02-26T11:2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32" w:author="Author" w:date="2020-02-26T11:29:00Z">
              <w:r w:rsidDel="00F777B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ED723F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0A323A" w:rsidRDefault="000A323A" w:rsidP="000A323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GEORGIA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E174C6" w:rsidRDefault="00E174C6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rFonts w:cs="Arial"/>
          <w:b w:val="0"/>
        </w:rPr>
      </w:pPr>
    </w:p>
    <w:p w:rsidR="00E174C6" w:rsidRDefault="00E174C6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E174C6" w:rsidRDefault="00E174C6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E174C6" w:rsidRDefault="00E174C6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E174C6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3C700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4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6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138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40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2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4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46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8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0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52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54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6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58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0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2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64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66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8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70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2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74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6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78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80" w:author="Author" w:date="2020-02-26T11:31:00Z">
              <w:r w:rsidDel="00D96B71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0A323A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text11"/>
              <w:jc w:val="center"/>
              <w:rPr>
                <w:rFonts w:cs="Arial"/>
              </w:rPr>
            </w:pPr>
            <w:r w:rsidRPr="000A323A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E174C6" w:rsidRPr="000A323A" w:rsidRDefault="00E174C6" w:rsidP="00274D2B">
            <w:pPr>
              <w:pStyle w:val="tablehead"/>
              <w:rPr>
                <w:rFonts w:cs="Arial"/>
              </w:rPr>
            </w:pPr>
            <w:r w:rsidRPr="000A323A">
              <w:rPr>
                <w:rFonts w:cs="Arial"/>
              </w:rPr>
              <w:t>Per Occurrence</w:t>
            </w:r>
          </w:p>
        </w:tc>
      </w:tr>
      <w:tr w:rsidR="00E174C6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E174C6" w:rsidRPr="000A323A" w:rsidRDefault="00E174C6" w:rsidP="00274D2B">
            <w:pPr>
              <w:pStyle w:val="tablehead"/>
            </w:pPr>
            <w:r w:rsidRPr="000A323A">
              <w:t>10,000</w:t>
            </w:r>
          </w:p>
        </w:tc>
      </w:tr>
      <w:tr w:rsidR="003C700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84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86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88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90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9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94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196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8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00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0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204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206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2.33</w:t>
            </w: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8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10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1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214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16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2.34</w:t>
            </w: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218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20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2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3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224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5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26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2.35</w:t>
            </w: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7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28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9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2.84</w:t>
              </w:r>
            </w:ins>
            <w:del w:id="230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2.91</w:delText>
              </w:r>
            </w:del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700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Pr="000A323A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3C7007" w:rsidRPr="000A323A" w:rsidRDefault="003C7007" w:rsidP="003C70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1" w:author="Author" w:date="2020-02-26T11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2.85</w:t>
              </w:r>
            </w:ins>
            <w:del w:id="232" w:author="Author" w:date="2020-02-26T11:31:00Z">
              <w:r w:rsidDel="0046542E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</w:tr>
      <w:tr w:rsidR="00E174C6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C91B2A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E174C6" w:rsidRDefault="00E174C6" w:rsidP="00274D2B">
      <w:pPr>
        <w:pStyle w:val="Header"/>
        <w:tabs>
          <w:tab w:val="clear" w:pos="4320"/>
          <w:tab w:val="clear" w:pos="8640"/>
        </w:tabs>
      </w:pPr>
    </w:p>
    <w:p w:rsidR="000A323A" w:rsidRDefault="000A323A" w:rsidP="000A323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GEORGIA</w:t>
      </w:r>
    </w:p>
    <w:p w:rsidR="00E174C6" w:rsidRDefault="00E174C6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E174C6" w:rsidRDefault="00E174C6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A7296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E174C6" w:rsidRPr="005671DD" w:rsidRDefault="00E174C6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E174C6" w:rsidRPr="00C32A12" w:rsidRDefault="00E174C6" w:rsidP="00C32A12">
      <w:pPr>
        <w:jc w:val="center"/>
      </w:pPr>
      <w:r w:rsidRPr="00C32A12">
        <w:t>REVISED INCREASED LIMIT FACTORS</w:t>
      </w:r>
    </w:p>
    <w:p w:rsidR="00E174C6" w:rsidRDefault="00E174C6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E174C6" w:rsidRDefault="00E174C6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E174C6" w:rsidRDefault="00E174C6" w:rsidP="00274D2B">
      <w:pPr>
        <w:pStyle w:val="centeredtext"/>
        <w:spacing w:line="40" w:lineRule="exact"/>
        <w:rPr>
          <w:b w:val="0"/>
        </w:rPr>
      </w:pPr>
    </w:p>
    <w:p w:rsidR="00E174C6" w:rsidRDefault="00E174C6" w:rsidP="00274D2B">
      <w:pPr>
        <w:pStyle w:val="boxrule"/>
      </w:pPr>
      <w:r>
        <w:t>RULE 56.</w:t>
      </w:r>
      <w:r>
        <w:br/>
        <w:t>INCREASED LIMITS TABLES</w:t>
      </w:r>
    </w:p>
    <w:p w:rsidR="00E174C6" w:rsidRDefault="00E174C6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E174C6" w:rsidRDefault="00E174C6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E174C6" w:rsidRDefault="00E174C6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Pr="00B15845" w:rsidRDefault="00E174C6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234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36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238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3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40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42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1.20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1.31</w:t>
            </w: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4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46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48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4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50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2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54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56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58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5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60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2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1.26</w:t>
            </w: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64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6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68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6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0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2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274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76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78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7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80" w:author="Author" w:date="2020-02-26T11:33:00Z">
              <w:r w:rsidDel="006E276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Pr="00910434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E174C6" w:rsidRDefault="00E174C6" w:rsidP="00274D2B">
            <w:pPr>
              <w:pStyle w:val="tabletext11"/>
              <w:jc w:val="center"/>
            </w:pPr>
          </w:p>
        </w:tc>
      </w:tr>
      <w:tr w:rsidR="00E174C6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E174C6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Per Occurrence</w:t>
            </w:r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E174C6" w:rsidRDefault="00E174C6" w:rsidP="00274D2B">
            <w:pPr>
              <w:pStyle w:val="tablehead"/>
            </w:pPr>
            <w:r>
              <w:t>10,000</w:t>
            </w: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8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8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8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8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8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90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9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29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29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9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29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300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30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0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30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0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0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10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31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31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2.29</w:t>
              </w:r>
            </w:ins>
            <w:del w:id="31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1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1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320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2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2.59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32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2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32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29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0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1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332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3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2.81</w:t>
              </w:r>
            </w:ins>
            <w:del w:id="334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5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3.29</w:t>
              </w:r>
            </w:ins>
            <w:del w:id="336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  <w:tr w:rsidR="003C700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3C7007" w:rsidRPr="00B15845" w:rsidRDefault="003C7007" w:rsidP="003C7007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3C7007" w:rsidRDefault="003C7007" w:rsidP="003C7007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3C7007" w:rsidRDefault="003C7007" w:rsidP="003C7007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  <w:ins w:id="337" w:author="Author" w:date="2020-02-26T11:3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3.30</w:t>
              </w:r>
            </w:ins>
            <w:del w:id="338" w:author="Author" w:date="2020-02-26T11:33:00Z">
              <w:r w:rsidDel="002C3AE5">
                <w:rPr>
                  <w:rFonts w:ascii="Arial" w:hAnsi="Arial" w:cs="Arial"/>
                  <w:color w:val="000000"/>
                  <w:sz w:val="18"/>
                  <w:szCs w:val="18"/>
                </w:rPr>
                <w:delText>3.01</w:delText>
              </w:r>
            </w:del>
          </w:p>
        </w:tc>
      </w:tr>
      <w:tr w:rsidR="00E174C6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E174C6" w:rsidRDefault="00E174C6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:rsidR="00E174C6" w:rsidRPr="00232D52" w:rsidRDefault="00E174C6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E174C6" w:rsidRDefault="00E174C6" w:rsidP="00274D2B">
            <w:pPr>
              <w:pStyle w:val="tabletext11"/>
              <w:jc w:val="center"/>
            </w:pPr>
          </w:p>
        </w:tc>
      </w:tr>
    </w:tbl>
    <w:p w:rsidR="00E174C6" w:rsidRDefault="00E174C6" w:rsidP="003C7007">
      <w:pPr>
        <w:pStyle w:val="isonormal"/>
        <w:rPr>
          <w:rStyle w:val="PageNumber"/>
          <w:szCs w:val="22"/>
        </w:rPr>
      </w:pPr>
      <w:r>
        <w:rPr>
          <w:b/>
          <w:bCs/>
        </w:rPr>
        <w:lastRenderedPageBreak/>
        <w:t>Table 56.B.3  Premises/Operations (Subline Code 334) Table 3 - $100/200 Basic Limit</w:t>
      </w:r>
    </w:p>
    <w:sectPr w:rsidR="00E174C6" w:rsidSect="003C7007">
      <w:footerReference w:type="default" r:id="rId7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23A" w:rsidRDefault="000A323A">
      <w:r>
        <w:separator/>
      </w:r>
    </w:p>
  </w:endnote>
  <w:endnote w:type="continuationSeparator" w:id="0">
    <w:p w:rsidR="000A323A" w:rsidRDefault="000A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2"/>
      <w:gridCol w:w="2817"/>
      <w:gridCol w:w="1680"/>
      <w:gridCol w:w="1961"/>
    </w:tblGrid>
    <w:tr w:rsidR="003C7007" w:rsidTr="009554DD">
      <w:tc>
        <w:tcPr>
          <w:tcW w:w="3708" w:type="dxa"/>
        </w:tcPr>
        <w:p w:rsidR="000A323A" w:rsidRPr="009554DD" w:rsidRDefault="000A323A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Insurance Service</w:t>
          </w:r>
          <w:r w:rsidR="003C7007">
            <w:rPr>
              <w:sz w:val="20"/>
            </w:rPr>
            <w:t>s</w:t>
          </w:r>
          <w:r w:rsidRPr="009554DD">
            <w:rPr>
              <w:sz w:val="20"/>
            </w:rPr>
            <w:t xml:space="preserve"> Office, Inc., 20</w:t>
          </w:r>
          <w:r w:rsidR="003C7007">
            <w:rPr>
              <w:sz w:val="20"/>
            </w:rPr>
            <w:t>20</w:t>
          </w:r>
          <w:r w:rsidRPr="009554DD">
            <w:rPr>
              <w:sz w:val="20"/>
            </w:rPr>
            <w:t xml:space="preserve"> </w:t>
          </w:r>
        </w:p>
        <w:p w:rsidR="000A323A" w:rsidRDefault="000A323A">
          <w:pPr>
            <w:pStyle w:val="Footer"/>
          </w:pPr>
        </w:p>
      </w:tc>
      <w:tc>
        <w:tcPr>
          <w:tcW w:w="2880" w:type="dxa"/>
        </w:tcPr>
        <w:p w:rsidR="000A323A" w:rsidRPr="009554DD" w:rsidRDefault="003C7007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Georgia</w:t>
          </w:r>
        </w:p>
      </w:tc>
      <w:tc>
        <w:tcPr>
          <w:tcW w:w="1710" w:type="dxa"/>
        </w:tcPr>
        <w:p w:rsidR="000A323A" w:rsidRPr="009554DD" w:rsidRDefault="000A323A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3C7007">
            <w:rPr>
              <w:sz w:val="20"/>
            </w:rPr>
            <w:t>20</w:t>
          </w:r>
          <w:r>
            <w:rPr>
              <w:sz w:val="20"/>
            </w:rPr>
            <w:t>-I</w:t>
          </w:r>
          <w:r w:rsidR="003C7007">
            <w:rPr>
              <w:sz w:val="20"/>
            </w:rPr>
            <w:t>POP1</w:t>
          </w:r>
        </w:p>
      </w:tc>
      <w:tc>
        <w:tcPr>
          <w:tcW w:w="1998" w:type="dxa"/>
        </w:tcPr>
        <w:p w:rsidR="000A323A" w:rsidRPr="009554DD" w:rsidRDefault="003C700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 xml:space="preserve">Exhibit </w:t>
          </w:r>
          <w:r w:rsidR="000A323A">
            <w:rPr>
              <w:sz w:val="20"/>
            </w:rPr>
            <w:t>MP</w:t>
          </w:r>
        </w:p>
      </w:tc>
    </w:tr>
  </w:tbl>
  <w:p w:rsidR="000A323A" w:rsidRDefault="000A32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23A" w:rsidRDefault="000A323A">
      <w:r>
        <w:separator/>
      </w:r>
    </w:p>
  </w:footnote>
  <w:footnote w:type="continuationSeparator" w:id="0">
    <w:p w:rsidR="000A323A" w:rsidRDefault="000A3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6CA2"/>
    <w:rsid w:val="00084F51"/>
    <w:rsid w:val="000915E3"/>
    <w:rsid w:val="000A323A"/>
    <w:rsid w:val="000C3F50"/>
    <w:rsid w:val="001014A8"/>
    <w:rsid w:val="0010444F"/>
    <w:rsid w:val="001209DB"/>
    <w:rsid w:val="00153544"/>
    <w:rsid w:val="001C3D8F"/>
    <w:rsid w:val="00231B34"/>
    <w:rsid w:val="00261702"/>
    <w:rsid w:val="00274D2B"/>
    <w:rsid w:val="00293802"/>
    <w:rsid w:val="002D1327"/>
    <w:rsid w:val="002E15DF"/>
    <w:rsid w:val="002E7BE9"/>
    <w:rsid w:val="002F7800"/>
    <w:rsid w:val="0032089C"/>
    <w:rsid w:val="00357ED7"/>
    <w:rsid w:val="00375EBA"/>
    <w:rsid w:val="00377790"/>
    <w:rsid w:val="003922F1"/>
    <w:rsid w:val="00393260"/>
    <w:rsid w:val="003936D1"/>
    <w:rsid w:val="003B1E6B"/>
    <w:rsid w:val="003B3E63"/>
    <w:rsid w:val="003C0E0F"/>
    <w:rsid w:val="003C267A"/>
    <w:rsid w:val="003C7007"/>
    <w:rsid w:val="003D6E5C"/>
    <w:rsid w:val="004347AE"/>
    <w:rsid w:val="004D6A03"/>
    <w:rsid w:val="00516DC9"/>
    <w:rsid w:val="00516F6E"/>
    <w:rsid w:val="005211E6"/>
    <w:rsid w:val="0052245A"/>
    <w:rsid w:val="005351ED"/>
    <w:rsid w:val="00583B4E"/>
    <w:rsid w:val="005E1108"/>
    <w:rsid w:val="00611436"/>
    <w:rsid w:val="00642476"/>
    <w:rsid w:val="007151DC"/>
    <w:rsid w:val="007E05CA"/>
    <w:rsid w:val="007E5AB3"/>
    <w:rsid w:val="00821C2E"/>
    <w:rsid w:val="0085625E"/>
    <w:rsid w:val="008565BC"/>
    <w:rsid w:val="008E35CC"/>
    <w:rsid w:val="00912F5D"/>
    <w:rsid w:val="00914F1F"/>
    <w:rsid w:val="009554DD"/>
    <w:rsid w:val="00980AFD"/>
    <w:rsid w:val="009B7BE9"/>
    <w:rsid w:val="009C4D9F"/>
    <w:rsid w:val="009D1575"/>
    <w:rsid w:val="009F7726"/>
    <w:rsid w:val="00A72961"/>
    <w:rsid w:val="00A87C55"/>
    <w:rsid w:val="00AA7021"/>
    <w:rsid w:val="00B12A1A"/>
    <w:rsid w:val="00B24794"/>
    <w:rsid w:val="00B6588D"/>
    <w:rsid w:val="00B66BBA"/>
    <w:rsid w:val="00B728CE"/>
    <w:rsid w:val="00C0033C"/>
    <w:rsid w:val="00C32A12"/>
    <w:rsid w:val="00C4611C"/>
    <w:rsid w:val="00C502F0"/>
    <w:rsid w:val="00C64217"/>
    <w:rsid w:val="00C76926"/>
    <w:rsid w:val="00CC66DE"/>
    <w:rsid w:val="00CD0B49"/>
    <w:rsid w:val="00D00499"/>
    <w:rsid w:val="00D02FC2"/>
    <w:rsid w:val="00D245BA"/>
    <w:rsid w:val="00D4571D"/>
    <w:rsid w:val="00D603AC"/>
    <w:rsid w:val="00D709F6"/>
    <w:rsid w:val="00D743C3"/>
    <w:rsid w:val="00D864C5"/>
    <w:rsid w:val="00D96EB3"/>
    <w:rsid w:val="00DA19E5"/>
    <w:rsid w:val="00DA78E8"/>
    <w:rsid w:val="00E01BC9"/>
    <w:rsid w:val="00E174C6"/>
    <w:rsid w:val="00E17E68"/>
    <w:rsid w:val="00E465A4"/>
    <w:rsid w:val="00E576D4"/>
    <w:rsid w:val="00E63F31"/>
    <w:rsid w:val="00E67643"/>
    <w:rsid w:val="00E70F30"/>
    <w:rsid w:val="00E76F66"/>
    <w:rsid w:val="00E80909"/>
    <w:rsid w:val="00E942A0"/>
    <w:rsid w:val="00ED347F"/>
    <w:rsid w:val="00ED4E69"/>
    <w:rsid w:val="00EF732D"/>
    <w:rsid w:val="00F448E9"/>
    <w:rsid w:val="00F73111"/>
    <w:rsid w:val="00F75D53"/>
    <w:rsid w:val="00F940BB"/>
    <w:rsid w:val="00FA43DD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AF196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LI-GL-2020-053 - 004 -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2020-03-20T04:00:00+00:00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LI-GL-2020-053</CircularNumber>
    <Filings xmlns="284cf17f-426a-42b5-8b6d-39684653dd2f" xsi:nil="true"/>
    <KeyMessage xmlns="284cf17f-426a-42b5-8b6d-39684653dd2f">The revised increased limit factors represent a combined change of +2.7%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2020-03-18T17:20:29+00:00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29162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GEORGIA GENERAL LIABILITY INCREASED LIMIT FACTORS REVISION FILED; EXHIBITS NEWLY PRESENTED IN EXCEL</CircularTitle>
    <StatisticalService xmlns="284cf17f-426a-42b5-8b6d-39684653dd2f"/>
    <AuthorId xmlns="284cf17f-426a-42b5-8b6d-39684653dd2f">i61344</AuthorId>
  </documentManagement>
</p:properties>
</file>

<file path=customXml/itemProps1.xml><?xml version="1.0" encoding="utf-8"?>
<ds:datastoreItem xmlns:ds="http://schemas.openxmlformats.org/officeDocument/2006/customXml" ds:itemID="{F54EE662-A26A-499F-9425-2D95817D059F}"/>
</file>

<file path=customXml/itemProps2.xml><?xml version="1.0" encoding="utf-8"?>
<ds:datastoreItem xmlns:ds="http://schemas.openxmlformats.org/officeDocument/2006/customXml" ds:itemID="{CE2B31EB-4A73-4F0B-BFD6-0F06860D0F98}"/>
</file>

<file path=customXml/itemProps3.xml><?xml version="1.0" encoding="utf-8"?>
<ds:datastoreItem xmlns:ds="http://schemas.openxmlformats.org/officeDocument/2006/customXml" ds:itemID="{2B4FF8B5-1A41-4817-800E-CBCE88BCA62D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792</Words>
  <Characters>3766</Characters>
  <Application>Microsoft Office Word</Application>
  <DocSecurity>0</DocSecurity>
  <Lines>1883</Lines>
  <Paragraphs>651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2004-05-07T14:17:00Z</cp:lastPrinted>
  <dcterms:created xsi:type="dcterms:W3CDTF">2018-10-17T18:06:00Z</dcterms:created>
  <dcterms:modified xsi:type="dcterms:W3CDTF">2020-02-26T16:39:00Z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11;#GA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