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8A7" w:rsidRPr="008169C4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 w:rsidRPr="008169C4">
        <w:t>INSURANCE SERVICES OFFICE, INC.</w:t>
      </w:r>
    </w:p>
    <w:p w:rsidR="009448A7" w:rsidRPr="008169C4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:rsidR="00A105C5" w:rsidRPr="008169C4" w:rsidRDefault="008169C4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VIRGINIA</w:t>
      </w:r>
    </w:p>
    <w:p w:rsidR="009448A7" w:rsidRPr="008169C4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8169C4">
        <w:rPr>
          <w:rStyle w:val="PageNumber"/>
          <w:szCs w:val="22"/>
        </w:rPr>
        <w:t>GENERAL LIABILITY INCREASED LIMIT FACTORS</w:t>
      </w:r>
    </w:p>
    <w:p w:rsidR="009448A7" w:rsidRPr="008169C4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8169C4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8169C4">
        <w:rPr>
          <w:rStyle w:val="PageNumber"/>
          <w:szCs w:val="22"/>
          <w:u w:val="single"/>
        </w:rPr>
        <w:t>MANUAL PAGES</w:t>
      </w:r>
    </w:p>
    <w:p w:rsidR="009448A7" w:rsidRPr="008169C4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8169C4" w:rsidRDefault="009448A7" w:rsidP="00274D2B">
      <w:pPr>
        <w:jc w:val="center"/>
      </w:pPr>
      <w:r w:rsidRPr="008169C4">
        <w:t>REVISED INCREASED LIMIT FACTORS</w:t>
      </w:r>
    </w:p>
    <w:p w:rsidR="009448A7" w:rsidRPr="008169C4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Pr="008169C4" w:rsidRDefault="009448A7" w:rsidP="00274D2B">
      <w:pPr>
        <w:pStyle w:val="centeredtext"/>
        <w:rPr>
          <w:b w:val="0"/>
          <w:color w:val="000000"/>
        </w:rPr>
      </w:pPr>
      <w:r w:rsidRPr="008169C4">
        <w:rPr>
          <w:b w:val="0"/>
          <w:color w:val="000000"/>
        </w:rPr>
        <w:t>(Limits are in thousands)</w:t>
      </w:r>
    </w:p>
    <w:p w:rsidR="009448A7" w:rsidRPr="008169C4" w:rsidRDefault="009448A7" w:rsidP="00274D2B">
      <w:pPr>
        <w:pStyle w:val="centeredtext"/>
        <w:spacing w:line="40" w:lineRule="exact"/>
        <w:rPr>
          <w:b w:val="0"/>
        </w:rPr>
      </w:pPr>
    </w:p>
    <w:p w:rsidR="009448A7" w:rsidRPr="008169C4" w:rsidRDefault="009448A7" w:rsidP="00274D2B">
      <w:pPr>
        <w:pStyle w:val="boxrule"/>
      </w:pPr>
      <w:r w:rsidRPr="008169C4">
        <w:t>RULE 56.</w:t>
      </w:r>
      <w:r w:rsidRPr="008169C4">
        <w:br/>
        <w:t>INCREASED LIMITS TABLES</w:t>
      </w:r>
    </w:p>
    <w:p w:rsidR="009448A7" w:rsidRPr="008169C4" w:rsidRDefault="009448A7" w:rsidP="00274D2B">
      <w:pPr>
        <w:pStyle w:val="isonormal"/>
        <w:rPr>
          <w:b/>
        </w:rPr>
      </w:pPr>
      <w:r w:rsidRPr="008169C4">
        <w:rPr>
          <w:b/>
        </w:rPr>
        <w:tab/>
        <w:t>1.</w:t>
      </w:r>
      <w:r w:rsidRPr="008169C4">
        <w:rPr>
          <w:b/>
        </w:rPr>
        <w:tab/>
      </w:r>
      <w:r w:rsidRPr="008169C4">
        <w:rPr>
          <w:b/>
          <w:color w:val="000000"/>
        </w:rPr>
        <w:t xml:space="preserve">  Premises/Operations (Subline Code 334) Table 1 - $100/200 Basic Limit</w:t>
      </w:r>
    </w:p>
    <w:p w:rsidR="009448A7" w:rsidRPr="008169C4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:rsidRPr="008169C4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Pr="008169C4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Pr="008169C4" w:rsidRDefault="009448A7" w:rsidP="00274D2B">
            <w:pPr>
              <w:pStyle w:val="tablehead"/>
            </w:pPr>
            <w:r w:rsidRPr="008169C4">
              <w:t>Per Occurrence</w:t>
            </w:r>
          </w:p>
        </w:tc>
      </w:tr>
      <w:tr w:rsidR="009448A7" w:rsidRPr="008169C4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text11"/>
              <w:jc w:val="center"/>
              <w:rPr>
                <w:b/>
              </w:rPr>
            </w:pPr>
            <w:r w:rsidRPr="008169C4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text11"/>
              <w:jc w:val="center"/>
              <w:rPr>
                <w:b/>
              </w:rPr>
            </w:pPr>
            <w:r w:rsidRPr="008169C4">
              <w:rPr>
                <w:b/>
              </w:rPr>
              <w:t>$  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text11"/>
              <w:jc w:val="center"/>
              <w:rPr>
                <w:b/>
              </w:rPr>
            </w:pPr>
            <w:r w:rsidRPr="008169C4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text11"/>
              <w:jc w:val="center"/>
              <w:rPr>
                <w:b/>
              </w:rPr>
            </w:pPr>
            <w:r w:rsidRPr="008169C4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text11"/>
              <w:jc w:val="center"/>
              <w:rPr>
                <w:b/>
              </w:rPr>
            </w:pPr>
            <w:r w:rsidRPr="008169C4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text11"/>
              <w:jc w:val="center"/>
              <w:rPr>
                <w:b/>
              </w:rPr>
            </w:pPr>
            <w:r w:rsidRPr="008169C4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text11"/>
              <w:jc w:val="center"/>
              <w:rPr>
                <w:b/>
              </w:rPr>
            </w:pPr>
            <w:r w:rsidRPr="008169C4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text11"/>
              <w:jc w:val="center"/>
              <w:rPr>
                <w:b/>
              </w:rPr>
            </w:pPr>
            <w:r w:rsidRPr="008169C4">
              <w:rPr>
                <w:b/>
              </w:rPr>
              <w:t>1,000</w:t>
            </w:r>
          </w:p>
        </w:tc>
      </w:tr>
      <w:tr w:rsidR="008169C4" w:rsidRPr="008169C4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$  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0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" w:author="Author" w:date="2020-02-20T16:29:00Z">
              <w:r w:rsidRPr="008169C4" w:rsidDel="00070911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3" w:author="Author" w:date="2020-02-20T16:29:00Z">
              <w:r w:rsidRPr="008169C4" w:rsidDel="00070911">
                <w:rPr>
                  <w:rFonts w:ascii="Arial" w:hAnsi="Arial" w:cs="Arial"/>
                  <w:color w:val="000000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5" w:author="Author" w:date="2020-02-20T16:29:00Z">
              <w:r w:rsidRPr="008169C4" w:rsidDel="00070911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7" w:author="Author" w:date="2020-02-20T16:29:00Z">
              <w:r w:rsidRPr="008169C4" w:rsidDel="00070911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9" w:author="Author" w:date="2020-02-20T16:29:00Z">
              <w:r w:rsidRPr="008169C4" w:rsidDel="00070911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11" w:author="Author" w:date="2020-02-20T16:29:00Z">
              <w:r w:rsidRPr="008169C4" w:rsidDel="00070911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13" w:author="Author" w:date="2020-02-20T16:29:00Z">
              <w:r w:rsidRPr="008169C4" w:rsidDel="0087680F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15" w:author="Author" w:date="2020-02-20T16:29:00Z">
              <w:r w:rsidRPr="008169C4" w:rsidDel="0007091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7" w:author="Author" w:date="2020-02-20T16:29:00Z">
              <w:r w:rsidRPr="008169C4" w:rsidDel="00070911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19" w:author="Author" w:date="2020-02-20T16:29:00Z">
              <w:r w:rsidRPr="008169C4" w:rsidDel="0087680F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1" w:author="Author" w:date="2020-02-20T16:29:00Z">
              <w:r w:rsidRPr="008169C4" w:rsidDel="0087680F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23" w:author="Author" w:date="2020-02-20T16:29:00Z">
              <w:r w:rsidRPr="008169C4" w:rsidDel="00070911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25" w:author="Author" w:date="2020-02-20T16:29:00Z">
              <w:r w:rsidRPr="008169C4" w:rsidDel="0087680F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7" w:author="Author" w:date="2020-02-20T16:29:00Z">
              <w:r w:rsidRPr="008169C4" w:rsidDel="0087680F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9" w:author="Author" w:date="2020-02-20T16:29:00Z">
              <w:r w:rsidRPr="008169C4" w:rsidDel="0087680F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31" w:author="Author" w:date="2020-02-20T16:29:00Z">
              <w:r w:rsidRPr="008169C4" w:rsidDel="00070911">
                <w:rPr>
                  <w:rFonts w:ascii="Arial" w:hAnsi="Arial" w:cs="Arial"/>
                  <w:color w:val="000000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3" w:author="Author" w:date="2020-02-20T16:29:00Z">
              <w:r w:rsidRPr="008169C4" w:rsidDel="0087680F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5" w:author="Author" w:date="2020-02-20T16:29:00Z">
              <w:r w:rsidRPr="008169C4" w:rsidDel="0087680F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7" w:author="Author" w:date="2020-02-20T16:29:00Z">
              <w:r w:rsidRPr="008169C4" w:rsidDel="0087680F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9" w:author="Author" w:date="2020-02-20T16:29:00Z">
              <w:r w:rsidRPr="008169C4" w:rsidDel="0087680F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0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1" w:author="Author" w:date="2020-02-20T16:29:00Z">
              <w:r w:rsidRPr="008169C4" w:rsidDel="0087680F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2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3" w:author="Author" w:date="2020-02-20T16:29:00Z">
              <w:r w:rsidRPr="008169C4" w:rsidDel="0087680F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4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5" w:author="Author" w:date="2020-02-20T16:29:00Z">
              <w:r w:rsidRPr="008169C4" w:rsidDel="0087680F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6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7" w:author="Author" w:date="2020-02-20T16:29:00Z">
              <w:r w:rsidRPr="008169C4" w:rsidDel="0087680F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8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9" w:author="Author" w:date="2020-02-20T16:29:00Z">
              <w:r w:rsidRPr="008169C4" w:rsidDel="0087680F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0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51" w:author="Author" w:date="2020-02-20T16:29:00Z">
              <w:r w:rsidRPr="008169C4" w:rsidDel="0087680F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2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53" w:author="Author" w:date="2020-02-20T16:29:00Z">
              <w:r w:rsidRPr="008169C4" w:rsidDel="0087680F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4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5" w:author="Author" w:date="2020-02-20T16:29:00Z">
              <w:r w:rsidRPr="008169C4" w:rsidDel="0087680F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6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57" w:author="Author" w:date="2020-02-20T16:29:00Z">
              <w:r w:rsidRPr="008169C4" w:rsidDel="0087680F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8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59" w:author="Author" w:date="2020-02-20T16:29:00Z">
              <w:r w:rsidRPr="008169C4" w:rsidDel="0087680F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0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1" w:author="Author" w:date="2020-02-20T16:29:00Z">
              <w:r w:rsidRPr="008169C4" w:rsidDel="0087680F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2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63" w:author="Author" w:date="2020-02-20T16:29:00Z">
              <w:r w:rsidRPr="008169C4" w:rsidDel="0087680F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4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65" w:author="Author" w:date="2020-02-20T16:29:00Z">
              <w:r w:rsidRPr="008169C4" w:rsidDel="0087680F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6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67" w:author="Author" w:date="2020-02-20T16:29:00Z">
              <w:r w:rsidRPr="008169C4" w:rsidDel="0087680F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8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69" w:author="Author" w:date="2020-02-20T16:29:00Z">
              <w:r w:rsidRPr="008169C4" w:rsidDel="0087680F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0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71" w:author="Author" w:date="2020-02-20T16:29:00Z">
              <w:r w:rsidRPr="008169C4" w:rsidDel="0087680F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2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73" w:author="Author" w:date="2020-02-20T16:29:00Z">
              <w:r w:rsidRPr="008169C4" w:rsidDel="0087680F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</w:tr>
      <w:tr w:rsidR="001E79F8" w:rsidRPr="008169C4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1E79F8" w:rsidRPr="008169C4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:rsidR="001E79F8" w:rsidRPr="008169C4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8169C4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8169C4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8169C4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8169C4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:rsidR="001E79F8" w:rsidRPr="008169C4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8169C4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RPr="008169C4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text11"/>
              <w:jc w:val="center"/>
              <w:rPr>
                <w:rFonts w:cs="Arial"/>
              </w:rPr>
            </w:pPr>
            <w:r w:rsidRPr="008169C4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8169C4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9448A7" w:rsidRPr="008169C4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48A7" w:rsidRPr="008169C4" w:rsidRDefault="009448A7" w:rsidP="00274D2B">
            <w:pPr>
              <w:pStyle w:val="tablehead"/>
              <w:rPr>
                <w:rFonts w:cs="Arial"/>
              </w:rPr>
            </w:pPr>
            <w:r w:rsidRPr="008169C4">
              <w:rPr>
                <w:rFonts w:cs="Arial"/>
              </w:rPr>
              <w:t>Per Occurrence</w:t>
            </w:r>
          </w:p>
        </w:tc>
      </w:tr>
      <w:tr w:rsidR="009448A7" w:rsidRPr="008169C4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head"/>
              <w:rPr>
                <w:rFonts w:cs="Arial"/>
              </w:rPr>
            </w:pPr>
            <w:r w:rsidRPr="008169C4"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head"/>
              <w:rPr>
                <w:rFonts w:cs="Arial"/>
              </w:rPr>
            </w:pPr>
            <w:r w:rsidRPr="008169C4"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head"/>
              <w:rPr>
                <w:rFonts w:cs="Arial"/>
              </w:rPr>
            </w:pPr>
            <w:r w:rsidRPr="008169C4"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head"/>
              <w:rPr>
                <w:rFonts w:cs="Arial"/>
              </w:rPr>
            </w:pPr>
            <w:r w:rsidRPr="008169C4"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head"/>
              <w:rPr>
                <w:rFonts w:cs="Arial"/>
              </w:rPr>
            </w:pPr>
            <w:r w:rsidRPr="008169C4"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head"/>
              <w:rPr>
                <w:rFonts w:cs="Arial"/>
              </w:rPr>
            </w:pPr>
            <w:r w:rsidRPr="008169C4"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head"/>
              <w:rPr>
                <w:rFonts w:cs="Arial"/>
              </w:rPr>
            </w:pPr>
            <w:r w:rsidRPr="008169C4"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head"/>
              <w:rPr>
                <w:rFonts w:cs="Arial"/>
              </w:rPr>
            </w:pPr>
            <w:r w:rsidRPr="008169C4"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head"/>
              <w:rPr>
                <w:rFonts w:cs="Arial"/>
              </w:rPr>
            </w:pPr>
            <w:r w:rsidRPr="008169C4">
              <w:rPr>
                <w:rFonts w:cs="Arial"/>
              </w:rPr>
              <w:t>10,000</w:t>
            </w:r>
          </w:p>
        </w:tc>
      </w:tr>
      <w:tr w:rsidR="008169C4" w:rsidRPr="008169C4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4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75" w:author="Author" w:date="2020-02-20T16:29:00Z">
              <w:r w:rsidRPr="008169C4" w:rsidDel="00707AF2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8169C4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6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77" w:author="Author" w:date="2020-02-20T16:29:00Z">
              <w:r w:rsidRPr="008169C4" w:rsidDel="00707AF2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8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79" w:author="Author" w:date="2020-02-20T16:29:00Z">
              <w:r w:rsidRPr="008169C4" w:rsidDel="00707AF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8169C4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0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81" w:author="Author" w:date="2020-02-20T16:29:00Z">
              <w:r w:rsidRPr="008169C4" w:rsidDel="00707AF2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2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83" w:author="Author" w:date="2020-02-20T16:29:00Z">
              <w:r w:rsidRPr="008169C4" w:rsidDel="00707AF2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8169C4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4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85" w:author="Author" w:date="2020-02-20T16:29:00Z">
              <w:r w:rsidRPr="008169C4" w:rsidDel="00707AF2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6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87" w:author="Author" w:date="2020-02-20T16:29:00Z">
              <w:r w:rsidRPr="008169C4" w:rsidDel="00707AF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8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89" w:author="Author" w:date="2020-02-20T16:29:00Z">
              <w:r w:rsidRPr="008169C4" w:rsidDel="00707AF2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8169C4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0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91" w:author="Author" w:date="2020-02-20T16:29:00Z">
              <w:r w:rsidRPr="008169C4" w:rsidDel="00707AF2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2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93" w:author="Author" w:date="2020-02-20T16:29:00Z">
              <w:r w:rsidRPr="008169C4" w:rsidDel="00707AF2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4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95" w:author="Author" w:date="2020-02-20T16:29:00Z">
              <w:r w:rsidRPr="008169C4" w:rsidDel="00707AF2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6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97" w:author="Author" w:date="2020-02-20T16:29:00Z">
              <w:r w:rsidRPr="008169C4" w:rsidDel="00707AF2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8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99" w:author="Author" w:date="2020-02-20T16:29:00Z">
              <w:r w:rsidRPr="008169C4" w:rsidDel="00707AF2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0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101" w:author="Author" w:date="2020-02-20T16:29:00Z">
              <w:r w:rsidRPr="008169C4" w:rsidDel="00707AF2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8169C4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2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03" w:author="Author" w:date="2020-02-20T16:29:00Z">
              <w:r w:rsidRPr="008169C4" w:rsidDel="00707AF2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4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05" w:author="Author" w:date="2020-02-20T16:29:00Z">
              <w:r w:rsidRPr="008169C4" w:rsidDel="00707AF2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6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07" w:author="Author" w:date="2020-02-20T16:29:00Z">
              <w:r w:rsidRPr="008169C4" w:rsidDel="00707AF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8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09" w:author="Author" w:date="2020-02-20T16:29:00Z">
              <w:r w:rsidRPr="008169C4" w:rsidDel="00707AF2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0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11" w:author="Author" w:date="2020-02-20T16:29:00Z">
              <w:r w:rsidRPr="008169C4" w:rsidDel="00707AF2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2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113" w:author="Author" w:date="2020-02-20T16:29:00Z">
              <w:r w:rsidRPr="008169C4" w:rsidDel="00707AF2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4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115" w:author="Author" w:date="2020-02-20T16:29:00Z">
              <w:r w:rsidRPr="008169C4" w:rsidDel="00707AF2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8169C4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6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17" w:author="Author" w:date="2020-02-20T16:29:00Z">
              <w:r w:rsidRPr="008169C4" w:rsidDel="00707AF2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8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19" w:author="Author" w:date="2020-02-20T16:29:00Z">
              <w:r w:rsidRPr="008169C4" w:rsidDel="00707AF2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0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21" w:author="Author" w:date="2020-02-20T16:29:00Z">
              <w:r w:rsidRPr="008169C4" w:rsidDel="00707AF2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2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23" w:author="Author" w:date="2020-02-20T16:29:00Z">
              <w:r w:rsidRPr="008169C4" w:rsidDel="00707AF2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4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125" w:author="Author" w:date="2020-02-20T16:29:00Z">
              <w:r w:rsidRPr="008169C4" w:rsidDel="00707AF2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6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27" w:author="Author" w:date="2020-02-20T16:29:00Z">
              <w:r w:rsidRPr="008169C4" w:rsidDel="00707AF2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80" w:type="dxa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8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129" w:author="Author" w:date="2020-02-20T16:29:00Z">
              <w:r w:rsidRPr="008169C4" w:rsidDel="00707AF2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8169C4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0" w:author="Author" w:date="2020-02-20T16:29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131" w:author="Author" w:date="2020-02-20T16:29:00Z">
              <w:r w:rsidRPr="008169C4" w:rsidDel="00707AF2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</w:tr>
      <w:tr w:rsidR="009448A7" w:rsidRPr="008169C4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8169C4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8169C4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8169C4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8169C4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8169C4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8169C4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8169C4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Pr="008169C4" w:rsidRDefault="009448A7" w:rsidP="00274D2B">
            <w:pPr>
              <w:pStyle w:val="tabletext11"/>
              <w:jc w:val="center"/>
            </w:pPr>
          </w:p>
        </w:tc>
      </w:tr>
    </w:tbl>
    <w:p w:rsidR="009448A7" w:rsidRPr="008169C4" w:rsidRDefault="009448A7" w:rsidP="00274D2B">
      <w:pPr>
        <w:pStyle w:val="isonormal"/>
        <w:rPr>
          <w:b/>
          <w:bCs/>
        </w:rPr>
      </w:pPr>
      <w:r w:rsidRPr="008169C4">
        <w:rPr>
          <w:b/>
          <w:bCs/>
        </w:rPr>
        <w:t>Table 56.B.1  Premises/Operations (Subline Code 334) Table 1 - $100/200 Basic Limit</w:t>
      </w:r>
    </w:p>
    <w:p w:rsidR="009448A7" w:rsidRPr="008169C4" w:rsidRDefault="009448A7" w:rsidP="00274D2B">
      <w:pPr>
        <w:pStyle w:val="Header"/>
        <w:tabs>
          <w:tab w:val="clear" w:pos="4320"/>
          <w:tab w:val="clear" w:pos="8640"/>
        </w:tabs>
      </w:pPr>
      <w:r w:rsidRPr="008169C4">
        <w:rPr>
          <w:rFonts w:ascii="Arial" w:hAnsi="Arial" w:cs="Arial"/>
          <w:b/>
          <w:sz w:val="18"/>
        </w:rPr>
        <w:br w:type="page"/>
      </w:r>
      <w:r w:rsidRPr="008169C4">
        <w:lastRenderedPageBreak/>
        <w:t>INSURANCE SERVICES OFFICE, INC.</w:t>
      </w:r>
    </w:p>
    <w:p w:rsidR="009448A7" w:rsidRPr="008169C4" w:rsidRDefault="009448A7" w:rsidP="00274D2B">
      <w:pPr>
        <w:pStyle w:val="Header"/>
        <w:tabs>
          <w:tab w:val="clear" w:pos="4320"/>
          <w:tab w:val="clear" w:pos="8640"/>
        </w:tabs>
      </w:pPr>
    </w:p>
    <w:p w:rsidR="00EB6FBB" w:rsidRPr="008169C4" w:rsidRDefault="008169C4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VIRGINIA</w:t>
      </w:r>
    </w:p>
    <w:p w:rsidR="009448A7" w:rsidRPr="008169C4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8169C4">
        <w:rPr>
          <w:rStyle w:val="PageNumber"/>
          <w:szCs w:val="22"/>
        </w:rPr>
        <w:t>GENERAL LIABILITY INCREASED LIMIT FACTORS</w:t>
      </w:r>
    </w:p>
    <w:p w:rsidR="009448A7" w:rsidRPr="008169C4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8169C4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8169C4">
        <w:rPr>
          <w:rStyle w:val="PageNumber"/>
          <w:szCs w:val="22"/>
          <w:u w:val="single"/>
        </w:rPr>
        <w:t>MANUAL PAGES</w:t>
      </w:r>
    </w:p>
    <w:p w:rsidR="009448A7" w:rsidRPr="008169C4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8169C4" w:rsidRDefault="009448A7" w:rsidP="00C32A12">
      <w:pPr>
        <w:jc w:val="center"/>
      </w:pPr>
      <w:r w:rsidRPr="008169C4">
        <w:t>REVISED INCREASED LIMIT FACTORS</w:t>
      </w:r>
    </w:p>
    <w:p w:rsidR="009448A7" w:rsidRPr="008169C4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:rsidR="009448A7" w:rsidRPr="008169C4" w:rsidRDefault="009448A7" w:rsidP="00274D2B">
      <w:pPr>
        <w:pStyle w:val="centeredtext"/>
        <w:rPr>
          <w:rFonts w:cs="Arial"/>
          <w:b w:val="0"/>
          <w:color w:val="000000"/>
        </w:rPr>
      </w:pPr>
      <w:r w:rsidRPr="008169C4">
        <w:rPr>
          <w:rFonts w:cs="Arial"/>
          <w:b w:val="0"/>
          <w:color w:val="000000"/>
        </w:rPr>
        <w:t>(Limits are in thousands)</w:t>
      </w:r>
    </w:p>
    <w:p w:rsidR="009448A7" w:rsidRPr="008169C4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:rsidR="009448A7" w:rsidRPr="008169C4" w:rsidRDefault="009448A7" w:rsidP="00274D2B">
      <w:pPr>
        <w:pStyle w:val="boxrule"/>
        <w:rPr>
          <w:rFonts w:cs="Arial"/>
        </w:rPr>
      </w:pPr>
      <w:r w:rsidRPr="008169C4">
        <w:rPr>
          <w:rFonts w:cs="Arial"/>
        </w:rPr>
        <w:t>RULE 56.</w:t>
      </w:r>
      <w:r w:rsidRPr="008169C4">
        <w:rPr>
          <w:rFonts w:cs="Arial"/>
        </w:rPr>
        <w:br/>
        <w:t>INCREASED LIMITS TABLES</w:t>
      </w:r>
    </w:p>
    <w:p w:rsidR="009448A7" w:rsidRPr="008169C4" w:rsidRDefault="009448A7" w:rsidP="00274D2B">
      <w:pPr>
        <w:pStyle w:val="isonormal"/>
        <w:rPr>
          <w:rFonts w:cs="Arial"/>
          <w:b/>
        </w:rPr>
      </w:pPr>
      <w:r w:rsidRPr="008169C4">
        <w:rPr>
          <w:rFonts w:cs="Arial"/>
          <w:b/>
        </w:rPr>
        <w:tab/>
        <w:t>2.</w:t>
      </w:r>
      <w:r w:rsidRPr="008169C4">
        <w:rPr>
          <w:rFonts w:cs="Arial"/>
          <w:b/>
        </w:rPr>
        <w:tab/>
      </w:r>
      <w:r w:rsidRPr="008169C4">
        <w:rPr>
          <w:rFonts w:cs="Arial"/>
          <w:b/>
          <w:color w:val="000000"/>
        </w:rPr>
        <w:t xml:space="preserve">  Premises/Operations (Subline Code 334) Table 2 - $100/200 Basic Limit</w:t>
      </w:r>
    </w:p>
    <w:p w:rsidR="009448A7" w:rsidRPr="008169C4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:rsidRPr="008169C4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Pr="008169C4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Pr="008169C4" w:rsidRDefault="009448A7" w:rsidP="00274D2B">
            <w:pPr>
              <w:pStyle w:val="tablehead"/>
            </w:pPr>
            <w:r w:rsidRPr="008169C4">
              <w:t>Per Occurrence</w:t>
            </w:r>
          </w:p>
        </w:tc>
      </w:tr>
      <w:tr w:rsidR="009448A7" w:rsidRPr="008169C4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text11"/>
              <w:jc w:val="center"/>
              <w:rPr>
                <w:b/>
              </w:rPr>
            </w:pPr>
            <w:r w:rsidRPr="008169C4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text11"/>
              <w:jc w:val="center"/>
              <w:rPr>
                <w:b/>
              </w:rPr>
            </w:pPr>
            <w:r w:rsidRPr="008169C4">
              <w:rPr>
                <w:b/>
              </w:rPr>
              <w:t>$  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text11"/>
              <w:jc w:val="center"/>
              <w:rPr>
                <w:b/>
              </w:rPr>
            </w:pPr>
            <w:r w:rsidRPr="008169C4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text11"/>
              <w:jc w:val="center"/>
              <w:rPr>
                <w:b/>
              </w:rPr>
            </w:pPr>
            <w:r w:rsidRPr="008169C4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text11"/>
              <w:jc w:val="center"/>
              <w:rPr>
                <w:b/>
              </w:rPr>
            </w:pPr>
            <w:r w:rsidRPr="008169C4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text11"/>
              <w:jc w:val="center"/>
              <w:rPr>
                <w:b/>
              </w:rPr>
            </w:pPr>
            <w:r w:rsidRPr="008169C4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text11"/>
              <w:jc w:val="center"/>
              <w:rPr>
                <w:b/>
              </w:rPr>
            </w:pPr>
            <w:r w:rsidRPr="008169C4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text11"/>
              <w:jc w:val="center"/>
              <w:rPr>
                <w:b/>
              </w:rPr>
            </w:pPr>
            <w:r w:rsidRPr="008169C4">
              <w:rPr>
                <w:b/>
              </w:rPr>
              <w:t>1,000</w:t>
            </w:r>
          </w:p>
        </w:tc>
      </w:tr>
      <w:tr w:rsidR="008169C4" w:rsidRPr="008169C4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$  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2" w:author="Author" w:date="2020-02-20T16:27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33" w:author="Author" w:date="2020-02-20T16:27:00Z">
              <w:r w:rsidRPr="008169C4" w:rsidDel="002709CF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4" w:author="Author" w:date="2020-02-20T16:27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135" w:author="Author" w:date="2020-02-20T16:27:00Z">
              <w:r w:rsidRPr="008169C4" w:rsidDel="002709CF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6" w:author="Author" w:date="2020-02-20T16:28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137" w:author="Author" w:date="2020-02-20T16:28:00Z">
              <w:r w:rsidRPr="008169C4" w:rsidDel="00657149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8" w:author="Author" w:date="2020-02-20T16:28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139" w:author="Author" w:date="2020-02-20T16:28:00Z">
              <w:r w:rsidRPr="008169C4" w:rsidDel="00657149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0" w:author="Author" w:date="2020-02-20T16:28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41" w:author="Author" w:date="2020-02-20T16:28:00Z">
              <w:r w:rsidRPr="008169C4" w:rsidDel="00657149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2" w:author="Author" w:date="2020-02-20T16:28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43" w:author="Author" w:date="2020-02-20T16:28:00Z">
              <w:r w:rsidRPr="008169C4" w:rsidDel="00657149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4" w:author="Author" w:date="2020-02-20T16:28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45" w:author="Author" w:date="2020-02-20T16:28:00Z">
              <w:r w:rsidRPr="008169C4" w:rsidDel="00657149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6" w:author="Author" w:date="2020-02-20T16:28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47" w:author="Author" w:date="2020-02-20T16:28:00Z">
              <w:r w:rsidRPr="008169C4" w:rsidDel="00657149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8" w:author="Author" w:date="2020-02-20T16:28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149" w:author="Author" w:date="2020-02-20T16:28:00Z">
              <w:r w:rsidRPr="008169C4" w:rsidDel="00657149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0" w:author="Author" w:date="2020-02-20T16:28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51" w:author="Author" w:date="2020-02-20T16:28:00Z">
              <w:r w:rsidRPr="008169C4" w:rsidDel="00657149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2" w:author="Author" w:date="2020-02-20T16:28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53" w:author="Author" w:date="2020-02-20T16:28:00Z">
              <w:r w:rsidRPr="008169C4" w:rsidDel="00657149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4" w:author="Author" w:date="2020-02-20T16:28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155" w:author="Author" w:date="2020-02-20T16:28:00Z">
              <w:r w:rsidRPr="008169C4" w:rsidDel="00657149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6" w:author="Author" w:date="2020-02-20T16:28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57" w:author="Author" w:date="2020-02-20T16:28:00Z">
              <w:r w:rsidRPr="008169C4" w:rsidDel="00657149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8" w:author="Author" w:date="2020-02-20T16:28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59" w:author="Author" w:date="2020-02-20T16:28:00Z">
              <w:r w:rsidRPr="008169C4" w:rsidDel="00657149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0" w:author="Author" w:date="2020-02-20T16:28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61" w:author="Author" w:date="2020-02-20T16:28:00Z">
              <w:r w:rsidRPr="008169C4" w:rsidDel="00657149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2" w:author="Author" w:date="2020-02-20T16:28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163" w:author="Author" w:date="2020-02-20T16:28:00Z">
              <w:r w:rsidRPr="008169C4" w:rsidDel="00657149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4" w:author="Author" w:date="2020-02-20T16:28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65" w:author="Author" w:date="2020-02-20T16:28:00Z">
              <w:r w:rsidRPr="008169C4" w:rsidDel="00657149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6" w:author="Author" w:date="2020-02-20T16:28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167" w:author="Author" w:date="2020-02-20T16:28:00Z">
              <w:r w:rsidRPr="008169C4" w:rsidDel="00657149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8" w:author="Author" w:date="2020-02-20T16:28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69" w:author="Author" w:date="2020-02-20T16:28:00Z">
              <w:r w:rsidRPr="008169C4" w:rsidDel="00657149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0" w:author="Author" w:date="2020-02-20T16:28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171" w:author="Author" w:date="2020-02-20T16:28:00Z">
              <w:r w:rsidRPr="008169C4" w:rsidDel="00657149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2" w:author="Author" w:date="2020-02-20T16:28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173" w:author="Author" w:date="2020-02-20T16:28:00Z">
              <w:r w:rsidRPr="008169C4" w:rsidDel="00657149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4" w:author="Author" w:date="2020-02-20T16:28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175" w:author="Author" w:date="2020-02-20T16:28:00Z">
              <w:r w:rsidRPr="008169C4" w:rsidDel="00657149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6" w:author="Author" w:date="2020-02-20T16:28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77" w:author="Author" w:date="2020-02-20T16:28:00Z">
              <w:r w:rsidRPr="008169C4" w:rsidDel="00657149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8" w:author="Author" w:date="2020-02-20T16:28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179" w:author="Author" w:date="2020-02-20T16:28:00Z">
              <w:r w:rsidRPr="008169C4" w:rsidDel="00657149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0" w:author="Author" w:date="2020-02-20T16:28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81" w:author="Author" w:date="2020-02-20T16:28:00Z">
              <w:r w:rsidRPr="008169C4" w:rsidDel="00657149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2" w:author="Author" w:date="2020-02-20T16:28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83" w:author="Author" w:date="2020-02-20T16:28:00Z">
              <w:r w:rsidRPr="008169C4" w:rsidDel="00657149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4" w:author="Author" w:date="2020-02-20T16:28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185" w:author="Author" w:date="2020-02-20T16:28:00Z">
              <w:r w:rsidRPr="008169C4" w:rsidDel="00657149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6" w:author="Author" w:date="2020-02-20T16:28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187" w:author="Author" w:date="2020-02-20T16:28:00Z">
              <w:r w:rsidRPr="008169C4" w:rsidDel="00657149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8" w:author="Author" w:date="2020-02-20T16:28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89" w:author="Author" w:date="2020-02-20T16:28:00Z">
              <w:r w:rsidRPr="008169C4" w:rsidDel="00657149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</w:tr>
      <w:tr w:rsidR="009448A7" w:rsidRPr="008169C4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8169C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8169C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8169C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8169C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8169C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8169C4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8169C4" w:rsidRDefault="009448A7" w:rsidP="00274D2B">
            <w:pPr>
              <w:pStyle w:val="tabletext11"/>
              <w:jc w:val="center"/>
            </w:pPr>
          </w:p>
        </w:tc>
      </w:tr>
      <w:tr w:rsidR="009448A7" w:rsidRPr="008169C4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text11"/>
              <w:jc w:val="center"/>
              <w:rPr>
                <w:rFonts w:cs="Arial"/>
              </w:rPr>
            </w:pPr>
            <w:r w:rsidRPr="008169C4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8169C4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Pr="008169C4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9448A7" w:rsidRPr="008169C4" w:rsidRDefault="009448A7" w:rsidP="00274D2B">
            <w:pPr>
              <w:pStyle w:val="tablehead"/>
              <w:rPr>
                <w:rFonts w:cs="Arial"/>
              </w:rPr>
            </w:pPr>
            <w:r w:rsidRPr="008169C4">
              <w:rPr>
                <w:rFonts w:cs="Arial"/>
              </w:rPr>
              <w:t>Per Occurrence</w:t>
            </w:r>
          </w:p>
        </w:tc>
      </w:tr>
      <w:tr w:rsidR="009448A7" w:rsidRPr="008169C4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head"/>
            </w:pPr>
            <w:r w:rsidRPr="008169C4"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head"/>
            </w:pPr>
            <w:r w:rsidRPr="008169C4"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head"/>
            </w:pPr>
            <w:r w:rsidRPr="008169C4"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head"/>
            </w:pPr>
            <w:r w:rsidRPr="008169C4"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head"/>
            </w:pPr>
            <w:r w:rsidRPr="008169C4"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head"/>
            </w:pPr>
            <w:r w:rsidRPr="008169C4"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head"/>
            </w:pPr>
            <w:r w:rsidRPr="008169C4"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head"/>
            </w:pPr>
            <w:r w:rsidRPr="008169C4"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head"/>
            </w:pPr>
            <w:r w:rsidRPr="008169C4">
              <w:t>10,000</w:t>
            </w:r>
          </w:p>
        </w:tc>
      </w:tr>
      <w:tr w:rsidR="008169C4" w:rsidRPr="008169C4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1.65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1.66</w:t>
            </w: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1.73</w:t>
            </w:r>
          </w:p>
        </w:tc>
        <w:tc>
          <w:tcPr>
            <w:tcW w:w="99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1.67</w:t>
            </w: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1.74</w:t>
            </w:r>
          </w:p>
        </w:tc>
        <w:tc>
          <w:tcPr>
            <w:tcW w:w="99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1.68</w:t>
            </w: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1.75</w:t>
            </w:r>
          </w:p>
        </w:tc>
        <w:tc>
          <w:tcPr>
            <w:tcW w:w="99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1.86</w:t>
            </w: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0" w:author="Author" w:date="2020-02-20T16:28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191" w:author="Author" w:date="2020-02-20T16:28:00Z">
              <w:r w:rsidRPr="008169C4" w:rsidDel="00BF35E9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2" w:author="Author" w:date="2020-02-20T16:28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93" w:author="Author" w:date="2020-02-20T16:28:00Z">
              <w:r w:rsidRPr="008169C4" w:rsidDel="00BF35E9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1.69</w:t>
            </w: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1.76</w:t>
            </w:r>
          </w:p>
        </w:tc>
        <w:tc>
          <w:tcPr>
            <w:tcW w:w="99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1.87</w:t>
            </w: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4" w:author="Author" w:date="2020-02-20T16:28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195" w:author="Author" w:date="2020-02-20T16:28:00Z">
              <w:r w:rsidRPr="008169C4" w:rsidDel="00C60905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6" w:author="Author" w:date="2020-02-20T16:28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97" w:author="Author" w:date="2020-02-20T16:28:00Z">
              <w:r w:rsidRPr="008169C4" w:rsidDel="00BF35E9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8" w:author="Author" w:date="2020-02-20T16:28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99" w:author="Author" w:date="2020-02-20T16:28:00Z">
              <w:r w:rsidRPr="008169C4" w:rsidDel="00BF35E9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1.70</w:t>
            </w: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1.77</w:t>
            </w:r>
          </w:p>
        </w:tc>
        <w:tc>
          <w:tcPr>
            <w:tcW w:w="99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1.88</w:t>
            </w: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0" w:author="Author" w:date="2020-02-20T16:28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201" w:author="Author" w:date="2020-02-20T16:28:00Z">
              <w:r w:rsidRPr="008169C4" w:rsidDel="00C60905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2" w:author="Author" w:date="2020-02-20T16:28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203" w:author="Author" w:date="2020-02-20T16:28:00Z">
              <w:r w:rsidRPr="008169C4" w:rsidDel="00C60905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080" w:type="dxa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4" w:author="Author" w:date="2020-02-20T16:28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205" w:author="Author" w:date="2020-02-20T16:28:00Z">
              <w:r w:rsidRPr="008169C4" w:rsidDel="00BF35E9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1.71</w:t>
            </w: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1.78</w:t>
            </w:r>
          </w:p>
        </w:tc>
        <w:tc>
          <w:tcPr>
            <w:tcW w:w="99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1.89</w:t>
            </w: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6" w:author="Author" w:date="2020-02-20T16:28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207" w:author="Author" w:date="2020-02-20T16:28:00Z">
              <w:r w:rsidRPr="008169C4" w:rsidDel="00C60905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8" w:author="Author" w:date="2020-02-20T16:28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209" w:author="Author" w:date="2020-02-20T16:28:00Z">
              <w:r w:rsidRPr="008169C4" w:rsidDel="00C60905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080" w:type="dxa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0" w:author="Author" w:date="2020-02-20T16:28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2.33</w:t>
              </w:r>
            </w:ins>
            <w:del w:id="211" w:author="Author" w:date="2020-02-20T16:28:00Z">
              <w:r w:rsidRPr="008169C4" w:rsidDel="00C60905">
                <w:rPr>
                  <w:rFonts w:ascii="Arial" w:hAnsi="Arial" w:cs="Arial"/>
                  <w:color w:val="000000"/>
                  <w:sz w:val="18"/>
                  <w:szCs w:val="18"/>
                </w:rPr>
                <w:delText>2.31</w:delText>
              </w:r>
            </w:del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2" w:author="Author" w:date="2020-02-20T16:28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2.34</w:t>
              </w:r>
            </w:ins>
            <w:del w:id="213" w:author="Author" w:date="2020-02-20T16:28:00Z">
              <w:r w:rsidRPr="008169C4" w:rsidDel="00C60905">
                <w:rPr>
                  <w:rFonts w:ascii="Arial" w:hAnsi="Arial" w:cs="Arial"/>
                  <w:color w:val="000000"/>
                  <w:sz w:val="18"/>
                  <w:szCs w:val="18"/>
                </w:rPr>
                <w:delText>2.32</w:delText>
              </w:r>
            </w:del>
          </w:p>
        </w:tc>
      </w:tr>
      <w:tr w:rsidR="009448A7" w:rsidRPr="008169C4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8169C4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8169C4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8169C4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8169C4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8169C4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8169C4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8169C4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Pr="008169C4" w:rsidRDefault="009448A7" w:rsidP="00274D2B">
            <w:pPr>
              <w:pStyle w:val="tabletext11"/>
              <w:jc w:val="center"/>
            </w:pPr>
          </w:p>
        </w:tc>
      </w:tr>
    </w:tbl>
    <w:p w:rsidR="009448A7" w:rsidRPr="008169C4" w:rsidRDefault="009448A7" w:rsidP="00274D2B">
      <w:pPr>
        <w:pStyle w:val="isonormal"/>
        <w:rPr>
          <w:b/>
          <w:bCs/>
        </w:rPr>
      </w:pPr>
      <w:r w:rsidRPr="008169C4">
        <w:rPr>
          <w:b/>
          <w:bCs/>
        </w:rPr>
        <w:t>Table 56.B.2  Premises/Operations (Subline Code 334) Table 2 - $100/200 Basic Limit</w:t>
      </w:r>
    </w:p>
    <w:p w:rsidR="009448A7" w:rsidRPr="008169C4" w:rsidRDefault="009448A7" w:rsidP="00274D2B">
      <w:pPr>
        <w:pStyle w:val="Header"/>
        <w:tabs>
          <w:tab w:val="clear" w:pos="4320"/>
          <w:tab w:val="clear" w:pos="8640"/>
        </w:tabs>
      </w:pPr>
      <w:r w:rsidRPr="008169C4">
        <w:rPr>
          <w:rFonts w:ascii="Arial" w:hAnsi="Arial"/>
          <w:b/>
          <w:color w:val="000000"/>
          <w:sz w:val="18"/>
        </w:rPr>
        <w:br w:type="page"/>
      </w:r>
      <w:r w:rsidRPr="008169C4">
        <w:lastRenderedPageBreak/>
        <w:t>INSURANCE SERVICES OFFICE, INC.</w:t>
      </w:r>
    </w:p>
    <w:p w:rsidR="009448A7" w:rsidRPr="008169C4" w:rsidRDefault="009448A7" w:rsidP="00274D2B">
      <w:pPr>
        <w:pStyle w:val="Header"/>
        <w:tabs>
          <w:tab w:val="clear" w:pos="4320"/>
          <w:tab w:val="clear" w:pos="8640"/>
        </w:tabs>
      </w:pPr>
    </w:p>
    <w:p w:rsidR="00EB6FBB" w:rsidRPr="008169C4" w:rsidRDefault="008169C4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VIRGINIA</w:t>
      </w:r>
    </w:p>
    <w:p w:rsidR="009448A7" w:rsidRPr="008169C4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 w:rsidRPr="008169C4">
        <w:rPr>
          <w:rStyle w:val="PageNumber"/>
          <w:szCs w:val="22"/>
        </w:rPr>
        <w:t>GENERAL LIABILITY INCREASED LIMIT FACTORS</w:t>
      </w:r>
    </w:p>
    <w:p w:rsidR="009448A7" w:rsidRPr="008169C4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8169C4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8169C4">
        <w:rPr>
          <w:rStyle w:val="PageNumber"/>
          <w:szCs w:val="22"/>
          <w:u w:val="single"/>
        </w:rPr>
        <w:t>MANUAL PAGES</w:t>
      </w:r>
    </w:p>
    <w:p w:rsidR="009448A7" w:rsidRPr="008169C4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8169C4" w:rsidRDefault="009448A7" w:rsidP="00C32A12">
      <w:pPr>
        <w:jc w:val="center"/>
      </w:pPr>
      <w:r w:rsidRPr="008169C4">
        <w:t>REVISED INCREASED LIMIT FACTORS</w:t>
      </w:r>
    </w:p>
    <w:p w:rsidR="009448A7" w:rsidRPr="008169C4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Pr="008169C4" w:rsidRDefault="009448A7" w:rsidP="00274D2B">
      <w:pPr>
        <w:pStyle w:val="centeredtext"/>
        <w:rPr>
          <w:b w:val="0"/>
          <w:color w:val="000000"/>
        </w:rPr>
      </w:pPr>
      <w:r w:rsidRPr="008169C4">
        <w:rPr>
          <w:b w:val="0"/>
          <w:color w:val="000000"/>
        </w:rPr>
        <w:t>(Limits are in thousands)</w:t>
      </w:r>
    </w:p>
    <w:p w:rsidR="009448A7" w:rsidRPr="008169C4" w:rsidRDefault="009448A7" w:rsidP="00274D2B">
      <w:pPr>
        <w:pStyle w:val="centeredtext"/>
        <w:spacing w:line="40" w:lineRule="exact"/>
        <w:rPr>
          <w:b w:val="0"/>
        </w:rPr>
      </w:pPr>
    </w:p>
    <w:p w:rsidR="009448A7" w:rsidRPr="008169C4" w:rsidRDefault="009448A7" w:rsidP="00274D2B">
      <w:pPr>
        <w:pStyle w:val="boxrule"/>
      </w:pPr>
      <w:r w:rsidRPr="008169C4">
        <w:t>RULE 56.</w:t>
      </w:r>
      <w:r w:rsidRPr="008169C4">
        <w:br/>
        <w:t>INCREASED LIMITS TABLES</w:t>
      </w:r>
    </w:p>
    <w:p w:rsidR="009448A7" w:rsidRPr="008169C4" w:rsidRDefault="009448A7" w:rsidP="00274D2B">
      <w:pPr>
        <w:pStyle w:val="isonormal"/>
        <w:rPr>
          <w:b/>
        </w:rPr>
      </w:pPr>
      <w:r w:rsidRPr="008169C4">
        <w:rPr>
          <w:b/>
        </w:rPr>
        <w:tab/>
        <w:t>3.</w:t>
      </w:r>
      <w:r w:rsidRPr="008169C4">
        <w:rPr>
          <w:b/>
        </w:rPr>
        <w:tab/>
      </w:r>
      <w:r w:rsidRPr="008169C4">
        <w:rPr>
          <w:b/>
          <w:color w:val="000000"/>
        </w:rPr>
        <w:t xml:space="preserve">  Premises/Operations (Subline Code 334) Table 3 - $100/200 Basic Limit</w:t>
      </w:r>
    </w:p>
    <w:p w:rsidR="009448A7" w:rsidRPr="008169C4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:rsidRPr="008169C4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:rsidR="009448A7" w:rsidRPr="008169C4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:rsidR="009448A7" w:rsidRPr="008169C4" w:rsidRDefault="009448A7" w:rsidP="00274D2B">
            <w:pPr>
              <w:pStyle w:val="tablehead"/>
            </w:pPr>
            <w:r w:rsidRPr="008169C4">
              <w:t>Per Occurrence</w:t>
            </w:r>
          </w:p>
        </w:tc>
      </w:tr>
      <w:tr w:rsidR="009448A7" w:rsidRPr="008169C4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$  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1,000</w:t>
            </w:r>
          </w:p>
        </w:tc>
      </w:tr>
      <w:tr w:rsidR="008169C4" w:rsidRPr="008169C4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$  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4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215" w:author="Author" w:date="2020-02-20T16:26:00Z">
              <w:r w:rsidRPr="008169C4" w:rsidDel="00331E48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6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217" w:author="Author" w:date="2020-02-20T16:26:00Z">
              <w:r w:rsidRPr="008169C4" w:rsidDel="00331E48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169C4" w:rsidRPr="008169C4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169C4" w:rsidRPr="008169C4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8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219" w:author="Author" w:date="2020-02-20T16:26:00Z">
              <w:r w:rsidRPr="008169C4" w:rsidDel="00331E48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0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221" w:author="Author" w:date="2020-02-20T16:26:00Z">
              <w:r w:rsidRPr="008169C4" w:rsidDel="00331E48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169C4" w:rsidRPr="008169C4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2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223" w:author="Author" w:date="2020-02-20T16:26:00Z">
              <w:r w:rsidRPr="008169C4" w:rsidDel="00331E48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4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225" w:author="Author" w:date="2020-02-20T16:26:00Z">
              <w:r w:rsidRPr="008169C4" w:rsidDel="00331E48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6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227" w:author="Author" w:date="2020-02-20T16:26:00Z">
              <w:r w:rsidRPr="008169C4" w:rsidDel="00065CE9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8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229" w:author="Author" w:date="2020-02-20T16:26:00Z">
              <w:r w:rsidRPr="008169C4" w:rsidDel="00331E48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0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231" w:author="Author" w:date="2020-02-20T16:26:00Z">
              <w:r w:rsidRPr="008169C4" w:rsidDel="00331E48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2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33" w:author="Author" w:date="2020-02-20T16:26:00Z">
              <w:r w:rsidRPr="008169C4" w:rsidDel="00065CE9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4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235" w:author="Author" w:date="2020-02-20T16:26:00Z">
              <w:r w:rsidRPr="008169C4" w:rsidDel="00065CE9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6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237" w:author="Author" w:date="2020-02-20T16:26:00Z">
              <w:r w:rsidRPr="008169C4" w:rsidDel="00331E48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8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39" w:author="Author" w:date="2020-02-20T16:26:00Z">
              <w:r w:rsidRPr="008169C4" w:rsidDel="00065CE9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0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241" w:author="Author" w:date="2020-02-20T16:26:00Z">
              <w:r w:rsidRPr="008169C4" w:rsidDel="00065CE9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2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243" w:author="Author" w:date="2020-02-20T16:26:00Z">
              <w:r w:rsidRPr="008169C4" w:rsidDel="00065CE9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4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245" w:author="Author" w:date="2020-02-20T16:26:00Z">
              <w:r w:rsidRPr="008169C4" w:rsidDel="00331E48">
                <w:rPr>
                  <w:rFonts w:ascii="Arial" w:hAnsi="Arial" w:cs="Arial"/>
                  <w:color w:val="000000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6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47" w:author="Author" w:date="2020-02-20T16:26:00Z">
              <w:r w:rsidRPr="008169C4" w:rsidDel="00065CE9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8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49" w:author="Author" w:date="2020-02-20T16:26:00Z">
              <w:r w:rsidRPr="008169C4" w:rsidDel="00065CE9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0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251" w:author="Author" w:date="2020-02-20T16:26:00Z">
              <w:r w:rsidRPr="008169C4" w:rsidDel="00065CE9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2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53" w:author="Author" w:date="2020-02-20T16:26:00Z">
              <w:r w:rsidRPr="008169C4" w:rsidDel="00065CE9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4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255" w:author="Author" w:date="2020-02-20T16:26:00Z">
              <w:r w:rsidRPr="008169C4" w:rsidDel="00065CE9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6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57" w:author="Author" w:date="2020-02-20T16:26:00Z">
              <w:r w:rsidRPr="008169C4" w:rsidDel="00065CE9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8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259" w:author="Author" w:date="2020-02-20T16:26:00Z">
              <w:r w:rsidRPr="008169C4" w:rsidDel="00065CE9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</w:tr>
      <w:tr w:rsidR="008169C4" w:rsidRPr="008169C4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0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61" w:author="Author" w:date="2020-02-20T16:26:00Z">
              <w:r w:rsidRPr="008169C4" w:rsidDel="00065CE9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2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63" w:author="Author" w:date="2020-02-20T16:26:00Z">
              <w:r w:rsidRPr="008169C4" w:rsidDel="00065CE9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4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265" w:author="Author" w:date="2020-02-20T16:26:00Z">
              <w:r w:rsidRPr="008169C4" w:rsidDel="00065CE9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6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267" w:author="Author" w:date="2020-02-20T16:26:00Z">
              <w:r w:rsidRPr="008169C4" w:rsidDel="00065CE9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</w:tr>
      <w:tr w:rsidR="008169C4" w:rsidRPr="008169C4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8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69" w:author="Author" w:date="2020-02-20T16:26:00Z">
              <w:r w:rsidRPr="008169C4" w:rsidDel="00065CE9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0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71" w:author="Author" w:date="2020-02-20T16:26:00Z">
              <w:r w:rsidRPr="008169C4" w:rsidDel="00065CE9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2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273" w:author="Author" w:date="2020-02-20T16:26:00Z">
              <w:r w:rsidRPr="008169C4" w:rsidDel="00065CE9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4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275" w:author="Author" w:date="2020-02-20T16:26:00Z">
              <w:r w:rsidRPr="008169C4" w:rsidDel="00065CE9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</w:tr>
      <w:tr w:rsidR="008169C4" w:rsidRPr="008169C4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6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77" w:author="Author" w:date="2020-02-20T16:26:00Z">
              <w:r w:rsidRPr="008169C4" w:rsidDel="00065CE9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8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79" w:author="Author" w:date="2020-02-20T16:26:00Z">
              <w:r w:rsidRPr="008169C4" w:rsidDel="00065CE9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0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81" w:author="Author" w:date="2020-02-20T16:26:00Z">
              <w:r w:rsidRPr="008169C4" w:rsidDel="00065CE9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</w:tr>
      <w:tr w:rsidR="008169C4" w:rsidRPr="008169C4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9C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2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83" w:author="Author" w:date="2020-02-20T16:26:00Z">
              <w:r w:rsidRPr="008169C4" w:rsidDel="00065CE9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4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85" w:author="Author" w:date="2020-02-20T16:26:00Z">
              <w:r w:rsidRPr="008169C4" w:rsidDel="00065CE9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6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87" w:author="Author" w:date="2020-02-20T16:26:00Z">
              <w:r w:rsidRPr="008169C4" w:rsidDel="00065CE9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</w:tr>
      <w:tr w:rsidR="009448A7" w:rsidRPr="008169C4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8169C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8169C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8169C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8169C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8169C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8169C4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8169C4" w:rsidRDefault="009448A7" w:rsidP="00274D2B">
            <w:pPr>
              <w:pStyle w:val="tabletext11"/>
              <w:jc w:val="center"/>
            </w:pPr>
          </w:p>
        </w:tc>
      </w:tr>
      <w:tr w:rsidR="009448A7" w:rsidRPr="008169C4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text11"/>
              <w:jc w:val="center"/>
              <w:rPr>
                <w:rFonts w:cs="Arial"/>
              </w:rPr>
            </w:pPr>
            <w:r w:rsidRPr="008169C4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8169C4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head"/>
            </w:pPr>
            <w:r w:rsidRPr="008169C4">
              <w:t>Per Occurrence</w:t>
            </w:r>
          </w:p>
        </w:tc>
      </w:tr>
      <w:tr w:rsidR="009448A7" w:rsidRPr="008169C4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head"/>
            </w:pPr>
            <w:r w:rsidRPr="008169C4"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head"/>
            </w:pPr>
            <w:r w:rsidRPr="008169C4"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head"/>
            </w:pPr>
            <w:r w:rsidRPr="008169C4"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head"/>
            </w:pPr>
            <w:r w:rsidRPr="008169C4"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head"/>
            </w:pPr>
            <w:r w:rsidRPr="008169C4"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head"/>
            </w:pPr>
            <w:r w:rsidRPr="008169C4"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head"/>
            </w:pPr>
            <w:r w:rsidRPr="008169C4"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head"/>
            </w:pPr>
            <w:r w:rsidRPr="008169C4"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8169C4" w:rsidRDefault="009448A7" w:rsidP="00274D2B">
            <w:pPr>
              <w:pStyle w:val="tablehead"/>
            </w:pPr>
            <w:r w:rsidRPr="008169C4">
              <w:t>10,000</w:t>
            </w:r>
          </w:p>
        </w:tc>
      </w:tr>
      <w:tr w:rsidR="008169C4" w:rsidRPr="008169C4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8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289" w:author="Author" w:date="2020-02-20T16:26:00Z">
              <w:r w:rsidRPr="008169C4" w:rsidDel="001C2946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0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91" w:author="Author" w:date="2020-02-20T16:26:00Z">
              <w:r w:rsidRPr="008169C4" w:rsidDel="001C2946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2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293" w:author="Author" w:date="2020-02-20T16:26:00Z">
              <w:r w:rsidRPr="008169C4" w:rsidDel="001C2946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4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95" w:author="Author" w:date="2020-02-20T16:26:00Z">
              <w:r w:rsidRPr="008169C4" w:rsidDel="001C2946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6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297" w:author="Author" w:date="2020-02-20T16:26:00Z">
              <w:r w:rsidRPr="008169C4" w:rsidDel="001C2946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8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99" w:author="Author" w:date="2020-02-20T16:26:00Z">
              <w:r w:rsidRPr="008169C4" w:rsidDel="001C2946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0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301" w:author="Author" w:date="2020-02-20T16:26:00Z">
              <w:r w:rsidRPr="008169C4" w:rsidDel="001C2946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2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303" w:author="Author" w:date="2020-02-20T16:26:00Z">
              <w:r w:rsidRPr="008169C4" w:rsidDel="001C2946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4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305" w:author="Author" w:date="2020-02-20T16:26:00Z">
              <w:r w:rsidRPr="008169C4" w:rsidDel="001C2946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6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307" w:author="Author" w:date="2020-02-20T16:26:00Z">
              <w:r w:rsidRPr="008169C4" w:rsidDel="001C2946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8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309" w:author="Author" w:date="2020-02-20T16:26:00Z">
              <w:r w:rsidRPr="008169C4" w:rsidDel="001C2946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0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311" w:author="Author" w:date="2020-02-20T16:26:00Z">
              <w:r w:rsidRPr="008169C4" w:rsidDel="001C2946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2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2.25</w:t>
              </w:r>
            </w:ins>
            <w:del w:id="313" w:author="Author" w:date="2020-02-20T16:26:00Z">
              <w:r w:rsidRPr="008169C4" w:rsidDel="001C2946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4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2.38</w:t>
              </w:r>
            </w:ins>
            <w:del w:id="315" w:author="Author" w:date="2020-02-20T16:26:00Z">
              <w:r w:rsidRPr="008169C4" w:rsidDel="001C2946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6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317" w:author="Author" w:date="2020-02-20T16:26:00Z">
              <w:r w:rsidRPr="008169C4" w:rsidDel="001C2946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8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319" w:author="Author" w:date="2020-02-20T16:26:00Z">
              <w:r w:rsidRPr="008169C4" w:rsidDel="001C2946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0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321" w:author="Author" w:date="2020-02-20T16:26:00Z">
              <w:r w:rsidRPr="008169C4" w:rsidDel="001C2946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2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323" w:author="Author" w:date="2020-02-20T16:26:00Z">
              <w:r w:rsidRPr="008169C4" w:rsidDel="001C2946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4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2.26</w:t>
              </w:r>
            </w:ins>
            <w:del w:id="325" w:author="Author" w:date="2020-02-20T16:26:00Z">
              <w:r w:rsidRPr="008169C4" w:rsidDel="001C2946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6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2.39</w:t>
              </w:r>
            </w:ins>
            <w:del w:id="327" w:author="Author" w:date="2020-02-20T16:26:00Z">
              <w:r w:rsidRPr="008169C4" w:rsidDel="001C2946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8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329" w:author="Author" w:date="2020-02-20T16:26:00Z">
              <w:r w:rsidRPr="008169C4" w:rsidDel="001C2946">
                <w:rPr>
                  <w:rFonts w:ascii="Arial" w:hAnsi="Arial" w:cs="Arial"/>
                  <w:color w:val="000000"/>
                  <w:sz w:val="18"/>
                  <w:szCs w:val="18"/>
                </w:rPr>
                <w:delText>2.29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169C4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0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331" w:author="Author" w:date="2020-02-20T16:26:00Z">
              <w:r w:rsidRPr="008169C4" w:rsidDel="001C2946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2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333" w:author="Author" w:date="2020-02-20T16:26:00Z">
              <w:r w:rsidRPr="008169C4" w:rsidDel="001C2946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4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335" w:author="Author" w:date="2020-02-20T16:26:00Z">
              <w:r w:rsidRPr="008169C4" w:rsidDel="001C2946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6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2.27</w:t>
              </w:r>
            </w:ins>
            <w:del w:id="337" w:author="Author" w:date="2020-02-20T16:26:00Z">
              <w:r w:rsidRPr="008169C4" w:rsidDel="001C2946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8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339" w:author="Author" w:date="2020-02-20T16:26:00Z">
              <w:r w:rsidRPr="008169C4" w:rsidDel="001C2946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0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2.50</w:t>
              </w:r>
            </w:ins>
            <w:del w:id="341" w:author="Author" w:date="2020-02-20T16:26:00Z">
              <w:r w:rsidRPr="008169C4" w:rsidDel="001C2946">
                <w:rPr>
                  <w:rFonts w:ascii="Arial" w:hAnsi="Arial" w:cs="Arial"/>
                  <w:color w:val="000000"/>
                  <w:sz w:val="18"/>
                  <w:szCs w:val="18"/>
                </w:rPr>
                <w:delText>2.30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2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2.87</w:t>
              </w:r>
            </w:ins>
            <w:del w:id="343" w:author="Author" w:date="2020-02-20T16:26:00Z">
              <w:r w:rsidRPr="008169C4" w:rsidDel="001C2946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</w:tr>
      <w:tr w:rsidR="008169C4" w:rsidRPr="008169C4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169C4" w:rsidRPr="008169C4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69C4" w:rsidRPr="008169C4" w:rsidRDefault="008169C4" w:rsidP="008169C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bookmarkStart w:id="344" w:name="_GoBack" w:colFirst="0" w:colLast="0"/>
            <w:r w:rsidRPr="008169C4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169C4" w:rsidRPr="008169C4" w:rsidRDefault="008169C4" w:rsidP="008169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5" w:author="Author" w:date="2020-02-20T16:26:00Z">
              <w:r w:rsidRPr="008169C4">
                <w:rPr>
                  <w:rFonts w:ascii="Arial" w:hAnsi="Arial" w:cs="Arial"/>
                  <w:color w:val="000000"/>
                  <w:sz w:val="18"/>
                  <w:szCs w:val="18"/>
                </w:rPr>
                <w:t>2.88</w:t>
              </w:r>
            </w:ins>
            <w:del w:id="346" w:author="Author" w:date="2020-02-20T16:26:00Z">
              <w:r w:rsidRPr="008169C4" w:rsidDel="001C2946">
                <w:rPr>
                  <w:rFonts w:ascii="Arial" w:hAnsi="Arial" w:cs="Arial"/>
                  <w:color w:val="000000"/>
                  <w:sz w:val="18"/>
                  <w:szCs w:val="18"/>
                </w:rPr>
                <w:delText>2.64</w:delText>
              </w:r>
            </w:del>
          </w:p>
        </w:tc>
      </w:tr>
      <w:bookmarkEnd w:id="344"/>
      <w:tr w:rsidR="001E79F8" w:rsidRPr="008169C4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E79F8" w:rsidRPr="008169C4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1E79F8" w:rsidRPr="008169C4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8169C4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8169C4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1E79F8" w:rsidRPr="008169C4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:rsidR="001E79F8" w:rsidRPr="008169C4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8169C4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:rsidR="001E79F8" w:rsidRPr="008169C4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8169C4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448A7" w:rsidRDefault="009448A7" w:rsidP="007C6636">
      <w:pPr>
        <w:pStyle w:val="isonormal"/>
      </w:pPr>
      <w:r w:rsidRPr="008169C4">
        <w:rPr>
          <w:b/>
          <w:bCs/>
        </w:rPr>
        <w:t>Table 56.B.3  Premises/Operations (Subline Code 334) Table 3 - $100/200 Basic Limit</w:t>
      </w:r>
    </w:p>
    <w:sectPr w:rsidR="009448A7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E64" w:rsidRDefault="00C51E64">
      <w:r>
        <w:separator/>
      </w:r>
    </w:p>
  </w:endnote>
  <w:endnote w:type="continuationSeparator" w:id="0">
    <w:p w:rsidR="00C51E64" w:rsidRDefault="00C51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3"/>
      <w:gridCol w:w="2817"/>
      <w:gridCol w:w="1680"/>
      <w:gridCol w:w="1960"/>
    </w:tblGrid>
    <w:tr w:rsidR="00C51E64" w:rsidTr="009554DD">
      <w:tc>
        <w:tcPr>
          <w:tcW w:w="3708" w:type="dxa"/>
        </w:tcPr>
        <w:p w:rsidR="00C51E64" w:rsidRPr="009554DD" w:rsidRDefault="00C51E64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</w:t>
          </w:r>
          <w:r w:rsidR="006B24FF">
            <w:rPr>
              <w:sz w:val="20"/>
            </w:rPr>
            <w:t>s</w:t>
          </w:r>
          <w:r>
            <w:rPr>
              <w:sz w:val="20"/>
            </w:rPr>
            <w:t xml:space="preserve"> Office, Inc., 20</w:t>
          </w:r>
          <w:r w:rsidR="008169C4">
            <w:rPr>
              <w:sz w:val="20"/>
            </w:rPr>
            <w:t>20</w:t>
          </w:r>
          <w:r w:rsidRPr="009554DD">
            <w:rPr>
              <w:sz w:val="20"/>
            </w:rPr>
            <w:t xml:space="preserve">  </w:t>
          </w:r>
        </w:p>
        <w:p w:rsidR="00C51E64" w:rsidRDefault="00C51E64">
          <w:pPr>
            <w:pStyle w:val="Footer"/>
          </w:pPr>
        </w:p>
      </w:tc>
      <w:tc>
        <w:tcPr>
          <w:tcW w:w="2880" w:type="dxa"/>
        </w:tcPr>
        <w:p w:rsidR="001310FD" w:rsidRPr="009554DD" w:rsidRDefault="008169C4" w:rsidP="009554DD">
          <w:pPr>
            <w:pStyle w:val="Footer"/>
            <w:jc w:val="center"/>
            <w:rPr>
              <w:noProof/>
              <w:sz w:val="20"/>
            </w:rPr>
          </w:pPr>
          <w:r w:rsidRPr="008169C4">
            <w:rPr>
              <w:noProof/>
              <w:sz w:val="20"/>
            </w:rPr>
            <w:t>Virginia</w:t>
          </w:r>
        </w:p>
      </w:tc>
      <w:tc>
        <w:tcPr>
          <w:tcW w:w="1710" w:type="dxa"/>
        </w:tcPr>
        <w:p w:rsidR="00C51E64" w:rsidRPr="009554DD" w:rsidRDefault="00C51E64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</w:t>
          </w:r>
          <w:r w:rsidR="008169C4">
            <w:rPr>
              <w:sz w:val="20"/>
            </w:rPr>
            <w:t>20</w:t>
          </w:r>
          <w:r>
            <w:rPr>
              <w:sz w:val="20"/>
            </w:rPr>
            <w:t>-I</w:t>
          </w:r>
          <w:r w:rsidR="007C6636">
            <w:rPr>
              <w:sz w:val="20"/>
            </w:rPr>
            <w:t>POP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:rsidR="00C51E64" w:rsidRPr="009554DD" w:rsidRDefault="00C51E64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:rsidR="00C51E64" w:rsidRDefault="00C51E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E64" w:rsidRDefault="00C51E64">
      <w:r>
        <w:separator/>
      </w:r>
    </w:p>
  </w:footnote>
  <w:footnote w:type="continuationSeparator" w:id="0">
    <w:p w:rsidR="00C51E64" w:rsidRDefault="00C51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B24FF"/>
    <w:rsid w:val="00760AED"/>
    <w:rsid w:val="007C5417"/>
    <w:rsid w:val="007C6636"/>
    <w:rsid w:val="007E05CA"/>
    <w:rsid w:val="007E5AB3"/>
    <w:rsid w:val="007F23E9"/>
    <w:rsid w:val="008169C4"/>
    <w:rsid w:val="00821C2E"/>
    <w:rsid w:val="0085625E"/>
    <w:rsid w:val="008565BC"/>
    <w:rsid w:val="008E35CC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F7726"/>
    <w:rsid w:val="00A105C5"/>
    <w:rsid w:val="00A33963"/>
    <w:rsid w:val="00A90B27"/>
    <w:rsid w:val="00AA6BAE"/>
    <w:rsid w:val="00AA7021"/>
    <w:rsid w:val="00B12A1A"/>
    <w:rsid w:val="00B24794"/>
    <w:rsid w:val="00B55C5C"/>
    <w:rsid w:val="00B66BBA"/>
    <w:rsid w:val="00BA1F39"/>
    <w:rsid w:val="00C0033C"/>
    <w:rsid w:val="00C126D8"/>
    <w:rsid w:val="00C12771"/>
    <w:rsid w:val="00C32A12"/>
    <w:rsid w:val="00C51E64"/>
    <w:rsid w:val="00C76926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448E9"/>
    <w:rsid w:val="00F73111"/>
    <w:rsid w:val="00F75D53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3EF7EC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LI-GL-2020-066 - 004 - Pages.docx</DocumentName>
    <LOB xmlns="284cf17f-426a-42b5-8b6d-39684653dd2f">19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2020-03-26T04:00:00+00:00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LI-GL-2020-066</CircularNumber>
    <Filings xmlns="284cf17f-426a-42b5-8b6d-39684653dd2f" xsi:nil="true"/>
    <KeyMessage xmlns="284cf17f-426a-42b5-8b6d-39684653dd2f">The revised increased limit factors represent a combined change of +1.9%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2020-03-11T04:00:00+00:00</Date_x0020_Modified>
    <ActionTopic xmlns="284cf17f-426a-42b5-8b6d-39684653dd2f">7</ActionTopic>
    <CircularType xmlns="284cf17f-426a-42b5-8b6d-39684653dd2f">9</CircularType>
    <PSDPDFSignoff xmlns="284cf17f-426a-42b5-8b6d-39684653dd2f">true</PSDPDFSignoff>
    <AuthorName xmlns="284cf17f-426a-42b5-8b6d-39684653dd2f">Jones, William E.</AuthorName>
    <CircId xmlns="284cf17f-426a-42b5-8b6d-39684653dd2f">29204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VIRGINIA GENERAL LIABILITY INCREASED LIMIT FACTORS REVISION FILED; EXHIBITS NEWLY PRESENTED IN EXCEL</CircularTitle>
    <StatisticalService xmlns="284cf17f-426a-42b5-8b6d-39684653dd2f"/>
    <AuthorId xmlns="284cf17f-426a-42b5-8b6d-39684653dd2f">i64950</AuthorId>
  </documentManagement>
</p:properties>
</file>

<file path=customXml/itemProps1.xml><?xml version="1.0" encoding="utf-8"?>
<ds:datastoreItem xmlns:ds="http://schemas.openxmlformats.org/officeDocument/2006/customXml" ds:itemID="{6A94564B-A3E4-48CB-B901-C578BAD5D494}"/>
</file>

<file path=customXml/itemProps2.xml><?xml version="1.0" encoding="utf-8"?>
<ds:datastoreItem xmlns:ds="http://schemas.openxmlformats.org/officeDocument/2006/customXml" ds:itemID="{B7D8685E-7418-403E-929B-C8B7174E3CFC}"/>
</file>

<file path=customXml/itemProps3.xml><?xml version="1.0" encoding="utf-8"?>
<ds:datastoreItem xmlns:ds="http://schemas.openxmlformats.org/officeDocument/2006/customXml" ds:itemID="{4DBC128D-295F-435D-85A4-FF4045B13327}"/>
</file>

<file path=customXml/itemProps4.xml><?xml version="1.0" encoding="utf-8"?>
<ds:datastoreItem xmlns:ds="http://schemas.openxmlformats.org/officeDocument/2006/customXml" ds:itemID="{BCC1B9C9-CFA6-4C59-A0E9-595DE138FC2E}"/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3</Pages>
  <Words>807</Words>
  <Characters>3847</Characters>
  <Application>Microsoft Office Word</Application>
  <DocSecurity>0</DocSecurity>
  <Lines>1923</Lines>
  <Paragraphs>664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2018-07-12T18:12:00Z</dcterms:created>
  <dcterms:modified xsi:type="dcterms:W3CDTF">2020-02-20T21:31:00Z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0x0101002A7B4D783DF0499AA9CFFB0BDFDF2D2C00CB00C863CB8C1547902AA8E1AACFBF68</vt:lpwstr>
  </property>
  <property fmtid="{D5CDD505-2E9C-101B-9397-08002B2CF9AE}" pid="5" name="Service1">
    <vt:lpwstr>RU</vt:lpwstr>
  </property>
  <property fmtid="{D5CDD505-2E9C-101B-9397-08002B2CF9AE}" pid="6" name="Jurs">
    <vt:lpwstr>50;#VA</vt:lpwstr>
  </property>
  <property fmtid="{D5CDD505-2E9C-101B-9397-08002B2CF9AE}" pid="7" name="CircularComments">
    <vt:lpwstr/>
  </property>
  <property fmtid="{D5CDD505-2E9C-101B-9397-08002B2CF9AE}" pid="8" name="_docset_NoMedatataSyncRequired">
    <vt:lpwstr>False</vt:lpwstr>
  </property>
</Properties>
</file>