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CFA" w:rsidRDefault="00115CFA" w:rsidP="00115CFA">
      <w:pPr>
        <w:tabs>
          <w:tab w:val="left" w:pos="1440"/>
          <w:tab w:val="left" w:pos="8040"/>
        </w:tabs>
        <w:jc w:val="center"/>
      </w:pPr>
      <w:r>
        <w:t>RHODE ISLAND</w:t>
      </w:r>
    </w:p>
    <w:p w:rsidR="00115CFA" w:rsidRDefault="00115CFA" w:rsidP="00115CFA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:rsidR="00115CFA" w:rsidRDefault="00115CFA" w:rsidP="00115CFA">
      <w:pPr>
        <w:tabs>
          <w:tab w:val="left" w:pos="1440"/>
          <w:tab w:val="left" w:pos="8040"/>
        </w:tabs>
      </w:pPr>
    </w:p>
    <w:p w:rsidR="00115CFA" w:rsidRDefault="00115CFA" w:rsidP="00115CFA">
      <w:pPr>
        <w:tabs>
          <w:tab w:val="left" w:pos="1440"/>
          <w:tab w:val="left" w:pos="8040"/>
        </w:tabs>
      </w:pPr>
    </w:p>
    <w:p w:rsidR="00115CFA" w:rsidRPr="00C869E6" w:rsidRDefault="00115CFA" w:rsidP="00115CFA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:rsidR="00115CFA" w:rsidRDefault="00115CFA" w:rsidP="00115CFA">
      <w:pPr>
        <w:tabs>
          <w:tab w:val="left" w:pos="1440"/>
          <w:tab w:val="left" w:pos="8040"/>
          <w:tab w:val="left" w:pos="8640"/>
        </w:tabs>
        <w:ind w:left="1440"/>
      </w:pPr>
    </w:p>
    <w:p w:rsidR="00115CFA" w:rsidRDefault="00115CFA" w:rsidP="00115CFA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:rsidR="00115CFA" w:rsidRDefault="00115CFA" w:rsidP="00115CFA">
      <w:pPr>
        <w:tabs>
          <w:tab w:val="left" w:pos="1440"/>
          <w:tab w:val="left" w:pos="8040"/>
          <w:tab w:val="left" w:pos="8640"/>
        </w:tabs>
        <w:ind w:left="1440"/>
      </w:pPr>
    </w:p>
    <w:p w:rsidR="00115CFA" w:rsidRDefault="00115CFA" w:rsidP="00115CFA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:rsidR="00115CFA" w:rsidRDefault="00115CFA" w:rsidP="00115CFA">
      <w:pPr>
        <w:tabs>
          <w:tab w:val="left" w:pos="1440"/>
          <w:tab w:val="left" w:pos="8040"/>
          <w:tab w:val="left" w:pos="8640"/>
        </w:tabs>
        <w:ind w:left="1440"/>
      </w:pPr>
    </w:p>
    <w:p w:rsidR="00115CFA" w:rsidRDefault="00115CFA" w:rsidP="00115CFA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:rsidR="00115CFA" w:rsidRDefault="00115CFA">
      <w:pPr>
        <w:sectPr w:rsidR="00115CFA" w:rsidSect="00115CFA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  <w:bookmarkStart w:id="0" w:name="_GoBack"/>
      <w:bookmarkEnd w:id="0"/>
    </w:p>
    <w:p w:rsidR="00115CFA" w:rsidRPr="00115CFA" w:rsidRDefault="00115CFA" w:rsidP="00115CF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115CFA">
        <w:rPr>
          <w:rFonts w:ascii="Arial" w:hAnsi="Arial"/>
          <w:b/>
          <w:sz w:val="18"/>
        </w:rPr>
        <w:lastRenderedPageBreak/>
        <w:t>70.  CAUSES OF LOSS – BASIC FORM</w:t>
      </w:r>
    </w:p>
    <w:p w:rsidR="00115CFA" w:rsidRPr="00115CFA" w:rsidRDefault="00115CFA" w:rsidP="00115CFA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115CFA">
        <w:rPr>
          <w:rFonts w:ascii="Arial" w:hAnsi="Arial"/>
          <w:b/>
          <w:sz w:val="18"/>
        </w:rPr>
        <w:tab/>
        <w:t>E.</w:t>
      </w:r>
      <w:r w:rsidRPr="00115CFA">
        <w:rPr>
          <w:rFonts w:ascii="Arial" w:hAnsi="Arial"/>
          <w:b/>
          <w:sz w:val="18"/>
        </w:rPr>
        <w:tab/>
        <w:t>Rating Procedure</w:t>
      </w:r>
    </w:p>
    <w:p w:rsidR="00115CFA" w:rsidRPr="00115CFA" w:rsidRDefault="00115CFA" w:rsidP="00115CFA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115CFA">
        <w:rPr>
          <w:rFonts w:ascii="Arial" w:hAnsi="Arial"/>
          <w:b/>
          <w:sz w:val="18"/>
        </w:rPr>
        <w:tab/>
        <w:t>2.</w:t>
      </w:r>
      <w:r w:rsidRPr="00115CFA">
        <w:rPr>
          <w:rFonts w:ascii="Arial" w:hAnsi="Arial"/>
          <w:b/>
          <w:sz w:val="18"/>
        </w:rPr>
        <w:tab/>
        <w:t>Property Damage – Group II Causes Of Loss</w:t>
      </w:r>
    </w:p>
    <w:p w:rsidR="00115CFA" w:rsidRPr="00115CFA" w:rsidRDefault="00115CFA" w:rsidP="00115CFA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115CFA">
        <w:rPr>
          <w:rFonts w:ascii="Arial" w:hAnsi="Arial"/>
          <w:b/>
          <w:sz w:val="18"/>
        </w:rPr>
        <w:tab/>
        <w:t>e.</w:t>
      </w:r>
      <w:r w:rsidRPr="00115CFA">
        <w:rPr>
          <w:rFonts w:ascii="Arial" w:hAnsi="Arial"/>
          <w:b/>
          <w:sz w:val="18"/>
        </w:rPr>
        <w:tab/>
        <w:t>Loss Costs</w:t>
      </w:r>
    </w:p>
    <w:p w:rsidR="00115CFA" w:rsidRPr="00115CFA" w:rsidRDefault="00115CFA" w:rsidP="00115C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</w:r>
      <w:r w:rsidRPr="00115CFA">
        <w:rPr>
          <w:rFonts w:ascii="Arial" w:hAnsi="Arial"/>
          <w:b/>
          <w:sz w:val="18"/>
        </w:rPr>
        <w:t>(1)</w:t>
      </w:r>
      <w:r w:rsidRPr="00115CFA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115CFA">
        <w:rPr>
          <w:rFonts w:ascii="Arial" w:hAnsi="Arial"/>
          <w:b/>
          <w:bCs/>
          <w:sz w:val="18"/>
        </w:rPr>
        <w:t>70.E.2.a</w:t>
      </w:r>
      <w:r w:rsidRPr="00115CFA">
        <w:rPr>
          <w:rFonts w:ascii="Arial" w:hAnsi="Arial"/>
          <w:b/>
          <w:sz w:val="18"/>
        </w:rPr>
        <w:t>.</w:t>
      </w:r>
    </w:p>
    <w:p w:rsidR="00115CFA" w:rsidRPr="00115CFA" w:rsidRDefault="00115CFA" w:rsidP="00115C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</w:r>
      <w:r w:rsidRPr="00115CFA">
        <w:rPr>
          <w:rFonts w:ascii="Arial" w:hAnsi="Arial"/>
          <w:b/>
          <w:sz w:val="18"/>
        </w:rPr>
        <w:t>(2)</w:t>
      </w:r>
      <w:r w:rsidRPr="00115CFA">
        <w:rPr>
          <w:rFonts w:ascii="Arial" w:hAnsi="Arial"/>
          <w:sz w:val="18"/>
        </w:rPr>
        <w:tab/>
        <w:t>Determine the territory in which the property is located. Refer to the Territory Section.</w:t>
      </w:r>
    </w:p>
    <w:p w:rsidR="00115CFA" w:rsidRPr="00115CFA" w:rsidRDefault="00115CFA" w:rsidP="00115C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</w:r>
      <w:r w:rsidRPr="00115CFA">
        <w:rPr>
          <w:rFonts w:ascii="Arial" w:hAnsi="Arial"/>
          <w:b/>
          <w:sz w:val="18"/>
        </w:rPr>
        <w:t>(3)</w:t>
      </w:r>
      <w:r w:rsidRPr="00115CFA">
        <w:rPr>
          <w:rFonts w:ascii="Arial" w:hAnsi="Arial"/>
          <w:sz w:val="18"/>
        </w:rPr>
        <w:tab/>
        <w:t xml:space="preserve">For Symbols </w:t>
      </w:r>
      <w:r w:rsidRPr="00115CFA">
        <w:rPr>
          <w:rFonts w:ascii="Arial" w:hAnsi="Arial"/>
          <w:b/>
          <w:sz w:val="18"/>
        </w:rPr>
        <w:t>AA, A, AB</w:t>
      </w:r>
      <w:r w:rsidRPr="00115CFA">
        <w:rPr>
          <w:rFonts w:ascii="Arial" w:hAnsi="Arial"/>
          <w:sz w:val="18"/>
        </w:rPr>
        <w:t xml:space="preserve"> and </w:t>
      </w:r>
      <w:r w:rsidRPr="00115CFA">
        <w:rPr>
          <w:rFonts w:ascii="Arial" w:hAnsi="Arial"/>
          <w:b/>
          <w:sz w:val="18"/>
        </w:rPr>
        <w:t>B</w:t>
      </w:r>
      <w:r w:rsidRPr="00115CFA">
        <w:rPr>
          <w:rFonts w:ascii="Arial" w:hAnsi="Arial"/>
          <w:sz w:val="18"/>
        </w:rPr>
        <w:t xml:space="preserve"> use the applicable rate.</w:t>
      </w:r>
    </w:p>
    <w:p w:rsidR="00115CFA" w:rsidRPr="00115CFA" w:rsidRDefault="00115CFA" w:rsidP="00115C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</w:r>
      <w:r w:rsidRPr="00115CFA">
        <w:rPr>
          <w:rFonts w:ascii="Arial" w:hAnsi="Arial"/>
          <w:b/>
          <w:sz w:val="18"/>
        </w:rPr>
        <w:t>(4)</w:t>
      </w:r>
      <w:r w:rsidRPr="00115CFA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115CFA">
        <w:rPr>
          <w:rFonts w:ascii="Arial" w:hAnsi="Arial"/>
          <w:b/>
          <w:bCs/>
          <w:sz w:val="18"/>
        </w:rPr>
        <w:t>70.E.2.a.</w:t>
      </w:r>
    </w:p>
    <w:p w:rsidR="00115CFA" w:rsidRPr="00115CFA" w:rsidRDefault="00115CFA" w:rsidP="00115CFA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606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2"/>
        <w:gridCol w:w="654"/>
        <w:gridCol w:w="829"/>
        <w:gridCol w:w="22"/>
        <w:gridCol w:w="140"/>
        <w:gridCol w:w="901"/>
        <w:gridCol w:w="215"/>
        <w:gridCol w:w="901"/>
        <w:gridCol w:w="180"/>
        <w:gridCol w:w="901"/>
        <w:gridCol w:w="35"/>
        <w:gridCol w:w="112"/>
        <w:gridCol w:w="968"/>
      </w:tblGrid>
      <w:tr w:rsidR="00115CFA" w:rsidRPr="00115CFA" w:rsidTr="007607B1">
        <w:trPr>
          <w:cantSplit/>
          <w:trHeight w:val="193"/>
        </w:trPr>
        <w:tc>
          <w:tcPr>
            <w:tcW w:w="202" w:type="dxa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546" w:type="dxa"/>
            <w:gridSpan w:val="5"/>
          </w:tcPr>
          <w:p w:rsidR="00115CFA" w:rsidRPr="00115CFA" w:rsidRDefault="00115CFA" w:rsidP="00115CFA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312" w:type="dxa"/>
            <w:gridSpan w:val="7"/>
          </w:tcPr>
          <w:p w:rsidR="00115CFA" w:rsidRPr="00115CFA" w:rsidRDefault="00115CFA" w:rsidP="00115CFA">
            <w:pPr>
              <w:spacing w:before="4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115CFA" w:rsidRPr="00115CFA" w:rsidTr="007607B1">
        <w:trPr>
          <w:cantSplit/>
          <w:trHeight w:val="193"/>
        </w:trPr>
        <w:tc>
          <w:tcPr>
            <w:tcW w:w="202" w:type="dxa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83" w:type="dxa"/>
            <w:gridSpan w:val="2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063" w:type="dxa"/>
            <w:gridSpan w:val="3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116" w:type="dxa"/>
            <w:gridSpan w:val="2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116" w:type="dxa"/>
            <w:gridSpan w:val="3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080" w:type="dxa"/>
            <w:gridSpan w:val="2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115CFA" w:rsidRPr="00115CFA" w:rsidTr="007607B1">
        <w:trPr>
          <w:cantSplit/>
          <w:trHeight w:val="193"/>
        </w:trPr>
        <w:tc>
          <w:tcPr>
            <w:tcW w:w="202" w:type="dxa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5858" w:type="dxa"/>
            <w:gridSpan w:val="12"/>
          </w:tcPr>
          <w:p w:rsidR="00115CFA" w:rsidRPr="00115CFA" w:rsidRDefault="00115CFA" w:rsidP="00115CFA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Territory I</w:t>
            </w:r>
          </w:p>
        </w:tc>
      </w:tr>
      <w:tr w:rsidR="00115CFA" w:rsidRPr="00115CFA" w:rsidTr="007607B1">
        <w:trPr>
          <w:cantSplit/>
          <w:trHeight w:val="193"/>
        </w:trPr>
        <w:tc>
          <w:tcPr>
            <w:tcW w:w="202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654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gridSpan w:val="2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140" w:type="dxa"/>
          </w:tcPr>
          <w:p w:rsidR="00115CFA" w:rsidRPr="00115CFA" w:rsidRDefault="00115CFA" w:rsidP="00115CF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.048</w:t>
            </w:r>
          </w:p>
        </w:tc>
        <w:tc>
          <w:tcPr>
            <w:tcW w:w="215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.052</w:t>
            </w:r>
          </w:p>
        </w:tc>
        <w:tc>
          <w:tcPr>
            <w:tcW w:w="180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1" w:author="Author" w:date="2020-01-09T09:32:00Z">
              <w:r w:rsidRPr="00115CFA">
                <w:rPr>
                  <w:rFonts w:ascii="Arial" w:hAnsi="Arial"/>
                  <w:sz w:val="18"/>
                </w:rPr>
                <w:t>.063</w:t>
              </w:r>
            </w:ins>
            <w:del w:id="2" w:author="Author" w:date="2020-01-09T09:32:00Z">
              <w:r w:rsidRPr="00115CFA" w:rsidDel="00255C4F">
                <w:rPr>
                  <w:rFonts w:ascii="Arial" w:hAnsi="Arial"/>
                  <w:sz w:val="18"/>
                </w:rPr>
                <w:delText>.064</w:delText>
              </w:r>
            </w:del>
          </w:p>
        </w:tc>
        <w:tc>
          <w:tcPr>
            <w:tcW w:w="147" w:type="dxa"/>
            <w:gridSpan w:val="2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8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3" w:author="Author" w:date="2020-01-09T09:32:00Z">
              <w:r w:rsidRPr="00115CFA">
                <w:rPr>
                  <w:rFonts w:ascii="Arial" w:hAnsi="Arial"/>
                  <w:sz w:val="18"/>
                </w:rPr>
                <w:t>.098</w:t>
              </w:r>
            </w:ins>
            <w:del w:id="4" w:author="Author" w:date="2020-01-09T09:32:00Z">
              <w:r w:rsidRPr="00115CFA" w:rsidDel="00255C4F">
                <w:rPr>
                  <w:rFonts w:ascii="Arial" w:hAnsi="Arial"/>
                  <w:sz w:val="18"/>
                </w:rPr>
                <w:delText>.097</w:delText>
              </w:r>
            </w:del>
          </w:p>
        </w:tc>
      </w:tr>
      <w:tr w:rsidR="00115CFA" w:rsidRPr="00115CFA" w:rsidTr="007607B1">
        <w:trPr>
          <w:cantSplit/>
          <w:trHeight w:val="193"/>
        </w:trPr>
        <w:tc>
          <w:tcPr>
            <w:tcW w:w="202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654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gridSpan w:val="2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40" w:type="dxa"/>
          </w:tcPr>
          <w:p w:rsidR="00115CFA" w:rsidRPr="00115CFA" w:rsidRDefault="00115CFA" w:rsidP="00115CF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5" w:author="Author" w:date="2020-01-09T09:32:00Z">
              <w:r w:rsidRPr="00115CFA">
                <w:rPr>
                  <w:rFonts w:ascii="Arial" w:hAnsi="Arial"/>
                  <w:sz w:val="18"/>
                </w:rPr>
                <w:t>.054</w:t>
              </w:r>
            </w:ins>
            <w:del w:id="6" w:author="Author" w:date="2020-01-09T09:32:00Z">
              <w:r w:rsidRPr="00115CFA" w:rsidDel="00255C4F">
                <w:rPr>
                  <w:rFonts w:ascii="Arial" w:hAnsi="Arial"/>
                  <w:sz w:val="18"/>
                </w:rPr>
                <w:delText>.055</w:delText>
              </w:r>
            </w:del>
          </w:p>
        </w:tc>
        <w:tc>
          <w:tcPr>
            <w:tcW w:w="215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7" w:author="Author" w:date="2020-01-09T09:32:00Z">
              <w:r w:rsidRPr="00115CFA">
                <w:rPr>
                  <w:rFonts w:ascii="Arial" w:hAnsi="Arial"/>
                  <w:sz w:val="18"/>
                </w:rPr>
                <w:t>.060</w:t>
              </w:r>
            </w:ins>
            <w:del w:id="8" w:author="Author" w:date="2020-01-09T09:32:00Z">
              <w:r w:rsidRPr="00115CFA" w:rsidDel="00255C4F">
                <w:rPr>
                  <w:rFonts w:ascii="Arial" w:hAnsi="Arial"/>
                  <w:sz w:val="18"/>
                </w:rPr>
                <w:delText>.061</w:delText>
              </w:r>
            </w:del>
          </w:p>
        </w:tc>
        <w:tc>
          <w:tcPr>
            <w:tcW w:w="180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9" w:author="Author" w:date="2020-01-09T09:32:00Z">
              <w:r w:rsidRPr="00115CFA">
                <w:rPr>
                  <w:rFonts w:ascii="Arial" w:hAnsi="Arial"/>
                  <w:sz w:val="18"/>
                </w:rPr>
                <w:t>.070</w:t>
              </w:r>
            </w:ins>
            <w:del w:id="10" w:author="Author" w:date="2020-01-09T09:32:00Z">
              <w:r w:rsidRPr="00115CFA" w:rsidDel="00255C4F">
                <w:rPr>
                  <w:rFonts w:ascii="Arial" w:hAnsi="Arial"/>
                  <w:sz w:val="18"/>
                </w:rPr>
                <w:delText>.071</w:delText>
              </w:r>
            </w:del>
          </w:p>
        </w:tc>
        <w:tc>
          <w:tcPr>
            <w:tcW w:w="147" w:type="dxa"/>
            <w:gridSpan w:val="2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8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11" w:author="Author" w:date="2020-01-09T09:33:00Z">
              <w:r w:rsidRPr="00115CFA">
                <w:rPr>
                  <w:rFonts w:ascii="Arial" w:hAnsi="Arial"/>
                  <w:sz w:val="18"/>
                </w:rPr>
                <w:t>.104</w:t>
              </w:r>
            </w:ins>
            <w:del w:id="12" w:author="Author" w:date="2020-01-09T09:33:00Z">
              <w:r w:rsidRPr="00115CFA" w:rsidDel="00255C4F">
                <w:rPr>
                  <w:rFonts w:ascii="Arial" w:hAnsi="Arial"/>
                  <w:sz w:val="18"/>
                </w:rPr>
                <w:delText>.105</w:delText>
              </w:r>
            </w:del>
          </w:p>
        </w:tc>
      </w:tr>
    </w:tbl>
    <w:p w:rsidR="00115CFA" w:rsidRPr="00115CFA" w:rsidRDefault="00115CFA" w:rsidP="00115CFA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6105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4"/>
        <w:gridCol w:w="654"/>
        <w:gridCol w:w="851"/>
        <w:gridCol w:w="140"/>
        <w:gridCol w:w="901"/>
        <w:gridCol w:w="250"/>
        <w:gridCol w:w="900"/>
        <w:gridCol w:w="187"/>
        <w:gridCol w:w="901"/>
        <w:gridCol w:w="120"/>
        <w:gridCol w:w="997"/>
      </w:tblGrid>
      <w:tr w:rsidR="00115CFA" w:rsidRPr="00115CFA" w:rsidTr="007607B1">
        <w:trPr>
          <w:cantSplit/>
          <w:trHeight w:val="196"/>
        </w:trPr>
        <w:tc>
          <w:tcPr>
            <w:tcW w:w="204" w:type="dxa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5901" w:type="dxa"/>
            <w:gridSpan w:val="10"/>
          </w:tcPr>
          <w:p w:rsidR="00115CFA" w:rsidRPr="00115CFA" w:rsidRDefault="00115CFA" w:rsidP="00115CFA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Territory II</w:t>
            </w:r>
          </w:p>
        </w:tc>
      </w:tr>
      <w:tr w:rsidR="00115CFA" w:rsidRPr="00115CFA" w:rsidTr="007607B1">
        <w:trPr>
          <w:cantSplit/>
          <w:trHeight w:val="196"/>
        </w:trPr>
        <w:tc>
          <w:tcPr>
            <w:tcW w:w="204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654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140" w:type="dxa"/>
          </w:tcPr>
          <w:p w:rsidR="00115CFA" w:rsidRPr="00115CFA" w:rsidRDefault="00115CFA" w:rsidP="00115CF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13" w:author="Author" w:date="2020-01-09T09:34:00Z">
              <w:r w:rsidRPr="00115CFA">
                <w:rPr>
                  <w:rFonts w:ascii="Arial" w:hAnsi="Arial"/>
                  <w:sz w:val="18"/>
                </w:rPr>
                <w:t>.100</w:t>
              </w:r>
            </w:ins>
            <w:del w:id="14" w:author="Author" w:date="2020-01-09T09:33:00Z">
              <w:r w:rsidRPr="00115CFA" w:rsidDel="00255C4F">
                <w:rPr>
                  <w:rFonts w:ascii="Arial" w:hAnsi="Arial"/>
                  <w:sz w:val="18"/>
                </w:rPr>
                <w:delText>.099</w:delText>
              </w:r>
            </w:del>
          </w:p>
        </w:tc>
        <w:tc>
          <w:tcPr>
            <w:tcW w:w="250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15" w:author="Author" w:date="2020-01-09T09:34:00Z">
              <w:r w:rsidRPr="00115CFA">
                <w:rPr>
                  <w:rFonts w:ascii="Arial" w:hAnsi="Arial"/>
                  <w:sz w:val="18"/>
                </w:rPr>
                <w:t>.109</w:t>
              </w:r>
            </w:ins>
            <w:del w:id="16" w:author="Author" w:date="2020-01-09T09:33:00Z">
              <w:r w:rsidRPr="00115CFA" w:rsidDel="00255C4F">
                <w:rPr>
                  <w:rFonts w:ascii="Arial" w:hAnsi="Arial"/>
                  <w:sz w:val="18"/>
                </w:rPr>
                <w:delText>.108</w:delText>
              </w:r>
            </w:del>
          </w:p>
        </w:tc>
        <w:tc>
          <w:tcPr>
            <w:tcW w:w="187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17" w:author="Author" w:date="2020-01-09T09:34:00Z">
              <w:r w:rsidRPr="00115CFA">
                <w:rPr>
                  <w:rFonts w:ascii="Arial" w:hAnsi="Arial"/>
                  <w:sz w:val="18"/>
                </w:rPr>
                <w:t>.124</w:t>
              </w:r>
            </w:ins>
            <w:del w:id="18" w:author="Author" w:date="2020-01-09T09:34:00Z">
              <w:r w:rsidRPr="00115CFA" w:rsidDel="00255C4F">
                <w:rPr>
                  <w:rFonts w:ascii="Arial" w:hAnsi="Arial"/>
                  <w:sz w:val="18"/>
                </w:rPr>
                <w:delText>.125</w:delText>
              </w:r>
            </w:del>
          </w:p>
        </w:tc>
        <w:tc>
          <w:tcPr>
            <w:tcW w:w="120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97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19" w:author="Author" w:date="2020-01-09T09:34:00Z">
              <w:r w:rsidRPr="00115CFA">
                <w:rPr>
                  <w:rFonts w:ascii="Arial" w:hAnsi="Arial"/>
                  <w:sz w:val="18"/>
                </w:rPr>
                <w:t>.203</w:t>
              </w:r>
            </w:ins>
            <w:del w:id="20" w:author="Author" w:date="2020-01-09T09:34:00Z">
              <w:r w:rsidRPr="00115CFA" w:rsidDel="00255C4F">
                <w:rPr>
                  <w:rFonts w:ascii="Arial" w:hAnsi="Arial"/>
                  <w:sz w:val="18"/>
                </w:rPr>
                <w:delText>.204</w:delText>
              </w:r>
            </w:del>
          </w:p>
        </w:tc>
      </w:tr>
      <w:tr w:rsidR="00115CFA" w:rsidRPr="00115CFA" w:rsidTr="007607B1">
        <w:trPr>
          <w:cantSplit/>
          <w:trHeight w:val="196"/>
        </w:trPr>
        <w:tc>
          <w:tcPr>
            <w:tcW w:w="204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654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40" w:type="dxa"/>
          </w:tcPr>
          <w:p w:rsidR="00115CFA" w:rsidRPr="00115CFA" w:rsidRDefault="00115CFA" w:rsidP="00115CF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21" w:author="Author" w:date="2020-01-09T09:34:00Z">
              <w:r w:rsidRPr="00115CFA">
                <w:rPr>
                  <w:rFonts w:ascii="Arial" w:hAnsi="Arial"/>
                  <w:sz w:val="18"/>
                </w:rPr>
                <w:t>.088</w:t>
              </w:r>
            </w:ins>
            <w:del w:id="22" w:author="Author" w:date="2020-01-09T09:34:00Z">
              <w:r w:rsidRPr="00115CFA" w:rsidDel="00255C4F">
                <w:rPr>
                  <w:rFonts w:ascii="Arial" w:hAnsi="Arial"/>
                  <w:sz w:val="18"/>
                </w:rPr>
                <w:delText>.084</w:delText>
              </w:r>
            </w:del>
          </w:p>
        </w:tc>
        <w:tc>
          <w:tcPr>
            <w:tcW w:w="250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23" w:author="Author" w:date="2020-01-09T09:34:00Z">
              <w:r w:rsidRPr="00115CFA">
                <w:rPr>
                  <w:rFonts w:ascii="Arial" w:hAnsi="Arial"/>
                  <w:sz w:val="18"/>
                </w:rPr>
                <w:t>.098</w:t>
              </w:r>
            </w:ins>
            <w:del w:id="24" w:author="Author" w:date="2020-01-09T09:34:00Z">
              <w:r w:rsidRPr="00115CFA" w:rsidDel="00255C4F">
                <w:rPr>
                  <w:rFonts w:ascii="Arial" w:hAnsi="Arial"/>
                  <w:sz w:val="18"/>
                </w:rPr>
                <w:delText>.094</w:delText>
              </w:r>
            </w:del>
          </w:p>
        </w:tc>
        <w:tc>
          <w:tcPr>
            <w:tcW w:w="187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25" w:author="Author" w:date="2020-01-09T09:34:00Z">
              <w:r w:rsidRPr="00115CFA">
                <w:rPr>
                  <w:rFonts w:ascii="Arial" w:hAnsi="Arial"/>
                  <w:sz w:val="18"/>
                </w:rPr>
                <w:t>.111</w:t>
              </w:r>
            </w:ins>
            <w:del w:id="26" w:author="Author" w:date="2020-01-09T09:34:00Z">
              <w:r w:rsidRPr="00115CFA" w:rsidDel="00255C4F">
                <w:rPr>
                  <w:rFonts w:ascii="Arial" w:hAnsi="Arial"/>
                  <w:sz w:val="18"/>
                </w:rPr>
                <w:delText>.109</w:delText>
              </w:r>
            </w:del>
          </w:p>
        </w:tc>
        <w:tc>
          <w:tcPr>
            <w:tcW w:w="120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97" w:type="dxa"/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27" w:author="Author" w:date="2020-01-09T09:35:00Z">
              <w:r w:rsidRPr="00115CFA">
                <w:rPr>
                  <w:rFonts w:ascii="Arial" w:hAnsi="Arial"/>
                  <w:sz w:val="18"/>
                </w:rPr>
                <w:t>.182</w:t>
              </w:r>
            </w:ins>
            <w:del w:id="28" w:author="Author" w:date="2020-01-09T09:35:00Z">
              <w:r w:rsidRPr="00115CFA" w:rsidDel="00255C4F">
                <w:rPr>
                  <w:rFonts w:ascii="Arial" w:hAnsi="Arial"/>
                  <w:sz w:val="18"/>
                </w:rPr>
                <w:delText>.177</w:delText>
              </w:r>
            </w:del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Default="00115CFA">
      <w:pPr>
        <w:sectPr w:rsidR="00115CFA" w:rsidSect="00115CFA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:rsidR="00115CFA" w:rsidRPr="00115CFA" w:rsidRDefault="00115CFA" w:rsidP="00115CF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115CFA">
        <w:rPr>
          <w:rFonts w:ascii="Arial" w:hAnsi="Arial"/>
          <w:b/>
          <w:sz w:val="18"/>
        </w:rPr>
        <w:lastRenderedPageBreak/>
        <w:t>72.  CAUSES OF LOSS – SPECIAL FORM</w:t>
      </w:r>
    </w:p>
    <w:p w:rsidR="00115CFA" w:rsidRPr="00115CFA" w:rsidRDefault="00115CFA" w:rsidP="00115CFA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</w:r>
      <w:r w:rsidRPr="00115CFA">
        <w:rPr>
          <w:rFonts w:ascii="Arial" w:hAnsi="Arial"/>
          <w:b/>
          <w:sz w:val="18"/>
        </w:rPr>
        <w:t>E.2.</w:t>
      </w:r>
      <w:r w:rsidRPr="00115CFA">
        <w:rPr>
          <w:rFonts w:ascii="Arial" w:hAnsi="Arial"/>
          <w:sz w:val="18"/>
        </w:rPr>
        <w:tab/>
        <w:t>Rating Procedure – Property Damage – Other than Builders' Risk</w:t>
      </w:r>
    </w:p>
    <w:p w:rsidR="00115CFA" w:rsidRPr="00115CFA" w:rsidRDefault="00115CFA" w:rsidP="00115C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tab/>
        <w:t>b.(1)</w:t>
      </w:r>
      <w:r w:rsidRPr="00115CFA">
        <w:rPr>
          <w:rFonts w:ascii="Arial" w:hAnsi="Arial"/>
          <w:sz w:val="18"/>
        </w:rPr>
        <w:tab/>
        <w:t xml:space="preserve">Building Coverage – Loss Cost: </w:t>
      </w:r>
      <w:ins w:id="29" w:author="Author" w:date="2020-01-09T09:39:00Z">
        <w:r w:rsidRPr="00115CFA">
          <w:rPr>
            <w:rFonts w:ascii="Arial" w:hAnsi="Arial"/>
            <w:sz w:val="18"/>
          </w:rPr>
          <w:t>.057</w:t>
        </w:r>
      </w:ins>
      <w:del w:id="30" w:author="Author" w:date="2020-01-09T09:39:00Z">
        <w:r w:rsidRPr="00115CFA" w:rsidDel="00B9515D">
          <w:rPr>
            <w:rFonts w:ascii="Arial" w:hAnsi="Arial"/>
            <w:sz w:val="18"/>
          </w:rPr>
          <w:delText>.052</w:delText>
        </w:r>
      </w:del>
    </w:p>
    <w:p w:rsidR="00115CFA" w:rsidRPr="00115CFA" w:rsidRDefault="00115CFA" w:rsidP="00115C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</w:r>
      <w:r w:rsidRPr="00115CFA">
        <w:rPr>
          <w:rFonts w:ascii="Arial" w:hAnsi="Arial"/>
          <w:b/>
          <w:sz w:val="18"/>
        </w:rPr>
        <w:t>c.(2)</w:t>
      </w:r>
      <w:r w:rsidRPr="00115CFA">
        <w:rPr>
          <w:rFonts w:ascii="Arial" w:hAnsi="Arial"/>
          <w:sz w:val="18"/>
        </w:rPr>
        <w:tab/>
        <w:t>Personal Property Coverage – Loss Costs</w:t>
      </w:r>
    </w:p>
    <w:p w:rsidR="00115CFA" w:rsidRPr="00115CFA" w:rsidRDefault="00115CFA" w:rsidP="00115CFA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15CFA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1" w:author="Author" w:date="2020-01-09T09:39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.336</w:t>
              </w:r>
            </w:ins>
            <w:del w:id="32" w:author="Author" w:date="2020-01-09T09:39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.322</w:delText>
              </w:r>
            </w:del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3" w:author="Author" w:date="2020-01-09T09:39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.147</w:t>
              </w:r>
            </w:ins>
            <w:del w:id="34" w:author="Author" w:date="2020-01-09T09:39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.136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5" w:author="Author" w:date="2020-01-09T09:39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.215</w:t>
              </w:r>
            </w:ins>
            <w:del w:id="36" w:author="Author" w:date="2020-01-09T09:39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.197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7" w:author="Author" w:date="2020-01-09T09:40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.185</w:t>
              </w:r>
            </w:ins>
            <w:del w:id="38" w:author="Author" w:date="2020-01-09T09:40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.169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9" w:author="Author" w:date="2020-01-09T09:40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.141</w:t>
              </w:r>
            </w:ins>
            <w:del w:id="40" w:author="Author" w:date="2020-01-09T09:40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.130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1" w:author="Author" w:date="2020-01-09T09:40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.103</w:t>
              </w:r>
            </w:ins>
            <w:del w:id="42" w:author="Author" w:date="2020-01-09T09:40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.095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3" w:author="Author" w:date="2020-01-09T09:40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.101</w:t>
              </w:r>
            </w:ins>
            <w:del w:id="44" w:author="Author" w:date="2020-01-09T09:40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.093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5" w:author="Author" w:date="2020-01-09T09:40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.074</w:t>
              </w:r>
            </w:ins>
            <w:del w:id="46" w:author="Author" w:date="2020-01-09T09:40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.069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ins w:id="47" w:author="Author" w:date="2020-01-09T09:40:00Z">
              <w:r w:rsidRPr="00115CFA">
                <w:rPr>
                  <w:rFonts w:ascii="Arial" w:hAnsi="Arial"/>
                  <w:sz w:val="18"/>
                </w:rPr>
                <w:t>.210</w:t>
              </w:r>
            </w:ins>
            <w:del w:id="48" w:author="Author" w:date="2020-01-09T09:40:00Z">
              <w:r w:rsidRPr="00115CFA" w:rsidDel="00B9515D">
                <w:rPr>
                  <w:rFonts w:ascii="Arial" w:hAnsi="Arial"/>
                  <w:sz w:val="18"/>
                </w:rPr>
                <w:delText>.194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9" w:author="Author" w:date="2020-01-09T09:40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.162</w:t>
              </w:r>
            </w:ins>
            <w:del w:id="50" w:author="Author" w:date="2020-01-09T09:40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.149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1" w:author="Author" w:date="2020-01-09T09:41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.178</w:t>
              </w:r>
            </w:ins>
            <w:del w:id="52" w:author="Author" w:date="2020-01-09T09:41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.163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3" w:author="Author" w:date="2020-01-09T09:41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.135</w:t>
              </w:r>
            </w:ins>
            <w:del w:id="54" w:author="Author" w:date="2020-01-09T09:41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.125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15CFA" w:rsidRPr="00115CFA" w:rsidRDefault="00115CFA" w:rsidP="00115CF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5" w:author="Author" w:date="2020-01-09T09:41:00Z">
              <w:r w:rsidRPr="00115CFA">
                <w:rPr>
                  <w:rFonts w:ascii="Arial" w:hAnsi="Arial" w:cs="Arial"/>
                  <w:color w:val="000000"/>
                  <w:sz w:val="18"/>
                  <w:szCs w:val="18"/>
                </w:rPr>
                <w:t>.219</w:t>
              </w:r>
            </w:ins>
            <w:del w:id="56" w:author="Author" w:date="2020-01-09T09:41:00Z">
              <w:r w:rsidRPr="00115CFA" w:rsidDel="00B9515D">
                <w:rPr>
                  <w:rFonts w:ascii="Arial" w:hAnsi="Arial" w:cs="Arial"/>
                  <w:color w:val="000000"/>
                  <w:sz w:val="18"/>
                  <w:szCs w:val="18"/>
                </w:rPr>
                <w:delText>.203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5CFA" w:rsidRPr="00115CFA" w:rsidRDefault="00115CFA" w:rsidP="00115CF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  <w:hideMark/>
          </w:tcPr>
          <w:p w:rsidR="00115CFA" w:rsidRPr="00115CFA" w:rsidRDefault="00115CFA" w:rsidP="00115CF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CFA" w:rsidRPr="00115CFA" w:rsidRDefault="00115CFA" w:rsidP="00115CFA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CFA" w:rsidRPr="00115CFA" w:rsidRDefault="00115CFA" w:rsidP="00115CFA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smartTag w:uri="urn:schemas-microsoft-com:office:smarttags" w:element="PlaceType">
                  <w:r w:rsidRPr="00115CFA">
                    <w:rPr>
                      <w:rFonts w:ascii="Arial" w:hAnsi="Arial"/>
                      <w:sz w:val="18"/>
                    </w:rPr>
                    <w:t>Providence</w:t>
                  </w:r>
                </w:smartTag>
              </w:smartTag>
            </w:smartTag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15CFA" w:rsidRPr="00115CFA" w:rsidRDefault="00115CFA" w:rsidP="00115CFA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5CFA" w:rsidRPr="00115CFA" w:rsidRDefault="00115CFA" w:rsidP="00115CFA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  <w:trHeight w:val="190"/>
        </w:trPr>
        <w:tc>
          <w:tcPr>
            <w:tcW w:w="200" w:type="dxa"/>
          </w:tcPr>
          <w:p w:rsidR="00115CFA" w:rsidRPr="00115CFA" w:rsidRDefault="00115CFA" w:rsidP="00115C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5CFA" w:rsidRPr="00115CFA" w:rsidRDefault="00115CFA" w:rsidP="00115C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115CFA" w:rsidRPr="00115CFA" w:rsidRDefault="00115CFA" w:rsidP="00115CFA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CFA" w:rsidRPr="00115CFA" w:rsidRDefault="00115CFA" w:rsidP="00115CFA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Default="00115CFA">
      <w:pPr>
        <w:sectPr w:rsidR="00115CFA" w:rsidSect="00115CFA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0.309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0.309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0.309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Government Offices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Drive-in Theaters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Halls and Auditoriums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Hospitals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Funeral Homes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0.523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0.368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0.586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0.529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0.351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0.722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0.650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0.615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0.542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0.506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0.316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Penal Institutions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Schools, Academic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Builders' Risk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Freight Terminals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0.695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0.625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0.558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0.416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0.843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0.762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0.718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0.635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0.591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1.051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0.248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0.523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0.471</w:t>
            </w: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0.369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115CFA" w:rsidRPr="00115CFA" w:rsidRDefault="00115CFA" w:rsidP="00115C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115CFA">
        <w:rPr>
          <w:rFonts w:ascii="Arial" w:hAnsi="Arial"/>
          <w:b/>
          <w:sz w:val="18"/>
        </w:rPr>
        <w:lastRenderedPageBreak/>
        <w:t>85.  BASIC GROUP I CLASS LOSS COSTS</w:t>
      </w:r>
      <w:r w:rsidRPr="00115CFA">
        <w:rPr>
          <w:rFonts w:ascii="Arial" w:hAnsi="Arial"/>
          <w:sz w:val="18"/>
        </w:rPr>
        <w:t xml:space="preserve"> (Cont'd)</w:t>
      </w:r>
    </w:p>
    <w:p w:rsidR="00115CFA" w:rsidRPr="00115CFA" w:rsidRDefault="00115CFA" w:rsidP="00115C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tab/>
        <w:t>All rates are subject to protection class and territorial multipliers.</w:t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  <w:r w:rsidRPr="00115CFA">
        <w:rPr>
          <w:rFonts w:ascii="Arial" w:hAnsi="Arial"/>
          <w:sz w:val="18"/>
        </w:rPr>
        <w:br w:type="column"/>
      </w:r>
    </w:p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  <w:sectPr w:rsidR="00115CFA" w:rsidRPr="00115CFA" w:rsidSect="00115CFA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115CFA" w:rsidRPr="00115CFA" w:rsidTr="007607B1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Mill Yards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Textile Mill Products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Printing</w:t>
            </w: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</w:r>
            <w:r w:rsidRPr="00115C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Frame</w:t>
            </w:r>
            <w:r w:rsidRPr="00115C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Joisted Masonry</w:t>
            </w:r>
            <w:r w:rsidRPr="00115C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Non</w:t>
            </w:r>
            <w:r w:rsidRPr="00115C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115C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Mas. Non-Comb.</w:t>
            </w:r>
            <w:r w:rsidRPr="00115C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Mod. F.R. (5) </w:t>
            </w:r>
            <w:r w:rsidRPr="00115CFA">
              <w:rPr>
                <w:rFonts w:ascii="Arial" w:hAnsi="Arial"/>
                <w:b/>
                <w:sz w:val="18"/>
              </w:rPr>
              <w:br/>
              <w:t>Or</w:t>
            </w:r>
            <w:r w:rsidRPr="00115C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0.516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0.463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0.438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0.387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0.361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0.335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115C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 xml:space="preserve">Entire State (Rhode Island)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t>1.000</w:t>
            </w: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115CFA" w:rsidRPr="00115CFA" w:rsidRDefault="00115CFA" w:rsidP="00115C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5CFA" w:rsidRPr="00115CFA" w:rsidRDefault="00115CFA" w:rsidP="00115C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115CFA" w:rsidRPr="00115CFA" w:rsidTr="007607B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115CFA" w:rsidRPr="00115CFA" w:rsidRDefault="00115CFA" w:rsidP="00115C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115CFA">
              <w:rPr>
                <w:rFonts w:ascii="Arial" w:hAnsi="Arial"/>
                <w:sz w:val="18"/>
              </w:rPr>
              <w:br/>
            </w:r>
          </w:p>
        </w:tc>
      </w:tr>
    </w:tbl>
    <w:p w:rsidR="00115CFA" w:rsidRPr="00115CFA" w:rsidRDefault="00115CFA" w:rsidP="00115CFA">
      <w:pPr>
        <w:spacing w:before="80" w:line="190" w:lineRule="exact"/>
        <w:jc w:val="both"/>
        <w:rPr>
          <w:rFonts w:ascii="Arial" w:hAnsi="Arial"/>
          <w:sz w:val="18"/>
        </w:rPr>
      </w:pPr>
    </w:p>
    <w:p w:rsidR="0024183F" w:rsidRDefault="006808ED"/>
    <w:sectPr w:rsidR="0024183F" w:rsidSect="00115CFA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CFA" w:rsidRDefault="00115CFA" w:rsidP="00115CFA">
      <w:r>
        <w:separator/>
      </w:r>
    </w:p>
  </w:endnote>
  <w:endnote w:type="continuationSeparator" w:id="0">
    <w:p w:rsidR="00115CFA" w:rsidRDefault="00115CFA" w:rsidP="0011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CFA" w:rsidRDefault="00115CFA" w:rsidP="00B71E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15CFA" w:rsidRDefault="00115CFA" w:rsidP="00115C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CFA" w:rsidRPr="00115CFA" w:rsidRDefault="00115CFA" w:rsidP="00115CFA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115CFA">
      <w:rPr>
        <w:rStyle w:val="PageNumber"/>
        <w:rFonts w:ascii="Times New Roman" w:hAnsi="Times New Roman"/>
      </w:rPr>
      <w:t>© Insurance Services Office, Inc., 2020        Rhode Island        CF-2020-</w:t>
    </w:r>
    <w:r w:rsidR="006808ED">
      <w:rPr>
        <w:rStyle w:val="PageNumber"/>
        <w:rFonts w:ascii="Times New Roman" w:hAnsi="Times New Roman"/>
      </w:rPr>
      <w:t>RLA1</w:t>
    </w:r>
    <w:r w:rsidRPr="00115CFA">
      <w:rPr>
        <w:rStyle w:val="PageNumber"/>
        <w:rFonts w:ascii="Times New Roman" w:hAnsi="Times New Roman"/>
      </w:rPr>
      <w:t xml:space="preserve">       E-</w:t>
    </w:r>
    <w:r w:rsidRPr="00115CFA">
      <w:rPr>
        <w:rStyle w:val="PageNumber"/>
        <w:rFonts w:ascii="Times New Roman" w:hAnsi="Times New Roman"/>
      </w:rPr>
      <w:fldChar w:fldCharType="begin"/>
    </w:r>
    <w:r w:rsidRPr="00115CFA">
      <w:rPr>
        <w:rStyle w:val="PageNumber"/>
        <w:rFonts w:ascii="Times New Roman" w:hAnsi="Times New Roman"/>
      </w:rPr>
      <w:instrText xml:space="preserve"> PAGE </w:instrText>
    </w:r>
    <w:r w:rsidRPr="00115CFA">
      <w:rPr>
        <w:rStyle w:val="PageNumber"/>
        <w:rFonts w:ascii="Times New Roman" w:hAnsi="Times New Roman"/>
      </w:rPr>
      <w:fldChar w:fldCharType="separate"/>
    </w:r>
    <w:r w:rsidRPr="00115CFA">
      <w:rPr>
        <w:rStyle w:val="PageNumber"/>
        <w:rFonts w:ascii="Times New Roman" w:hAnsi="Times New Roman"/>
        <w:noProof/>
      </w:rPr>
      <w:t>1</w:t>
    </w:r>
    <w:r w:rsidRPr="00115CFA">
      <w:rPr>
        <w:rStyle w:val="PageNumber"/>
        <w:rFonts w:ascii="Times New Roman" w:hAnsi="Times New Roman"/>
      </w:rPr>
      <w:fldChar w:fldCharType="end"/>
    </w:r>
  </w:p>
  <w:p w:rsidR="00115CFA" w:rsidRPr="00115CFA" w:rsidRDefault="00115CFA" w:rsidP="00115CFA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CFA" w:rsidRDefault="00115CFA" w:rsidP="00115CFA">
      <w:r>
        <w:separator/>
      </w:r>
    </w:p>
  </w:footnote>
  <w:footnote w:type="continuationSeparator" w:id="0">
    <w:p w:rsidR="00115CFA" w:rsidRDefault="00115CFA" w:rsidP="0011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991" w:rsidRDefault="006808ED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  <w:r>
            <w:t>RHODE ISLAND (38)</w:t>
          </w: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  <w:r>
            <w:t>RHODE ISLAND (38)</w:t>
          </w: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  <w:r>
            <w:t>RHODE ISLAND (38)</w:t>
          </w: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  <w:r>
            <w:t>RHODE ISLAND (38)</w:t>
          </w: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  <w:r>
            <w:t>RHODE ISLAND (38)</w:t>
          </w: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  <w:r>
            <w:t>RHODE ISLAND (38)</w:t>
          </w: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  <w:tr w:rsidR="00115CFA">
      <w:trPr>
        <w:cantSplit/>
      </w:trPr>
      <w:tc>
        <w:tcPr>
          <w:tcW w:w="2420" w:type="dxa"/>
        </w:tcPr>
        <w:p w:rsidR="00115CFA" w:rsidRDefault="00115CFA">
          <w:pPr>
            <w:pStyle w:val="Header"/>
          </w:pPr>
        </w:p>
      </w:tc>
      <w:tc>
        <w:tcPr>
          <w:tcW w:w="5440" w:type="dxa"/>
        </w:tcPr>
        <w:p w:rsidR="00115CFA" w:rsidRDefault="00115CFA">
          <w:pPr>
            <w:pStyle w:val="Header"/>
            <w:jc w:val="center"/>
          </w:pPr>
        </w:p>
      </w:tc>
      <w:tc>
        <w:tcPr>
          <w:tcW w:w="2420" w:type="dxa"/>
        </w:tcPr>
        <w:p w:rsidR="00115CFA" w:rsidRDefault="00115CFA">
          <w:pPr>
            <w:pStyle w:val="Header"/>
            <w:jc w:val="right"/>
          </w:pPr>
        </w:p>
      </w:tc>
    </w:tr>
  </w:tbl>
  <w:p w:rsidR="00115CFA" w:rsidRDefault="00115CF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8074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D1C27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736D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95A9A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CFA"/>
    <w:rsid w:val="00115CFA"/>
    <w:rsid w:val="00672139"/>
    <w:rsid w:val="006808ED"/>
    <w:rsid w:val="007D0DE1"/>
    <w:rsid w:val="00B372FC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76341B5B"/>
  <w15:chartTrackingRefBased/>
  <w15:docId w15:val="{FA56D6AF-6DB2-44D9-A1CE-56E0CD0B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5CF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115CFA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115CFA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115CFA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115CFA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5CFA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15CFA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15CFA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15CFA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115CFA"/>
  </w:style>
  <w:style w:type="paragraph" w:styleId="Header">
    <w:name w:val="header"/>
    <w:basedOn w:val="isonormal"/>
    <w:link w:val="HeaderChar"/>
    <w:rsid w:val="00115CFA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115CFA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115CFA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115CFA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115CF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15CFA"/>
    <w:pPr>
      <w:spacing w:before="20" w:after="20"/>
      <w:jc w:val="left"/>
    </w:pPr>
  </w:style>
  <w:style w:type="paragraph" w:customStyle="1" w:styleId="isonormal">
    <w:name w:val="isonormal"/>
    <w:rsid w:val="00115CFA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115CF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15CF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15CF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15CF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15CF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15CF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15CF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15CF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15CF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15CFA"/>
    <w:pPr>
      <w:keepLines/>
    </w:pPr>
  </w:style>
  <w:style w:type="paragraph" w:customStyle="1" w:styleId="blocktext10">
    <w:name w:val="blocktext10"/>
    <w:basedOn w:val="isonormal"/>
    <w:rsid w:val="00115CFA"/>
    <w:pPr>
      <w:keepLines/>
      <w:ind w:left="2700"/>
    </w:pPr>
  </w:style>
  <w:style w:type="paragraph" w:customStyle="1" w:styleId="blocktext2">
    <w:name w:val="blocktext2"/>
    <w:basedOn w:val="isonormal"/>
    <w:rsid w:val="00115CFA"/>
    <w:pPr>
      <w:keepLines/>
      <w:ind w:left="300"/>
    </w:pPr>
  </w:style>
  <w:style w:type="paragraph" w:customStyle="1" w:styleId="blocktext3">
    <w:name w:val="blocktext3"/>
    <w:basedOn w:val="isonormal"/>
    <w:rsid w:val="00115CFA"/>
    <w:pPr>
      <w:keepLines/>
      <w:ind w:left="600"/>
    </w:pPr>
  </w:style>
  <w:style w:type="paragraph" w:customStyle="1" w:styleId="blocktext4">
    <w:name w:val="blocktext4"/>
    <w:basedOn w:val="isonormal"/>
    <w:rsid w:val="00115CFA"/>
    <w:pPr>
      <w:keepLines/>
      <w:ind w:left="900"/>
    </w:pPr>
  </w:style>
  <w:style w:type="paragraph" w:customStyle="1" w:styleId="blocktext5">
    <w:name w:val="blocktext5"/>
    <w:basedOn w:val="isonormal"/>
    <w:rsid w:val="00115CFA"/>
    <w:pPr>
      <w:keepLines/>
      <w:ind w:left="1200"/>
    </w:pPr>
  </w:style>
  <w:style w:type="paragraph" w:customStyle="1" w:styleId="blocktext6">
    <w:name w:val="blocktext6"/>
    <w:basedOn w:val="isonormal"/>
    <w:rsid w:val="00115CFA"/>
    <w:pPr>
      <w:keepLines/>
      <w:ind w:left="1500"/>
    </w:pPr>
  </w:style>
  <w:style w:type="paragraph" w:customStyle="1" w:styleId="blocktext7">
    <w:name w:val="blocktext7"/>
    <w:basedOn w:val="isonormal"/>
    <w:rsid w:val="00115CFA"/>
    <w:pPr>
      <w:keepLines/>
      <w:ind w:left="1800"/>
    </w:pPr>
  </w:style>
  <w:style w:type="paragraph" w:customStyle="1" w:styleId="blocktext8">
    <w:name w:val="blocktext8"/>
    <w:basedOn w:val="isonormal"/>
    <w:rsid w:val="00115CFA"/>
    <w:pPr>
      <w:keepLines/>
      <w:ind w:left="2100"/>
    </w:pPr>
  </w:style>
  <w:style w:type="paragraph" w:customStyle="1" w:styleId="blocktext9">
    <w:name w:val="blocktext9"/>
    <w:basedOn w:val="isonormal"/>
    <w:rsid w:val="00115CF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15CF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15CFA"/>
    <w:pPr>
      <w:jc w:val="center"/>
    </w:pPr>
    <w:rPr>
      <w:b/>
    </w:rPr>
  </w:style>
  <w:style w:type="paragraph" w:customStyle="1" w:styleId="ctoutlinetxt1">
    <w:name w:val="ctoutlinetxt1"/>
    <w:basedOn w:val="isonormal"/>
    <w:rsid w:val="00115CF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15CF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15CF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15CF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15CFA"/>
    <w:rPr>
      <w:b/>
    </w:rPr>
  </w:style>
  <w:style w:type="paragraph" w:customStyle="1" w:styleId="icblock">
    <w:name w:val="i/cblock"/>
    <w:basedOn w:val="isonormal"/>
    <w:rsid w:val="00115CF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15CFA"/>
  </w:style>
  <w:style w:type="paragraph" w:styleId="MacroText">
    <w:name w:val="macro"/>
    <w:link w:val="MacroTextChar"/>
    <w:rsid w:val="00115C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115CFA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115CF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15CF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15CF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15CF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15CF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15CF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15CF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15CF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15CF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15CF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15CF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15CF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15CF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15CF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15CF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15CF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15CF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15CF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15CF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115CFA"/>
  </w:style>
  <w:style w:type="character" w:customStyle="1" w:styleId="rulelink">
    <w:name w:val="rulelink"/>
    <w:rsid w:val="00115CFA"/>
    <w:rPr>
      <w:b/>
    </w:rPr>
  </w:style>
  <w:style w:type="paragraph" w:styleId="Signature">
    <w:name w:val="Signature"/>
    <w:basedOn w:val="Normal"/>
    <w:link w:val="SignatureChar"/>
    <w:rsid w:val="00115CFA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115CFA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115CF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15CF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15CFA"/>
    <w:pPr>
      <w:spacing w:before="0" w:line="160" w:lineRule="exact"/>
    </w:pPr>
  </w:style>
  <w:style w:type="character" w:customStyle="1" w:styleId="spotlinksource">
    <w:name w:val="spotlinksource"/>
    <w:rsid w:val="00115CFA"/>
    <w:rPr>
      <w:b/>
    </w:rPr>
  </w:style>
  <w:style w:type="character" w:customStyle="1" w:styleId="spotlinktarget">
    <w:name w:val="spotlinktarget"/>
    <w:rsid w:val="00115CFA"/>
    <w:rPr>
      <w:b/>
    </w:rPr>
  </w:style>
  <w:style w:type="paragraph" w:customStyle="1" w:styleId="subcap">
    <w:name w:val="subcap"/>
    <w:basedOn w:val="isonormal"/>
    <w:rsid w:val="00115CF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15CF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15CFA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115CFA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115CFA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15CFA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115CFA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115CF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15CF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15CF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15CF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15CFA"/>
    <w:pPr>
      <w:jc w:val="left"/>
    </w:pPr>
    <w:rPr>
      <w:b/>
    </w:rPr>
  </w:style>
  <w:style w:type="character" w:customStyle="1" w:styleId="tablelink">
    <w:name w:val="tablelink"/>
    <w:rsid w:val="00115CFA"/>
    <w:rPr>
      <w:b/>
    </w:rPr>
  </w:style>
  <w:style w:type="paragraph" w:customStyle="1" w:styleId="tabletext00">
    <w:name w:val="tabletext0/0"/>
    <w:basedOn w:val="isonormal"/>
    <w:rsid w:val="00115CFA"/>
    <w:pPr>
      <w:spacing w:before="0"/>
      <w:jc w:val="left"/>
    </w:pPr>
  </w:style>
  <w:style w:type="paragraph" w:customStyle="1" w:styleId="tabletext01">
    <w:name w:val="tabletext0/1"/>
    <w:basedOn w:val="isonormal"/>
    <w:rsid w:val="00115CFA"/>
    <w:pPr>
      <w:spacing w:before="0" w:after="20"/>
      <w:jc w:val="left"/>
    </w:pPr>
  </w:style>
  <w:style w:type="paragraph" w:customStyle="1" w:styleId="tabletext10">
    <w:name w:val="tabletext1/0"/>
    <w:basedOn w:val="isonormal"/>
    <w:rsid w:val="00115CFA"/>
    <w:pPr>
      <w:spacing w:before="20"/>
      <w:jc w:val="left"/>
    </w:pPr>
  </w:style>
  <w:style w:type="paragraph" w:customStyle="1" w:styleId="tabletext40">
    <w:name w:val="tabletext4/0"/>
    <w:basedOn w:val="isonormal"/>
    <w:rsid w:val="00115CFA"/>
    <w:pPr>
      <w:jc w:val="left"/>
    </w:pPr>
  </w:style>
  <w:style w:type="paragraph" w:customStyle="1" w:styleId="tabletext44">
    <w:name w:val="tabletext4/4"/>
    <w:basedOn w:val="isonormal"/>
    <w:rsid w:val="00115CFA"/>
    <w:pPr>
      <w:spacing w:after="80"/>
      <w:jc w:val="left"/>
    </w:pPr>
  </w:style>
  <w:style w:type="paragraph" w:customStyle="1" w:styleId="terr2colblock1">
    <w:name w:val="terr2colblock1"/>
    <w:basedOn w:val="isonormal"/>
    <w:rsid w:val="00115CF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15CF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15CF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15CF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15CF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15CF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15CF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15CF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15CFA"/>
  </w:style>
  <w:style w:type="paragraph" w:customStyle="1" w:styleId="tabletext1">
    <w:name w:val="tabletext1"/>
    <w:rsid w:val="00115CFA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115CFA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115CFA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115CFA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115CF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15CF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15CF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15CF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15CF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15CF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15CF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15CFA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115CF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15CF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15CF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15CFA"/>
  </w:style>
  <w:style w:type="paragraph" w:customStyle="1" w:styleId="spacesingle">
    <w:name w:val="spacesingle"/>
    <w:basedOn w:val="isonormal"/>
    <w:next w:val="isonormal"/>
    <w:rsid w:val="00115CF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LI-CF-2020-026 - 004 - Loss Costs.docx</DocumentName>
    <LOB xmlns="284cf17f-426a-42b5-8b6d-39684653dd2f">7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Loss Costs;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2020-03-20T04:00:00+00:00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8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LI-CF-2020-026</CircularNumber>
    <Filings xmlns="284cf17f-426a-42b5-8b6d-39684653dd2f" xsi:nil="true"/>
    <KeyMessage xmlns="284cf17f-426a-42b5-8b6d-39684653dd2f">Revised advisory prospective loss costs reflecting a statewide loss cost level change of +6.0% have been filed.</KeyMessage>
    <PDFSignOffNotification xmlns="284cf17f-426a-42b5-8b6d-39684653dd2f">false</PDFSignOffNotification>
    <CircularDocDescription xmlns="284cf17f-426a-42b5-8b6d-39684653dd2f">Loss Costs</CircularDocDescription>
    <Date_x0020_Modified xmlns="284cf17f-426a-42b5-8b6d-39684653dd2f">2020-03-04T05:00:00+00:00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29149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RHODE ISLAND COMMERCIAL FIRE AND ALLIED LINES ADVISORY PROSPECTIVE LOSS COST REVISION FILED; EXHIBITS NEWLY PRESENTED IN EXCEL</CircularTitle>
    <StatisticalService xmlns="284cf17f-426a-42b5-8b6d-39684653dd2f"/>
    <AuthorId xmlns="284cf17f-426a-42b5-8b6d-39684653dd2f">i64950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467123-EF60-4E6C-9DC7-B5991FA08BDE}"/>
</file>

<file path=customXml/itemProps2.xml><?xml version="1.0" encoding="utf-8"?>
<ds:datastoreItem xmlns:ds="http://schemas.openxmlformats.org/officeDocument/2006/customXml" ds:itemID="{DE974BD8-3D98-4397-87B7-BF1C89F084C1}"/>
</file>

<file path=customXml/itemProps3.xml><?xml version="1.0" encoding="utf-8"?>
<ds:datastoreItem xmlns:ds="http://schemas.openxmlformats.org/officeDocument/2006/customXml" ds:itemID="{E9148B1A-5ED2-429F-95F4-16ACFBB14E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3222</Words>
  <Characters>17655</Characters>
  <Application>Microsoft Office Word</Application>
  <DocSecurity>0</DocSecurity>
  <Lines>2800</Lines>
  <Paragraphs>1828</Paragraphs>
  <ScaleCrop>false</ScaleCrop>
  <Company/>
  <LinksUpToDate>false</LinksUpToDate>
  <CharactersWithSpaces>21140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DeLuco, Rachel</cp:lastModifiedBy>
  <cp:revision>2</cp:revision>
  <dcterms:created xsi:type="dcterms:W3CDTF">2020-01-16T21:09:00Z</dcterms:created>
  <dcterms:modified xsi:type="dcterms:W3CDTF">2020-03-03T14:45:00Z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0x0101002A7B4D783DF0499AA9CFFB0BDFDF2D2C00CB00C863CB8C1547902AA8E1AACFBF68</vt:lpwstr>
  </property>
  <property fmtid="{D5CDD505-2E9C-101B-9397-08002B2CF9AE}" pid="3" name="Service1">
    <vt:lpwstr>LC</vt:lpwstr>
  </property>
  <property fmtid="{D5CDD505-2E9C-101B-9397-08002B2CF9AE}" pid="4" name="Jurs">
    <vt:lpwstr>42;#RI</vt:lpwstr>
  </property>
  <property fmtid="{D5CDD505-2E9C-101B-9397-08002B2CF9AE}" pid="5" name="CircularComments">
    <vt:lpwstr>Filing Exhibits need updating for page numbering and blank page issues, per my email. Thanks\\user\\I70758 - Apgar,Kelly, 03/18/2020 - 01:49 PM\\new\\Please replace the Filing Exhibits file with one that includes the necessary data. The file added is empty. Thanks\\user\\I70758 - Apgar,Kelly, 03/18/2020 - 07:45 AM</vt:lpwstr>
  </property>
  <property fmtid="{D5CDD505-2E9C-101B-9397-08002B2CF9AE}" pid="6" name="_docset_NoMedatataSyncRequired">
    <vt:lpwstr>False</vt:lpwstr>
  </property>
  <property fmtid="{D5CDD505-2E9C-101B-9397-08002B2CF9AE}" pid="7" name="PSDId">
    <vt:lpwstr/>
  </property>
  <property fmtid="{D5CDD505-2E9C-101B-9397-08002B2CF9AE}" pid="8" name="PSDName">
    <vt:lpwstr/>
  </property>
</Properties>
</file>