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6F" w:rsidRDefault="0036116F" w:rsidP="004A5B00">
      <w:pPr>
        <w:pStyle w:val="boxrule"/>
      </w:pPr>
      <w:r>
        <w:t>100.  INCREASED LIABILITY LIMITS</w:t>
      </w:r>
    </w:p>
    <w:p w:rsidR="0036116F" w:rsidRDefault="0036116F" w:rsidP="004A5B00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4A5B0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3C75F2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4A5B00">
            <w:pPr>
              <w:pStyle w:val="tablehead"/>
            </w:pPr>
            <w:bookmarkStart w:id="0" w:name="_GoBack" w:colFirst="13" w:colLast="13"/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1" w:author="Author" w:date="2020-03-11T08:26:00Z">
              <w:r w:rsidDel="002210D4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7CA8" w:rsidRDefault="00057CA8" w:rsidP="004A5B00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BA63F1" w:rsidTr="003C75F2">
        <w:trPr>
          <w:cantSplit/>
          <w:trHeight w:val="190"/>
        </w:trPr>
        <w:tc>
          <w:tcPr>
            <w:tcW w:w="200" w:type="dxa"/>
          </w:tcPr>
          <w:p w:rsidR="00BA63F1" w:rsidRDefault="00BA63F1" w:rsidP="004A5B00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:rsidR="00BA63F1" w:rsidRDefault="00BA63F1" w:rsidP="004A5B00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A63F1" w:rsidRDefault="007162C3" w:rsidP="004A5B00">
            <w:pPr>
              <w:pStyle w:val="tabletext11"/>
              <w:jc w:val="right"/>
            </w:pPr>
            <w:ins w:id="2" w:author="Author" w:date="2020-03-06T10:21:00Z">
              <w:r w:rsidRPr="007162C3">
                <w:t>0.72</w:t>
              </w:r>
            </w:ins>
            <w:del w:id="3" w:author="Author" w:date="2020-03-06T10:21:00Z">
              <w:r w:rsidR="00BA63F1" w:rsidDel="007162C3">
                <w:delText>0.73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A63F1" w:rsidRDefault="007162C3" w:rsidP="004A5B00">
            <w:pPr>
              <w:pStyle w:val="tabletext11"/>
              <w:jc w:val="right"/>
            </w:pPr>
            <w:ins w:id="4" w:author="Author" w:date="2020-03-06T10:23:00Z">
              <w:r>
                <w:t>0.70</w:t>
              </w:r>
            </w:ins>
            <w:del w:id="5" w:author="Author" w:date="2020-03-06T10:23:00Z">
              <w:r w:rsidR="00BA63F1" w:rsidDel="007162C3">
                <w:delText>0.72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A63F1" w:rsidRDefault="007162C3" w:rsidP="004A5B00">
            <w:pPr>
              <w:pStyle w:val="tabletext11"/>
              <w:jc w:val="right"/>
            </w:pPr>
            <w:ins w:id="6" w:author="Author" w:date="2020-03-06T10:25:00Z">
              <w:r w:rsidRPr="007162C3">
                <w:t>0.67</w:t>
              </w:r>
            </w:ins>
            <w:del w:id="7" w:author="Author" w:date="2020-03-06T10:25:00Z">
              <w:r w:rsidR="00BA63F1" w:rsidDel="007162C3">
                <w:delText>0.68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A63F1" w:rsidRDefault="007162C3" w:rsidP="004A5B00">
            <w:pPr>
              <w:pStyle w:val="tabletext11"/>
              <w:jc w:val="right"/>
            </w:pPr>
            <w:ins w:id="8" w:author="Author" w:date="2020-03-06T10:19:00Z">
              <w:r>
                <w:t>0.65</w:t>
              </w:r>
            </w:ins>
            <w:del w:id="9" w:author="Author" w:date="2020-03-06T10:19:00Z">
              <w:r w:rsidR="00BA63F1" w:rsidDel="007162C3">
                <w:delText>0.66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A63F1" w:rsidRDefault="007162C3" w:rsidP="004A5B00">
            <w:pPr>
              <w:pStyle w:val="tabletext11"/>
              <w:jc w:val="right"/>
            </w:pPr>
            <w:ins w:id="10" w:author="Author" w:date="2020-03-06T10:27:00Z">
              <w:r w:rsidRPr="007162C3">
                <w:t>0.72</w:t>
              </w:r>
            </w:ins>
            <w:del w:id="11" w:author="Author" w:date="2020-03-06T10:27:00Z">
              <w:r w:rsidR="00BA63F1" w:rsidDel="007162C3">
                <w:delText>0.73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</w:tr>
      <w:tr w:rsidR="00BA63F1" w:rsidTr="00797643">
        <w:trPr>
          <w:cantSplit/>
          <w:trHeight w:val="190"/>
        </w:trPr>
        <w:tc>
          <w:tcPr>
            <w:tcW w:w="200" w:type="dxa"/>
          </w:tcPr>
          <w:p w:rsidR="00BA63F1" w:rsidRDefault="00BA63F1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BA63F1" w:rsidRPr="00DD5462" w:rsidRDefault="00BA63F1" w:rsidP="004A5B00">
            <w:pPr>
              <w:pStyle w:val="tabletext11"/>
              <w:jc w:val="right"/>
            </w:pPr>
            <w:r w:rsidRPr="00DD5462">
              <w:t>85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4606A" w:rsidP="004A5B00">
            <w:pPr>
              <w:pStyle w:val="tabletext11"/>
              <w:jc w:val="right"/>
            </w:pPr>
            <w: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7162C3" w:rsidP="004A5B00">
            <w:pPr>
              <w:pStyle w:val="tabletext11"/>
              <w:jc w:val="right"/>
            </w:pPr>
            <w:ins w:id="12" w:author="Author" w:date="2020-03-06T10:23:00Z">
              <w:r w:rsidRPr="007162C3">
                <w:t>0.96</w:t>
              </w:r>
            </w:ins>
            <w:del w:id="13" w:author="Author" w:date="2020-03-06T10:23:00Z">
              <w:r w:rsidR="00B4606A" w:rsidDel="007162C3">
                <w:delText>0.97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4606A" w:rsidP="004A5B00">
            <w:pPr>
              <w:pStyle w:val="tabletext11"/>
              <w:jc w:val="right"/>
            </w:pPr>
            <w: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97643" w:rsidRDefault="00577E32" w:rsidP="004A5B00">
            <w:pPr>
              <w:pStyle w:val="tabletext11"/>
              <w:jc w:val="right"/>
            </w:pPr>
            <w: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  <w:r w:rsidRPr="00DD5462"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</w:tr>
      <w:bookmarkEnd w:id="0"/>
      <w:tr w:rsidR="003C7AE4" w:rsidTr="00797643">
        <w:trPr>
          <w:cantSplit/>
          <w:trHeight w:val="190"/>
        </w:trPr>
        <w:tc>
          <w:tcPr>
            <w:tcW w:w="200" w:type="dxa"/>
          </w:tcPr>
          <w:p w:rsidR="003C7AE4" w:rsidRDefault="003C7AE4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Pr="00DD5462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Pr="00DD5462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4" w:author="Author" w:date="2020-03-06T10:21:00Z">
              <w:r w:rsidRPr="00A560A0">
                <w:t>1.05</w:t>
              </w:r>
            </w:ins>
            <w:del w:id="15" w:author="Author" w:date="2020-03-06T10:21:00Z">
              <w:r w:rsidDel="004C78FF">
                <w:delText>1.04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6" w:author="Author" w:date="2020-03-06T10:21:00Z">
              <w:r w:rsidRPr="00A560A0">
                <w:t>1.09</w:t>
              </w:r>
            </w:ins>
            <w:del w:id="17" w:author="Author" w:date="2020-03-06T10:21:00Z">
              <w:r w:rsidRPr="00834250" w:rsidDel="004C78FF">
                <w:delText>1.08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8" w:author="Author" w:date="2020-03-06T10:23:00Z">
              <w:r w:rsidRPr="00DA4440">
                <w:t>1.10</w:t>
              </w:r>
            </w:ins>
            <w:del w:id="19" w:author="Author" w:date="2020-03-06T10:23:00Z">
              <w:r w:rsidDel="0025226C">
                <w:delText>1.09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20" w:author="Author" w:date="2020-03-06T10:25:00Z">
              <w:r w:rsidRPr="007162C3">
                <w:t>1.11</w:t>
              </w:r>
            </w:ins>
            <w:del w:id="21" w:author="Author" w:date="2020-03-06T10:25:00Z">
              <w:r w:rsidDel="007162C3">
                <w:delText>1.10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22" w:author="Author" w:date="2020-03-06T10:20:00Z">
              <w:r w:rsidRPr="002E247F">
                <w:t>1.13</w:t>
              </w:r>
            </w:ins>
            <w:del w:id="23" w:author="Author" w:date="2020-03-06T10:20:00Z">
              <w:r w:rsidDel="00AE0AD7"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24" w:author="Author" w:date="2020-03-06T10:23:00Z">
              <w:r w:rsidRPr="00DA4440">
                <w:t>1.18</w:t>
              </w:r>
            </w:ins>
            <w:del w:id="25" w:author="Author" w:date="2020-03-06T10:23:00Z">
              <w:r w:rsidDel="0025226C">
                <w:delText>1.15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26" w:author="Author" w:date="2020-03-06T10:20:00Z">
              <w:r w:rsidRPr="002E247F">
                <w:t>1.24</w:t>
              </w:r>
            </w:ins>
            <w:del w:id="27" w:author="Author" w:date="2020-03-06T10:20:00Z">
              <w:r w:rsidDel="00AE0AD7"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3C7AE4" w:rsidTr="00797643">
        <w:trPr>
          <w:cantSplit/>
          <w:trHeight w:val="190"/>
        </w:trPr>
        <w:tc>
          <w:tcPr>
            <w:tcW w:w="200" w:type="dxa"/>
          </w:tcPr>
          <w:p w:rsidR="003C7AE4" w:rsidRDefault="003C7AE4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Default="003C7AE4" w:rsidP="004A5B0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Pr="00DD5462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Pr="00DD5462" w:rsidRDefault="003C7AE4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3C7AE4" w:rsidRPr="00DD5462" w:rsidRDefault="003C7AE4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7AE4" w:rsidRDefault="003C7AE4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28" w:author="Author" w:date="2020-03-06T10:23:00Z">
              <w:r w:rsidRPr="008160A5">
                <w:t>1.25</w:t>
              </w:r>
            </w:ins>
            <w:del w:id="29" w:author="Author" w:date="2020-03-06T10:23:00Z">
              <w:r w:rsidRPr="00DA04AC" w:rsidDel="00581B89">
                <w:delText>1.21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30" w:author="Author" w:date="2020-03-06T10:25:00Z">
              <w:r w:rsidRPr="004D3501">
                <w:t>1.25</w:t>
              </w:r>
            </w:ins>
            <w:del w:id="31" w:author="Author" w:date="2020-03-06T10:25:00Z">
              <w:r w:rsidDel="00A265D9">
                <w:delText>1.24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32" w:author="Author" w:date="2020-03-06T10:20:00Z">
              <w:r w:rsidRPr="002B0CA0">
                <w:t>1.32</w:t>
              </w:r>
            </w:ins>
            <w:del w:id="33" w:author="Author" w:date="2020-03-06T10:20:00Z">
              <w:r w:rsidRPr="00A023AD" w:rsidDel="00D860A6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765A95"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34" w:author="Author" w:date="2020-03-06T10:23:00Z">
              <w:r w:rsidRPr="008160A5">
                <w:t>1.31</w:t>
              </w:r>
            </w:ins>
            <w:del w:id="35" w:author="Author" w:date="2020-03-06T10:23:00Z">
              <w:r w:rsidRPr="00DA04AC" w:rsidDel="00581B89">
                <w:delText>1.26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36" w:author="Author" w:date="2020-03-06T10:25:00Z">
              <w:r w:rsidRPr="004D3501">
                <w:t>1.30</w:t>
              </w:r>
            </w:ins>
            <w:del w:id="37" w:author="Author" w:date="2020-03-06T10:25:00Z">
              <w:r w:rsidDel="00A265D9">
                <w:delText>1.29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38" w:author="Author" w:date="2020-03-06T10:20:00Z">
              <w:r w:rsidRPr="002B0CA0">
                <w:t>1.40</w:t>
              </w:r>
            </w:ins>
            <w:del w:id="39" w:author="Author" w:date="2020-03-06T10:20:00Z">
              <w:r w:rsidRPr="00A023AD" w:rsidDel="00D860A6">
                <w:delText>1.37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 w:rsidRPr="00765A95"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40" w:author="Author" w:date="2020-03-06T10:23:00Z">
              <w:r w:rsidRPr="008160A5">
                <w:t>1.36</w:t>
              </w:r>
            </w:ins>
            <w:del w:id="41" w:author="Author" w:date="2020-03-06T10:23:00Z">
              <w:r w:rsidDel="00581B89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42" w:author="Author" w:date="2020-03-06T10:25:00Z">
              <w:r w:rsidRPr="004D3501">
                <w:t>1.35</w:t>
              </w:r>
            </w:ins>
            <w:del w:id="43" w:author="Author" w:date="2020-03-06T10:25:00Z">
              <w:r w:rsidDel="00A265D9">
                <w:delText>1.34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44" w:author="Author" w:date="2020-03-06T10:20:00Z">
              <w:r w:rsidRPr="002B0CA0">
                <w:t>1.47</w:t>
              </w:r>
            </w:ins>
            <w:del w:id="45" w:author="Author" w:date="2020-03-06T10:20:00Z">
              <w:r w:rsidRPr="00A023AD" w:rsidDel="00D860A6">
                <w:delText>1.43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46" w:author="Author" w:date="2020-03-06T10:27:00Z">
              <w:r w:rsidRPr="00225551">
                <w:t>1.26</w:t>
              </w:r>
            </w:ins>
            <w:del w:id="47" w:author="Author" w:date="2020-03-06T10:27:00Z">
              <w:r w:rsidDel="002748BF">
                <w:delText>1.27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48" w:author="Author" w:date="2020-03-06T10:22:00Z">
              <w:r w:rsidRPr="007162C3">
                <w:t>1.32</w:t>
              </w:r>
            </w:ins>
            <w:del w:id="49" w:author="Author" w:date="2020-03-06T10:22:00Z">
              <w:r w:rsidRPr="00765A95" w:rsidDel="007162C3">
                <w:delText>1.31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50" w:author="Author" w:date="2020-03-06T10:23:00Z">
              <w:r w:rsidRPr="008160A5">
                <w:t>1.41</w:t>
              </w:r>
            </w:ins>
            <w:del w:id="51" w:author="Author" w:date="2020-03-06T10:23:00Z">
              <w:r w:rsidDel="00581B89">
                <w:delText>1.34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52" w:author="Author" w:date="2020-03-06T10:25:00Z">
              <w:r w:rsidRPr="004D3501">
                <w:t>1.39</w:t>
              </w:r>
            </w:ins>
            <w:del w:id="53" w:author="Author" w:date="2020-03-06T10:25:00Z">
              <w:r w:rsidDel="00A265D9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54" w:author="Author" w:date="2020-03-06T10:20:00Z">
              <w:r w:rsidRPr="002B0CA0">
                <w:t>1.53</w:t>
              </w:r>
            </w:ins>
            <w:del w:id="55" w:author="Author" w:date="2020-03-06T10:20:00Z">
              <w:r w:rsidRPr="00A023AD" w:rsidDel="00D860A6">
                <w:delText>1.49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56" w:author="Author" w:date="2020-03-06T10:27:00Z">
              <w:r w:rsidRPr="00225551">
                <w:t>1.29</w:t>
              </w:r>
            </w:ins>
            <w:del w:id="57" w:author="Author" w:date="2020-03-06T10:27:00Z">
              <w:r w:rsidDel="002748BF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58" w:author="Author" w:date="2020-03-06T10:22:00Z">
              <w:r w:rsidRPr="007162C3">
                <w:t>1.38</w:t>
              </w:r>
            </w:ins>
            <w:del w:id="59" w:author="Author" w:date="2020-03-06T10:22:00Z">
              <w:r w:rsidDel="007162C3">
                <w:delText>1.37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60" w:author="Author" w:date="2020-03-06T10:24:00Z">
              <w:r w:rsidRPr="007162C3">
                <w:t>1.50</w:t>
              </w:r>
            </w:ins>
            <w:del w:id="61" w:author="Author" w:date="2020-03-06T10:24:00Z">
              <w:r w:rsidDel="007162C3">
                <w:delText>1.41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62" w:author="Author" w:date="2020-03-06T10:26:00Z">
              <w:r w:rsidRPr="007162C3">
                <w:t>1.47</w:t>
              </w:r>
            </w:ins>
            <w:del w:id="63" w:author="Author" w:date="2020-03-06T10:26:00Z">
              <w:r w:rsidDel="007162C3">
                <w:delText>1.46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64" w:author="Author" w:date="2020-03-06T10:20:00Z">
              <w:r w:rsidRPr="002B0CA0">
                <w:t>1.64</w:t>
              </w:r>
            </w:ins>
            <w:del w:id="65" w:author="Author" w:date="2020-03-06T10:20:00Z">
              <w:r w:rsidRPr="00A023AD" w:rsidDel="00D860A6"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66" w:author="Author" w:date="2020-03-06T10:28:00Z">
              <w:r w:rsidRPr="007162C3">
                <w:t>1.34</w:t>
              </w:r>
            </w:ins>
            <w:del w:id="67" w:author="Author" w:date="2020-03-06T10:28:00Z">
              <w:r w:rsidDel="007162C3">
                <w:delText>1.35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BA63F1" w:rsidTr="00797643">
        <w:trPr>
          <w:cantSplit/>
          <w:trHeight w:val="190"/>
        </w:trPr>
        <w:tc>
          <w:tcPr>
            <w:tcW w:w="200" w:type="dxa"/>
          </w:tcPr>
          <w:p w:rsidR="00BA63F1" w:rsidRDefault="00BA63F1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</w:tr>
      <w:tr w:rsidR="007162C3" w:rsidTr="008E2E55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68" w:author="Author" w:date="2020-03-06T10:22:00Z">
              <w:r w:rsidRPr="00D449F2">
                <w:t>1.43</w:t>
              </w:r>
            </w:ins>
            <w:del w:id="69" w:author="Author" w:date="2020-03-06T10:22:00Z">
              <w:r w:rsidDel="00BF06CC">
                <w:delText>1.42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70" w:author="Author" w:date="2020-03-06T10:24:00Z">
              <w:r w:rsidRPr="007250ED">
                <w:t>1.57</w:t>
              </w:r>
            </w:ins>
            <w:del w:id="71" w:author="Author" w:date="2020-03-06T10:24:00Z">
              <w:r w:rsidDel="003A1E83">
                <w:delText>1.47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72" w:author="Author" w:date="2020-03-06T10:26:00Z">
              <w:r w:rsidRPr="00145948">
                <w:t>1.54</w:t>
              </w:r>
            </w:ins>
            <w:del w:id="73" w:author="Author" w:date="2020-03-06T10:26:00Z">
              <w:r w:rsidDel="0074046A">
                <w:delText>1.52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74" w:author="Author" w:date="2020-03-06T10:20:00Z">
              <w:r w:rsidRPr="00746C57">
                <w:t>1.74</w:t>
              </w:r>
            </w:ins>
            <w:del w:id="75" w:author="Author" w:date="2020-03-06T10:20:00Z">
              <w:r w:rsidDel="00F469BB">
                <w:rPr>
                  <w:rFonts w:cs="Arial"/>
                  <w:color w:val="000000"/>
                  <w:szCs w:val="18"/>
                </w:rPr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76" w:author="Author" w:date="2020-03-06T10:22:00Z">
              <w:r w:rsidRPr="00D449F2">
                <w:t>1.49</w:t>
              </w:r>
            </w:ins>
            <w:del w:id="77" w:author="Author" w:date="2020-03-06T10:22:00Z">
              <w:r w:rsidDel="00BF06CC">
                <w:delText>1.48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78" w:author="Author" w:date="2020-03-06T10:24:00Z">
              <w:r w:rsidRPr="007250ED">
                <w:t>1.67</w:t>
              </w:r>
            </w:ins>
            <w:del w:id="79" w:author="Author" w:date="2020-03-06T10:24:00Z">
              <w:r w:rsidDel="003A1E83">
                <w:delText>1.55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80" w:author="Author" w:date="2020-03-06T10:26:00Z">
              <w:r w:rsidRPr="00145948">
                <w:t>1.62</w:t>
              </w:r>
            </w:ins>
            <w:del w:id="81" w:author="Author" w:date="2020-03-06T10:26:00Z">
              <w:r w:rsidDel="0074046A">
                <w:delText>1.60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82" w:author="Author" w:date="2020-03-06T10:20:00Z">
              <w:r w:rsidRPr="00746C57">
                <w:t>1.86</w:t>
              </w:r>
            </w:ins>
            <w:del w:id="83" w:author="Author" w:date="2020-03-06T10:20:00Z">
              <w:r w:rsidRPr="00943C23" w:rsidDel="00F469BB">
                <w:delText>1.78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84" w:author="Author" w:date="2020-03-06T10:28:00Z">
              <w:r w:rsidRPr="00F2680B">
                <w:t>1.44</w:t>
              </w:r>
            </w:ins>
            <w:del w:id="85" w:author="Author" w:date="2020-03-06T10:28:00Z">
              <w:r w:rsidDel="004C6C80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86" w:author="Author" w:date="2020-03-06T10:22:00Z">
              <w:r w:rsidRPr="00D449F2">
                <w:t>1.58</w:t>
              </w:r>
            </w:ins>
            <w:del w:id="87" w:author="Author" w:date="2020-03-06T10:22:00Z">
              <w:r w:rsidDel="00BF06CC">
                <w:delText>1.56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88" w:author="Author" w:date="2020-03-06T10:24:00Z">
              <w:r w:rsidRPr="007250ED">
                <w:t>1.79</w:t>
              </w:r>
            </w:ins>
            <w:del w:id="89" w:author="Author" w:date="2020-03-06T10:24:00Z">
              <w:r w:rsidDel="003A1E83">
                <w:delText>1.66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90" w:author="Author" w:date="2020-03-06T10:26:00Z">
              <w:r w:rsidRPr="00145948">
                <w:t>1.73</w:t>
              </w:r>
            </w:ins>
            <w:del w:id="91" w:author="Author" w:date="2020-03-06T10:26:00Z">
              <w:r w:rsidDel="0074046A">
                <w:delText>1.71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92" w:author="Author" w:date="2020-03-06T10:20:00Z">
              <w:r w:rsidRPr="00746C57">
                <w:t>2.02</w:t>
              </w:r>
            </w:ins>
            <w:del w:id="93" w:author="Author" w:date="2020-03-06T10:20:00Z">
              <w:r w:rsidRPr="00943C23" w:rsidDel="00F469BB">
                <w:delText>1.92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94" w:author="Author" w:date="2020-03-06T10:28:00Z">
              <w:r w:rsidRPr="00F2680B">
                <w:t>1.51</w:t>
              </w:r>
            </w:ins>
            <w:del w:id="95" w:author="Author" w:date="2020-03-06T10:28:00Z">
              <w:r w:rsidDel="004C6C80">
                <w:delText>1.52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96" w:author="Author" w:date="2020-03-06T10:22:00Z">
              <w:r w:rsidRPr="00D449F2">
                <w:t>1.72</w:t>
              </w:r>
            </w:ins>
            <w:del w:id="97" w:author="Author" w:date="2020-03-06T10:22:00Z">
              <w:r w:rsidDel="00BF06CC">
                <w:delText>1.68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98" w:author="Author" w:date="2020-03-06T10:24:00Z">
              <w:r w:rsidRPr="007250ED">
                <w:t>1.98</w:t>
              </w:r>
            </w:ins>
            <w:del w:id="99" w:author="Author" w:date="2020-03-06T10:24:00Z">
              <w:r w:rsidDel="003A1E83">
                <w:delText>1.82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00" w:author="Author" w:date="2020-03-06T10:26:00Z">
              <w:r w:rsidRPr="00145948">
                <w:t>1.90</w:t>
              </w:r>
            </w:ins>
            <w:del w:id="101" w:author="Author" w:date="2020-03-06T10:26:00Z">
              <w:r w:rsidDel="0074046A">
                <w:delText>1.86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02" w:author="Author" w:date="2020-03-06T10:20:00Z">
              <w:r w:rsidRPr="00746C57">
                <w:t>2.25</w:t>
              </w:r>
            </w:ins>
            <w:del w:id="103" w:author="Author" w:date="2020-03-06T10:20:00Z">
              <w:r w:rsidRPr="00943C23" w:rsidDel="00F469BB">
                <w:delText>2.11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04" w:author="Author" w:date="2020-03-06T10:28:00Z">
              <w:r w:rsidRPr="00F2680B">
                <w:t>1.62</w:t>
              </w:r>
            </w:ins>
            <w:del w:id="105" w:author="Author" w:date="2020-03-06T10:28:00Z">
              <w:r w:rsidDel="004C6C80">
                <w:delText>1.63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06" w:author="Author" w:date="2020-03-06T10:22:00Z">
              <w:r w:rsidRPr="00D449F2">
                <w:t>1.83</w:t>
              </w:r>
            </w:ins>
            <w:del w:id="107" w:author="Author" w:date="2020-03-06T10:22:00Z">
              <w:r w:rsidDel="00BF06CC">
                <w:delText>1.76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08" w:author="Author" w:date="2020-03-06T10:24:00Z">
              <w:r w:rsidRPr="007250ED">
                <w:t>2.12</w:t>
              </w:r>
            </w:ins>
            <w:del w:id="109" w:author="Author" w:date="2020-03-06T10:24:00Z">
              <w:r w:rsidDel="003A1E83">
                <w:delText>1.94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10" w:author="Author" w:date="2020-03-06T10:26:00Z">
              <w:r w:rsidRPr="00145948">
                <w:t>2.02</w:t>
              </w:r>
            </w:ins>
            <w:del w:id="111" w:author="Author" w:date="2020-03-06T10:26:00Z">
              <w:r w:rsidDel="0074046A">
                <w:delText>1.98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12" w:author="Author" w:date="2020-03-06T10:20:00Z">
              <w:r w:rsidRPr="00746C57">
                <w:t>2.41</w:t>
              </w:r>
            </w:ins>
            <w:del w:id="113" w:author="Author" w:date="2020-03-06T10:20:00Z">
              <w:r w:rsidRPr="00943C23" w:rsidDel="00F469BB">
                <w:delText>2.25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14" w:author="Author" w:date="2020-03-06T10:28:00Z">
              <w:r w:rsidRPr="00F2680B">
                <w:t>1.70</w:t>
              </w:r>
            </w:ins>
            <w:del w:id="115" w:author="Author" w:date="2020-03-06T10:28:00Z">
              <w:r w:rsidDel="004C6C80">
                <w:delText>1.71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BA63F1" w:rsidTr="00797643">
        <w:trPr>
          <w:cantSplit/>
          <w:trHeight w:val="190"/>
        </w:trPr>
        <w:tc>
          <w:tcPr>
            <w:tcW w:w="200" w:type="dxa"/>
          </w:tcPr>
          <w:p w:rsidR="00BA63F1" w:rsidRDefault="00BA63F1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Pr="00DD5462" w:rsidRDefault="00BA63F1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BA63F1" w:rsidRPr="00DD5462" w:rsidRDefault="00BA63F1" w:rsidP="004A5B0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63F1" w:rsidRDefault="00BA63F1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16" w:author="Author" w:date="2020-03-06T10:22:00Z">
              <w:r w:rsidRPr="00BF6107">
                <w:t>1.91</w:t>
              </w:r>
            </w:ins>
            <w:del w:id="117" w:author="Author" w:date="2020-03-06T10:22:00Z">
              <w:r w:rsidDel="00132971">
                <w:delText>1.83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18" w:author="Author" w:date="2020-03-06T10:24:00Z">
              <w:r w:rsidRPr="00D15381">
                <w:t>2.23</w:t>
              </w:r>
            </w:ins>
            <w:del w:id="119" w:author="Author" w:date="2020-03-06T10:24:00Z">
              <w:r w:rsidDel="00D77FF6">
                <w:delText>2.03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20" w:author="Author" w:date="2020-03-06T10:26:00Z">
              <w:r w:rsidRPr="0052479B">
                <w:t>2.12</w:t>
              </w:r>
            </w:ins>
            <w:del w:id="121" w:author="Author" w:date="2020-03-06T10:26:00Z">
              <w:r w:rsidDel="00BA16B4">
                <w:delText>2.07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22" w:author="Author" w:date="2020-03-06T10:20:00Z">
              <w:r w:rsidRPr="0040389D">
                <w:t>2.54</w:t>
              </w:r>
            </w:ins>
            <w:del w:id="123" w:author="Author" w:date="2020-03-06T10:20:00Z">
              <w:r w:rsidRPr="00C05C84" w:rsidDel="005355E9">
                <w:delText>2.36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2E1D2F" w:rsidP="004A5B00">
            <w:pPr>
              <w:pStyle w:val="tabletext11"/>
              <w:jc w:val="right"/>
            </w:pPr>
            <w:ins w:id="124" w:author="Author" w:date="2020-03-06T10:28:00Z">
              <w:r w:rsidRPr="002E1D2F">
                <w:t>1.76</w:t>
              </w:r>
            </w:ins>
            <w:del w:id="125" w:author="Author" w:date="2020-03-06T10:28:00Z">
              <w:r w:rsidR="007162C3" w:rsidDel="002E1D2F">
                <w:delText>1.77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7162C3" w:rsidTr="00797643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26" w:author="Author" w:date="2020-03-06T10:22:00Z">
              <w:r w:rsidRPr="00BF6107">
                <w:t>1.99</w:t>
              </w:r>
            </w:ins>
            <w:del w:id="127" w:author="Author" w:date="2020-03-06T10:22:00Z">
              <w:r w:rsidDel="00132971">
                <w:delText>1.89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28" w:author="Author" w:date="2020-03-06T10:24:00Z">
              <w:r w:rsidRPr="00D15381">
                <w:t>2.33</w:t>
              </w:r>
            </w:ins>
            <w:del w:id="129" w:author="Author" w:date="2020-03-06T10:24:00Z">
              <w:r w:rsidDel="00D77FF6">
                <w:delText>2.11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30" w:author="Author" w:date="2020-03-06T10:26:00Z">
              <w:r w:rsidRPr="0052479B">
                <w:t>2.20</w:t>
              </w:r>
            </w:ins>
            <w:del w:id="131" w:author="Author" w:date="2020-03-06T10:26:00Z">
              <w:r w:rsidDel="00BA16B4">
                <w:delText>2.15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32" w:author="Author" w:date="2020-03-06T10:20:00Z">
              <w:r w:rsidRPr="0040389D">
                <w:t>2.66</w:t>
              </w:r>
            </w:ins>
            <w:del w:id="133" w:author="Author" w:date="2020-03-06T10:20:00Z">
              <w:r w:rsidRPr="00C05C84" w:rsidDel="005355E9">
                <w:delText>2.46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  <w:tr w:rsidR="002E1D2F" w:rsidTr="00797643">
        <w:trPr>
          <w:cantSplit/>
          <w:trHeight w:val="190"/>
        </w:trPr>
        <w:tc>
          <w:tcPr>
            <w:tcW w:w="200" w:type="dxa"/>
          </w:tcPr>
          <w:p w:rsidR="002E1D2F" w:rsidRDefault="002E1D2F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2E1D2F" w:rsidRPr="00DD5462" w:rsidRDefault="002E1D2F" w:rsidP="004A5B00">
            <w:pPr>
              <w:pStyle w:val="tabletext11"/>
              <w:jc w:val="right"/>
            </w:pPr>
            <w:r w:rsidRPr="00DD5462"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34" w:author="Author" w:date="2020-03-06T10:22:00Z">
              <w:r w:rsidRPr="00BF6107">
                <w:t>2.21</w:t>
              </w:r>
            </w:ins>
            <w:del w:id="135" w:author="Author" w:date="2020-03-06T10:22:00Z">
              <w:r w:rsidDel="00132971">
                <w:delText>2.06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36" w:author="Author" w:date="2020-03-06T10:24:00Z">
              <w:r w:rsidRPr="00D15381">
                <w:t>2.62</w:t>
              </w:r>
            </w:ins>
            <w:del w:id="137" w:author="Author" w:date="2020-03-06T10:24:00Z">
              <w:r w:rsidDel="00D77FF6">
                <w:delText>2.35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38" w:author="Author" w:date="2020-03-06T10:26:00Z">
              <w:r w:rsidRPr="0052479B">
                <w:t>2.47</w:t>
              </w:r>
            </w:ins>
            <w:del w:id="139" w:author="Author" w:date="2020-03-06T10:26:00Z">
              <w:r w:rsidDel="00BA16B4">
                <w:delText>2.40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Pr="00DD5462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40" w:author="Author" w:date="2020-03-06T10:20:00Z">
              <w:r w:rsidRPr="0040389D">
                <w:t>3.01</w:t>
              </w:r>
            </w:ins>
            <w:del w:id="141" w:author="Author" w:date="2020-03-06T10:20:00Z">
              <w:r w:rsidDel="005355E9">
                <w:delText>2.75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Pr="00DD5462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42" w:author="Author" w:date="2020-03-06T10:28:00Z">
              <w:r w:rsidRPr="007F49E6">
                <w:t>1.97</w:t>
              </w:r>
            </w:ins>
            <w:del w:id="143" w:author="Author" w:date="2020-03-06T10:28:00Z">
              <w:r w:rsidDel="00C2531E">
                <w:delText>1.98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</w:tr>
      <w:tr w:rsidR="002E1D2F" w:rsidTr="00797643">
        <w:trPr>
          <w:cantSplit/>
          <w:trHeight w:val="190"/>
        </w:trPr>
        <w:tc>
          <w:tcPr>
            <w:tcW w:w="200" w:type="dxa"/>
          </w:tcPr>
          <w:p w:rsidR="002E1D2F" w:rsidRDefault="002E1D2F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2E1D2F" w:rsidRPr="00DD5462" w:rsidRDefault="002E1D2F" w:rsidP="004A5B00">
            <w:pPr>
              <w:pStyle w:val="tabletext11"/>
              <w:jc w:val="right"/>
            </w:pPr>
            <w:r w:rsidRPr="00DD5462"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44" w:author="Author" w:date="2020-03-06T10:22:00Z">
              <w:r w:rsidRPr="00BF6107">
                <w:t>2.40</w:t>
              </w:r>
            </w:ins>
            <w:del w:id="145" w:author="Author" w:date="2020-03-06T10:22:00Z">
              <w:r w:rsidDel="00132971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46" w:author="Author" w:date="2020-03-06T10:24:00Z">
              <w:r w:rsidRPr="00D15381">
                <w:t>2.89</w:t>
              </w:r>
            </w:ins>
            <w:del w:id="147" w:author="Author" w:date="2020-03-06T10:24:00Z">
              <w:r w:rsidDel="00D77FF6">
                <w:delText>2.58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48" w:author="Author" w:date="2020-03-06T10:26:00Z">
              <w:r w:rsidRPr="0052479B">
                <w:t>2.73</w:t>
              </w:r>
            </w:ins>
            <w:del w:id="149" w:author="Author" w:date="2020-03-06T10:26:00Z">
              <w:r w:rsidDel="00BA16B4">
                <w:delText>2.65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Pr="00DD5462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50" w:author="Author" w:date="2020-03-06T10:20:00Z">
              <w:r w:rsidRPr="0040389D">
                <w:t>3.34</w:t>
              </w:r>
            </w:ins>
            <w:del w:id="151" w:author="Author" w:date="2020-03-06T10:20:00Z">
              <w:r w:rsidDel="005355E9">
                <w:delText>3.02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Pr="00DD5462" w:rsidRDefault="002E1D2F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2E1D2F" w:rsidRPr="00DD5462" w:rsidRDefault="002E1D2F" w:rsidP="004A5B00">
            <w:pPr>
              <w:pStyle w:val="tabletext11"/>
              <w:jc w:val="right"/>
            </w:pPr>
            <w:ins w:id="152" w:author="Author" w:date="2020-03-06T10:28:00Z">
              <w:r w:rsidRPr="007F49E6">
                <w:t>2.11</w:t>
              </w:r>
            </w:ins>
            <w:del w:id="153" w:author="Author" w:date="2020-03-06T10:28:00Z">
              <w:r w:rsidDel="00C2531E">
                <w:delText>2.12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1D2F" w:rsidRDefault="002E1D2F" w:rsidP="004A5B00">
            <w:pPr>
              <w:pStyle w:val="tabletext11"/>
              <w:jc w:val="center"/>
            </w:pPr>
          </w:p>
        </w:tc>
      </w:tr>
      <w:tr w:rsidR="007162C3" w:rsidTr="003C75F2">
        <w:trPr>
          <w:cantSplit/>
          <w:trHeight w:val="190"/>
        </w:trPr>
        <w:tc>
          <w:tcPr>
            <w:tcW w:w="200" w:type="dxa"/>
          </w:tcPr>
          <w:p w:rsidR="007162C3" w:rsidRDefault="007162C3" w:rsidP="004A5B0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7162C3" w:rsidRPr="00DD5462" w:rsidRDefault="007162C3" w:rsidP="004A5B00">
            <w:pPr>
              <w:pStyle w:val="tabletext11"/>
              <w:jc w:val="right"/>
            </w:pPr>
            <w:r w:rsidRPr="00DD5462"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54" w:author="Author" w:date="2020-03-06T10:22:00Z">
              <w:r w:rsidRPr="00BF6107">
                <w:t>2.56</w:t>
              </w:r>
            </w:ins>
            <w:del w:id="155" w:author="Author" w:date="2020-03-06T10:22:00Z">
              <w:r w:rsidDel="00132971">
                <w:delText>2.36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56" w:author="Author" w:date="2020-03-06T10:24:00Z">
              <w:r w:rsidRPr="00D15381">
                <w:t>3.12</w:t>
              </w:r>
            </w:ins>
            <w:del w:id="157" w:author="Author" w:date="2020-03-06T10:24:00Z">
              <w:r w:rsidDel="00D77FF6">
                <w:delText>2.78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58" w:author="Author" w:date="2020-03-06T10:26:00Z">
              <w:r w:rsidRPr="0052479B">
                <w:t>2.96</w:t>
              </w:r>
            </w:ins>
            <w:del w:id="159" w:author="Author" w:date="2020-03-06T10:26:00Z">
              <w:r w:rsidDel="00BA16B4">
                <w:delText>2.85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ins w:id="160" w:author="Author" w:date="2020-03-06T10:20:00Z">
              <w:r w:rsidRPr="0040389D">
                <w:t>3.62</w:t>
              </w:r>
            </w:ins>
            <w:del w:id="161" w:author="Author" w:date="2020-03-06T10:20:00Z">
              <w:r w:rsidDel="005355E9">
                <w:delText>3.25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7162C3" w:rsidRPr="00DD5462" w:rsidRDefault="007162C3" w:rsidP="004A5B00">
            <w:pPr>
              <w:pStyle w:val="tabletext11"/>
              <w:jc w:val="right"/>
            </w:pPr>
            <w:r>
              <w:t>2.23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2C3" w:rsidRDefault="007162C3" w:rsidP="004A5B00">
            <w:pPr>
              <w:pStyle w:val="tabletext11"/>
              <w:jc w:val="center"/>
            </w:pPr>
          </w:p>
        </w:tc>
      </w:tr>
    </w:tbl>
    <w:p w:rsidR="0036116F" w:rsidRDefault="0036116F" w:rsidP="004A5B00">
      <w:pPr>
        <w:pStyle w:val="tablecaption"/>
      </w:pPr>
      <w:r>
        <w:t>Table 100.B. Increased Liability Limits</w:t>
      </w:r>
    </w:p>
    <w:p w:rsidR="0036116F" w:rsidRDefault="0036116F" w:rsidP="004A5B00">
      <w:pPr>
        <w:pStyle w:val="isonormal"/>
      </w:pPr>
    </w:p>
    <w:sectPr w:rsidR="0036116F" w:rsidSect="005B142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B93" w:rsidRDefault="008A7B93">
      <w:r>
        <w:separator/>
      </w:r>
    </w:p>
  </w:endnote>
  <w:endnote w:type="continuationSeparator" w:id="0">
    <w:p w:rsidR="008A7B93" w:rsidRDefault="008A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3B1368" w:rsidRPr="009554DD" w:rsidTr="005A5F6F">
      <w:tc>
        <w:tcPr>
          <w:tcW w:w="3708" w:type="dxa"/>
        </w:tcPr>
        <w:p w:rsidR="003B1368" w:rsidRPr="00AE5641" w:rsidRDefault="003B1368" w:rsidP="003B13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3B1368" w:rsidRPr="00AE5641" w:rsidRDefault="003B1368" w:rsidP="003B13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3B1368" w:rsidRPr="00AE5641" w:rsidRDefault="003B1368" w:rsidP="003B13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North Caroli</w:t>
          </w:r>
          <w:r>
            <w:rPr>
              <w:rFonts w:ascii="Times New Roman" w:hAnsi="Times New Roman"/>
              <w:sz w:val="20"/>
            </w:rPr>
            <w:t>na</w:t>
          </w:r>
        </w:p>
      </w:tc>
      <w:tc>
        <w:tcPr>
          <w:tcW w:w="1710" w:type="dxa"/>
        </w:tcPr>
        <w:p w:rsidR="003B1368" w:rsidRPr="00AE5641" w:rsidRDefault="003B1368" w:rsidP="003B13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3B1368" w:rsidRPr="00AE5641" w:rsidRDefault="003B1368" w:rsidP="003B13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3B1368" w:rsidRPr="003B1368" w:rsidRDefault="003B1368" w:rsidP="003B13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B93" w:rsidRDefault="008A7B93">
      <w:r>
        <w:separator/>
      </w:r>
    </w:p>
  </w:footnote>
  <w:footnote w:type="continuationSeparator" w:id="0">
    <w:p w:rsidR="008A7B93" w:rsidRDefault="008A7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368" w:rsidRPr="00AE5641" w:rsidRDefault="003B1368" w:rsidP="003B1368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3B1368" w:rsidRPr="00AE5641" w:rsidRDefault="003B1368" w:rsidP="003B1368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3B1368" w:rsidRPr="00AE5641" w:rsidRDefault="003B1368" w:rsidP="003B13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NORTH CAROLIN</w:t>
    </w:r>
    <w:r>
      <w:rPr>
        <w:rStyle w:val="PageNumber"/>
        <w:rFonts w:ascii="Times New Roman" w:hAnsi="Times New Roman"/>
        <w:b w:val="0"/>
        <w:sz w:val="22"/>
        <w:szCs w:val="22"/>
      </w:rPr>
      <w:t>A</w:t>
    </w:r>
  </w:p>
  <w:p w:rsidR="003B1368" w:rsidRPr="00AE5641" w:rsidRDefault="003B1368" w:rsidP="003B13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3B1368" w:rsidRPr="00AE5641" w:rsidRDefault="003B1368" w:rsidP="003B13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3B1368" w:rsidRPr="00AE5641" w:rsidRDefault="003B1368" w:rsidP="003B13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3B1368" w:rsidRPr="005671DD" w:rsidRDefault="003B1368" w:rsidP="003B1368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3B1368" w:rsidRPr="003579AF" w:rsidRDefault="003B1368" w:rsidP="003B1368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3B1368" w:rsidRDefault="003B13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57CA8"/>
    <w:rsid w:val="00181F01"/>
    <w:rsid w:val="0019706D"/>
    <w:rsid w:val="001A72A7"/>
    <w:rsid w:val="001E7BC9"/>
    <w:rsid w:val="002210D4"/>
    <w:rsid w:val="002348A0"/>
    <w:rsid w:val="00245D6F"/>
    <w:rsid w:val="002E1D2F"/>
    <w:rsid w:val="0036116F"/>
    <w:rsid w:val="003B1368"/>
    <w:rsid w:val="003C75F2"/>
    <w:rsid w:val="003C7AE4"/>
    <w:rsid w:val="004211B6"/>
    <w:rsid w:val="0048085E"/>
    <w:rsid w:val="004A5B00"/>
    <w:rsid w:val="004B04AA"/>
    <w:rsid w:val="00577E32"/>
    <w:rsid w:val="005B1427"/>
    <w:rsid w:val="005B2AA2"/>
    <w:rsid w:val="00603598"/>
    <w:rsid w:val="006A6A5A"/>
    <w:rsid w:val="006B3F35"/>
    <w:rsid w:val="006B52A9"/>
    <w:rsid w:val="006C3D16"/>
    <w:rsid w:val="00711D96"/>
    <w:rsid w:val="007162C3"/>
    <w:rsid w:val="00797643"/>
    <w:rsid w:val="008A7B93"/>
    <w:rsid w:val="008D3801"/>
    <w:rsid w:val="008E2E55"/>
    <w:rsid w:val="00901B14"/>
    <w:rsid w:val="00960163"/>
    <w:rsid w:val="00983260"/>
    <w:rsid w:val="00A33C25"/>
    <w:rsid w:val="00AD299E"/>
    <w:rsid w:val="00B4606A"/>
    <w:rsid w:val="00B97B68"/>
    <w:rsid w:val="00BA63F1"/>
    <w:rsid w:val="00BB7433"/>
    <w:rsid w:val="00BE1DC3"/>
    <w:rsid w:val="00C778E6"/>
    <w:rsid w:val="00C93AD1"/>
    <w:rsid w:val="00CA290C"/>
    <w:rsid w:val="00CA475A"/>
    <w:rsid w:val="00CA7721"/>
    <w:rsid w:val="00DF4C75"/>
    <w:rsid w:val="00E04435"/>
    <w:rsid w:val="00E3684D"/>
    <w:rsid w:val="00EB61F2"/>
    <w:rsid w:val="00F6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A3BD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5B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A5B0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A5B0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A5B0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A5B0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A5B0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5B00"/>
  </w:style>
  <w:style w:type="paragraph" w:styleId="MacroText">
    <w:name w:val="macro"/>
    <w:link w:val="MacroTextChar"/>
    <w:rsid w:val="004A5B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4A5B00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4A5B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4A5B00"/>
    <w:pPr>
      <w:keepLines/>
    </w:pPr>
  </w:style>
  <w:style w:type="paragraph" w:customStyle="1" w:styleId="blockhd2">
    <w:name w:val="blockhd2"/>
    <w:basedOn w:val="isonormal"/>
    <w:next w:val="blocktext2"/>
    <w:rsid w:val="004A5B00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4A5B00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4A5B00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4A5B00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4A5B00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4A5B00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4A5B00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4A5B00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4A5B00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4A5B00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4A5B00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4A5B00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4A5B00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4A5B00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4A5B00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4A5B00"/>
    <w:pPr>
      <w:keepLines/>
      <w:ind w:left="2400"/>
    </w:pPr>
  </w:style>
  <w:style w:type="paragraph" w:customStyle="1" w:styleId="blocktext10">
    <w:name w:val="blocktext10"/>
    <w:basedOn w:val="isonormal"/>
    <w:rsid w:val="004A5B00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4A5B0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4A5B00"/>
  </w:style>
  <w:style w:type="paragraph" w:customStyle="1" w:styleId="outlinehd2">
    <w:name w:val="outlinehd2"/>
    <w:basedOn w:val="isonormal"/>
    <w:next w:val="blocktext3"/>
    <w:rsid w:val="004A5B0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4A5B00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4A5B00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4A5B00"/>
    <w:pPr>
      <w:spacing w:before="0" w:line="240" w:lineRule="auto"/>
    </w:pPr>
  </w:style>
  <w:style w:type="character" w:customStyle="1" w:styleId="formlink">
    <w:name w:val="formlink"/>
    <w:rsid w:val="004A5B00"/>
    <w:rPr>
      <w:b/>
    </w:rPr>
  </w:style>
  <w:style w:type="paragraph" w:styleId="Header">
    <w:name w:val="header"/>
    <w:basedOn w:val="isonormal"/>
    <w:link w:val="HeaderChar"/>
    <w:rsid w:val="004A5B00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A5B00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4A5B0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A5B0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4A5B0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A5B0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A5B0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A5B0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A5B0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A5B0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A5B0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A5B0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A5B0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A5B0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A5B0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A5B0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A5B0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A5B0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A5B0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A5B0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4A5B00"/>
    <w:rPr>
      <w:b/>
    </w:rPr>
  </w:style>
  <w:style w:type="paragraph" w:customStyle="1" w:styleId="space2">
    <w:name w:val="space2"/>
    <w:basedOn w:val="isonormal"/>
    <w:next w:val="isonormal"/>
    <w:rsid w:val="004A5B0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A5B0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A5B00"/>
    <w:pPr>
      <w:spacing w:before="0" w:line="160" w:lineRule="exact"/>
    </w:pPr>
  </w:style>
  <w:style w:type="paragraph" w:customStyle="1" w:styleId="subcap">
    <w:name w:val="subcap"/>
    <w:basedOn w:val="isonormal"/>
    <w:rsid w:val="004A5B0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4A5B00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4A5B00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4A5B00"/>
    <w:pPr>
      <w:jc w:val="left"/>
    </w:pPr>
    <w:rPr>
      <w:b/>
    </w:rPr>
  </w:style>
  <w:style w:type="paragraph" w:customStyle="1" w:styleId="tablehead">
    <w:name w:val="tablehead"/>
    <w:basedOn w:val="isonormal"/>
    <w:rsid w:val="004A5B00"/>
    <w:pPr>
      <w:spacing w:before="40" w:after="20"/>
      <w:jc w:val="center"/>
    </w:pPr>
    <w:rPr>
      <w:b/>
    </w:rPr>
  </w:style>
  <w:style w:type="character" w:customStyle="1" w:styleId="tablelink">
    <w:name w:val="tablelink"/>
    <w:rsid w:val="004A5B00"/>
    <w:rPr>
      <w:b/>
    </w:rPr>
  </w:style>
  <w:style w:type="paragraph" w:customStyle="1" w:styleId="subcap2">
    <w:name w:val="subcap2"/>
    <w:basedOn w:val="isonormal"/>
    <w:rsid w:val="004A5B00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4A5B00"/>
    <w:pPr>
      <w:spacing w:before="0" w:after="20"/>
      <w:jc w:val="left"/>
    </w:pPr>
  </w:style>
  <w:style w:type="paragraph" w:customStyle="1" w:styleId="tabletext10">
    <w:name w:val="tabletext1/0"/>
    <w:basedOn w:val="isonormal"/>
    <w:rsid w:val="004A5B00"/>
    <w:pPr>
      <w:spacing w:before="20"/>
      <w:jc w:val="left"/>
    </w:pPr>
  </w:style>
  <w:style w:type="paragraph" w:customStyle="1" w:styleId="tabletext11">
    <w:name w:val="tabletext1/1"/>
    <w:basedOn w:val="isonormal"/>
    <w:rsid w:val="004A5B0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A5B0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A5B0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A5B0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A5B0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A5B0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A5B0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A5B00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4A5B00"/>
    <w:pPr>
      <w:ind w:left="4320"/>
    </w:pPr>
  </w:style>
  <w:style w:type="character" w:customStyle="1" w:styleId="spotlinksource">
    <w:name w:val="spotlinksource"/>
    <w:rsid w:val="004A5B00"/>
    <w:rPr>
      <w:b/>
    </w:rPr>
  </w:style>
  <w:style w:type="character" w:customStyle="1" w:styleId="spotlinktarget">
    <w:name w:val="spotlinktarget"/>
    <w:rsid w:val="004A5B00"/>
    <w:rPr>
      <w:b/>
    </w:rPr>
  </w:style>
  <w:style w:type="paragraph" w:customStyle="1" w:styleId="terr3colhang">
    <w:name w:val="terr3colhang"/>
    <w:basedOn w:val="isonormal"/>
    <w:rsid w:val="004A5B00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A5B00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4A5B00"/>
  </w:style>
  <w:style w:type="character" w:styleId="PageNumber">
    <w:name w:val="page number"/>
    <w:rsid w:val="004A5B00"/>
  </w:style>
  <w:style w:type="paragraph" w:customStyle="1" w:styleId="ctoutlinetxt1">
    <w:name w:val="ctoutlinetxt1"/>
    <w:basedOn w:val="isonormal"/>
    <w:rsid w:val="004A5B0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A5B0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A5B0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A5B00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4A5B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4A5B0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A5B0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A5B00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4A5B00"/>
    <w:pPr>
      <w:jc w:val="left"/>
    </w:pPr>
  </w:style>
  <w:style w:type="paragraph" w:customStyle="1" w:styleId="tabletext44">
    <w:name w:val="tabletext4/4"/>
    <w:basedOn w:val="isonormal"/>
    <w:rsid w:val="004A5B00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4A5B00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4A5B00"/>
    <w:rPr>
      <w:sz w:val="22"/>
    </w:rPr>
  </w:style>
  <w:style w:type="character" w:customStyle="1" w:styleId="FooterChar">
    <w:name w:val="Footer Char"/>
    <w:link w:val="Footer"/>
    <w:rsid w:val="004A5B00"/>
    <w:rPr>
      <w:rFonts w:ascii="Arial" w:hAnsi="Arial"/>
      <w:sz w:val="18"/>
    </w:rPr>
  </w:style>
  <w:style w:type="character" w:customStyle="1" w:styleId="HeaderChar">
    <w:name w:val="Header Char"/>
    <w:link w:val="Header"/>
    <w:rsid w:val="004A5B00"/>
    <w:rPr>
      <w:rFonts w:ascii="Arial" w:hAnsi="Arial"/>
      <w:b/>
    </w:rPr>
  </w:style>
  <w:style w:type="character" w:customStyle="1" w:styleId="Heading1Char">
    <w:name w:val="Heading 1 Char"/>
    <w:link w:val="Heading1"/>
    <w:rsid w:val="004A5B00"/>
    <w:rPr>
      <w:b/>
      <w:sz w:val="24"/>
    </w:rPr>
  </w:style>
  <w:style w:type="character" w:customStyle="1" w:styleId="Heading2Char">
    <w:name w:val="Heading 2 Char"/>
    <w:link w:val="Heading2"/>
    <w:rsid w:val="004A5B00"/>
    <w:rPr>
      <w:b/>
      <w:sz w:val="24"/>
    </w:rPr>
  </w:style>
  <w:style w:type="character" w:customStyle="1" w:styleId="Heading3Char">
    <w:name w:val="Heading 3 Char"/>
    <w:link w:val="Heading3"/>
    <w:rsid w:val="004A5B00"/>
    <w:rPr>
      <w:b/>
      <w:sz w:val="24"/>
    </w:rPr>
  </w:style>
  <w:style w:type="character" w:customStyle="1" w:styleId="MacroTextChar">
    <w:name w:val="Macro Text Char"/>
    <w:link w:val="MacroText"/>
    <w:rsid w:val="004A5B00"/>
    <w:rPr>
      <w:rFonts w:ascii="Arial" w:hAnsi="Arial"/>
    </w:rPr>
  </w:style>
  <w:style w:type="character" w:customStyle="1" w:styleId="SignatureChar">
    <w:name w:val="Signature Char"/>
    <w:link w:val="Signature"/>
    <w:rsid w:val="004A5B00"/>
    <w:rPr>
      <w:sz w:val="24"/>
    </w:rPr>
  </w:style>
  <w:style w:type="character" w:customStyle="1" w:styleId="SubtitleChar">
    <w:name w:val="Subtitle Char"/>
    <w:link w:val="Subtitle"/>
    <w:rsid w:val="004A5B00"/>
    <w:rPr>
      <w:i/>
      <w:sz w:val="24"/>
    </w:rPr>
  </w:style>
  <w:style w:type="paragraph" w:customStyle="1" w:styleId="tabletext1">
    <w:name w:val="tabletext1"/>
    <w:rsid w:val="004A5B0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4A5B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4A5B0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4A5B0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A5B0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A5B0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A5B0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A5B0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A5B0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A5B0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A5B0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A5B00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4A5B0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A5B0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A5B0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A5B00"/>
  </w:style>
  <w:style w:type="paragraph" w:customStyle="1" w:styleId="spacesingle">
    <w:name w:val="spacesingle"/>
    <w:basedOn w:val="isonormal"/>
    <w:next w:val="isonormal"/>
    <w:rsid w:val="004A5B0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LI-CA-2020-283 - 004 -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2020-06-25T04:00:00+00:00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LI-CA-2020-283</CircularNumber>
    <Filings xmlns="284cf17f-426a-42b5-8b6d-39684653dd2f" xsi:nil="true"/>
    <KeyMessage xmlns="284cf17f-426a-42b5-8b6d-39684653dd2f">The revised increased limit factors represent a +1.8%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2020-06-10T04:00:00+00:00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29849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NORTH CAROLINA REVISION OF COMMERCIAL AUTOMOBILE LIABILITY INCREASED LIMIT FACTORS FILED; EXHIBITS NEWLY PRESENTED IN EXCEL</CircularTitle>
    <StatisticalService xmlns="284cf17f-426a-42b5-8b6d-39684653dd2f"/>
    <AuthorId xmlns="284cf17f-426a-42b5-8b6d-39684653dd2f">i70498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F08AE-D700-4BDB-BED5-35B1809FF5FE}"/>
</file>

<file path=customXml/itemProps2.xml><?xml version="1.0" encoding="utf-8"?>
<ds:datastoreItem xmlns:ds="http://schemas.openxmlformats.org/officeDocument/2006/customXml" ds:itemID="{95419C1D-0492-4DDE-A56C-9C96566EB84B}"/>
</file>

<file path=customXml/itemProps3.xml><?xml version="1.0" encoding="utf-8"?>
<ds:datastoreItem xmlns:ds="http://schemas.openxmlformats.org/officeDocument/2006/customXml" ds:itemID="{21D67083-00C9-4E24-8F51-8D5129027BCA}"/>
</file>

<file path=customXml/itemProps4.xml><?xml version="1.0" encoding="utf-8"?>
<ds:datastoreItem xmlns:ds="http://schemas.openxmlformats.org/officeDocument/2006/customXml" ds:itemID="{6CCD0792-CFDE-4E64-814B-C7F3D021EEE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278</Words>
  <Characters>1224</Characters>
  <Application>Microsoft Office Word</Application>
  <DocSecurity>0</DocSecurity>
  <Lines>612</Lines>
  <Paragraphs>250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2020-04-01T20:46:00Z</dcterms:created>
  <dcterms:modified xsi:type="dcterms:W3CDTF">2020-04-01T20:46:00Z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35;#NC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