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473FA" w14:textId="77777777" w:rsidR="0036116F" w:rsidRDefault="0036116F" w:rsidP="00751465">
      <w:pPr>
        <w:pStyle w:val="boxrule"/>
      </w:pPr>
      <w:r>
        <w:t>100.  INCREASED LIABILITY LIMITS</w:t>
      </w:r>
    </w:p>
    <w:p w14:paraId="5A920F91" w14:textId="77777777" w:rsidR="0036116F" w:rsidRDefault="0036116F" w:rsidP="00751465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14:paraId="306C0E09" w14:textId="77777777" w:rsidR="00E3684D" w:rsidRDefault="00E3684D" w:rsidP="00751465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120"/>
        <w:gridCol w:w="560"/>
        <w:gridCol w:w="1060"/>
        <w:gridCol w:w="620"/>
        <w:gridCol w:w="1060"/>
        <w:gridCol w:w="620"/>
        <w:gridCol w:w="1060"/>
        <w:gridCol w:w="620"/>
        <w:gridCol w:w="1060"/>
        <w:gridCol w:w="620"/>
        <w:gridCol w:w="1060"/>
        <w:gridCol w:w="620"/>
        <w:tblGridChange w:id="0">
          <w:tblGrid>
            <w:gridCol w:w="200"/>
            <w:gridCol w:w="1120"/>
            <w:gridCol w:w="560"/>
            <w:gridCol w:w="1060"/>
            <w:gridCol w:w="620"/>
            <w:gridCol w:w="1060"/>
            <w:gridCol w:w="620"/>
            <w:gridCol w:w="1060"/>
            <w:gridCol w:w="620"/>
            <w:gridCol w:w="1060"/>
            <w:gridCol w:w="620"/>
            <w:gridCol w:w="1060"/>
            <w:gridCol w:w="620"/>
          </w:tblGrid>
        </w:tblGridChange>
      </w:tblGrid>
      <w:tr w:rsidR="00057CA8" w14:paraId="570F60BE" w14:textId="77777777" w:rsidTr="00FE3364">
        <w:trPr>
          <w:cantSplit/>
          <w:trHeight w:val="190"/>
        </w:trPr>
        <w:tc>
          <w:tcPr>
            <w:tcW w:w="200" w:type="dxa"/>
            <w:hideMark/>
          </w:tcPr>
          <w:p w14:paraId="3C633960" w14:textId="77777777" w:rsidR="00057CA8" w:rsidRDefault="00057CA8" w:rsidP="00751465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9CE401" w14:textId="77777777" w:rsidR="00057CA8" w:rsidRDefault="00057CA8" w:rsidP="00751465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E3C2D2" w14:textId="77777777" w:rsidR="00057CA8" w:rsidRDefault="00057CA8" w:rsidP="00751465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B5BE90" w14:textId="77777777" w:rsidR="00057CA8" w:rsidRDefault="00057CA8" w:rsidP="00751465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5C9711" w14:textId="77777777" w:rsidR="00057CA8" w:rsidRDefault="00057CA8" w:rsidP="00751465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1C51A7" w14:textId="77777777" w:rsidR="00057CA8" w:rsidRDefault="00057CA8" w:rsidP="00751465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del w:id="1" w:author="Author" w:date="2020-06-19T13:38:00Z">
              <w:r w:rsidDel="00751465">
                <w:delText>,</w:delText>
              </w:r>
            </w:del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752B6B" w14:textId="77777777" w:rsidR="00057CA8" w:rsidRDefault="00057CA8" w:rsidP="00751465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9006A7" w14:paraId="353D6642" w14:textId="77777777" w:rsidTr="00FE3364">
        <w:trPr>
          <w:cantSplit/>
          <w:trHeight w:val="190"/>
        </w:trPr>
        <w:tc>
          <w:tcPr>
            <w:tcW w:w="200" w:type="dxa"/>
          </w:tcPr>
          <w:p w14:paraId="03FF2DB2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nil"/>
            </w:tcBorders>
            <w:hideMark/>
          </w:tcPr>
          <w:p w14:paraId="6F88C2E1" w14:textId="77777777" w:rsidR="009006A7" w:rsidRDefault="009006A7" w:rsidP="00751465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CA91AEF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E7B43ED" w14:textId="77777777" w:rsidR="009006A7" w:rsidRPr="0014317D" w:rsidRDefault="00560D32" w:rsidP="00751465">
            <w:pPr>
              <w:pStyle w:val="tabletext11"/>
              <w:jc w:val="right"/>
            </w:pPr>
            <w:del w:id="2" w:author="Author" w:date="2020-06-04T11:49:00Z">
              <w:r w:rsidDel="00907767">
                <w:delText>0.69</w:delText>
              </w:r>
            </w:del>
            <w:ins w:id="3" w:author="Author" w:date="2020-06-04T11:49:00Z">
              <w:r w:rsidR="00907767">
                <w:t>0.68</w:t>
              </w:r>
            </w:ins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9E9B3BD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5A12EEE" w14:textId="77777777" w:rsidR="009006A7" w:rsidRPr="0014317D" w:rsidRDefault="00560D32" w:rsidP="00751465">
            <w:pPr>
              <w:pStyle w:val="tabletext11"/>
              <w:jc w:val="right"/>
            </w:pPr>
            <w:del w:id="4" w:author="Author" w:date="2020-06-04T11:49:00Z">
              <w:r w:rsidDel="00907767">
                <w:delText>0.69</w:delText>
              </w:r>
            </w:del>
            <w:ins w:id="5" w:author="Author" w:date="2020-06-04T11:49:00Z">
              <w:r w:rsidR="00907767">
                <w:t>0.67</w:t>
              </w:r>
            </w:ins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3922F10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A24410C" w14:textId="77777777" w:rsidR="009006A7" w:rsidRPr="0014317D" w:rsidRDefault="00D85665" w:rsidP="00751465">
            <w:pPr>
              <w:pStyle w:val="tabletext11"/>
              <w:jc w:val="right"/>
            </w:pPr>
            <w:del w:id="6" w:author="Author" w:date="2020-06-04T11:49:00Z">
              <w:r w:rsidDel="00907767">
                <w:delText>0.66</w:delText>
              </w:r>
            </w:del>
            <w:ins w:id="7" w:author="Author" w:date="2020-06-04T11:49:00Z">
              <w:r w:rsidR="00907767">
                <w:t>0.65</w:t>
              </w:r>
            </w:ins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BE020BC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05488B0" w14:textId="77777777" w:rsidR="009006A7" w:rsidRPr="0014317D" w:rsidRDefault="009006A7" w:rsidP="00751465">
            <w:pPr>
              <w:pStyle w:val="tabletext11"/>
              <w:jc w:val="right"/>
            </w:pPr>
            <w:del w:id="8" w:author="Author" w:date="2020-06-04T11:49:00Z">
              <w:r w:rsidDel="00907767">
                <w:delText>0.66</w:delText>
              </w:r>
            </w:del>
            <w:ins w:id="9" w:author="Author" w:date="2020-06-04T11:49:00Z">
              <w:r w:rsidR="00907767">
                <w:t>0.65</w:t>
              </w:r>
            </w:ins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60CB136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FF74653" w14:textId="77777777" w:rsidR="009006A7" w:rsidRPr="0014317D" w:rsidRDefault="009006A7" w:rsidP="00751465">
            <w:pPr>
              <w:pStyle w:val="tabletext11"/>
              <w:jc w:val="right"/>
            </w:pPr>
            <w:del w:id="10" w:author="Author" w:date="2020-06-04T11:49:00Z">
              <w:r w:rsidDel="00907767">
                <w:delText>0.69</w:delText>
              </w:r>
            </w:del>
            <w:ins w:id="11" w:author="Author" w:date="2020-06-04T11:49:00Z">
              <w:r w:rsidR="00907767">
                <w:t>0.68</w:t>
              </w:r>
            </w:ins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C51B29A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14317D" w14:paraId="370A9E79" w14:textId="77777777" w:rsidTr="00ED6F1B">
        <w:trPr>
          <w:cantSplit/>
          <w:trHeight w:val="190"/>
        </w:trPr>
        <w:tc>
          <w:tcPr>
            <w:tcW w:w="200" w:type="dxa"/>
          </w:tcPr>
          <w:p w14:paraId="0F88C12E" w14:textId="77777777" w:rsidR="0014317D" w:rsidRDefault="0014317D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C67B4F7" w14:textId="77777777" w:rsidR="0014317D" w:rsidRDefault="0014317D" w:rsidP="00751465">
            <w:pPr>
              <w:pStyle w:val="tabletext11"/>
              <w:jc w:val="right"/>
            </w:pPr>
            <w:r>
              <w:t>65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62480" w14:textId="77777777" w:rsidR="0014317D" w:rsidRDefault="0014317D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80301E3" w14:textId="77777777" w:rsidR="0014317D" w:rsidRPr="0014317D" w:rsidRDefault="0014317D" w:rsidP="00751465">
            <w:pPr>
              <w:pStyle w:val="tabletext11"/>
              <w:jc w:val="right"/>
            </w:pPr>
            <w:r w:rsidRPr="0014317D"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C54EF" w14:textId="77777777" w:rsidR="0014317D" w:rsidRDefault="0014317D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5031065" w14:textId="77777777" w:rsidR="0014317D" w:rsidRPr="0014317D" w:rsidRDefault="00D85665" w:rsidP="00751465">
            <w:pPr>
              <w:pStyle w:val="tabletext11"/>
              <w:jc w:val="right"/>
            </w:pPr>
            <w:r>
              <w:t>0.89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8B5AE" w14:textId="77777777" w:rsidR="0014317D" w:rsidRDefault="0014317D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A7E9685" w14:textId="77777777" w:rsidR="0014317D" w:rsidRPr="0014317D" w:rsidRDefault="00D85665" w:rsidP="00751465">
            <w:pPr>
              <w:pStyle w:val="tabletext11"/>
              <w:jc w:val="right"/>
            </w:pPr>
            <w:r>
              <w:t>0.88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16301" w14:textId="77777777" w:rsidR="0014317D" w:rsidRDefault="0014317D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41FF7E0" w14:textId="77777777" w:rsidR="0014317D" w:rsidRPr="0014317D" w:rsidRDefault="008A1A9A" w:rsidP="00751465">
            <w:pPr>
              <w:pStyle w:val="tabletext11"/>
              <w:jc w:val="right"/>
            </w:pPr>
            <w:r>
              <w:t>0.88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53667" w14:textId="77777777" w:rsidR="0014317D" w:rsidRDefault="0014317D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0B4C1B8" w14:textId="77777777" w:rsidR="0014317D" w:rsidRPr="0014317D" w:rsidRDefault="0014317D" w:rsidP="00751465">
            <w:pPr>
              <w:pStyle w:val="tabletext11"/>
              <w:jc w:val="right"/>
            </w:pPr>
            <w:r w:rsidRPr="0014317D"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88170" w14:textId="77777777" w:rsidR="0014317D" w:rsidRDefault="0014317D" w:rsidP="00751465">
            <w:pPr>
              <w:pStyle w:val="tabletext11"/>
              <w:jc w:val="right"/>
            </w:pPr>
          </w:p>
        </w:tc>
      </w:tr>
      <w:tr w:rsidR="0014317D" w14:paraId="04CFD36E" w14:textId="77777777" w:rsidTr="00ED6F1B">
        <w:trPr>
          <w:cantSplit/>
          <w:trHeight w:val="190"/>
        </w:trPr>
        <w:tc>
          <w:tcPr>
            <w:tcW w:w="200" w:type="dxa"/>
          </w:tcPr>
          <w:p w14:paraId="2D6E5A4E" w14:textId="77777777" w:rsidR="0014317D" w:rsidRDefault="0014317D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D8B2DB6" w14:textId="77777777" w:rsidR="0014317D" w:rsidRDefault="0014317D" w:rsidP="00751465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594FA" w14:textId="77777777" w:rsidR="0014317D" w:rsidRDefault="0014317D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7113062" w14:textId="77777777" w:rsidR="0014317D" w:rsidRPr="0014317D" w:rsidRDefault="0014317D" w:rsidP="00751465">
            <w:pPr>
              <w:pStyle w:val="tabletext11"/>
              <w:jc w:val="right"/>
            </w:pPr>
            <w:r w:rsidRPr="0014317D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9F937" w14:textId="77777777" w:rsidR="0014317D" w:rsidRDefault="0014317D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75A961C" w14:textId="77777777" w:rsidR="0014317D" w:rsidRPr="0014317D" w:rsidRDefault="0014317D" w:rsidP="00751465">
            <w:pPr>
              <w:pStyle w:val="tabletext11"/>
              <w:jc w:val="right"/>
            </w:pPr>
            <w:r w:rsidRPr="0014317D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D95ED" w14:textId="77777777" w:rsidR="0014317D" w:rsidRDefault="0014317D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AAD7232" w14:textId="77777777" w:rsidR="0014317D" w:rsidRPr="0014317D" w:rsidRDefault="0014317D" w:rsidP="00751465">
            <w:pPr>
              <w:pStyle w:val="tabletext11"/>
              <w:jc w:val="right"/>
            </w:pPr>
            <w:r w:rsidRPr="0014317D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2E4D9" w14:textId="77777777" w:rsidR="0014317D" w:rsidRDefault="0014317D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91215E6" w14:textId="77777777" w:rsidR="0014317D" w:rsidRPr="0014317D" w:rsidRDefault="0014317D" w:rsidP="00751465">
            <w:pPr>
              <w:pStyle w:val="tabletext11"/>
              <w:jc w:val="right"/>
            </w:pPr>
            <w:r w:rsidRPr="0014317D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F3D2" w14:textId="77777777" w:rsidR="0014317D" w:rsidRDefault="0014317D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53C7BE7" w14:textId="77777777" w:rsidR="0014317D" w:rsidRPr="0014317D" w:rsidRDefault="0014317D" w:rsidP="00751465">
            <w:pPr>
              <w:pStyle w:val="tabletext11"/>
              <w:jc w:val="right"/>
            </w:pPr>
            <w:r w:rsidRPr="0014317D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A4B19" w14:textId="77777777" w:rsidR="0014317D" w:rsidRDefault="0014317D" w:rsidP="00751465">
            <w:pPr>
              <w:pStyle w:val="tabletext11"/>
              <w:jc w:val="right"/>
            </w:pPr>
          </w:p>
        </w:tc>
      </w:tr>
      <w:tr w:rsidR="009006A7" w14:paraId="0D0AE70E" w14:textId="77777777" w:rsidTr="00ED6F1B">
        <w:trPr>
          <w:cantSplit/>
          <w:trHeight w:val="190"/>
        </w:trPr>
        <w:tc>
          <w:tcPr>
            <w:tcW w:w="200" w:type="dxa"/>
          </w:tcPr>
          <w:p w14:paraId="33EED22B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C017FBB" w14:textId="77777777" w:rsidR="009006A7" w:rsidRDefault="009006A7" w:rsidP="00751465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E070C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3B1103B" w14:textId="77777777" w:rsidR="009006A7" w:rsidRPr="0014317D" w:rsidRDefault="00560D32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87C1B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84DD506" w14:textId="77777777" w:rsidR="009006A7" w:rsidRPr="0014317D" w:rsidRDefault="00D85665" w:rsidP="00751465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23062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236D3FA" w14:textId="77777777" w:rsidR="009006A7" w:rsidRPr="0014317D" w:rsidRDefault="00D85665" w:rsidP="00751465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EF663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7EF0244" w14:textId="77777777" w:rsidR="009006A7" w:rsidRPr="0014317D" w:rsidRDefault="008A1A9A" w:rsidP="00751465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6BD6E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A0DC674" w14:textId="77777777" w:rsidR="009006A7" w:rsidRPr="0014317D" w:rsidRDefault="00D85665" w:rsidP="00751465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33165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9006A7" w14:paraId="7A838F09" w14:textId="77777777" w:rsidTr="00ED6F1B">
        <w:trPr>
          <w:cantSplit/>
          <w:trHeight w:val="190"/>
        </w:trPr>
        <w:tc>
          <w:tcPr>
            <w:tcW w:w="200" w:type="dxa"/>
          </w:tcPr>
          <w:p w14:paraId="764EC51F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6ED2994" w14:textId="77777777" w:rsidR="009006A7" w:rsidRDefault="009006A7" w:rsidP="00751465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0DB39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5C6E5FD" w14:textId="77777777" w:rsidR="009006A7" w:rsidRPr="0014317D" w:rsidRDefault="00560D32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1CAF1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A834396" w14:textId="77777777" w:rsidR="009006A7" w:rsidRPr="0014317D" w:rsidRDefault="00D85665" w:rsidP="00751465">
            <w:pPr>
              <w:pStyle w:val="tabletext11"/>
              <w:jc w:val="right"/>
            </w:pPr>
            <w:del w:id="12" w:author="Author" w:date="2020-06-04T11:49:00Z">
              <w:r w:rsidDel="00907767">
                <w:rPr>
                  <w:rFonts w:cs="Arial"/>
                  <w:color w:val="000000"/>
                  <w:szCs w:val="18"/>
                </w:rPr>
                <w:delText>1.11</w:delText>
              </w:r>
            </w:del>
            <w:ins w:id="13" w:author="Author" w:date="2020-06-04T11:49:00Z">
              <w:r w:rsidR="00907767">
                <w:rPr>
                  <w:rFonts w:cs="Arial"/>
                  <w:color w:val="000000"/>
                  <w:szCs w:val="18"/>
                </w:rPr>
                <w:t>1.12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4A8A2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B863236" w14:textId="77777777" w:rsidR="009006A7" w:rsidRPr="0014317D" w:rsidRDefault="009006A7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0EF8D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432B4F5" w14:textId="77777777" w:rsidR="009006A7" w:rsidRPr="0014317D" w:rsidRDefault="009006A7" w:rsidP="00751465">
            <w:pPr>
              <w:pStyle w:val="tabletext11"/>
              <w:jc w:val="right"/>
            </w:pPr>
            <w:del w:id="14" w:author="Author" w:date="2020-06-04T11:49:00Z">
              <w:r w:rsidDel="00907767">
                <w:rPr>
                  <w:rFonts w:cs="Arial"/>
                  <w:color w:val="000000"/>
                  <w:szCs w:val="18"/>
                </w:rPr>
                <w:delText>1.12</w:delText>
              </w:r>
            </w:del>
            <w:ins w:id="15" w:author="Author" w:date="2020-06-04T11:49:00Z">
              <w:r w:rsidR="00907767">
                <w:rPr>
                  <w:rFonts w:cs="Arial"/>
                  <w:color w:val="000000"/>
                  <w:szCs w:val="18"/>
                </w:rPr>
                <w:t>1.13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518CF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3A59623" w14:textId="77777777" w:rsidR="009006A7" w:rsidRPr="0014317D" w:rsidRDefault="008A1A9A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DADDC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9006A7" w14:paraId="1A62E6F0" w14:textId="77777777" w:rsidTr="00ED6F1B">
        <w:trPr>
          <w:cantSplit/>
          <w:trHeight w:val="190"/>
        </w:trPr>
        <w:tc>
          <w:tcPr>
            <w:tcW w:w="200" w:type="dxa"/>
          </w:tcPr>
          <w:p w14:paraId="24133C5D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0FF8B70" w14:textId="77777777" w:rsidR="009006A7" w:rsidRDefault="009006A7" w:rsidP="00751465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4FE63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CEFE65F" w14:textId="77777777" w:rsidR="009006A7" w:rsidRPr="0014317D" w:rsidRDefault="00560D32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58C26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4BE6C23" w14:textId="77777777" w:rsidR="009006A7" w:rsidRPr="0014317D" w:rsidRDefault="00D85665" w:rsidP="00751465">
            <w:pPr>
              <w:pStyle w:val="tabletext11"/>
              <w:jc w:val="right"/>
            </w:pPr>
            <w:del w:id="16" w:author="Author" w:date="2020-06-04T11:49:00Z">
              <w:r w:rsidDel="00907767">
                <w:rPr>
                  <w:rFonts w:cs="Arial"/>
                  <w:color w:val="000000"/>
                  <w:szCs w:val="18"/>
                </w:rPr>
                <w:delText>1.19</w:delText>
              </w:r>
            </w:del>
            <w:ins w:id="17" w:author="Author" w:date="2020-06-04T11:49:00Z">
              <w:r w:rsidR="00907767">
                <w:rPr>
                  <w:rFonts w:cs="Arial"/>
                  <w:color w:val="000000"/>
                  <w:szCs w:val="18"/>
                </w:rPr>
                <w:t>1.20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76EDB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7748FDD" w14:textId="77777777" w:rsidR="009006A7" w:rsidRPr="0014317D" w:rsidRDefault="00D85665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FF5FD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84CC98C" w14:textId="77777777" w:rsidR="009006A7" w:rsidRPr="0014317D" w:rsidRDefault="009006A7" w:rsidP="00751465">
            <w:pPr>
              <w:pStyle w:val="tabletext11"/>
              <w:jc w:val="right"/>
            </w:pPr>
            <w:del w:id="18" w:author="Author" w:date="2020-06-04T11:50:00Z">
              <w:r w:rsidDel="00907767">
                <w:rPr>
                  <w:rFonts w:cs="Arial"/>
                  <w:color w:val="000000"/>
                  <w:szCs w:val="18"/>
                </w:rPr>
                <w:delText>1.22</w:delText>
              </w:r>
            </w:del>
            <w:ins w:id="19" w:author="Author" w:date="2020-06-04T11:50:00Z">
              <w:r w:rsidR="00907767">
                <w:rPr>
                  <w:rFonts w:cs="Arial"/>
                  <w:color w:val="000000"/>
                  <w:szCs w:val="18"/>
                </w:rPr>
                <w:t>1.24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CC324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43740A0" w14:textId="77777777" w:rsidR="009006A7" w:rsidRPr="0014317D" w:rsidRDefault="008A1A9A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72066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ED6F1B" w14:paraId="24B42EE1" w14:textId="77777777" w:rsidTr="00ED6F1B">
        <w:trPr>
          <w:cantSplit/>
          <w:trHeight w:val="190"/>
        </w:trPr>
        <w:tc>
          <w:tcPr>
            <w:tcW w:w="200" w:type="dxa"/>
          </w:tcPr>
          <w:p w14:paraId="5F423EA8" w14:textId="77777777" w:rsidR="00ED6F1B" w:rsidRDefault="00ED6F1B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B6A9916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FA39B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2B43725" w14:textId="77777777" w:rsidR="00ED6F1B" w:rsidRDefault="00ED6F1B" w:rsidP="00751465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44501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CC82AE6" w14:textId="77777777" w:rsidR="00ED6F1B" w:rsidRDefault="00ED6F1B" w:rsidP="00751465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2BD5B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DC71305" w14:textId="77777777" w:rsidR="00ED6F1B" w:rsidRDefault="00ED6F1B" w:rsidP="00751465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15AD0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575E002" w14:textId="77777777" w:rsidR="00ED6F1B" w:rsidRDefault="00ED6F1B" w:rsidP="00751465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FB612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998A86E" w14:textId="77777777" w:rsidR="00ED6F1B" w:rsidRDefault="00ED6F1B" w:rsidP="00751465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26047" w14:textId="77777777" w:rsidR="00ED6F1B" w:rsidRDefault="00ED6F1B" w:rsidP="00751465">
            <w:pPr>
              <w:pStyle w:val="tabletext11"/>
              <w:jc w:val="right"/>
            </w:pPr>
          </w:p>
        </w:tc>
      </w:tr>
      <w:tr w:rsidR="009006A7" w14:paraId="07130862" w14:textId="77777777" w:rsidTr="00ED6F1B">
        <w:trPr>
          <w:cantSplit/>
          <w:trHeight w:val="190"/>
        </w:trPr>
        <w:tc>
          <w:tcPr>
            <w:tcW w:w="200" w:type="dxa"/>
          </w:tcPr>
          <w:p w14:paraId="2F77323A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ACE9ACD" w14:textId="77777777" w:rsidR="009006A7" w:rsidRDefault="009006A7" w:rsidP="00751465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55D63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5AC75EB" w14:textId="77777777" w:rsidR="009006A7" w:rsidRPr="0014317D" w:rsidRDefault="00560D32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49D7C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18A8FCB" w14:textId="77777777" w:rsidR="009006A7" w:rsidRPr="0014317D" w:rsidRDefault="00D85665" w:rsidP="00751465">
            <w:pPr>
              <w:pStyle w:val="tabletext11"/>
              <w:jc w:val="right"/>
            </w:pPr>
            <w:del w:id="20" w:author="Author" w:date="2020-06-04T11:50:00Z">
              <w:r w:rsidDel="00907767">
                <w:rPr>
                  <w:rFonts w:cs="Arial"/>
                  <w:color w:val="000000"/>
                  <w:szCs w:val="18"/>
                </w:rPr>
                <w:delText>1.25</w:delText>
              </w:r>
            </w:del>
            <w:ins w:id="21" w:author="Author" w:date="2020-06-04T11:50:00Z">
              <w:r w:rsidR="00907767">
                <w:rPr>
                  <w:rFonts w:cs="Arial"/>
                  <w:color w:val="000000"/>
                  <w:szCs w:val="18"/>
                </w:rPr>
                <w:t>1.28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B07E2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12A383B" w14:textId="77777777" w:rsidR="009006A7" w:rsidRPr="0014317D" w:rsidRDefault="00D85665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BE72F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2A0AEF3" w14:textId="77777777" w:rsidR="009006A7" w:rsidRPr="0014317D" w:rsidRDefault="009006A7" w:rsidP="00751465">
            <w:pPr>
              <w:pStyle w:val="tabletext11"/>
              <w:jc w:val="right"/>
            </w:pPr>
            <w:del w:id="22" w:author="Author" w:date="2020-06-04T11:50:00Z">
              <w:r w:rsidDel="00907767">
                <w:rPr>
                  <w:rFonts w:cs="Arial"/>
                  <w:color w:val="000000"/>
                  <w:szCs w:val="18"/>
                </w:rPr>
                <w:delText>1.30</w:delText>
              </w:r>
            </w:del>
            <w:ins w:id="23" w:author="Author" w:date="2020-06-04T11:50:00Z">
              <w:r w:rsidR="00907767">
                <w:rPr>
                  <w:rFonts w:cs="Arial"/>
                  <w:color w:val="000000"/>
                  <w:szCs w:val="18"/>
                </w:rPr>
                <w:t>1.32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44E95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8278DB5" w14:textId="77777777" w:rsidR="009006A7" w:rsidRPr="0014317D" w:rsidRDefault="008A1A9A" w:rsidP="00751465">
            <w:pPr>
              <w:pStyle w:val="tabletext11"/>
              <w:jc w:val="right"/>
            </w:pPr>
            <w:del w:id="24" w:author="Author" w:date="2020-06-04T11:50:00Z">
              <w:r w:rsidDel="00907767">
                <w:rPr>
                  <w:rFonts w:cs="Arial"/>
                  <w:color w:val="000000"/>
                  <w:szCs w:val="18"/>
                </w:rPr>
                <w:delText>1.24</w:delText>
              </w:r>
            </w:del>
            <w:ins w:id="25" w:author="Author" w:date="2020-06-04T11:50:00Z">
              <w:r w:rsidR="00907767">
                <w:rPr>
                  <w:rFonts w:cs="Arial"/>
                  <w:color w:val="000000"/>
                  <w:szCs w:val="18"/>
                </w:rPr>
                <w:t>1.25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441F5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9006A7" w14:paraId="58B4A7B0" w14:textId="77777777" w:rsidTr="00ED6F1B">
        <w:trPr>
          <w:cantSplit/>
          <w:trHeight w:val="190"/>
        </w:trPr>
        <w:tc>
          <w:tcPr>
            <w:tcW w:w="200" w:type="dxa"/>
          </w:tcPr>
          <w:p w14:paraId="003549CF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75D3DA4" w14:textId="77777777" w:rsidR="009006A7" w:rsidRDefault="009006A7" w:rsidP="00751465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27795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2828C21" w14:textId="77777777" w:rsidR="009006A7" w:rsidRPr="0014317D" w:rsidRDefault="00560D32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1.28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9F22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153D0B1" w14:textId="77777777" w:rsidR="009006A7" w:rsidRPr="0014317D" w:rsidRDefault="00D85665" w:rsidP="00751465">
            <w:pPr>
              <w:pStyle w:val="tabletext11"/>
              <w:jc w:val="right"/>
            </w:pPr>
            <w:del w:id="26" w:author="Author" w:date="2020-06-04T11:50:00Z">
              <w:r w:rsidDel="00907767">
                <w:rPr>
                  <w:rFonts w:cs="Arial"/>
                  <w:color w:val="000000"/>
                  <w:szCs w:val="18"/>
                </w:rPr>
                <w:delText>1.30</w:delText>
              </w:r>
            </w:del>
            <w:ins w:id="27" w:author="Author" w:date="2020-06-04T11:50:00Z">
              <w:r w:rsidR="00907767">
                <w:rPr>
                  <w:rFonts w:cs="Arial"/>
                  <w:color w:val="000000"/>
                  <w:szCs w:val="18"/>
                </w:rPr>
                <w:t>1.34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9DB02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8D3CB37" w14:textId="77777777" w:rsidR="009006A7" w:rsidRPr="0014317D" w:rsidRDefault="00D85665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807F8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AC6B333" w14:textId="77777777" w:rsidR="009006A7" w:rsidRPr="0014317D" w:rsidRDefault="009006A7" w:rsidP="00751465">
            <w:pPr>
              <w:pStyle w:val="tabletext11"/>
              <w:jc w:val="right"/>
            </w:pPr>
            <w:del w:id="28" w:author="Author" w:date="2020-06-04T11:50:00Z">
              <w:r w:rsidDel="00907767">
                <w:rPr>
                  <w:rFonts w:cs="Arial"/>
                  <w:color w:val="000000"/>
                  <w:szCs w:val="18"/>
                </w:rPr>
                <w:delText>1.37</w:delText>
              </w:r>
            </w:del>
            <w:ins w:id="29" w:author="Author" w:date="2020-06-04T11:50:00Z">
              <w:r w:rsidR="00907767">
                <w:rPr>
                  <w:rFonts w:cs="Arial"/>
                  <w:color w:val="000000"/>
                  <w:szCs w:val="18"/>
                </w:rPr>
                <w:t>1.40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579FA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FB54C7A" w14:textId="77777777" w:rsidR="009006A7" w:rsidRPr="0014317D" w:rsidRDefault="008A1A9A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3CA4D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9006A7" w14:paraId="524DEE83" w14:textId="77777777" w:rsidTr="00ED6F1B">
        <w:trPr>
          <w:cantSplit/>
          <w:trHeight w:val="190"/>
        </w:trPr>
        <w:tc>
          <w:tcPr>
            <w:tcW w:w="200" w:type="dxa"/>
          </w:tcPr>
          <w:p w14:paraId="2592023A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D6C2523" w14:textId="77777777" w:rsidR="009006A7" w:rsidRDefault="009006A7" w:rsidP="00751465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9A726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0EE4B54" w14:textId="77777777" w:rsidR="009006A7" w:rsidRPr="0014317D" w:rsidRDefault="00560D32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C85EB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13A6F40" w14:textId="77777777" w:rsidR="009006A7" w:rsidRPr="0014317D" w:rsidRDefault="00D85665" w:rsidP="00751465">
            <w:pPr>
              <w:pStyle w:val="tabletext11"/>
              <w:jc w:val="right"/>
            </w:pPr>
            <w:del w:id="30" w:author="Author" w:date="2020-06-04T11:50:00Z">
              <w:r w:rsidDel="00907767">
                <w:rPr>
                  <w:rFonts w:cs="Arial"/>
                  <w:color w:val="000000"/>
                  <w:szCs w:val="18"/>
                </w:rPr>
                <w:delText>1.35</w:delText>
              </w:r>
            </w:del>
            <w:ins w:id="31" w:author="Author" w:date="2020-06-04T11:50:00Z">
              <w:r w:rsidR="00907767">
                <w:rPr>
                  <w:rFonts w:cs="Arial"/>
                  <w:color w:val="000000"/>
                  <w:szCs w:val="18"/>
                </w:rPr>
                <w:t>1.40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AB840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10B4C77" w14:textId="77777777" w:rsidR="009006A7" w:rsidRPr="0014317D" w:rsidRDefault="00D85665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1.45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12336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A308803" w14:textId="77777777" w:rsidR="009006A7" w:rsidRPr="0014317D" w:rsidRDefault="009006A7" w:rsidP="00751465">
            <w:pPr>
              <w:pStyle w:val="tabletext11"/>
              <w:jc w:val="right"/>
            </w:pPr>
            <w:del w:id="32" w:author="Author" w:date="2020-06-04T11:50:00Z">
              <w:r w:rsidDel="00907767">
                <w:rPr>
                  <w:rFonts w:cs="Arial"/>
                  <w:color w:val="000000"/>
                  <w:szCs w:val="18"/>
                </w:rPr>
                <w:delText>1.43</w:delText>
              </w:r>
            </w:del>
            <w:ins w:id="33" w:author="Author" w:date="2020-06-04T11:50:00Z">
              <w:r w:rsidR="00907767">
                <w:rPr>
                  <w:rFonts w:cs="Arial"/>
                  <w:color w:val="000000"/>
                  <w:szCs w:val="18"/>
                </w:rPr>
                <w:t>1.</w:t>
              </w:r>
            </w:ins>
            <w:ins w:id="34" w:author="Author" w:date="2020-06-04T12:03:00Z">
              <w:r w:rsidR="0016574A">
                <w:rPr>
                  <w:rFonts w:cs="Arial"/>
                  <w:color w:val="000000"/>
                  <w:szCs w:val="18"/>
                </w:rPr>
                <w:t>4</w:t>
              </w:r>
            </w:ins>
            <w:ins w:id="35" w:author="Author" w:date="2020-06-04T11:50:00Z">
              <w:r w:rsidR="00907767">
                <w:rPr>
                  <w:rFonts w:cs="Arial"/>
                  <w:color w:val="000000"/>
                  <w:szCs w:val="18"/>
                </w:rPr>
                <w:t>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EC5AE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7525345" w14:textId="77777777" w:rsidR="009006A7" w:rsidRPr="0014317D" w:rsidRDefault="008A1A9A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1343C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9006A7" w14:paraId="167746E5" w14:textId="77777777" w:rsidTr="00ED6F1B">
        <w:trPr>
          <w:cantSplit/>
          <w:trHeight w:val="190"/>
        </w:trPr>
        <w:tc>
          <w:tcPr>
            <w:tcW w:w="200" w:type="dxa"/>
          </w:tcPr>
          <w:p w14:paraId="12C3F63A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2C9D25C" w14:textId="77777777" w:rsidR="009006A7" w:rsidRDefault="009006A7" w:rsidP="00751465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7CB3F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15CEFBA" w14:textId="77777777" w:rsidR="009006A7" w:rsidRPr="0014317D" w:rsidRDefault="00560D32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59A20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5D67226" w14:textId="77777777" w:rsidR="009006A7" w:rsidRPr="0014317D" w:rsidRDefault="00D85665" w:rsidP="00751465">
            <w:pPr>
              <w:pStyle w:val="tabletext11"/>
              <w:jc w:val="right"/>
            </w:pPr>
            <w:del w:id="36" w:author="Author" w:date="2020-06-04T11:50:00Z">
              <w:r w:rsidDel="00907767">
                <w:rPr>
                  <w:rFonts w:cs="Arial"/>
                  <w:color w:val="000000"/>
                  <w:szCs w:val="18"/>
                </w:rPr>
                <w:delText>1.39</w:delText>
              </w:r>
            </w:del>
            <w:ins w:id="37" w:author="Author" w:date="2020-06-04T11:50:00Z">
              <w:r w:rsidR="00907767">
                <w:rPr>
                  <w:rFonts w:cs="Arial"/>
                  <w:color w:val="000000"/>
                  <w:szCs w:val="18"/>
                </w:rPr>
                <w:t>1.45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6024E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8F356C1" w14:textId="77777777" w:rsidR="009006A7" w:rsidRPr="0014317D" w:rsidRDefault="00D85665" w:rsidP="00751465">
            <w:pPr>
              <w:pStyle w:val="tabletext11"/>
              <w:jc w:val="right"/>
            </w:pPr>
            <w:del w:id="38" w:author="Author" w:date="2020-06-04T11:50:00Z">
              <w:r w:rsidDel="00907767">
                <w:rPr>
                  <w:rFonts w:cs="Arial"/>
                  <w:color w:val="000000"/>
                  <w:szCs w:val="18"/>
                </w:rPr>
                <w:delText>1.52</w:delText>
              </w:r>
            </w:del>
            <w:ins w:id="39" w:author="Author" w:date="2020-06-04T11:50:00Z">
              <w:r w:rsidR="00907767">
                <w:rPr>
                  <w:rFonts w:cs="Arial"/>
                  <w:color w:val="000000"/>
                  <w:szCs w:val="18"/>
                </w:rPr>
                <w:t>1.51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423F2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8F3E217" w14:textId="77777777" w:rsidR="009006A7" w:rsidRPr="0014317D" w:rsidRDefault="009006A7" w:rsidP="00751465">
            <w:pPr>
              <w:pStyle w:val="tabletext11"/>
              <w:jc w:val="right"/>
            </w:pPr>
            <w:del w:id="40" w:author="Author" w:date="2020-06-04T11:50:00Z">
              <w:r w:rsidDel="00907767">
                <w:rPr>
                  <w:rFonts w:cs="Arial"/>
                  <w:color w:val="000000"/>
                  <w:szCs w:val="18"/>
                </w:rPr>
                <w:delText>1.49</w:delText>
              </w:r>
            </w:del>
            <w:ins w:id="41" w:author="Author" w:date="2020-06-04T11:50:00Z">
              <w:r w:rsidR="00907767">
                <w:rPr>
                  <w:rFonts w:cs="Arial"/>
                  <w:color w:val="000000"/>
                  <w:szCs w:val="18"/>
                </w:rPr>
                <w:t>1.</w:t>
              </w:r>
            </w:ins>
            <w:ins w:id="42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53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56AC3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F4DB5F2" w14:textId="77777777" w:rsidR="009006A7" w:rsidRPr="0014317D" w:rsidRDefault="008A1A9A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9EF8A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9006A7" w14:paraId="5B8317D8" w14:textId="77777777" w:rsidTr="00ED6F1B">
        <w:trPr>
          <w:cantSplit/>
          <w:trHeight w:val="190"/>
        </w:trPr>
        <w:tc>
          <w:tcPr>
            <w:tcW w:w="200" w:type="dxa"/>
          </w:tcPr>
          <w:p w14:paraId="78E776C9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2C4F4AE" w14:textId="77777777" w:rsidR="009006A7" w:rsidRDefault="009006A7" w:rsidP="00751465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B9433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0A12BF7" w14:textId="77777777" w:rsidR="009006A7" w:rsidRPr="0014317D" w:rsidRDefault="00560D32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0687E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055615F" w14:textId="77777777" w:rsidR="009006A7" w:rsidRPr="0014317D" w:rsidRDefault="00D85665" w:rsidP="00751465">
            <w:pPr>
              <w:pStyle w:val="tabletext11"/>
              <w:jc w:val="right"/>
            </w:pPr>
            <w:del w:id="43" w:author="Author" w:date="2020-06-04T11:51:00Z">
              <w:r w:rsidDel="00907767">
                <w:rPr>
                  <w:rFonts w:cs="Arial"/>
                  <w:color w:val="000000"/>
                  <w:szCs w:val="18"/>
                </w:rPr>
                <w:delText>1.47</w:delText>
              </w:r>
            </w:del>
            <w:ins w:id="44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1.54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54ACF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293DB1D" w14:textId="77777777" w:rsidR="009006A7" w:rsidRPr="0014317D" w:rsidRDefault="00D85665" w:rsidP="00751465">
            <w:pPr>
              <w:pStyle w:val="tabletext11"/>
              <w:jc w:val="right"/>
            </w:pPr>
            <w:del w:id="45" w:author="Author" w:date="2020-06-04T11:51:00Z">
              <w:r w:rsidDel="00907767">
                <w:rPr>
                  <w:rFonts w:cs="Arial"/>
                  <w:color w:val="000000"/>
                  <w:szCs w:val="18"/>
                </w:rPr>
                <w:delText>1.63</w:delText>
              </w:r>
            </w:del>
            <w:ins w:id="46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1.</w:t>
              </w:r>
            </w:ins>
            <w:ins w:id="47" w:author="Author" w:date="2020-06-04T12:01:00Z">
              <w:r w:rsidR="0016574A">
                <w:rPr>
                  <w:rFonts w:cs="Arial"/>
                  <w:color w:val="000000"/>
                  <w:szCs w:val="18"/>
                </w:rPr>
                <w:t>6</w:t>
              </w:r>
            </w:ins>
            <w:ins w:id="48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9C14D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18971AD" w14:textId="77777777" w:rsidR="009006A7" w:rsidRPr="0014317D" w:rsidRDefault="009006A7" w:rsidP="00751465">
            <w:pPr>
              <w:pStyle w:val="tabletext11"/>
              <w:jc w:val="right"/>
            </w:pPr>
            <w:del w:id="49" w:author="Author" w:date="2020-06-04T11:51:00Z">
              <w:r w:rsidDel="00907767">
                <w:rPr>
                  <w:rFonts w:cs="Arial"/>
                  <w:color w:val="000000"/>
                  <w:szCs w:val="18"/>
                </w:rPr>
                <w:delText>1.59</w:delText>
              </w:r>
            </w:del>
            <w:ins w:id="50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1.64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AD75B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684B246" w14:textId="77777777" w:rsidR="009006A7" w:rsidRPr="0014317D" w:rsidRDefault="008A1A9A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7F6C7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ED6F1B" w14:paraId="46425F1C" w14:textId="77777777" w:rsidTr="00ED6F1B">
        <w:trPr>
          <w:cantSplit/>
          <w:trHeight w:val="190"/>
        </w:trPr>
        <w:tc>
          <w:tcPr>
            <w:tcW w:w="200" w:type="dxa"/>
          </w:tcPr>
          <w:p w14:paraId="4F369482" w14:textId="77777777" w:rsidR="00ED6F1B" w:rsidRDefault="00ED6F1B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BEC0D4C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72727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835D776" w14:textId="77777777" w:rsidR="00ED6F1B" w:rsidRDefault="00ED6F1B" w:rsidP="00751465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7B0F8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A6CF188" w14:textId="77777777" w:rsidR="00ED6F1B" w:rsidRDefault="00ED6F1B" w:rsidP="00751465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AEDA2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6FB4A07" w14:textId="77777777" w:rsidR="00ED6F1B" w:rsidRDefault="00ED6F1B" w:rsidP="00751465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3B0DA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2B491E1" w14:textId="77777777" w:rsidR="00ED6F1B" w:rsidRDefault="00ED6F1B" w:rsidP="00751465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D5A27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68855D8" w14:textId="77777777" w:rsidR="00ED6F1B" w:rsidRDefault="00ED6F1B" w:rsidP="00751465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22AD8" w14:textId="77777777" w:rsidR="00ED6F1B" w:rsidRDefault="00ED6F1B" w:rsidP="00751465">
            <w:pPr>
              <w:pStyle w:val="tabletext11"/>
              <w:jc w:val="right"/>
            </w:pPr>
          </w:p>
        </w:tc>
      </w:tr>
      <w:tr w:rsidR="009006A7" w14:paraId="0D77ABC7" w14:textId="77777777" w:rsidTr="00ED6F1B">
        <w:trPr>
          <w:cantSplit/>
          <w:trHeight w:val="190"/>
        </w:trPr>
        <w:tc>
          <w:tcPr>
            <w:tcW w:w="200" w:type="dxa"/>
          </w:tcPr>
          <w:p w14:paraId="7B478950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26BC198" w14:textId="77777777" w:rsidR="009006A7" w:rsidRDefault="009006A7" w:rsidP="00751465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E9DAF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F244EFE" w14:textId="77777777" w:rsidR="009006A7" w:rsidRPr="0014317D" w:rsidRDefault="00560D32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1.49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73FF7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E5DAA78" w14:textId="77777777" w:rsidR="009006A7" w:rsidRPr="0014317D" w:rsidRDefault="00D85665" w:rsidP="00751465">
            <w:pPr>
              <w:pStyle w:val="tabletext11"/>
              <w:jc w:val="right"/>
            </w:pPr>
            <w:del w:id="51" w:author="Author" w:date="2020-06-04T11:51:00Z">
              <w:r w:rsidDel="00907767">
                <w:rPr>
                  <w:rFonts w:cs="Arial"/>
                  <w:color w:val="000000"/>
                  <w:szCs w:val="18"/>
                </w:rPr>
                <w:delText>1.53</w:delText>
              </w:r>
            </w:del>
            <w:ins w:id="52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1.61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178DD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86683C3" w14:textId="77777777" w:rsidR="009006A7" w:rsidRPr="0014317D" w:rsidRDefault="00D85665" w:rsidP="00751465">
            <w:pPr>
              <w:pStyle w:val="tabletext11"/>
              <w:jc w:val="right"/>
            </w:pPr>
            <w:del w:id="53" w:author="Author" w:date="2020-06-04T11:51:00Z">
              <w:r w:rsidDel="00907767">
                <w:rPr>
                  <w:rFonts w:cs="Arial"/>
                  <w:color w:val="000000"/>
                  <w:szCs w:val="18"/>
                </w:rPr>
                <w:delText>1.73</w:delText>
              </w:r>
            </w:del>
            <w:ins w:id="54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1.72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9A2A3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B411609" w14:textId="77777777" w:rsidR="009006A7" w:rsidRPr="0014317D" w:rsidRDefault="008A1A9A" w:rsidP="00751465">
            <w:pPr>
              <w:pStyle w:val="tabletext11"/>
              <w:jc w:val="right"/>
            </w:pPr>
            <w:del w:id="55" w:author="Author" w:date="2020-06-04T11:51:00Z">
              <w:r w:rsidDel="00907767">
                <w:rPr>
                  <w:rFonts w:cs="Arial"/>
                  <w:color w:val="000000"/>
                  <w:szCs w:val="18"/>
                </w:rPr>
                <w:delText>1.67</w:delText>
              </w:r>
            </w:del>
            <w:ins w:id="56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1.74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75AC6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E620903" w14:textId="77777777" w:rsidR="009006A7" w:rsidRPr="0014317D" w:rsidRDefault="008A1A9A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1.52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0A2F1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9006A7" w14:paraId="04949B36" w14:textId="77777777" w:rsidTr="00ED6F1B">
        <w:trPr>
          <w:cantSplit/>
          <w:trHeight w:val="190"/>
        </w:trPr>
        <w:tc>
          <w:tcPr>
            <w:tcW w:w="200" w:type="dxa"/>
          </w:tcPr>
          <w:p w14:paraId="4305BBEC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E072347" w14:textId="77777777" w:rsidR="009006A7" w:rsidRDefault="009006A7" w:rsidP="00751465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12CC5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37F2A1B" w14:textId="77777777" w:rsidR="009006A7" w:rsidRPr="0014317D" w:rsidRDefault="00560D32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F0B8E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4EB0479" w14:textId="77777777" w:rsidR="009006A7" w:rsidRPr="0014317D" w:rsidRDefault="00D85665" w:rsidP="00751465">
            <w:pPr>
              <w:pStyle w:val="tabletext11"/>
              <w:jc w:val="right"/>
            </w:pPr>
            <w:del w:id="57" w:author="Author" w:date="2020-06-04T11:51:00Z">
              <w:r w:rsidDel="00907767">
                <w:rPr>
                  <w:rFonts w:cs="Arial"/>
                  <w:color w:val="000000"/>
                  <w:szCs w:val="18"/>
                </w:rPr>
                <w:delText>1.61</w:delText>
              </w:r>
            </w:del>
            <w:ins w:id="58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1.71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79781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F1C3250" w14:textId="77777777" w:rsidR="009006A7" w:rsidRPr="0014317D" w:rsidRDefault="00D85665" w:rsidP="00751465">
            <w:pPr>
              <w:pStyle w:val="tabletext11"/>
              <w:jc w:val="right"/>
            </w:pPr>
            <w:del w:id="59" w:author="Author" w:date="2020-06-04T11:51:00Z">
              <w:r w:rsidDel="00907767">
                <w:rPr>
                  <w:rFonts w:cs="Arial"/>
                  <w:color w:val="000000"/>
                  <w:szCs w:val="18"/>
                </w:rPr>
                <w:delText>1.86</w:delText>
              </w:r>
            </w:del>
            <w:ins w:id="60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1.85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30A0B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0651FCF" w14:textId="77777777" w:rsidR="009006A7" w:rsidRPr="0014317D" w:rsidRDefault="009006A7" w:rsidP="00751465">
            <w:pPr>
              <w:pStyle w:val="tabletext11"/>
              <w:jc w:val="right"/>
            </w:pPr>
            <w:del w:id="61" w:author="Author" w:date="2020-06-04T11:51:00Z">
              <w:r w:rsidDel="00907767">
                <w:rPr>
                  <w:rFonts w:cs="Arial"/>
                  <w:color w:val="000000"/>
                  <w:szCs w:val="18"/>
                </w:rPr>
                <w:delText>1.78</w:delText>
              </w:r>
            </w:del>
            <w:ins w:id="62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1.86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243E7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A73F0EE" w14:textId="77777777" w:rsidR="009006A7" w:rsidRPr="0014317D" w:rsidRDefault="008A1A9A" w:rsidP="00751465">
            <w:pPr>
              <w:pStyle w:val="tabletext11"/>
              <w:jc w:val="right"/>
            </w:pPr>
            <w:del w:id="63" w:author="Author" w:date="2020-06-04T11:51:00Z">
              <w:r w:rsidDel="00907767">
                <w:rPr>
                  <w:rFonts w:cs="Arial"/>
                  <w:color w:val="000000"/>
                  <w:szCs w:val="18"/>
                </w:rPr>
                <w:delText>1.60</w:delText>
              </w:r>
            </w:del>
            <w:ins w:id="64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1.59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E7F41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9006A7" w14:paraId="5F163D8F" w14:textId="77777777" w:rsidTr="00ED6F1B">
        <w:trPr>
          <w:cantSplit/>
          <w:trHeight w:val="190"/>
        </w:trPr>
        <w:tc>
          <w:tcPr>
            <w:tcW w:w="200" w:type="dxa"/>
          </w:tcPr>
          <w:p w14:paraId="54131BBE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C1C198B" w14:textId="77777777" w:rsidR="009006A7" w:rsidRDefault="009006A7" w:rsidP="00751465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CDB50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146629B" w14:textId="77777777" w:rsidR="009006A7" w:rsidRPr="0014317D" w:rsidRDefault="00D85665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1.66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1A648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594E70F" w14:textId="77777777" w:rsidR="009006A7" w:rsidRPr="0014317D" w:rsidRDefault="00D85665" w:rsidP="00751465">
            <w:pPr>
              <w:pStyle w:val="tabletext11"/>
              <w:jc w:val="right"/>
            </w:pPr>
            <w:del w:id="65" w:author="Author" w:date="2020-06-04T11:51:00Z">
              <w:r w:rsidDel="00907767">
                <w:rPr>
                  <w:rFonts w:cs="Arial"/>
                  <w:color w:val="000000"/>
                  <w:szCs w:val="18"/>
                </w:rPr>
                <w:delText>1.72</w:delText>
              </w:r>
            </w:del>
            <w:ins w:id="66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1.85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0E831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2886D0E" w14:textId="77777777" w:rsidR="009006A7" w:rsidRPr="0014317D" w:rsidRDefault="00D85665" w:rsidP="00751465">
            <w:pPr>
              <w:pStyle w:val="tabletext11"/>
              <w:jc w:val="right"/>
            </w:pPr>
            <w:del w:id="67" w:author="Author" w:date="2020-06-04T11:51:00Z">
              <w:r w:rsidDel="00907767">
                <w:rPr>
                  <w:rFonts w:cs="Arial"/>
                  <w:color w:val="000000"/>
                  <w:szCs w:val="18"/>
                </w:rPr>
                <w:delText>2.04</w:delText>
              </w:r>
            </w:del>
            <w:ins w:id="68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2.02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C6FFA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BF0A503" w14:textId="77777777" w:rsidR="009006A7" w:rsidRPr="0014317D" w:rsidRDefault="009006A7" w:rsidP="00751465">
            <w:pPr>
              <w:pStyle w:val="tabletext11"/>
              <w:jc w:val="right"/>
            </w:pPr>
            <w:del w:id="69" w:author="Author" w:date="2020-06-04T11:51:00Z">
              <w:r w:rsidDel="00907767">
                <w:rPr>
                  <w:rFonts w:cs="Arial"/>
                  <w:color w:val="000000"/>
                  <w:szCs w:val="18"/>
                </w:rPr>
                <w:delText>1.92</w:delText>
              </w:r>
            </w:del>
            <w:ins w:id="70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2.02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730BE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B15BBE5" w14:textId="77777777" w:rsidR="009006A7" w:rsidRPr="0014317D" w:rsidRDefault="00D85665" w:rsidP="00751465">
            <w:pPr>
              <w:pStyle w:val="tabletext11"/>
              <w:jc w:val="right"/>
            </w:pPr>
            <w:del w:id="71" w:author="Author" w:date="2020-06-04T11:51:00Z">
              <w:r w:rsidDel="00907767">
                <w:rPr>
                  <w:rFonts w:cs="Arial"/>
                  <w:color w:val="000000"/>
                  <w:szCs w:val="18"/>
                </w:rPr>
                <w:delText>1.69</w:delText>
              </w:r>
            </w:del>
            <w:ins w:id="72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1.68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615FB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9006A7" w14:paraId="0421A6C2" w14:textId="77777777" w:rsidTr="00ED6F1B">
        <w:trPr>
          <w:cantSplit/>
          <w:trHeight w:val="190"/>
        </w:trPr>
        <w:tc>
          <w:tcPr>
            <w:tcW w:w="200" w:type="dxa"/>
          </w:tcPr>
          <w:p w14:paraId="73448F0E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83112CF" w14:textId="77777777" w:rsidR="009006A7" w:rsidRDefault="009006A7" w:rsidP="00751465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B5973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1939135" w14:textId="77777777" w:rsidR="009006A7" w:rsidRPr="0014317D" w:rsidRDefault="00560D32" w:rsidP="00751465">
            <w:pPr>
              <w:pStyle w:val="tabletext11"/>
              <w:jc w:val="right"/>
            </w:pPr>
            <w:del w:id="73" w:author="Author" w:date="2020-06-04T11:51:00Z">
              <w:r w:rsidDel="00907767">
                <w:rPr>
                  <w:rFonts w:cs="Arial"/>
                  <w:color w:val="000000"/>
                  <w:szCs w:val="18"/>
                </w:rPr>
                <w:delText>1.79</w:delText>
              </w:r>
            </w:del>
            <w:ins w:id="74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1.80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65E9F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1D8AE5D" w14:textId="77777777" w:rsidR="009006A7" w:rsidRPr="0014317D" w:rsidRDefault="00D85665" w:rsidP="00751465">
            <w:pPr>
              <w:pStyle w:val="tabletext11"/>
              <w:jc w:val="right"/>
            </w:pPr>
            <w:del w:id="75" w:author="Author" w:date="2020-06-04T11:51:00Z">
              <w:r w:rsidDel="00907767">
                <w:rPr>
                  <w:rFonts w:cs="Arial"/>
                  <w:color w:val="000000"/>
                  <w:szCs w:val="18"/>
                </w:rPr>
                <w:delText>1.87</w:delText>
              </w:r>
            </w:del>
            <w:ins w:id="76" w:author="Author" w:date="2020-06-04T11:51:00Z">
              <w:r w:rsidR="00907767">
                <w:rPr>
                  <w:rFonts w:cs="Arial"/>
                  <w:color w:val="000000"/>
                  <w:szCs w:val="18"/>
                </w:rPr>
                <w:t>2.04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5ECE4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87DCF21" w14:textId="77777777" w:rsidR="009006A7" w:rsidRPr="0014317D" w:rsidRDefault="00D85665" w:rsidP="00751465">
            <w:pPr>
              <w:pStyle w:val="tabletext11"/>
              <w:jc w:val="right"/>
            </w:pPr>
            <w:del w:id="77" w:author="Author" w:date="2020-06-04T11:52:00Z">
              <w:r w:rsidDel="00907767">
                <w:rPr>
                  <w:rFonts w:cs="Arial"/>
                  <w:color w:val="000000"/>
                  <w:szCs w:val="18"/>
                </w:rPr>
                <w:delText>2.31</w:delText>
              </w:r>
            </w:del>
            <w:ins w:id="78" w:author="Author" w:date="2020-06-04T11:52:00Z">
              <w:r w:rsidR="00907767">
                <w:rPr>
                  <w:rFonts w:cs="Arial"/>
                  <w:color w:val="000000"/>
                  <w:szCs w:val="18"/>
                </w:rPr>
                <w:t>2.29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FF8D5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179E709" w14:textId="77777777" w:rsidR="009006A7" w:rsidRPr="0014317D" w:rsidRDefault="009006A7" w:rsidP="00751465">
            <w:pPr>
              <w:pStyle w:val="tabletext11"/>
              <w:jc w:val="right"/>
            </w:pPr>
            <w:del w:id="79" w:author="Author" w:date="2020-06-04T11:52:00Z">
              <w:r w:rsidDel="00907767">
                <w:rPr>
                  <w:rFonts w:cs="Arial"/>
                  <w:color w:val="000000"/>
                  <w:szCs w:val="18"/>
                </w:rPr>
                <w:delText>2.11</w:delText>
              </w:r>
            </w:del>
            <w:ins w:id="80" w:author="Author" w:date="2020-06-04T11:52:00Z">
              <w:r w:rsidR="00907767">
                <w:rPr>
                  <w:rFonts w:cs="Arial"/>
                  <w:color w:val="000000"/>
                  <w:szCs w:val="18"/>
                </w:rPr>
                <w:t>2.25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10E12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9A5C585" w14:textId="77777777" w:rsidR="009006A7" w:rsidRPr="0014317D" w:rsidRDefault="00D85665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1.82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75841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9006A7" w14:paraId="41C004ED" w14:textId="77777777" w:rsidTr="00ED6F1B">
        <w:trPr>
          <w:cantSplit/>
          <w:trHeight w:val="190"/>
        </w:trPr>
        <w:tc>
          <w:tcPr>
            <w:tcW w:w="200" w:type="dxa"/>
          </w:tcPr>
          <w:p w14:paraId="1A071EBF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E3336B1" w14:textId="77777777" w:rsidR="009006A7" w:rsidRDefault="009006A7" w:rsidP="00751465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5EBB5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CF05C91" w14:textId="77777777" w:rsidR="009006A7" w:rsidRPr="0014317D" w:rsidRDefault="00D85665" w:rsidP="00751465">
            <w:pPr>
              <w:pStyle w:val="tabletext11"/>
              <w:jc w:val="right"/>
            </w:pPr>
            <w:del w:id="81" w:author="Author" w:date="2020-06-04T11:52:00Z">
              <w:r w:rsidDel="00907767">
                <w:rPr>
                  <w:rFonts w:cs="Arial"/>
                  <w:color w:val="000000"/>
                  <w:szCs w:val="18"/>
                </w:rPr>
                <w:delText>1.89</w:delText>
              </w:r>
            </w:del>
            <w:ins w:id="82" w:author="Author" w:date="2020-06-04T11:52:00Z">
              <w:r w:rsidR="00907767">
                <w:rPr>
                  <w:rFonts w:cs="Arial"/>
                  <w:color w:val="000000"/>
                  <w:szCs w:val="18"/>
                </w:rPr>
                <w:t>1.90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BEA09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5EE406C" w14:textId="77777777" w:rsidR="009006A7" w:rsidRPr="0014317D" w:rsidRDefault="00D85665" w:rsidP="00751465">
            <w:pPr>
              <w:pStyle w:val="tabletext11"/>
              <w:jc w:val="right"/>
            </w:pPr>
            <w:del w:id="83" w:author="Author" w:date="2020-06-04T11:52:00Z">
              <w:r w:rsidDel="00907767">
                <w:rPr>
                  <w:rFonts w:cs="Arial"/>
                  <w:color w:val="000000"/>
                  <w:szCs w:val="18"/>
                </w:rPr>
                <w:delText>1.99</w:delText>
              </w:r>
            </w:del>
            <w:ins w:id="84" w:author="Author" w:date="2020-06-04T11:52:00Z">
              <w:r w:rsidR="00907767">
                <w:rPr>
                  <w:rFonts w:cs="Arial"/>
                  <w:color w:val="000000"/>
                  <w:szCs w:val="18"/>
                </w:rPr>
                <w:t>2.18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A5152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27E6158" w14:textId="77777777" w:rsidR="009006A7" w:rsidRPr="0014317D" w:rsidRDefault="00D85665" w:rsidP="00751465">
            <w:pPr>
              <w:pStyle w:val="tabletext11"/>
              <w:jc w:val="right"/>
            </w:pPr>
            <w:del w:id="85" w:author="Author" w:date="2020-06-04T11:52:00Z">
              <w:r w:rsidDel="00907767">
                <w:rPr>
                  <w:rFonts w:cs="Arial"/>
                  <w:color w:val="000000"/>
                  <w:szCs w:val="18"/>
                </w:rPr>
                <w:delText>2.51</w:delText>
              </w:r>
            </w:del>
            <w:ins w:id="86" w:author="Author" w:date="2020-06-04T11:52:00Z">
              <w:r w:rsidR="00907767">
                <w:rPr>
                  <w:rFonts w:cs="Arial"/>
                  <w:color w:val="000000"/>
                  <w:szCs w:val="18"/>
                </w:rPr>
                <w:t>2.48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973C3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98B05BC" w14:textId="77777777" w:rsidR="009006A7" w:rsidRPr="0014317D" w:rsidRDefault="009006A7" w:rsidP="00751465">
            <w:pPr>
              <w:pStyle w:val="tabletext11"/>
              <w:jc w:val="right"/>
            </w:pPr>
            <w:del w:id="87" w:author="Author" w:date="2020-06-04T11:52:00Z">
              <w:r w:rsidDel="00907767">
                <w:rPr>
                  <w:rFonts w:cs="Arial"/>
                  <w:color w:val="000000"/>
                  <w:szCs w:val="18"/>
                </w:rPr>
                <w:delText>2.25</w:delText>
              </w:r>
            </w:del>
            <w:ins w:id="88" w:author="Author" w:date="2020-06-04T11:52:00Z">
              <w:r w:rsidR="00907767">
                <w:rPr>
                  <w:rFonts w:cs="Arial"/>
                  <w:color w:val="000000"/>
                  <w:szCs w:val="18"/>
                </w:rPr>
                <w:t>2.41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7EDEB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F1F0412" w14:textId="77777777" w:rsidR="009006A7" w:rsidRPr="0014317D" w:rsidRDefault="00D85665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C0D1D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ED6F1B" w14:paraId="5012BD2F" w14:textId="77777777" w:rsidTr="00ED6F1B">
        <w:trPr>
          <w:cantSplit/>
          <w:trHeight w:val="190"/>
        </w:trPr>
        <w:tc>
          <w:tcPr>
            <w:tcW w:w="200" w:type="dxa"/>
          </w:tcPr>
          <w:p w14:paraId="7E89C771" w14:textId="77777777" w:rsidR="00ED6F1B" w:rsidRDefault="00ED6F1B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6B547F8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6A9C4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5FBB8A4" w14:textId="77777777" w:rsidR="00ED6F1B" w:rsidRDefault="00ED6F1B" w:rsidP="00751465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74FE8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8F15983" w14:textId="77777777" w:rsidR="00ED6F1B" w:rsidRDefault="00ED6F1B" w:rsidP="00751465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3D572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42074F8" w14:textId="77777777" w:rsidR="00ED6F1B" w:rsidRDefault="00ED6F1B" w:rsidP="00751465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41FFE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6BC1B34" w14:textId="77777777" w:rsidR="00ED6F1B" w:rsidRDefault="00ED6F1B" w:rsidP="00751465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C821E" w14:textId="77777777" w:rsidR="00ED6F1B" w:rsidRDefault="00ED6F1B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2C885C7" w14:textId="77777777" w:rsidR="00ED6F1B" w:rsidRDefault="00ED6F1B" w:rsidP="00751465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0E4B5" w14:textId="77777777" w:rsidR="00ED6F1B" w:rsidRDefault="00ED6F1B" w:rsidP="00751465">
            <w:pPr>
              <w:pStyle w:val="tabletext11"/>
              <w:jc w:val="right"/>
            </w:pPr>
          </w:p>
        </w:tc>
      </w:tr>
      <w:tr w:rsidR="009006A7" w14:paraId="476C7F0D" w14:textId="77777777" w:rsidTr="00ED6F1B">
        <w:trPr>
          <w:cantSplit/>
          <w:trHeight w:val="190"/>
        </w:trPr>
        <w:tc>
          <w:tcPr>
            <w:tcW w:w="200" w:type="dxa"/>
          </w:tcPr>
          <w:p w14:paraId="79F08E36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C8C9B2A" w14:textId="77777777" w:rsidR="009006A7" w:rsidRDefault="009006A7" w:rsidP="00751465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96350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3D3D1BA" w14:textId="77777777" w:rsidR="009006A7" w:rsidRPr="0014317D" w:rsidRDefault="00D85665" w:rsidP="00751465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181FF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084DAAB" w14:textId="77777777" w:rsidR="009006A7" w:rsidRPr="0014317D" w:rsidRDefault="00D85665" w:rsidP="00751465">
            <w:pPr>
              <w:pStyle w:val="tabletext11"/>
              <w:jc w:val="right"/>
            </w:pPr>
            <w:del w:id="89" w:author="Author" w:date="2020-06-04T11:59:00Z">
              <w:r w:rsidDel="00907767">
                <w:rPr>
                  <w:rFonts w:cs="Arial"/>
                  <w:color w:val="000000"/>
                  <w:szCs w:val="18"/>
                </w:rPr>
                <w:delText>2.09</w:delText>
              </w:r>
            </w:del>
            <w:ins w:id="90" w:author="Author" w:date="2020-06-04T11:59:00Z">
              <w:r w:rsidR="00907767">
                <w:rPr>
                  <w:rFonts w:cs="Arial"/>
                  <w:color w:val="000000"/>
                  <w:szCs w:val="18"/>
                </w:rPr>
                <w:t>2.30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5B374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282412E" w14:textId="77777777" w:rsidR="009006A7" w:rsidRPr="0014317D" w:rsidRDefault="00D85665" w:rsidP="00751465">
            <w:pPr>
              <w:pStyle w:val="tabletext11"/>
              <w:jc w:val="right"/>
            </w:pPr>
            <w:del w:id="91" w:author="Author" w:date="2020-06-04T11:59:00Z">
              <w:r w:rsidDel="00907767">
                <w:rPr>
                  <w:rFonts w:cs="Arial"/>
                  <w:color w:val="000000"/>
                  <w:szCs w:val="18"/>
                </w:rPr>
                <w:delText>2.67</w:delText>
              </w:r>
            </w:del>
            <w:ins w:id="92" w:author="Author" w:date="2020-06-04T11:59:00Z">
              <w:r w:rsidR="00907767">
                <w:rPr>
                  <w:rFonts w:cs="Arial"/>
                  <w:color w:val="000000"/>
                  <w:szCs w:val="18"/>
                </w:rPr>
                <w:t>2.64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B6BF6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3398592" w14:textId="77777777" w:rsidR="009006A7" w:rsidRPr="0014317D" w:rsidRDefault="009006A7" w:rsidP="00751465">
            <w:pPr>
              <w:pStyle w:val="tabletext11"/>
              <w:jc w:val="right"/>
            </w:pPr>
            <w:del w:id="93" w:author="Author" w:date="2020-06-04T11:59:00Z">
              <w:r w:rsidDel="00907767">
                <w:rPr>
                  <w:rFonts w:cs="Arial"/>
                  <w:color w:val="000000"/>
                  <w:szCs w:val="18"/>
                </w:rPr>
                <w:delText>2.36</w:delText>
              </w:r>
            </w:del>
            <w:ins w:id="94" w:author="Author" w:date="2020-06-04T11:59:00Z">
              <w:r w:rsidR="00907767">
                <w:rPr>
                  <w:rFonts w:cs="Arial"/>
                  <w:color w:val="000000"/>
                  <w:szCs w:val="18"/>
                </w:rPr>
                <w:t>2.54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61DA4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B6BC9C3" w14:textId="77777777" w:rsidR="009006A7" w:rsidRPr="0014317D" w:rsidRDefault="00D85665" w:rsidP="00751465">
            <w:pPr>
              <w:pStyle w:val="tabletext11"/>
              <w:jc w:val="right"/>
            </w:pPr>
            <w:del w:id="95" w:author="Author" w:date="2020-06-04T11:59:00Z">
              <w:r w:rsidDel="00907767">
                <w:rPr>
                  <w:rFonts w:cs="Arial"/>
                  <w:color w:val="000000"/>
                  <w:szCs w:val="18"/>
                </w:rPr>
                <w:delText>1.99</w:delText>
              </w:r>
            </w:del>
            <w:ins w:id="96" w:author="Author" w:date="2020-06-04T11:59:00Z">
              <w:r w:rsidR="00907767">
                <w:rPr>
                  <w:rFonts w:cs="Arial"/>
                  <w:color w:val="000000"/>
                  <w:szCs w:val="18"/>
                </w:rPr>
                <w:t>2.00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805A0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9006A7" w14:paraId="25976FA1" w14:textId="77777777" w:rsidTr="00ED6F1B">
        <w:trPr>
          <w:cantSplit/>
          <w:trHeight w:val="190"/>
        </w:trPr>
        <w:tc>
          <w:tcPr>
            <w:tcW w:w="200" w:type="dxa"/>
          </w:tcPr>
          <w:p w14:paraId="2852EAD8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0082123" w14:textId="77777777" w:rsidR="009006A7" w:rsidRDefault="009006A7" w:rsidP="00751465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BE5D4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EDCACA3" w14:textId="77777777" w:rsidR="009006A7" w:rsidRPr="0014317D" w:rsidRDefault="00D85665" w:rsidP="00751465">
            <w:pPr>
              <w:pStyle w:val="tabletext11"/>
              <w:jc w:val="right"/>
            </w:pPr>
            <w:del w:id="97" w:author="Author" w:date="2020-06-04T11:59:00Z">
              <w:r w:rsidDel="00907767">
                <w:rPr>
                  <w:rFonts w:cs="Arial"/>
                  <w:color w:val="000000"/>
                  <w:szCs w:val="18"/>
                </w:rPr>
                <w:delText>2.05</w:delText>
              </w:r>
            </w:del>
            <w:ins w:id="98" w:author="Author" w:date="2020-06-04T11:59:00Z">
              <w:r w:rsidR="00907767">
                <w:rPr>
                  <w:rFonts w:cs="Arial"/>
                  <w:color w:val="000000"/>
                  <w:szCs w:val="18"/>
                </w:rPr>
                <w:t>2.06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7D305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CC70636" w14:textId="77777777" w:rsidR="009006A7" w:rsidRPr="0014317D" w:rsidRDefault="00D85665" w:rsidP="00751465">
            <w:pPr>
              <w:pStyle w:val="tabletext11"/>
              <w:jc w:val="right"/>
            </w:pPr>
            <w:del w:id="99" w:author="Author" w:date="2020-06-04T11:59:00Z">
              <w:r w:rsidDel="00907767">
                <w:rPr>
                  <w:rFonts w:cs="Arial"/>
                  <w:color w:val="000000"/>
                  <w:szCs w:val="18"/>
                </w:rPr>
                <w:delText>2.17</w:delText>
              </w:r>
            </w:del>
            <w:ins w:id="100" w:author="Author" w:date="2020-06-04T11:59:00Z">
              <w:r w:rsidR="00907767">
                <w:rPr>
                  <w:rFonts w:cs="Arial"/>
                  <w:color w:val="000000"/>
                  <w:szCs w:val="18"/>
                </w:rPr>
                <w:t>2.39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62394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FCFCD11" w14:textId="77777777" w:rsidR="009006A7" w:rsidRPr="0014317D" w:rsidRDefault="00D85665" w:rsidP="00751465">
            <w:pPr>
              <w:pStyle w:val="tabletext11"/>
              <w:jc w:val="right"/>
            </w:pPr>
            <w:del w:id="101" w:author="Author" w:date="2020-06-04T11:59:00Z">
              <w:r w:rsidDel="00907767">
                <w:rPr>
                  <w:rFonts w:cs="Arial"/>
                  <w:color w:val="000000"/>
                  <w:szCs w:val="18"/>
                </w:rPr>
                <w:delText>2.80</w:delText>
              </w:r>
            </w:del>
            <w:ins w:id="102" w:author="Author" w:date="2020-06-04T11:59:00Z">
              <w:r w:rsidR="00907767">
                <w:rPr>
                  <w:rFonts w:cs="Arial"/>
                  <w:color w:val="000000"/>
                  <w:szCs w:val="18"/>
                </w:rPr>
                <w:t>2.76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AD906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F647879" w14:textId="77777777" w:rsidR="009006A7" w:rsidRPr="0014317D" w:rsidRDefault="009006A7" w:rsidP="00751465">
            <w:pPr>
              <w:pStyle w:val="tabletext11"/>
              <w:jc w:val="right"/>
            </w:pPr>
            <w:del w:id="103" w:author="Author" w:date="2020-06-04T11:59:00Z">
              <w:r w:rsidDel="00907767">
                <w:rPr>
                  <w:rFonts w:cs="Arial"/>
                  <w:color w:val="000000"/>
                  <w:szCs w:val="18"/>
                </w:rPr>
                <w:delText>2.46</w:delText>
              </w:r>
            </w:del>
            <w:ins w:id="104" w:author="Author" w:date="2020-06-04T11:59:00Z">
              <w:r w:rsidR="00907767">
                <w:rPr>
                  <w:rFonts w:cs="Arial"/>
                  <w:color w:val="000000"/>
                  <w:szCs w:val="18"/>
                </w:rPr>
                <w:t>2.66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E83C4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6C1BD75" w14:textId="77777777" w:rsidR="009006A7" w:rsidRPr="0014317D" w:rsidRDefault="00D85665" w:rsidP="00751465">
            <w:pPr>
              <w:pStyle w:val="tabletext11"/>
              <w:jc w:val="right"/>
            </w:pPr>
            <w:del w:id="105" w:author="Author" w:date="2020-06-04T11:59:00Z">
              <w:r w:rsidDel="00907767">
                <w:rPr>
                  <w:rFonts w:cs="Arial"/>
                  <w:color w:val="000000"/>
                  <w:szCs w:val="18"/>
                </w:rPr>
                <w:delText>2.</w:delText>
              </w:r>
              <w:bookmarkStart w:id="106" w:name="_GoBack"/>
              <w:bookmarkEnd w:id="106"/>
              <w:r w:rsidDel="00907767">
                <w:rPr>
                  <w:rFonts w:cs="Arial"/>
                  <w:color w:val="000000"/>
                  <w:szCs w:val="18"/>
                </w:rPr>
                <w:delText>06</w:delText>
              </w:r>
            </w:del>
            <w:ins w:id="107" w:author="Author" w:date="2020-06-04T11:59:00Z">
              <w:r w:rsidR="00907767">
                <w:rPr>
                  <w:rFonts w:cs="Arial"/>
                  <w:color w:val="000000"/>
                  <w:szCs w:val="18"/>
                </w:rPr>
                <w:t>2.07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E27BD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9006A7" w14:paraId="523683B5" w14:textId="77777777" w:rsidTr="00ED6F1B">
        <w:trPr>
          <w:cantSplit/>
          <w:trHeight w:val="190"/>
        </w:trPr>
        <w:tc>
          <w:tcPr>
            <w:tcW w:w="200" w:type="dxa"/>
          </w:tcPr>
          <w:p w14:paraId="3DA23188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252F12C" w14:textId="77777777" w:rsidR="009006A7" w:rsidRDefault="009006A7" w:rsidP="00751465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AD265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B662304" w14:textId="77777777" w:rsidR="009006A7" w:rsidRPr="0014317D" w:rsidRDefault="00D85665" w:rsidP="00751465">
            <w:pPr>
              <w:pStyle w:val="tabletext11"/>
              <w:jc w:val="right"/>
            </w:pPr>
            <w:del w:id="108" w:author="Author" w:date="2020-06-04T11:59:00Z">
              <w:r w:rsidDel="00907767">
                <w:rPr>
                  <w:rFonts w:cs="Arial"/>
                  <w:color w:val="000000"/>
                  <w:szCs w:val="18"/>
                </w:rPr>
                <w:delText>2.26</w:delText>
              </w:r>
            </w:del>
            <w:ins w:id="109" w:author="Author" w:date="2020-06-04T11:59:00Z">
              <w:r w:rsidR="00907767">
                <w:rPr>
                  <w:rFonts w:cs="Arial"/>
                  <w:color w:val="000000"/>
                  <w:szCs w:val="18"/>
                </w:rPr>
                <w:t>2.28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A1E61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44C457C" w14:textId="77777777" w:rsidR="009006A7" w:rsidRPr="0014317D" w:rsidRDefault="00D85665" w:rsidP="00751465">
            <w:pPr>
              <w:pStyle w:val="tabletext11"/>
              <w:jc w:val="right"/>
            </w:pPr>
            <w:del w:id="110" w:author="Author" w:date="2020-06-04T11:59:00Z">
              <w:r w:rsidDel="00907767">
                <w:rPr>
                  <w:rFonts w:cs="Arial"/>
                  <w:color w:val="000000"/>
                  <w:szCs w:val="18"/>
                </w:rPr>
                <w:delText>2.43</w:delText>
              </w:r>
            </w:del>
            <w:ins w:id="111" w:author="Author" w:date="2020-06-04T11:59:00Z">
              <w:r w:rsidR="00907767">
                <w:rPr>
                  <w:rFonts w:cs="Arial"/>
                  <w:color w:val="000000"/>
                  <w:szCs w:val="18"/>
                </w:rPr>
                <w:t>2.69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25C25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465D6D3" w14:textId="77777777" w:rsidR="009006A7" w:rsidRPr="0014317D" w:rsidRDefault="00D85665" w:rsidP="00751465">
            <w:pPr>
              <w:pStyle w:val="tabletext11"/>
              <w:jc w:val="right"/>
            </w:pPr>
            <w:del w:id="112" w:author="Author" w:date="2020-06-04T11:59:00Z">
              <w:r w:rsidDel="0016574A">
                <w:rPr>
                  <w:rFonts w:cs="Arial"/>
                  <w:color w:val="000000"/>
                  <w:szCs w:val="18"/>
                </w:rPr>
                <w:delText>3.20</w:delText>
              </w:r>
            </w:del>
            <w:ins w:id="113" w:author="Author" w:date="2020-06-04T11:59:00Z">
              <w:r w:rsidR="0016574A">
                <w:rPr>
                  <w:rFonts w:cs="Arial"/>
                  <w:color w:val="000000"/>
                  <w:szCs w:val="18"/>
                </w:rPr>
                <w:t>3.16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3F42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25AA251" w14:textId="77777777" w:rsidR="009006A7" w:rsidRPr="0014317D" w:rsidRDefault="008A1A9A" w:rsidP="00751465">
            <w:pPr>
              <w:pStyle w:val="tabletext11"/>
              <w:jc w:val="right"/>
            </w:pPr>
            <w:del w:id="114" w:author="Author" w:date="2020-06-04T12:00:00Z">
              <w:r w:rsidDel="0016574A">
                <w:rPr>
                  <w:rFonts w:cs="Arial"/>
                  <w:color w:val="000000"/>
                  <w:szCs w:val="18"/>
                </w:rPr>
                <w:delText>2.75</w:delText>
              </w:r>
            </w:del>
            <w:ins w:id="115" w:author="Author" w:date="2020-06-04T12:00:00Z">
              <w:r w:rsidR="0016574A">
                <w:rPr>
                  <w:rFonts w:cs="Arial"/>
                  <w:color w:val="000000"/>
                  <w:szCs w:val="18"/>
                </w:rPr>
                <w:t>3.01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1C103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62663C8" w14:textId="77777777" w:rsidR="009006A7" w:rsidRPr="0014317D" w:rsidRDefault="00D85665" w:rsidP="00751465">
            <w:pPr>
              <w:pStyle w:val="tabletext11"/>
              <w:jc w:val="right"/>
            </w:pPr>
            <w:del w:id="116" w:author="Author" w:date="2020-06-04T12:00:00Z">
              <w:r w:rsidDel="0016574A">
                <w:rPr>
                  <w:rFonts w:cs="Arial"/>
                  <w:color w:val="000000"/>
                  <w:szCs w:val="18"/>
                </w:rPr>
                <w:delText>2.26</w:delText>
              </w:r>
            </w:del>
            <w:ins w:id="117" w:author="Author" w:date="2020-06-04T12:00:00Z">
              <w:r w:rsidR="0016574A">
                <w:rPr>
                  <w:rFonts w:cs="Arial"/>
                  <w:color w:val="000000"/>
                  <w:szCs w:val="18"/>
                </w:rPr>
                <w:t>2.30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EEBBD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9006A7" w14:paraId="5CF10C18" w14:textId="77777777" w:rsidTr="00ED6F1B">
        <w:trPr>
          <w:cantSplit/>
          <w:trHeight w:val="190"/>
        </w:trPr>
        <w:tc>
          <w:tcPr>
            <w:tcW w:w="200" w:type="dxa"/>
          </w:tcPr>
          <w:p w14:paraId="10678CA0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F8A8FBE" w14:textId="77777777" w:rsidR="009006A7" w:rsidRDefault="009006A7" w:rsidP="00751465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96003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FA533D3" w14:textId="77777777" w:rsidR="009006A7" w:rsidRPr="0014317D" w:rsidRDefault="00D85665" w:rsidP="00751465">
            <w:pPr>
              <w:pStyle w:val="tabletext11"/>
              <w:jc w:val="right"/>
            </w:pPr>
            <w:del w:id="118" w:author="Author" w:date="2020-06-04T12:00:00Z">
              <w:r w:rsidDel="0016574A">
                <w:rPr>
                  <w:rFonts w:cs="Arial"/>
                  <w:color w:val="000000"/>
                  <w:szCs w:val="18"/>
                </w:rPr>
                <w:delText>2.46</w:delText>
              </w:r>
            </w:del>
            <w:ins w:id="119" w:author="Author" w:date="2020-06-04T12:00:00Z">
              <w:r w:rsidR="0016574A">
                <w:rPr>
                  <w:rFonts w:cs="Arial"/>
                  <w:color w:val="000000"/>
                  <w:szCs w:val="18"/>
                </w:rPr>
                <w:t>2.49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1EC3B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D9097AE" w14:textId="77777777" w:rsidR="009006A7" w:rsidRPr="0014317D" w:rsidRDefault="00D85665" w:rsidP="00751465">
            <w:pPr>
              <w:pStyle w:val="tabletext11"/>
              <w:jc w:val="right"/>
            </w:pPr>
            <w:del w:id="120" w:author="Author" w:date="2020-06-04T12:00:00Z">
              <w:r w:rsidDel="0016574A">
                <w:rPr>
                  <w:rFonts w:cs="Arial"/>
                  <w:color w:val="000000"/>
                  <w:szCs w:val="18"/>
                </w:rPr>
                <w:delText>2.69</w:delText>
              </w:r>
            </w:del>
            <w:ins w:id="121" w:author="Author" w:date="2020-06-04T12:00:00Z">
              <w:r w:rsidR="0016574A">
                <w:rPr>
                  <w:rFonts w:cs="Arial"/>
                  <w:color w:val="000000"/>
                  <w:szCs w:val="18"/>
                </w:rPr>
                <w:t>2.97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7DEFB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1D204E5" w14:textId="77777777" w:rsidR="009006A7" w:rsidRPr="0014317D" w:rsidRDefault="00D85665" w:rsidP="00751465">
            <w:pPr>
              <w:pStyle w:val="tabletext11"/>
              <w:jc w:val="right"/>
            </w:pPr>
            <w:del w:id="122" w:author="Author" w:date="2020-06-04T12:00:00Z">
              <w:r w:rsidDel="0016574A">
                <w:rPr>
                  <w:rFonts w:cs="Arial"/>
                  <w:color w:val="000000"/>
                  <w:szCs w:val="18"/>
                </w:rPr>
                <w:delText>3.57</w:delText>
              </w:r>
            </w:del>
            <w:ins w:id="123" w:author="Author" w:date="2020-06-04T12:00:00Z">
              <w:r w:rsidR="0016574A">
                <w:rPr>
                  <w:rFonts w:cs="Arial"/>
                  <w:color w:val="000000"/>
                  <w:szCs w:val="18"/>
                </w:rPr>
                <w:t>3.52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2AA7F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42393CB" w14:textId="77777777" w:rsidR="009006A7" w:rsidRPr="0014317D" w:rsidRDefault="008A1A9A" w:rsidP="00751465">
            <w:pPr>
              <w:pStyle w:val="tabletext11"/>
              <w:jc w:val="right"/>
            </w:pPr>
            <w:del w:id="124" w:author="Author" w:date="2020-06-04T12:00:00Z">
              <w:r w:rsidDel="0016574A">
                <w:rPr>
                  <w:rFonts w:cs="Arial"/>
                  <w:color w:val="000000"/>
                  <w:szCs w:val="18"/>
                </w:rPr>
                <w:delText>3.02</w:delText>
              </w:r>
            </w:del>
            <w:ins w:id="125" w:author="Author" w:date="2020-06-04T12:00:00Z">
              <w:r w:rsidR="0016574A">
                <w:rPr>
                  <w:rFonts w:cs="Arial"/>
                  <w:color w:val="000000"/>
                  <w:szCs w:val="18"/>
                </w:rPr>
                <w:t>3.34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99B6D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3FC85C8" w14:textId="77777777" w:rsidR="009006A7" w:rsidRPr="0014317D" w:rsidRDefault="00D85665" w:rsidP="00751465">
            <w:pPr>
              <w:pStyle w:val="tabletext11"/>
              <w:jc w:val="right"/>
            </w:pPr>
            <w:del w:id="126" w:author="Author" w:date="2020-06-04T12:00:00Z">
              <w:r w:rsidDel="0016574A">
                <w:rPr>
                  <w:rFonts w:cs="Arial"/>
                  <w:color w:val="000000"/>
                  <w:szCs w:val="18"/>
                </w:rPr>
                <w:delText>2.45</w:delText>
              </w:r>
            </w:del>
            <w:ins w:id="127" w:author="Author" w:date="2020-06-04T12:00:00Z">
              <w:r w:rsidR="0016574A">
                <w:rPr>
                  <w:rFonts w:cs="Arial"/>
                  <w:color w:val="000000"/>
                  <w:szCs w:val="18"/>
                </w:rPr>
                <w:t>2.51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513AF" w14:textId="77777777" w:rsidR="009006A7" w:rsidRDefault="009006A7" w:rsidP="00751465">
            <w:pPr>
              <w:pStyle w:val="tabletext11"/>
              <w:jc w:val="right"/>
            </w:pPr>
          </w:p>
        </w:tc>
      </w:tr>
      <w:tr w:rsidR="009006A7" w14:paraId="25B9094A" w14:textId="77777777" w:rsidTr="00ED6F1B">
        <w:trPr>
          <w:cantSplit/>
          <w:trHeight w:val="190"/>
        </w:trPr>
        <w:tc>
          <w:tcPr>
            <w:tcW w:w="200" w:type="dxa"/>
          </w:tcPr>
          <w:p w14:paraId="2669E7A9" w14:textId="77777777" w:rsidR="009006A7" w:rsidRDefault="009006A7" w:rsidP="00751465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14:paraId="47E90A4C" w14:textId="77777777" w:rsidR="009006A7" w:rsidRDefault="009006A7" w:rsidP="00751465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3CDF86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457F053" w14:textId="77777777" w:rsidR="009006A7" w:rsidRPr="0014317D" w:rsidRDefault="00D85665" w:rsidP="00751465">
            <w:pPr>
              <w:pStyle w:val="tabletext11"/>
              <w:jc w:val="right"/>
            </w:pPr>
            <w:del w:id="128" w:author="Author" w:date="2020-06-04T12:00:00Z">
              <w:r w:rsidDel="0016574A">
                <w:rPr>
                  <w:rFonts w:cs="Arial"/>
                  <w:color w:val="000000"/>
                  <w:szCs w:val="18"/>
                </w:rPr>
                <w:delText>2.63</w:delText>
              </w:r>
            </w:del>
            <w:ins w:id="129" w:author="Author" w:date="2020-06-04T12:00:00Z">
              <w:r w:rsidR="0016574A">
                <w:rPr>
                  <w:rFonts w:cs="Arial"/>
                  <w:color w:val="000000"/>
                  <w:szCs w:val="18"/>
                </w:rPr>
                <w:t>2.66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AB4F0F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304C10D" w14:textId="77777777" w:rsidR="009006A7" w:rsidRPr="0014317D" w:rsidRDefault="00D85665" w:rsidP="00751465">
            <w:pPr>
              <w:pStyle w:val="tabletext11"/>
              <w:jc w:val="right"/>
            </w:pPr>
            <w:del w:id="130" w:author="Author" w:date="2020-06-04T12:00:00Z">
              <w:r w:rsidDel="0016574A">
                <w:rPr>
                  <w:rFonts w:cs="Arial"/>
                  <w:color w:val="000000"/>
                  <w:szCs w:val="18"/>
                </w:rPr>
                <w:delText>2.91</w:delText>
              </w:r>
            </w:del>
            <w:ins w:id="131" w:author="Author" w:date="2020-06-04T12:00:00Z">
              <w:r w:rsidR="0016574A">
                <w:rPr>
                  <w:rFonts w:cs="Arial"/>
                  <w:color w:val="000000"/>
                  <w:szCs w:val="18"/>
                </w:rPr>
                <w:t>3.21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6ED7F4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F5F8961" w14:textId="77777777" w:rsidR="009006A7" w:rsidRPr="0014317D" w:rsidRDefault="00D85665" w:rsidP="00751465">
            <w:pPr>
              <w:pStyle w:val="tabletext11"/>
              <w:jc w:val="right"/>
            </w:pPr>
            <w:del w:id="132" w:author="Author" w:date="2020-06-04T12:00:00Z">
              <w:r w:rsidDel="0016574A">
                <w:rPr>
                  <w:rFonts w:cs="Arial"/>
                  <w:color w:val="000000"/>
                  <w:szCs w:val="18"/>
                </w:rPr>
                <w:delText>3.87</w:delText>
              </w:r>
            </w:del>
            <w:ins w:id="133" w:author="Author" w:date="2020-06-04T12:00:00Z">
              <w:r w:rsidR="0016574A">
                <w:rPr>
                  <w:rFonts w:cs="Arial"/>
                  <w:color w:val="000000"/>
                  <w:szCs w:val="18"/>
                </w:rPr>
                <w:t>3.82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260AA1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172ABC3" w14:textId="77777777" w:rsidR="009006A7" w:rsidRPr="0014317D" w:rsidRDefault="008A1A9A" w:rsidP="00751465">
            <w:pPr>
              <w:pStyle w:val="tabletext11"/>
              <w:jc w:val="right"/>
            </w:pPr>
            <w:del w:id="134" w:author="Author" w:date="2020-06-04T12:00:00Z">
              <w:r w:rsidDel="0016574A">
                <w:rPr>
                  <w:rFonts w:cs="Arial"/>
                  <w:color w:val="000000"/>
                  <w:szCs w:val="18"/>
                </w:rPr>
                <w:delText>3.25</w:delText>
              </w:r>
            </w:del>
            <w:ins w:id="135" w:author="Author" w:date="2020-06-04T12:00:00Z">
              <w:r w:rsidR="0016574A">
                <w:rPr>
                  <w:rFonts w:cs="Arial"/>
                  <w:color w:val="000000"/>
                  <w:szCs w:val="18"/>
                </w:rPr>
                <w:t>3.62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34398C" w14:textId="77777777" w:rsidR="009006A7" w:rsidRDefault="009006A7" w:rsidP="00751465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990844D" w14:textId="77777777" w:rsidR="009006A7" w:rsidRPr="0014317D" w:rsidRDefault="00D85665" w:rsidP="00751465">
            <w:pPr>
              <w:pStyle w:val="tabletext11"/>
              <w:jc w:val="right"/>
            </w:pPr>
            <w:del w:id="136" w:author="Author" w:date="2020-06-04T12:00:00Z">
              <w:r w:rsidDel="0016574A">
                <w:rPr>
                  <w:rFonts w:cs="Arial"/>
                  <w:color w:val="000000"/>
                  <w:szCs w:val="18"/>
                </w:rPr>
                <w:delText>2.61</w:delText>
              </w:r>
            </w:del>
            <w:ins w:id="137" w:author="Author" w:date="2020-06-04T12:00:00Z">
              <w:r w:rsidR="0016574A">
                <w:rPr>
                  <w:rFonts w:cs="Arial"/>
                  <w:color w:val="000000"/>
                  <w:szCs w:val="18"/>
                </w:rPr>
                <w:t>2.69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307302" w14:textId="77777777" w:rsidR="009006A7" w:rsidRDefault="009006A7" w:rsidP="00751465">
            <w:pPr>
              <w:pStyle w:val="tabletext11"/>
              <w:jc w:val="right"/>
            </w:pPr>
          </w:p>
        </w:tc>
      </w:tr>
    </w:tbl>
    <w:p w14:paraId="46A6357F" w14:textId="77777777" w:rsidR="0036116F" w:rsidRDefault="0036116F" w:rsidP="00751465">
      <w:pPr>
        <w:pStyle w:val="tablecaption"/>
      </w:pPr>
      <w:r>
        <w:t>Table 100.B. Increased Liability Limits</w:t>
      </w:r>
    </w:p>
    <w:p w14:paraId="715F2C44" w14:textId="77777777" w:rsidR="0036116F" w:rsidRDefault="0036116F" w:rsidP="00751465">
      <w:pPr>
        <w:pStyle w:val="isonormal"/>
      </w:pPr>
    </w:p>
    <w:sectPr w:rsidR="0036116F" w:rsidSect="00445907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C0EA6" w14:textId="77777777" w:rsidR="006750E7" w:rsidRDefault="006750E7">
      <w:r>
        <w:separator/>
      </w:r>
    </w:p>
  </w:endnote>
  <w:endnote w:type="continuationSeparator" w:id="0">
    <w:p w14:paraId="017F7D0A" w14:textId="77777777" w:rsidR="006750E7" w:rsidRDefault="0067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0"/>
      <w:gridCol w:w="2821"/>
      <w:gridCol w:w="1680"/>
      <w:gridCol w:w="1959"/>
    </w:tblGrid>
    <w:tr w:rsidR="008B5D22" w:rsidRPr="009554DD" w14:paraId="140737EE" w14:textId="77777777" w:rsidTr="005D407F">
      <w:tc>
        <w:tcPr>
          <w:tcW w:w="3708" w:type="dxa"/>
        </w:tcPr>
        <w:p w14:paraId="53464FC0" w14:textId="77777777" w:rsidR="008B5D22" w:rsidRPr="00AE5641" w:rsidRDefault="008B5D22" w:rsidP="008B5D22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14:paraId="4B6E5330" w14:textId="77777777" w:rsidR="008B5D22" w:rsidRPr="00AE5641" w:rsidRDefault="008B5D22" w:rsidP="008B5D22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14:paraId="627A3B7E" w14:textId="44C1A109" w:rsidR="008B5D22" w:rsidRPr="00AE5641" w:rsidRDefault="008B5D22" w:rsidP="008B5D22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Tennessee</w:t>
          </w:r>
        </w:p>
      </w:tc>
      <w:tc>
        <w:tcPr>
          <w:tcW w:w="1710" w:type="dxa"/>
        </w:tcPr>
        <w:p w14:paraId="06492F90" w14:textId="77777777" w:rsidR="008B5D22" w:rsidRPr="00AE5641" w:rsidRDefault="008B5D22" w:rsidP="008B5D22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14:paraId="40B2522C" w14:textId="77777777" w:rsidR="008B5D22" w:rsidRPr="00AE5641" w:rsidRDefault="008B5D22" w:rsidP="008B5D22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14:paraId="350DBA05" w14:textId="77777777" w:rsidR="008B5D22" w:rsidRDefault="008B5D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ADFC0" w14:textId="77777777" w:rsidR="006750E7" w:rsidRDefault="006750E7">
      <w:r>
        <w:separator/>
      </w:r>
    </w:p>
  </w:footnote>
  <w:footnote w:type="continuationSeparator" w:id="0">
    <w:p w14:paraId="54CA7848" w14:textId="77777777" w:rsidR="006750E7" w:rsidRDefault="00675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63DB6" w14:textId="77777777" w:rsidR="008B5D22" w:rsidRPr="00AE5641" w:rsidRDefault="008B5D22" w:rsidP="008B5D22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14:paraId="39FA5DDD" w14:textId="77777777" w:rsidR="008B5D22" w:rsidRPr="00AE5641" w:rsidRDefault="008B5D22" w:rsidP="008B5D22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14:paraId="54EFACBE" w14:textId="757D7B11" w:rsidR="008B5D22" w:rsidRPr="00AE5641" w:rsidRDefault="008B5D22" w:rsidP="008B5D22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TENNESSEE</w:t>
    </w:r>
  </w:p>
  <w:p w14:paraId="09C2DD7A" w14:textId="77777777" w:rsidR="008B5D22" w:rsidRPr="00AE5641" w:rsidRDefault="008B5D22" w:rsidP="008B5D22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14:paraId="13B74CBE" w14:textId="77777777" w:rsidR="008B5D22" w:rsidRPr="00AE5641" w:rsidRDefault="008B5D22" w:rsidP="008B5D22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14:paraId="7A07CA12" w14:textId="77777777" w:rsidR="008B5D22" w:rsidRPr="00AE5641" w:rsidRDefault="008B5D22" w:rsidP="008B5D22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14:paraId="17E00575" w14:textId="77777777" w:rsidR="008B5D22" w:rsidRPr="005671DD" w:rsidRDefault="008B5D22" w:rsidP="008B5D22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14:paraId="083E2928" w14:textId="77777777" w:rsidR="008B5D22" w:rsidRPr="003579AF" w:rsidRDefault="008B5D22" w:rsidP="008B5D22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14:paraId="78C494C5" w14:textId="77777777" w:rsidR="008B5D22" w:rsidRDefault="008B5D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pyOnly$" w:val="No"/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36116F"/>
    <w:rsid w:val="00023021"/>
    <w:rsid w:val="00033BBC"/>
    <w:rsid w:val="00057CA8"/>
    <w:rsid w:val="0011630C"/>
    <w:rsid w:val="0014317D"/>
    <w:rsid w:val="0016574A"/>
    <w:rsid w:val="00181F01"/>
    <w:rsid w:val="0019706D"/>
    <w:rsid w:val="001C743C"/>
    <w:rsid w:val="00255933"/>
    <w:rsid w:val="00272033"/>
    <w:rsid w:val="002A40DC"/>
    <w:rsid w:val="002E542C"/>
    <w:rsid w:val="0036116F"/>
    <w:rsid w:val="003D4F4C"/>
    <w:rsid w:val="003E0DAD"/>
    <w:rsid w:val="003E682E"/>
    <w:rsid w:val="00445907"/>
    <w:rsid w:val="0048085E"/>
    <w:rsid w:val="004A49DF"/>
    <w:rsid w:val="004B04AA"/>
    <w:rsid w:val="004B19DB"/>
    <w:rsid w:val="004E0D53"/>
    <w:rsid w:val="00560D32"/>
    <w:rsid w:val="00602A13"/>
    <w:rsid w:val="00603598"/>
    <w:rsid w:val="00611DD0"/>
    <w:rsid w:val="0063579D"/>
    <w:rsid w:val="006750E7"/>
    <w:rsid w:val="00711D96"/>
    <w:rsid w:val="00751465"/>
    <w:rsid w:val="00790E56"/>
    <w:rsid w:val="007B0546"/>
    <w:rsid w:val="008A1A9A"/>
    <w:rsid w:val="008B50FA"/>
    <w:rsid w:val="008B5D22"/>
    <w:rsid w:val="008C00EB"/>
    <w:rsid w:val="008D3801"/>
    <w:rsid w:val="009006A7"/>
    <w:rsid w:val="00907767"/>
    <w:rsid w:val="00960163"/>
    <w:rsid w:val="00967D8F"/>
    <w:rsid w:val="00981BB9"/>
    <w:rsid w:val="0098322C"/>
    <w:rsid w:val="00983260"/>
    <w:rsid w:val="00996E93"/>
    <w:rsid w:val="009B16AB"/>
    <w:rsid w:val="009F1780"/>
    <w:rsid w:val="00A0773D"/>
    <w:rsid w:val="00A57595"/>
    <w:rsid w:val="00B03E96"/>
    <w:rsid w:val="00B97B68"/>
    <w:rsid w:val="00BC3338"/>
    <w:rsid w:val="00BE1DC3"/>
    <w:rsid w:val="00BE7719"/>
    <w:rsid w:val="00C778E6"/>
    <w:rsid w:val="00C97266"/>
    <w:rsid w:val="00CA290C"/>
    <w:rsid w:val="00CA475A"/>
    <w:rsid w:val="00CF21DF"/>
    <w:rsid w:val="00CF6C31"/>
    <w:rsid w:val="00D85665"/>
    <w:rsid w:val="00DA2438"/>
    <w:rsid w:val="00E3684D"/>
    <w:rsid w:val="00E47C92"/>
    <w:rsid w:val="00EB3281"/>
    <w:rsid w:val="00EB61F2"/>
    <w:rsid w:val="00EC0047"/>
    <w:rsid w:val="00ED6F1B"/>
    <w:rsid w:val="00EE64E2"/>
    <w:rsid w:val="00F13964"/>
    <w:rsid w:val="00F45BB1"/>
    <w:rsid w:val="00FE3364"/>
    <w:rsid w:val="00FF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4CB8B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5146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51465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751465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51465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751465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751465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51465"/>
  </w:style>
  <w:style w:type="paragraph" w:styleId="MacroText">
    <w:name w:val="macro"/>
    <w:link w:val="MacroTextChar"/>
    <w:rsid w:val="0075146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  <w:style w:type="paragraph" w:customStyle="1" w:styleId="blockhd1">
    <w:name w:val="blockhd1"/>
    <w:basedOn w:val="isonormal"/>
    <w:next w:val="blocktext1"/>
    <w:rsid w:val="00751465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75146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eastAsia="en-US"/>
    </w:rPr>
  </w:style>
  <w:style w:type="paragraph" w:customStyle="1" w:styleId="blocktext1">
    <w:name w:val="blocktext1"/>
    <w:basedOn w:val="isonormal"/>
    <w:rsid w:val="00751465"/>
    <w:pPr>
      <w:keepLines/>
    </w:pPr>
  </w:style>
  <w:style w:type="paragraph" w:customStyle="1" w:styleId="blockhd2">
    <w:name w:val="blockhd2"/>
    <w:basedOn w:val="isonormal"/>
    <w:next w:val="blocktext2"/>
    <w:rsid w:val="00751465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751465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751465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751465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751465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751465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751465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751465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751465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751465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751465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751465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751465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751465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751465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751465"/>
    <w:pPr>
      <w:keepLines/>
      <w:ind w:left="2400"/>
    </w:pPr>
  </w:style>
  <w:style w:type="paragraph" w:customStyle="1" w:styleId="blocktext10">
    <w:name w:val="blocktext10"/>
    <w:basedOn w:val="isonormal"/>
    <w:rsid w:val="00751465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75146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751465"/>
  </w:style>
  <w:style w:type="paragraph" w:customStyle="1" w:styleId="outlinehd2">
    <w:name w:val="outlinehd2"/>
    <w:basedOn w:val="isonormal"/>
    <w:next w:val="blocktext3"/>
    <w:rsid w:val="00751465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751465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751465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751465"/>
    <w:pPr>
      <w:spacing w:before="0" w:line="240" w:lineRule="auto"/>
    </w:pPr>
  </w:style>
  <w:style w:type="character" w:customStyle="1" w:styleId="formlink">
    <w:name w:val="formlink"/>
    <w:rsid w:val="00751465"/>
    <w:rPr>
      <w:b/>
    </w:rPr>
  </w:style>
  <w:style w:type="paragraph" w:styleId="Header">
    <w:name w:val="header"/>
    <w:basedOn w:val="isonormal"/>
    <w:link w:val="HeaderChar"/>
    <w:rsid w:val="00751465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751465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751465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51465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751465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51465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51465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51465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51465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51465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51465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51465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5146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51465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51465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51465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51465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51465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51465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51465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751465"/>
    <w:rPr>
      <w:b/>
    </w:rPr>
  </w:style>
  <w:style w:type="paragraph" w:customStyle="1" w:styleId="space2">
    <w:name w:val="space2"/>
    <w:basedOn w:val="isonormal"/>
    <w:next w:val="isonormal"/>
    <w:rsid w:val="00751465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51465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51465"/>
    <w:pPr>
      <w:spacing w:before="0" w:line="160" w:lineRule="exact"/>
    </w:pPr>
  </w:style>
  <w:style w:type="paragraph" w:customStyle="1" w:styleId="subcap">
    <w:name w:val="subcap"/>
    <w:basedOn w:val="isonormal"/>
    <w:rsid w:val="0075146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751465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751465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751465"/>
    <w:pPr>
      <w:jc w:val="left"/>
    </w:pPr>
    <w:rPr>
      <w:b/>
    </w:rPr>
  </w:style>
  <w:style w:type="paragraph" w:customStyle="1" w:styleId="tablehead">
    <w:name w:val="tablehead"/>
    <w:basedOn w:val="isonormal"/>
    <w:rsid w:val="00751465"/>
    <w:pPr>
      <w:spacing w:before="40" w:after="20"/>
      <w:jc w:val="center"/>
    </w:pPr>
    <w:rPr>
      <w:b/>
    </w:rPr>
  </w:style>
  <w:style w:type="character" w:customStyle="1" w:styleId="tablelink">
    <w:name w:val="tablelink"/>
    <w:rsid w:val="00751465"/>
    <w:rPr>
      <w:b/>
    </w:rPr>
  </w:style>
  <w:style w:type="paragraph" w:customStyle="1" w:styleId="subcap2">
    <w:name w:val="subcap2"/>
    <w:basedOn w:val="isonormal"/>
    <w:rsid w:val="00751465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751465"/>
    <w:pPr>
      <w:spacing w:before="0" w:after="20"/>
      <w:jc w:val="left"/>
    </w:pPr>
  </w:style>
  <w:style w:type="paragraph" w:customStyle="1" w:styleId="tabletext10">
    <w:name w:val="tabletext1/0"/>
    <w:basedOn w:val="isonormal"/>
    <w:rsid w:val="00751465"/>
    <w:pPr>
      <w:spacing w:before="20"/>
      <w:jc w:val="left"/>
    </w:pPr>
  </w:style>
  <w:style w:type="paragraph" w:customStyle="1" w:styleId="tabletext11">
    <w:name w:val="tabletext1/1"/>
    <w:basedOn w:val="isonormal"/>
    <w:rsid w:val="00751465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751465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51465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51465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51465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51465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51465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751465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751465"/>
    <w:pPr>
      <w:ind w:left="4320"/>
    </w:pPr>
  </w:style>
  <w:style w:type="character" w:customStyle="1" w:styleId="spotlinksource">
    <w:name w:val="spotlinksource"/>
    <w:rsid w:val="00751465"/>
    <w:rPr>
      <w:b/>
    </w:rPr>
  </w:style>
  <w:style w:type="character" w:customStyle="1" w:styleId="spotlinktarget">
    <w:name w:val="spotlinktarget"/>
    <w:rsid w:val="00751465"/>
    <w:rPr>
      <w:b/>
    </w:rPr>
  </w:style>
  <w:style w:type="paragraph" w:customStyle="1" w:styleId="terr3colhang">
    <w:name w:val="terr3colhang"/>
    <w:basedOn w:val="isonormal"/>
    <w:rsid w:val="00751465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751465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751465"/>
  </w:style>
  <w:style w:type="character" w:styleId="PageNumber">
    <w:name w:val="page number"/>
    <w:rsid w:val="00751465"/>
  </w:style>
  <w:style w:type="paragraph" w:customStyle="1" w:styleId="ctoutlinetxt1">
    <w:name w:val="ctoutlinetxt1"/>
    <w:basedOn w:val="isonormal"/>
    <w:rsid w:val="00751465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51465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51465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51465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75146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751465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51465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51465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751465"/>
    <w:pPr>
      <w:jc w:val="left"/>
    </w:pPr>
  </w:style>
  <w:style w:type="paragraph" w:customStyle="1" w:styleId="tabletext44">
    <w:name w:val="tabletext4/4"/>
    <w:basedOn w:val="isonormal"/>
    <w:rsid w:val="00751465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751465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751465"/>
    <w:rPr>
      <w:sz w:val="22"/>
    </w:rPr>
  </w:style>
  <w:style w:type="character" w:customStyle="1" w:styleId="FooterChar">
    <w:name w:val="Footer Char"/>
    <w:link w:val="Footer"/>
    <w:rsid w:val="00751465"/>
    <w:rPr>
      <w:rFonts w:ascii="Arial" w:hAnsi="Arial"/>
      <w:sz w:val="18"/>
    </w:rPr>
  </w:style>
  <w:style w:type="character" w:customStyle="1" w:styleId="HeaderChar">
    <w:name w:val="Header Char"/>
    <w:link w:val="Header"/>
    <w:rsid w:val="00751465"/>
    <w:rPr>
      <w:rFonts w:ascii="Arial" w:hAnsi="Arial"/>
      <w:b/>
    </w:rPr>
  </w:style>
  <w:style w:type="character" w:customStyle="1" w:styleId="Heading1Char">
    <w:name w:val="Heading 1 Char"/>
    <w:link w:val="Heading1"/>
    <w:rsid w:val="00751465"/>
    <w:rPr>
      <w:b/>
      <w:sz w:val="24"/>
    </w:rPr>
  </w:style>
  <w:style w:type="character" w:customStyle="1" w:styleId="Heading2Char">
    <w:name w:val="Heading 2 Char"/>
    <w:link w:val="Heading2"/>
    <w:rsid w:val="00751465"/>
    <w:rPr>
      <w:b/>
      <w:sz w:val="24"/>
    </w:rPr>
  </w:style>
  <w:style w:type="character" w:customStyle="1" w:styleId="Heading3Char">
    <w:name w:val="Heading 3 Char"/>
    <w:link w:val="Heading3"/>
    <w:rsid w:val="00751465"/>
    <w:rPr>
      <w:b/>
      <w:sz w:val="24"/>
    </w:rPr>
  </w:style>
  <w:style w:type="character" w:customStyle="1" w:styleId="MacroTextChar">
    <w:name w:val="Macro Text Char"/>
    <w:link w:val="MacroText"/>
    <w:rsid w:val="00751465"/>
    <w:rPr>
      <w:rFonts w:ascii="Arial" w:hAnsi="Arial"/>
    </w:rPr>
  </w:style>
  <w:style w:type="character" w:customStyle="1" w:styleId="SignatureChar">
    <w:name w:val="Signature Char"/>
    <w:link w:val="Signature"/>
    <w:rsid w:val="00751465"/>
    <w:rPr>
      <w:sz w:val="24"/>
    </w:rPr>
  </w:style>
  <w:style w:type="character" w:customStyle="1" w:styleId="SubtitleChar">
    <w:name w:val="Subtitle Char"/>
    <w:link w:val="Subtitle"/>
    <w:rsid w:val="00751465"/>
    <w:rPr>
      <w:i/>
      <w:sz w:val="24"/>
    </w:rPr>
  </w:style>
  <w:style w:type="paragraph" w:customStyle="1" w:styleId="tabletext1">
    <w:name w:val="tabletext1"/>
    <w:rsid w:val="00751465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  <w:lang w:eastAsia="en-US"/>
    </w:rPr>
  </w:style>
  <w:style w:type="paragraph" w:customStyle="1" w:styleId="NotRatesLossCosts">
    <w:name w:val="NotRatesLossCosts"/>
    <w:rsid w:val="0075146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eastAsia="en-US"/>
    </w:rPr>
  </w:style>
  <w:style w:type="paragraph" w:customStyle="1" w:styleId="Picture1">
    <w:name w:val="Picture1"/>
    <w:rsid w:val="00751465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  <w:lang w:eastAsia="en-US"/>
    </w:rPr>
  </w:style>
  <w:style w:type="paragraph" w:customStyle="1" w:styleId="table1conttext">
    <w:name w:val="table1conttext"/>
    <w:basedOn w:val="Normal"/>
    <w:rsid w:val="00751465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751465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51465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51465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51465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51465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5146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51465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51465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75146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5146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51465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51465"/>
  </w:style>
  <w:style w:type="paragraph" w:customStyle="1" w:styleId="spacesingle">
    <w:name w:val="spacesingle"/>
    <w:basedOn w:val="isonormal"/>
    <w:next w:val="isonormal"/>
    <w:rsid w:val="00751465"/>
    <w:pPr>
      <w:spacing w:line="240" w:lineRule="auto"/>
    </w:pPr>
  </w:style>
  <w:style w:type="paragraph" w:styleId="BalloonText">
    <w:name w:val="Balloon Text"/>
    <w:basedOn w:val="Normal"/>
    <w:link w:val="BalloonTextChar"/>
    <w:rsid w:val="00907767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07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LI-CA-2020-319 - 004 -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2020-07-20T04:00:00+00:00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LI-CA-2020-319</CircularNumber>
    <Filings xmlns="284cf17f-426a-42b5-8b6d-39684653dd2f" xsi:nil="true"/>
    <KeyMessage xmlns="284cf17f-426a-42b5-8b6d-39684653dd2f">The revised increased limit factors represent a +0.6%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2020-07-14T13:27:51+00:00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Edmilao, Maria Agnes F.</AuthorName>
    <CircId xmlns="284cf17f-426a-42b5-8b6d-39684653dd2f">30058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TENNESSEE REVISION OF COMMERCIAL AUTOMOBILE LIABILITY INCREASED LIMIT FACTORS TO BE IMPLEMENTED</CircularTitle>
    <StatisticalService xmlns="284cf17f-426a-42b5-8b6d-39684653dd2f"/>
    <AuthorId xmlns="284cf17f-426a-42b5-8b6d-39684653dd2f">i61344</AuthorId>
  </documentManagement>
</p:properties>
</file>

<file path=customXml/itemProps1.xml><?xml version="1.0" encoding="utf-8"?>
<ds:datastoreItem xmlns:ds="http://schemas.openxmlformats.org/officeDocument/2006/customXml" ds:itemID="{01595E0E-9853-479D-93B4-F564EFB69BB5}"/>
</file>

<file path=customXml/itemProps2.xml><?xml version="1.0" encoding="utf-8"?>
<ds:datastoreItem xmlns:ds="http://schemas.openxmlformats.org/officeDocument/2006/customXml" ds:itemID="{EFE36494-F47D-4400-9D72-14C308D2F652}"/>
</file>

<file path=customXml/itemProps3.xml><?xml version="1.0" encoding="utf-8"?>
<ds:datastoreItem xmlns:ds="http://schemas.openxmlformats.org/officeDocument/2006/customXml" ds:itemID="{2AC4E2FD-A0ED-477A-AEE7-EA670A824003}"/>
</file>

<file path=customXml/itemProps4.xml><?xml version="1.0" encoding="utf-8"?>
<ds:datastoreItem xmlns:ds="http://schemas.openxmlformats.org/officeDocument/2006/customXml" ds:itemID="{64275A77-B4B4-490A-B8D1-DE3051EA7706}"/>
</file>

<file path=customXml/itemProps5.xml><?xml version="1.0" encoding="utf-8"?>
<ds:datastoreItem xmlns:ds="http://schemas.openxmlformats.org/officeDocument/2006/customXml" ds:itemID="{8A6AA62A-946B-40C2-9594-A081E7DAD77B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2020-06-23T15:08:00Z</dcterms:created>
  <dcterms:modified xsi:type="dcterms:W3CDTF">2020-06-23T15:08:00Z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-1171826559</vt:i4>
  </property>
  <property fmtid="{D5CDD505-2E9C-101B-9397-08002B2CF9AE}" pid="3" name="_NewReviewCycle">
    <vt:lpwstr/>
  </property>
  <property fmtid="{D5CDD505-2E9C-101B-9397-08002B2CF9AE}" pid="4" name="Service1">
    <vt:lpwstr>RU</vt:lpwstr>
  </property>
  <property fmtid="{D5CDD505-2E9C-101B-9397-08002B2CF9AE}" pid="5" name="display_urn:schemas-microsoft-com:office:office#Editor">
    <vt:lpwstr>isontdom1\i64822</vt:lpwstr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Order">
    <vt:lpwstr>4368400.00000000</vt:lpwstr>
  </property>
  <property fmtid="{D5CDD505-2E9C-101B-9397-08002B2CF9AE}" pid="10" name="_UIVersionString">
    <vt:lpwstr>1.0</vt:lpwstr>
  </property>
  <property fmtid="{D5CDD505-2E9C-101B-9397-08002B2CF9AE}" pid="11" name="_PreviousAdHocReviewCycleID">
    <vt:i4>-756792615</vt:i4>
  </property>
  <property fmtid="{D5CDD505-2E9C-101B-9397-08002B2CF9AE}" pid="12" name="_ReviewingToolsShownOnce">
    <vt:lpwstr/>
  </property>
  <property fmtid="{D5CDD505-2E9C-101B-9397-08002B2CF9AE}" pid="13" name="ContentTypeId">
    <vt:lpwstr>0x0101002A7B4D783DF0499AA9CFFB0BDFDF2D2C00CB00C863CB8C1547902AA8E1AACFBF68</vt:lpwstr>
  </property>
  <property fmtid="{D5CDD505-2E9C-101B-9397-08002B2CF9AE}" pid="14" name="Jurs">
    <vt:lpwstr>45;#TN</vt:lpwstr>
  </property>
  <property fmtid="{D5CDD505-2E9C-101B-9397-08002B2CF9AE}" pid="15" name="CircularComments">
    <vt:lpwstr/>
  </property>
  <property fmtid="{D5CDD505-2E9C-101B-9397-08002B2CF9AE}" pid="16" name="_docset_NoMedatataSyncRequired">
    <vt:lpwstr>False</vt:lpwstr>
  </property>
</Properties>
</file>