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48070" w14:textId="77777777" w:rsidR="0036116F" w:rsidRDefault="0036116F" w:rsidP="00233A02">
      <w:pPr>
        <w:pStyle w:val="boxrule"/>
      </w:pPr>
      <w:r>
        <w:t>100.  INCREASED LIABILITY LIMITS</w:t>
      </w:r>
    </w:p>
    <w:p w14:paraId="25803FFA" w14:textId="77777777" w:rsidR="0036116F" w:rsidRDefault="0036116F" w:rsidP="00233A02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14:paraId="442313E4" w14:textId="77777777" w:rsidR="00E3684D" w:rsidRDefault="00E3684D" w:rsidP="00233A02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971"/>
        <w:gridCol w:w="709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057CA8" w14:paraId="0EA93F6F" w14:textId="77777777" w:rsidTr="00233A02">
        <w:trPr>
          <w:cantSplit/>
          <w:trHeight w:val="190"/>
        </w:trPr>
        <w:tc>
          <w:tcPr>
            <w:tcW w:w="200" w:type="dxa"/>
            <w:hideMark/>
          </w:tcPr>
          <w:p w14:paraId="10BEE2E7" w14:textId="77777777" w:rsidR="00057CA8" w:rsidRDefault="00057CA8" w:rsidP="00233A02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137FEE" w14:textId="77777777" w:rsidR="00057CA8" w:rsidRDefault="00057CA8" w:rsidP="00233A02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1F6FEE" w14:textId="77777777" w:rsidR="00057CA8" w:rsidRDefault="00057CA8" w:rsidP="00233A02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15C638" w14:textId="77777777" w:rsidR="00057CA8" w:rsidRDefault="00057CA8" w:rsidP="00233A02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621421" w14:textId="77777777" w:rsidR="00057CA8" w:rsidRDefault="00057CA8" w:rsidP="00233A02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AB2243" w14:textId="77777777" w:rsidR="00057CA8" w:rsidRDefault="00057CA8" w:rsidP="00233A02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4E29DF" w14:textId="77777777" w:rsidR="00057CA8" w:rsidRDefault="00057CA8" w:rsidP="00233A02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F45BB1" w14:paraId="509D1D07" w14:textId="77777777" w:rsidTr="00233A02">
        <w:trPr>
          <w:cantSplit/>
          <w:trHeight w:val="190"/>
        </w:trPr>
        <w:tc>
          <w:tcPr>
            <w:tcW w:w="200" w:type="dxa"/>
          </w:tcPr>
          <w:p w14:paraId="0DF33CA0" w14:textId="77777777" w:rsidR="00F45BB1" w:rsidRDefault="00F45BB1" w:rsidP="00233A02">
            <w:pPr>
              <w:pStyle w:val="tabletext11"/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14:paraId="47697B8C" w14:textId="77777777" w:rsidR="00F45BB1" w:rsidRDefault="00F45BB1" w:rsidP="00233A02">
            <w:pPr>
              <w:pStyle w:val="tabletext11"/>
              <w:ind w:right="60"/>
              <w:jc w:val="right"/>
            </w:pPr>
            <w: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4B59741" w14:textId="77777777" w:rsidR="00F45BB1" w:rsidRDefault="00F45BB1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57879F2" w14:textId="77777777" w:rsidR="00F45BB1" w:rsidRDefault="00747D30" w:rsidP="00233A02">
            <w:pPr>
              <w:pStyle w:val="tabletext11"/>
              <w:jc w:val="right"/>
            </w:pPr>
            <w:del w:id="0" w:author="Author" w:date="2020-06-04T11:10:00Z">
              <w:r w:rsidDel="00A37BF9">
                <w:delText>0.69</w:delText>
              </w:r>
            </w:del>
            <w:ins w:id="1" w:author="Author" w:date="2020-06-04T11:10:00Z">
              <w:r w:rsidR="00A37BF9">
                <w:t>0.68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9EB10E1" w14:textId="77777777" w:rsidR="00F45BB1" w:rsidRDefault="00F45BB1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9F36B04" w14:textId="77777777" w:rsidR="00F45BB1" w:rsidRDefault="00747D30" w:rsidP="00233A02">
            <w:pPr>
              <w:pStyle w:val="tabletext11"/>
              <w:jc w:val="right"/>
            </w:pPr>
            <w:del w:id="2" w:author="Author" w:date="2020-06-04T11:10:00Z">
              <w:r w:rsidDel="00A37BF9">
                <w:delText>0.69</w:delText>
              </w:r>
            </w:del>
            <w:ins w:id="3" w:author="Author" w:date="2020-06-04T11:10:00Z">
              <w:r w:rsidR="00A37BF9">
                <w:t>0.67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A5D6C25" w14:textId="77777777" w:rsidR="00F45BB1" w:rsidRDefault="00F45BB1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D0A8C4D" w14:textId="77777777" w:rsidR="00F45BB1" w:rsidRDefault="00255CBF" w:rsidP="00233A02">
            <w:pPr>
              <w:pStyle w:val="tabletext11"/>
              <w:jc w:val="right"/>
            </w:pPr>
            <w:del w:id="4" w:author="Author" w:date="2020-06-04T11:10:00Z">
              <w:r w:rsidDel="00A37BF9">
                <w:delText>0.66</w:delText>
              </w:r>
            </w:del>
            <w:ins w:id="5" w:author="Author" w:date="2020-06-04T11:10:00Z">
              <w:r w:rsidR="00A37BF9">
                <w:t>0.65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8B53D0A" w14:textId="77777777" w:rsidR="00F45BB1" w:rsidRDefault="00F45BB1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BF38505" w14:textId="77777777" w:rsidR="00F45BB1" w:rsidRDefault="00F45BB1" w:rsidP="00233A02">
            <w:pPr>
              <w:pStyle w:val="tabletext11"/>
              <w:jc w:val="right"/>
            </w:pPr>
            <w:del w:id="6" w:author="Author" w:date="2020-06-04T11:10:00Z">
              <w:r w:rsidDel="00A37BF9">
                <w:delText>0.66</w:delText>
              </w:r>
            </w:del>
            <w:ins w:id="7" w:author="Author" w:date="2020-06-04T11:10:00Z">
              <w:r w:rsidR="00A37BF9">
                <w:t>0.65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842E93C" w14:textId="77777777" w:rsidR="00F45BB1" w:rsidRDefault="00F45BB1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9FA632A" w14:textId="77777777" w:rsidR="00F45BB1" w:rsidRDefault="008F2E53" w:rsidP="00233A02">
            <w:pPr>
              <w:pStyle w:val="tabletext11"/>
              <w:jc w:val="right"/>
            </w:pPr>
            <w:del w:id="8" w:author="Author" w:date="2020-06-04T11:10:00Z">
              <w:r w:rsidDel="00A37BF9">
                <w:delText>0.69</w:delText>
              </w:r>
            </w:del>
            <w:ins w:id="9" w:author="Author" w:date="2020-06-04T11:10:00Z">
              <w:r w:rsidR="00A37BF9">
                <w:t>0.68</w:t>
              </w:r>
            </w:ins>
          </w:p>
        </w:tc>
        <w:tc>
          <w:tcPr>
            <w:tcW w:w="6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5BAF6DB" w14:textId="77777777" w:rsidR="00F45BB1" w:rsidRDefault="00F45BB1" w:rsidP="00233A02">
            <w:pPr>
              <w:pStyle w:val="tabletext11"/>
              <w:jc w:val="center"/>
            </w:pPr>
          </w:p>
        </w:tc>
      </w:tr>
      <w:tr w:rsidR="00AA0F4F" w14:paraId="193DDDCA" w14:textId="77777777" w:rsidTr="00B20F39">
        <w:trPr>
          <w:cantSplit/>
          <w:trHeight w:val="190"/>
        </w:trPr>
        <w:tc>
          <w:tcPr>
            <w:tcW w:w="200" w:type="dxa"/>
          </w:tcPr>
          <w:p w14:paraId="366F7DD8" w14:textId="77777777" w:rsidR="00AA0F4F" w:rsidRDefault="00AA0F4F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E3B9B50" w14:textId="77777777" w:rsidR="00AA0F4F" w:rsidRDefault="00AA0F4F" w:rsidP="00233A02">
            <w:pPr>
              <w:pStyle w:val="tabletext11"/>
              <w:ind w:right="60"/>
              <w:jc w:val="right"/>
            </w:pPr>
            <w: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2FB7" w14:textId="77777777" w:rsidR="00AA0F4F" w:rsidRDefault="00AA0F4F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7AD6FCC" w14:textId="77777777" w:rsidR="00AA0F4F" w:rsidRDefault="00747D30" w:rsidP="00233A02">
            <w:pPr>
              <w:pStyle w:val="tabletext11"/>
              <w:jc w:val="right"/>
            </w:pPr>
            <w: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6C9BD" w14:textId="77777777" w:rsidR="00AA0F4F" w:rsidRDefault="00AA0F4F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0962F54" w14:textId="77777777" w:rsidR="00AA0F4F" w:rsidRDefault="00747D30" w:rsidP="00233A02">
            <w:pPr>
              <w:pStyle w:val="tabletext11"/>
              <w:jc w:val="right"/>
            </w:pPr>
            <w:del w:id="10" w:author="Author" w:date="2020-06-04T11:12:00Z">
              <w:r w:rsidDel="00A37BF9">
                <w:delText>0.93</w:delText>
              </w:r>
            </w:del>
            <w:ins w:id="11" w:author="Author" w:date="2020-06-04T11:12:00Z">
              <w:r w:rsidR="00A37BF9">
                <w:t>0.</w:t>
              </w:r>
            </w:ins>
            <w:ins w:id="12" w:author="Author" w:date="2020-06-04T11:13:00Z">
              <w:r w:rsidR="00A37BF9">
                <w:t>92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270EC" w14:textId="77777777" w:rsidR="00AA0F4F" w:rsidRDefault="00AA0F4F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ED2EB8C" w14:textId="77777777" w:rsidR="00AA0F4F" w:rsidRDefault="008F2E53" w:rsidP="00233A02">
            <w:pPr>
              <w:pStyle w:val="tabletext11"/>
              <w:jc w:val="right"/>
            </w:pPr>
            <w: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31D38" w14:textId="77777777" w:rsidR="00AA0F4F" w:rsidRDefault="00AA0F4F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8A4D27F" w14:textId="77777777" w:rsidR="00AA0F4F" w:rsidRDefault="00AA0F4F" w:rsidP="00233A02">
            <w:pPr>
              <w:pStyle w:val="tabletext11"/>
              <w:jc w:val="right"/>
            </w:pPr>
            <w:r>
              <w:t>0.92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C3438" w14:textId="77777777" w:rsidR="00AA0F4F" w:rsidRDefault="00AA0F4F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8DC1945" w14:textId="77777777" w:rsidR="00AA0F4F" w:rsidRDefault="008F2E53" w:rsidP="00233A02">
            <w:pPr>
              <w:pStyle w:val="tabletext11"/>
              <w:jc w:val="right"/>
            </w:pPr>
            <w:r>
              <w:t>0.93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22623" w14:textId="77777777" w:rsidR="00AA0F4F" w:rsidRDefault="00AA0F4F" w:rsidP="00233A02">
            <w:pPr>
              <w:pStyle w:val="tabletext11"/>
              <w:jc w:val="center"/>
            </w:pPr>
          </w:p>
        </w:tc>
      </w:tr>
      <w:tr w:rsidR="00057CA8" w14:paraId="481F2913" w14:textId="77777777" w:rsidTr="00B20F39">
        <w:trPr>
          <w:cantSplit/>
          <w:trHeight w:val="190"/>
        </w:trPr>
        <w:tc>
          <w:tcPr>
            <w:tcW w:w="200" w:type="dxa"/>
          </w:tcPr>
          <w:p w14:paraId="75725663" w14:textId="77777777" w:rsidR="00057CA8" w:rsidRDefault="00057CA8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E690329" w14:textId="77777777" w:rsidR="00057CA8" w:rsidRDefault="00057CA8" w:rsidP="00233A02">
            <w:pPr>
              <w:pStyle w:val="tabletext11"/>
              <w:ind w:right="60"/>
              <w:jc w:val="right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B04A6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4DE3C75" w14:textId="77777777" w:rsidR="00057CA8" w:rsidRDefault="00057CA8" w:rsidP="00233A02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21A69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D7C1A0B" w14:textId="77777777" w:rsidR="00057CA8" w:rsidRDefault="00057CA8" w:rsidP="00233A02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FE10D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F698D62" w14:textId="77777777" w:rsidR="00057CA8" w:rsidRDefault="00057CA8" w:rsidP="00233A02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1C463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4B7F75B" w14:textId="77777777" w:rsidR="00057CA8" w:rsidRDefault="00057CA8" w:rsidP="00233A02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965C1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7E17528" w14:textId="77777777" w:rsidR="00057CA8" w:rsidRDefault="00057CA8" w:rsidP="00233A02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8436B" w14:textId="77777777" w:rsidR="00057CA8" w:rsidRDefault="00057CA8" w:rsidP="00233A02">
            <w:pPr>
              <w:pStyle w:val="tabletext11"/>
              <w:jc w:val="center"/>
            </w:pPr>
          </w:p>
        </w:tc>
      </w:tr>
      <w:tr w:rsidR="00057CA8" w14:paraId="255FD12E" w14:textId="77777777" w:rsidTr="00B20F39">
        <w:trPr>
          <w:cantSplit/>
          <w:trHeight w:val="190"/>
        </w:trPr>
        <w:tc>
          <w:tcPr>
            <w:tcW w:w="200" w:type="dxa"/>
          </w:tcPr>
          <w:p w14:paraId="6E77A97F" w14:textId="77777777" w:rsidR="00057CA8" w:rsidRDefault="00057CA8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FAE670B" w14:textId="77777777" w:rsidR="00057CA8" w:rsidRDefault="00057CA8" w:rsidP="00233A02">
            <w:pPr>
              <w:pStyle w:val="tabletext11"/>
              <w:ind w:right="60"/>
              <w:jc w:val="right"/>
            </w:pPr>
            <w: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3FF37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452C24F" w14:textId="77777777" w:rsidR="00057CA8" w:rsidRDefault="00F45BB1" w:rsidP="00233A02">
            <w:pPr>
              <w:pStyle w:val="tabletext11"/>
              <w:jc w:val="right"/>
            </w:pPr>
            <w: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54F08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EE5A2F9" w14:textId="77777777" w:rsidR="00057CA8" w:rsidRDefault="00255CBF" w:rsidP="00233A02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A05B8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7AA46D3" w14:textId="77777777" w:rsidR="00057CA8" w:rsidRDefault="00255CBF" w:rsidP="00233A02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BE477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828A4F0" w14:textId="77777777" w:rsidR="00057CA8" w:rsidRDefault="0002617A" w:rsidP="00233A02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C60C1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F28B696" w14:textId="77777777" w:rsidR="00057CA8" w:rsidRDefault="00BE5535" w:rsidP="00233A02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1769B" w14:textId="77777777" w:rsidR="00057CA8" w:rsidRDefault="00057CA8" w:rsidP="00233A02">
            <w:pPr>
              <w:pStyle w:val="tabletext11"/>
              <w:jc w:val="center"/>
            </w:pPr>
          </w:p>
        </w:tc>
      </w:tr>
      <w:tr w:rsidR="00057CA8" w14:paraId="35B1CA97" w14:textId="77777777" w:rsidTr="00B20F39">
        <w:trPr>
          <w:cantSplit/>
          <w:trHeight w:val="190"/>
        </w:trPr>
        <w:tc>
          <w:tcPr>
            <w:tcW w:w="200" w:type="dxa"/>
          </w:tcPr>
          <w:p w14:paraId="67E8A661" w14:textId="77777777" w:rsidR="00057CA8" w:rsidRDefault="00057CA8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343BAD1" w14:textId="77777777" w:rsidR="00057CA8" w:rsidRDefault="00057CA8" w:rsidP="00233A02">
            <w:pPr>
              <w:pStyle w:val="tabletext11"/>
              <w:ind w:right="60"/>
              <w:jc w:val="right"/>
            </w:pPr>
            <w: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2CD20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1641F5D" w14:textId="77777777" w:rsidR="00057CA8" w:rsidRDefault="00747D30" w:rsidP="00233A02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40B5A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10449FF" w14:textId="77777777" w:rsidR="00057CA8" w:rsidRDefault="00255CBF" w:rsidP="00233A02">
            <w:pPr>
              <w:pStyle w:val="tabletext11"/>
              <w:jc w:val="right"/>
            </w:pPr>
            <w:del w:id="13" w:author="Author" w:date="2020-06-04T11:14:00Z">
              <w:r w:rsidDel="00A37BF9">
                <w:delText>1.11</w:delText>
              </w:r>
            </w:del>
            <w:ins w:id="14" w:author="Author" w:date="2020-06-04T11:14:00Z">
              <w:r w:rsidR="00A37BF9">
                <w:t>1.12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78E5C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D3D2747" w14:textId="77777777" w:rsidR="00057CA8" w:rsidRDefault="008F2E53" w:rsidP="00233A02">
            <w:pPr>
              <w:pStyle w:val="tabletext11"/>
              <w:jc w:val="right"/>
            </w:pPr>
            <w: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B00D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426B3B8" w14:textId="77777777" w:rsidR="00057CA8" w:rsidRDefault="00F45BB1" w:rsidP="00233A02">
            <w:pPr>
              <w:pStyle w:val="tabletext11"/>
              <w:jc w:val="right"/>
            </w:pPr>
            <w:del w:id="15" w:author="Author" w:date="2020-06-04T11:14:00Z">
              <w:r w:rsidDel="00A37BF9">
                <w:delText>1.12</w:delText>
              </w:r>
            </w:del>
            <w:ins w:id="16" w:author="Author" w:date="2020-06-04T11:14:00Z">
              <w:r w:rsidR="00A37BF9">
                <w:t>1.13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9813E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C701AD7" w14:textId="77777777" w:rsidR="00057CA8" w:rsidRDefault="008F2E53" w:rsidP="00233A02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728F" w14:textId="77777777" w:rsidR="00057CA8" w:rsidRDefault="00057CA8" w:rsidP="00233A02">
            <w:pPr>
              <w:pStyle w:val="tabletext11"/>
              <w:jc w:val="center"/>
            </w:pPr>
          </w:p>
        </w:tc>
      </w:tr>
      <w:tr w:rsidR="00057CA8" w14:paraId="19B6E5A5" w14:textId="77777777" w:rsidTr="00B20F39">
        <w:trPr>
          <w:cantSplit/>
          <w:trHeight w:val="190"/>
        </w:trPr>
        <w:tc>
          <w:tcPr>
            <w:tcW w:w="200" w:type="dxa"/>
          </w:tcPr>
          <w:p w14:paraId="00B5D941" w14:textId="77777777" w:rsidR="00057CA8" w:rsidRDefault="00057CA8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B5C3049" w14:textId="77777777" w:rsidR="00057CA8" w:rsidRDefault="00057CA8" w:rsidP="00233A02">
            <w:pPr>
              <w:pStyle w:val="tabletext11"/>
              <w:ind w:right="60"/>
              <w:jc w:val="right"/>
            </w:pPr>
            <w: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537A9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5253D37" w14:textId="77777777" w:rsidR="00057CA8" w:rsidRDefault="00747D30" w:rsidP="00233A02">
            <w:pPr>
              <w:pStyle w:val="tabletext11"/>
              <w:jc w:val="right"/>
            </w:pPr>
            <w: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A3355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C80213E" w14:textId="77777777" w:rsidR="00057CA8" w:rsidRDefault="00255CBF" w:rsidP="00233A02">
            <w:pPr>
              <w:pStyle w:val="tabletext11"/>
              <w:jc w:val="right"/>
            </w:pPr>
            <w:del w:id="17" w:author="Author" w:date="2020-06-04T11:14:00Z">
              <w:r w:rsidDel="00A37BF9">
                <w:delText>1.19</w:delText>
              </w:r>
            </w:del>
            <w:ins w:id="18" w:author="Author" w:date="2020-06-04T11:14:00Z">
              <w:r w:rsidR="00A37BF9">
                <w:t>1.20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80770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F922B34" w14:textId="77777777" w:rsidR="00057CA8" w:rsidRDefault="00255CBF" w:rsidP="00233A02">
            <w:pPr>
              <w:pStyle w:val="tabletext11"/>
              <w:jc w:val="right"/>
            </w:pPr>
            <w:r>
              <w:t>1.22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49BA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B692443" w14:textId="77777777" w:rsidR="00057CA8" w:rsidRDefault="00F45BB1" w:rsidP="00233A02">
            <w:pPr>
              <w:pStyle w:val="tabletext11"/>
              <w:jc w:val="right"/>
            </w:pPr>
            <w:del w:id="19" w:author="Author" w:date="2020-06-04T11:14:00Z">
              <w:r w:rsidDel="00A37BF9">
                <w:delText>1.22</w:delText>
              </w:r>
            </w:del>
            <w:ins w:id="20" w:author="Author" w:date="2020-06-04T11:14:00Z">
              <w:r w:rsidR="00A37BF9">
                <w:t>1.24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0E0F3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5E2B679" w14:textId="77777777" w:rsidR="00057CA8" w:rsidRDefault="008F2E53" w:rsidP="00233A02">
            <w:pPr>
              <w:pStyle w:val="tabletext11"/>
              <w:jc w:val="right"/>
            </w:pPr>
            <w: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F24E3" w14:textId="77777777" w:rsidR="00057CA8" w:rsidRDefault="00057CA8" w:rsidP="00233A02">
            <w:pPr>
              <w:pStyle w:val="tabletext11"/>
              <w:jc w:val="center"/>
            </w:pPr>
          </w:p>
        </w:tc>
      </w:tr>
      <w:tr w:rsidR="00057CA8" w14:paraId="3FCB5A16" w14:textId="77777777" w:rsidTr="00B20F39">
        <w:trPr>
          <w:cantSplit/>
          <w:trHeight w:val="190"/>
        </w:trPr>
        <w:tc>
          <w:tcPr>
            <w:tcW w:w="200" w:type="dxa"/>
          </w:tcPr>
          <w:p w14:paraId="1894A1DE" w14:textId="77777777" w:rsidR="00057CA8" w:rsidRDefault="00057CA8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</w:tcPr>
          <w:p w14:paraId="19127A99" w14:textId="77777777" w:rsidR="00057CA8" w:rsidRDefault="00057CA8" w:rsidP="00233A02">
            <w:pPr>
              <w:pStyle w:val="tabletext11"/>
              <w:ind w:right="6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5F4DA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ABF5505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642D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D68F781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CB94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6EDE40E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2A728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0E37A9A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35451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9267041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D5CBC" w14:textId="77777777" w:rsidR="00057CA8" w:rsidRDefault="00057CA8" w:rsidP="00233A02">
            <w:pPr>
              <w:pStyle w:val="tabletext11"/>
              <w:jc w:val="center"/>
            </w:pPr>
          </w:p>
        </w:tc>
      </w:tr>
      <w:tr w:rsidR="0098322C" w14:paraId="1D0194E3" w14:textId="77777777" w:rsidTr="00B20F39">
        <w:trPr>
          <w:cantSplit/>
          <w:trHeight w:val="190"/>
        </w:trPr>
        <w:tc>
          <w:tcPr>
            <w:tcW w:w="200" w:type="dxa"/>
          </w:tcPr>
          <w:p w14:paraId="774BC3E6" w14:textId="77777777" w:rsidR="0098322C" w:rsidRDefault="0098322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0A73A74" w14:textId="77777777" w:rsidR="0098322C" w:rsidRDefault="0098322C" w:rsidP="00233A02">
            <w:pPr>
              <w:pStyle w:val="tabletext11"/>
              <w:ind w:right="60"/>
              <w:jc w:val="right"/>
            </w:pPr>
            <w: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A3D33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E8A84D3" w14:textId="77777777" w:rsidR="0098322C" w:rsidRDefault="00747D30" w:rsidP="00233A02">
            <w:pPr>
              <w:pStyle w:val="tabletext11"/>
              <w:jc w:val="right"/>
            </w:pPr>
            <w: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66E72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E97AC16" w14:textId="77777777" w:rsidR="0098322C" w:rsidRDefault="00255CBF" w:rsidP="00233A02">
            <w:pPr>
              <w:pStyle w:val="tabletext11"/>
              <w:jc w:val="right"/>
            </w:pPr>
            <w:del w:id="21" w:author="Author" w:date="2020-06-04T11:15:00Z">
              <w:r w:rsidDel="00087B72">
                <w:delText>1.25</w:delText>
              </w:r>
            </w:del>
            <w:ins w:id="22" w:author="Author" w:date="2020-06-04T11:15:00Z">
              <w:r w:rsidR="00087B72">
                <w:t>1.28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82F6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FA0657" w14:textId="77777777" w:rsidR="0098322C" w:rsidRDefault="00255CBF" w:rsidP="00233A02">
            <w:pPr>
              <w:pStyle w:val="tabletext11"/>
              <w:jc w:val="right"/>
            </w:pPr>
            <w:r>
              <w:t>1.31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1EB87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5459587" w14:textId="77777777" w:rsidR="0098322C" w:rsidRDefault="00F45BB1" w:rsidP="00233A02">
            <w:pPr>
              <w:pStyle w:val="tabletext11"/>
              <w:jc w:val="right"/>
            </w:pPr>
            <w:del w:id="23" w:author="Author" w:date="2020-06-04T11:16:00Z">
              <w:r w:rsidDel="00087B72">
                <w:delText>1.30</w:delText>
              </w:r>
            </w:del>
            <w:ins w:id="24" w:author="Author" w:date="2020-06-04T11:16:00Z">
              <w:r w:rsidR="00087B72">
                <w:t>1.32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61CB4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9081C3B" w14:textId="77777777" w:rsidR="0098322C" w:rsidRDefault="008F2E53" w:rsidP="00233A02">
            <w:pPr>
              <w:pStyle w:val="tabletext11"/>
              <w:jc w:val="right"/>
            </w:pPr>
            <w:del w:id="25" w:author="Author" w:date="2020-06-04T11:16:00Z">
              <w:r w:rsidDel="00087B72">
                <w:delText>1.24</w:delText>
              </w:r>
            </w:del>
            <w:ins w:id="26" w:author="Author" w:date="2020-06-04T11:16:00Z">
              <w:r w:rsidR="00087B72">
                <w:t>1.25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FBA0F" w14:textId="77777777" w:rsidR="0098322C" w:rsidRDefault="0098322C" w:rsidP="00233A02">
            <w:pPr>
              <w:pStyle w:val="tabletext11"/>
              <w:jc w:val="center"/>
            </w:pPr>
          </w:p>
        </w:tc>
      </w:tr>
      <w:tr w:rsidR="0098322C" w14:paraId="7D8C14CD" w14:textId="77777777" w:rsidTr="00B20F39">
        <w:trPr>
          <w:cantSplit/>
          <w:trHeight w:val="190"/>
        </w:trPr>
        <w:tc>
          <w:tcPr>
            <w:tcW w:w="200" w:type="dxa"/>
          </w:tcPr>
          <w:p w14:paraId="60B98E39" w14:textId="77777777" w:rsidR="0098322C" w:rsidRDefault="0098322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991FEAB" w14:textId="77777777" w:rsidR="0098322C" w:rsidRDefault="0098322C" w:rsidP="00233A02">
            <w:pPr>
              <w:pStyle w:val="tabletext11"/>
              <w:ind w:right="60"/>
              <w:jc w:val="right"/>
            </w:pPr>
            <w: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3B76C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B0060C8" w14:textId="77777777" w:rsidR="0098322C" w:rsidRDefault="00747D30" w:rsidP="00233A02">
            <w:pPr>
              <w:pStyle w:val="tabletext11"/>
              <w:jc w:val="right"/>
            </w:pPr>
            <w:r>
              <w:t>1.28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DBB7E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05E7FC2" w14:textId="77777777" w:rsidR="0098322C" w:rsidRDefault="00255CBF" w:rsidP="00233A02">
            <w:pPr>
              <w:pStyle w:val="tabletext11"/>
              <w:jc w:val="right"/>
            </w:pPr>
            <w:del w:id="27" w:author="Author" w:date="2020-06-04T11:16:00Z">
              <w:r w:rsidDel="00087B72">
                <w:delText>1.30</w:delText>
              </w:r>
            </w:del>
            <w:ins w:id="28" w:author="Author" w:date="2020-06-04T11:16:00Z">
              <w:r w:rsidR="00087B72">
                <w:t>1.34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E4AF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AECD1B0" w14:textId="77777777" w:rsidR="0098322C" w:rsidRDefault="00255CBF" w:rsidP="00233A02">
            <w:pPr>
              <w:pStyle w:val="tabletext11"/>
              <w:jc w:val="right"/>
            </w:pPr>
            <w:r>
              <w:t>1.38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504AF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F018CCF" w14:textId="77777777" w:rsidR="0098322C" w:rsidRDefault="00F45BB1" w:rsidP="00233A02">
            <w:pPr>
              <w:pStyle w:val="tabletext11"/>
              <w:jc w:val="right"/>
            </w:pPr>
            <w:del w:id="29" w:author="Author" w:date="2020-06-04T11:16:00Z">
              <w:r w:rsidDel="00087B72">
                <w:delText>1.37</w:delText>
              </w:r>
            </w:del>
            <w:ins w:id="30" w:author="Author" w:date="2020-06-04T11:16:00Z">
              <w:r w:rsidR="00087B72">
                <w:t>1.40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3B5DF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CE4E93A" w14:textId="77777777" w:rsidR="0098322C" w:rsidRDefault="008F2E53" w:rsidP="00233A02">
            <w:pPr>
              <w:pStyle w:val="tabletext11"/>
              <w:jc w:val="right"/>
            </w:pPr>
            <w: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43F46" w14:textId="77777777" w:rsidR="0098322C" w:rsidRDefault="0098322C" w:rsidP="00233A02">
            <w:pPr>
              <w:pStyle w:val="tabletext11"/>
              <w:jc w:val="center"/>
            </w:pPr>
          </w:p>
        </w:tc>
      </w:tr>
      <w:tr w:rsidR="0098322C" w14:paraId="0E3FC32D" w14:textId="77777777" w:rsidTr="00B20F39">
        <w:trPr>
          <w:cantSplit/>
          <w:trHeight w:val="190"/>
        </w:trPr>
        <w:tc>
          <w:tcPr>
            <w:tcW w:w="200" w:type="dxa"/>
          </w:tcPr>
          <w:p w14:paraId="0206FB68" w14:textId="77777777" w:rsidR="0098322C" w:rsidRDefault="0098322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0E76CDE" w14:textId="77777777" w:rsidR="0098322C" w:rsidRDefault="0098322C" w:rsidP="00233A02">
            <w:pPr>
              <w:pStyle w:val="tabletext11"/>
              <w:ind w:right="60"/>
              <w:jc w:val="right"/>
            </w:pPr>
            <w: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8614F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8C9EA51" w14:textId="77777777" w:rsidR="0098322C" w:rsidRDefault="00747D30" w:rsidP="00233A02">
            <w:pPr>
              <w:pStyle w:val="tabletext11"/>
              <w:jc w:val="right"/>
            </w:pPr>
            <w: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EFE5D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6E126EE" w14:textId="77777777" w:rsidR="0098322C" w:rsidRDefault="00255CBF" w:rsidP="00233A02">
            <w:pPr>
              <w:pStyle w:val="tabletext11"/>
              <w:jc w:val="right"/>
            </w:pPr>
            <w:del w:id="31" w:author="Author" w:date="2020-06-04T11:16:00Z">
              <w:r w:rsidDel="00087B72">
                <w:delText>1.35</w:delText>
              </w:r>
            </w:del>
            <w:ins w:id="32" w:author="Author" w:date="2020-06-04T11:16:00Z">
              <w:r w:rsidR="00087B72">
                <w:t>1.40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F3695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4FD957F" w14:textId="77777777" w:rsidR="0098322C" w:rsidRDefault="00BE5535" w:rsidP="00233A02">
            <w:pPr>
              <w:pStyle w:val="tabletext11"/>
              <w:jc w:val="right"/>
            </w:pPr>
            <w:r>
              <w:t>1.45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F8C9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C11415" w14:textId="77777777" w:rsidR="0098322C" w:rsidRDefault="00F45BB1" w:rsidP="00233A02">
            <w:pPr>
              <w:pStyle w:val="tabletext11"/>
              <w:jc w:val="right"/>
            </w:pPr>
            <w:del w:id="33" w:author="Author" w:date="2020-06-04T11:16:00Z">
              <w:r w:rsidDel="00087B72">
                <w:delText>1.43</w:delText>
              </w:r>
            </w:del>
            <w:ins w:id="34" w:author="Author" w:date="2020-06-04T11:16:00Z">
              <w:r w:rsidR="00087B72">
                <w:t>1.47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3409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8D4FEE8" w14:textId="77777777" w:rsidR="0098322C" w:rsidRDefault="008F2E53" w:rsidP="00233A02">
            <w:pPr>
              <w:pStyle w:val="tabletext11"/>
              <w:jc w:val="right"/>
            </w:pPr>
            <w:r>
              <w:t>1.35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3E89D" w14:textId="77777777" w:rsidR="0098322C" w:rsidRDefault="0098322C" w:rsidP="00233A02">
            <w:pPr>
              <w:pStyle w:val="tabletext11"/>
              <w:jc w:val="center"/>
            </w:pPr>
          </w:p>
        </w:tc>
      </w:tr>
      <w:tr w:rsidR="0098322C" w14:paraId="43082A00" w14:textId="77777777" w:rsidTr="00B20F39">
        <w:trPr>
          <w:cantSplit/>
          <w:trHeight w:val="190"/>
        </w:trPr>
        <w:tc>
          <w:tcPr>
            <w:tcW w:w="200" w:type="dxa"/>
          </w:tcPr>
          <w:p w14:paraId="3F2F5DCE" w14:textId="77777777" w:rsidR="0098322C" w:rsidRDefault="0098322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72E741E" w14:textId="77777777" w:rsidR="0098322C" w:rsidRDefault="0098322C" w:rsidP="00233A02">
            <w:pPr>
              <w:pStyle w:val="tabletext11"/>
              <w:ind w:right="60"/>
              <w:jc w:val="right"/>
            </w:pPr>
            <w: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952ED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85F3880" w14:textId="77777777" w:rsidR="0098322C" w:rsidRDefault="00747D30" w:rsidP="00233A02">
            <w:pPr>
              <w:pStyle w:val="tabletext11"/>
              <w:jc w:val="right"/>
            </w:pPr>
            <w:r>
              <w:t>1.36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73747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7E08226" w14:textId="77777777" w:rsidR="0098322C" w:rsidRDefault="00255CBF" w:rsidP="00233A02">
            <w:pPr>
              <w:pStyle w:val="tabletext11"/>
              <w:jc w:val="right"/>
            </w:pPr>
            <w:del w:id="35" w:author="Author" w:date="2020-06-04T11:16:00Z">
              <w:r w:rsidDel="00087B72">
                <w:delText>1.39</w:delText>
              </w:r>
            </w:del>
            <w:ins w:id="36" w:author="Author" w:date="2020-06-04T11:16:00Z">
              <w:r w:rsidR="00087B72">
                <w:t>1.45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DC019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DEF662E" w14:textId="77777777" w:rsidR="0098322C" w:rsidRDefault="00BE5535" w:rsidP="00233A02">
            <w:pPr>
              <w:pStyle w:val="tabletext11"/>
              <w:jc w:val="right"/>
            </w:pPr>
            <w:del w:id="37" w:author="Author" w:date="2020-06-04T11:16:00Z">
              <w:r w:rsidDel="00087B72">
                <w:delText>1.52</w:delText>
              </w:r>
            </w:del>
            <w:ins w:id="38" w:author="Author" w:date="2020-06-04T11:16:00Z">
              <w:r w:rsidR="00087B72">
                <w:t>1.51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FF085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E2AD0E5" w14:textId="77777777" w:rsidR="0098322C" w:rsidRDefault="00F45BB1" w:rsidP="00233A02">
            <w:pPr>
              <w:pStyle w:val="tabletext11"/>
              <w:jc w:val="right"/>
            </w:pPr>
            <w:del w:id="39" w:author="Author" w:date="2020-06-04T11:16:00Z">
              <w:r w:rsidDel="00087B72">
                <w:delText>1.49</w:delText>
              </w:r>
            </w:del>
            <w:ins w:id="40" w:author="Author" w:date="2020-06-04T11:16:00Z">
              <w:r w:rsidR="00087B72">
                <w:t>1.53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ABF9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47E2D92" w14:textId="77777777" w:rsidR="0098322C" w:rsidRDefault="008F2E53" w:rsidP="00233A02">
            <w:pPr>
              <w:pStyle w:val="tabletext11"/>
              <w:jc w:val="right"/>
            </w:pPr>
            <w:r>
              <w:t>1.39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72A21" w14:textId="77777777" w:rsidR="0098322C" w:rsidRDefault="0098322C" w:rsidP="00233A02">
            <w:pPr>
              <w:pStyle w:val="tabletext11"/>
              <w:jc w:val="center"/>
            </w:pPr>
          </w:p>
        </w:tc>
      </w:tr>
      <w:tr w:rsidR="0098322C" w14:paraId="247A0993" w14:textId="77777777" w:rsidTr="00B20F39">
        <w:trPr>
          <w:cantSplit/>
          <w:trHeight w:val="190"/>
        </w:trPr>
        <w:tc>
          <w:tcPr>
            <w:tcW w:w="200" w:type="dxa"/>
          </w:tcPr>
          <w:p w14:paraId="2B401F10" w14:textId="77777777" w:rsidR="0098322C" w:rsidRDefault="0098322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5F47337" w14:textId="77777777" w:rsidR="0098322C" w:rsidRDefault="0098322C" w:rsidP="00233A02">
            <w:pPr>
              <w:pStyle w:val="tabletext11"/>
              <w:ind w:right="60"/>
              <w:jc w:val="right"/>
            </w:pPr>
            <w: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4ECFC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8343784" w14:textId="77777777" w:rsidR="0098322C" w:rsidRDefault="00747D30" w:rsidP="00233A02">
            <w:pPr>
              <w:pStyle w:val="tabletext11"/>
              <w:jc w:val="right"/>
            </w:pPr>
            <w:r>
              <w:t>1.43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2B717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876DC07" w14:textId="77777777" w:rsidR="0098322C" w:rsidRDefault="00255CBF" w:rsidP="00233A02">
            <w:pPr>
              <w:pStyle w:val="tabletext11"/>
              <w:jc w:val="right"/>
            </w:pPr>
            <w:del w:id="41" w:author="Author" w:date="2020-06-04T11:16:00Z">
              <w:r w:rsidDel="00087B72">
                <w:delText>1.47</w:delText>
              </w:r>
            </w:del>
            <w:ins w:id="42" w:author="Author" w:date="2020-06-04T11:16:00Z">
              <w:r w:rsidR="00087B72">
                <w:t>1.54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3B6E1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4EBDABD" w14:textId="77777777" w:rsidR="0098322C" w:rsidRDefault="00BE5535" w:rsidP="00233A02">
            <w:pPr>
              <w:pStyle w:val="tabletext11"/>
              <w:jc w:val="right"/>
            </w:pPr>
            <w:del w:id="43" w:author="Author" w:date="2020-06-04T11:16:00Z">
              <w:r w:rsidDel="00087B72">
                <w:delText>1.63</w:delText>
              </w:r>
            </w:del>
            <w:ins w:id="44" w:author="Author" w:date="2020-06-04T11:16:00Z">
              <w:r w:rsidR="00087B72">
                <w:t>1.62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34806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55ECCF8" w14:textId="77777777" w:rsidR="0098322C" w:rsidRDefault="00F45BB1" w:rsidP="00233A02">
            <w:pPr>
              <w:pStyle w:val="tabletext11"/>
              <w:jc w:val="right"/>
            </w:pPr>
            <w:del w:id="45" w:author="Author" w:date="2020-06-04T11:16:00Z">
              <w:r w:rsidDel="00087B72">
                <w:delText>1.59</w:delText>
              </w:r>
            </w:del>
            <w:ins w:id="46" w:author="Author" w:date="2020-06-04T11:16:00Z">
              <w:r w:rsidR="00087B72">
                <w:t>1.64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A282D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2141746" w14:textId="77777777" w:rsidR="0098322C" w:rsidRDefault="008F2E53" w:rsidP="00233A02">
            <w:pPr>
              <w:pStyle w:val="tabletext11"/>
              <w:jc w:val="right"/>
            </w:pPr>
            <w:r>
              <w:t>1.46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927F" w14:textId="77777777" w:rsidR="0098322C" w:rsidRDefault="0098322C" w:rsidP="00233A02">
            <w:pPr>
              <w:pStyle w:val="tabletext11"/>
              <w:jc w:val="center"/>
            </w:pPr>
          </w:p>
        </w:tc>
      </w:tr>
      <w:tr w:rsidR="00057CA8" w14:paraId="0B827C12" w14:textId="77777777" w:rsidTr="00B20F39">
        <w:trPr>
          <w:cantSplit/>
          <w:trHeight w:val="190"/>
        </w:trPr>
        <w:tc>
          <w:tcPr>
            <w:tcW w:w="200" w:type="dxa"/>
          </w:tcPr>
          <w:p w14:paraId="78CE148E" w14:textId="77777777" w:rsidR="00057CA8" w:rsidRDefault="00057CA8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</w:tcPr>
          <w:p w14:paraId="14F788B8" w14:textId="77777777" w:rsidR="00057CA8" w:rsidRDefault="00057CA8" w:rsidP="00233A02">
            <w:pPr>
              <w:pStyle w:val="tabletext11"/>
              <w:ind w:right="6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4BB81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2DA3AB4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AC22A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C796A2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825E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2982EDB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782D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AF13069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B12B9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C6A103B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9D26" w14:textId="77777777" w:rsidR="00057CA8" w:rsidRDefault="00057CA8" w:rsidP="00233A02">
            <w:pPr>
              <w:pStyle w:val="tabletext11"/>
              <w:jc w:val="center"/>
            </w:pPr>
          </w:p>
        </w:tc>
      </w:tr>
      <w:tr w:rsidR="0098322C" w14:paraId="378C0683" w14:textId="77777777" w:rsidTr="00B20F39">
        <w:trPr>
          <w:cantSplit/>
          <w:trHeight w:val="190"/>
        </w:trPr>
        <w:tc>
          <w:tcPr>
            <w:tcW w:w="200" w:type="dxa"/>
          </w:tcPr>
          <w:p w14:paraId="27DE7A09" w14:textId="77777777" w:rsidR="0098322C" w:rsidRDefault="0098322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CFC674A" w14:textId="77777777" w:rsidR="0098322C" w:rsidRDefault="0098322C" w:rsidP="00233A02">
            <w:pPr>
              <w:pStyle w:val="tabletext11"/>
              <w:ind w:right="60"/>
              <w:jc w:val="right"/>
            </w:pPr>
            <w: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34851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0CA1B5F" w14:textId="77777777" w:rsidR="0098322C" w:rsidRDefault="00747D30" w:rsidP="00233A02">
            <w:pPr>
              <w:pStyle w:val="tabletext11"/>
              <w:jc w:val="right"/>
            </w:pPr>
            <w:r>
              <w:t>1.49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0473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77C69D8" w14:textId="77777777" w:rsidR="0098322C" w:rsidRDefault="00255CBF" w:rsidP="00233A02">
            <w:pPr>
              <w:pStyle w:val="tabletext11"/>
              <w:jc w:val="right"/>
            </w:pPr>
            <w:del w:id="47" w:author="Author" w:date="2020-06-04T11:16:00Z">
              <w:r w:rsidDel="00087B72">
                <w:delText>1.53</w:delText>
              </w:r>
            </w:del>
            <w:ins w:id="48" w:author="Author" w:date="2020-06-04T11:16:00Z">
              <w:r w:rsidR="00087B72">
                <w:t>1.61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7AE8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678DE4A" w14:textId="77777777" w:rsidR="0098322C" w:rsidRDefault="00BE5535" w:rsidP="00233A02">
            <w:pPr>
              <w:pStyle w:val="tabletext11"/>
              <w:jc w:val="right"/>
            </w:pPr>
            <w:del w:id="49" w:author="Author" w:date="2020-06-04T11:16:00Z">
              <w:r w:rsidDel="00087B72">
                <w:delText>1.73</w:delText>
              </w:r>
            </w:del>
            <w:ins w:id="50" w:author="Author" w:date="2020-06-04T11:16:00Z">
              <w:r w:rsidR="00087B72">
                <w:t>1.72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85B8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0BA863D" w14:textId="77777777" w:rsidR="0098322C" w:rsidRDefault="008F2E53" w:rsidP="00233A02">
            <w:pPr>
              <w:pStyle w:val="tabletext11"/>
              <w:jc w:val="right"/>
            </w:pPr>
            <w:del w:id="51" w:author="Author" w:date="2020-06-04T11:16:00Z">
              <w:r w:rsidDel="00087B72">
                <w:delText>1.67</w:delText>
              </w:r>
            </w:del>
            <w:ins w:id="52" w:author="Author" w:date="2020-06-04T11:16:00Z">
              <w:r w:rsidR="00087B72">
                <w:t>1.74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C93F2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3849731" w14:textId="77777777" w:rsidR="0098322C" w:rsidRDefault="008F2E53" w:rsidP="00233A02">
            <w:pPr>
              <w:pStyle w:val="tabletext11"/>
              <w:jc w:val="right"/>
            </w:pPr>
            <w:r>
              <w:t>1.52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D1F9" w14:textId="77777777" w:rsidR="0098322C" w:rsidRDefault="0098322C" w:rsidP="00233A02">
            <w:pPr>
              <w:pStyle w:val="tabletext11"/>
              <w:jc w:val="center"/>
            </w:pPr>
          </w:p>
        </w:tc>
      </w:tr>
      <w:tr w:rsidR="0098322C" w14:paraId="2173F56D" w14:textId="77777777" w:rsidTr="00B20F39">
        <w:trPr>
          <w:cantSplit/>
          <w:trHeight w:val="190"/>
        </w:trPr>
        <w:tc>
          <w:tcPr>
            <w:tcW w:w="200" w:type="dxa"/>
          </w:tcPr>
          <w:p w14:paraId="11E2AD41" w14:textId="77777777" w:rsidR="0098322C" w:rsidRDefault="0098322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01D4C0A" w14:textId="77777777" w:rsidR="0098322C" w:rsidRDefault="0098322C" w:rsidP="00233A02">
            <w:pPr>
              <w:pStyle w:val="tabletext11"/>
              <w:ind w:right="60"/>
              <w:jc w:val="right"/>
            </w:pPr>
            <w: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AE2AA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9D67517" w14:textId="77777777" w:rsidR="0098322C" w:rsidRDefault="00747D30" w:rsidP="00233A02">
            <w:pPr>
              <w:pStyle w:val="tabletext11"/>
              <w:jc w:val="right"/>
            </w:pPr>
            <w:r>
              <w:t>1.56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6CB52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3C2EC11" w14:textId="77777777" w:rsidR="0098322C" w:rsidRDefault="00255CBF" w:rsidP="00233A02">
            <w:pPr>
              <w:pStyle w:val="tabletext11"/>
              <w:jc w:val="right"/>
            </w:pPr>
            <w:del w:id="53" w:author="Author" w:date="2020-06-04T11:17:00Z">
              <w:r w:rsidDel="00087B72">
                <w:delText>1.61</w:delText>
              </w:r>
            </w:del>
            <w:ins w:id="54" w:author="Author" w:date="2020-06-04T11:17:00Z">
              <w:r w:rsidR="00087B72">
                <w:t>1.71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73BF1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CF35862" w14:textId="77777777" w:rsidR="0098322C" w:rsidRDefault="00BE5535" w:rsidP="00233A02">
            <w:pPr>
              <w:pStyle w:val="tabletext11"/>
              <w:jc w:val="right"/>
            </w:pPr>
            <w:del w:id="55" w:author="Author" w:date="2020-06-04T11:17:00Z">
              <w:r w:rsidDel="00087B72">
                <w:delText>1.86</w:delText>
              </w:r>
            </w:del>
            <w:ins w:id="56" w:author="Author" w:date="2020-06-04T11:17:00Z">
              <w:r w:rsidR="00087B72">
                <w:t>1.85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2542E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EB46BD5" w14:textId="77777777" w:rsidR="0098322C" w:rsidRDefault="00F45BB1" w:rsidP="00233A02">
            <w:pPr>
              <w:pStyle w:val="tabletext11"/>
              <w:jc w:val="right"/>
            </w:pPr>
            <w:del w:id="57" w:author="Author" w:date="2020-06-04T11:17:00Z">
              <w:r w:rsidDel="00087B72">
                <w:delText>1.78</w:delText>
              </w:r>
            </w:del>
            <w:ins w:id="58" w:author="Author" w:date="2020-06-04T11:17:00Z">
              <w:r w:rsidR="00087B72">
                <w:t>1.86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9C5C9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8459028" w14:textId="77777777" w:rsidR="0098322C" w:rsidRDefault="008F2E53" w:rsidP="00233A02">
            <w:pPr>
              <w:pStyle w:val="tabletext11"/>
              <w:jc w:val="right"/>
            </w:pPr>
            <w:del w:id="59" w:author="Author" w:date="2020-06-04T11:17:00Z">
              <w:r w:rsidDel="00087B72">
                <w:delText>1.60</w:delText>
              </w:r>
            </w:del>
            <w:ins w:id="60" w:author="Author" w:date="2020-06-04T11:17:00Z">
              <w:r w:rsidR="00087B72">
                <w:t>1.59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803BC" w14:textId="77777777" w:rsidR="0098322C" w:rsidRDefault="0098322C" w:rsidP="00233A02">
            <w:pPr>
              <w:pStyle w:val="tabletext11"/>
              <w:jc w:val="center"/>
            </w:pPr>
          </w:p>
        </w:tc>
      </w:tr>
      <w:tr w:rsidR="0098322C" w14:paraId="4A87E05A" w14:textId="77777777" w:rsidTr="00B20F39">
        <w:trPr>
          <w:cantSplit/>
          <w:trHeight w:val="190"/>
        </w:trPr>
        <w:tc>
          <w:tcPr>
            <w:tcW w:w="200" w:type="dxa"/>
          </w:tcPr>
          <w:p w14:paraId="789B1DED" w14:textId="77777777" w:rsidR="0098322C" w:rsidRDefault="0098322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1D80A4D" w14:textId="77777777" w:rsidR="0098322C" w:rsidRDefault="0098322C" w:rsidP="00233A02">
            <w:pPr>
              <w:pStyle w:val="tabletext11"/>
              <w:ind w:right="60"/>
              <w:jc w:val="right"/>
            </w:pPr>
            <w: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019E5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CBE2BA6" w14:textId="77777777" w:rsidR="0098322C" w:rsidRDefault="00367783" w:rsidP="00233A02">
            <w:pPr>
              <w:pStyle w:val="tabletext11"/>
              <w:jc w:val="right"/>
            </w:pPr>
            <w:r>
              <w:t>1.66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D67C1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FA2390B" w14:textId="77777777" w:rsidR="0098322C" w:rsidRDefault="00255CBF" w:rsidP="00233A02">
            <w:pPr>
              <w:pStyle w:val="tabletext11"/>
              <w:jc w:val="right"/>
            </w:pPr>
            <w:del w:id="61" w:author="Author" w:date="2020-06-04T11:17:00Z">
              <w:r w:rsidDel="00087B72">
                <w:delText>1.72</w:delText>
              </w:r>
            </w:del>
            <w:ins w:id="62" w:author="Author" w:date="2020-06-04T11:17:00Z">
              <w:r w:rsidR="00087B72">
                <w:t>1.85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34459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A11CCCC" w14:textId="77777777" w:rsidR="0098322C" w:rsidRDefault="00BE5535" w:rsidP="00233A02">
            <w:pPr>
              <w:pStyle w:val="tabletext11"/>
              <w:jc w:val="right"/>
            </w:pPr>
            <w:del w:id="63" w:author="Author" w:date="2020-06-04T11:17:00Z">
              <w:r w:rsidDel="00087B72">
                <w:delText>2.04</w:delText>
              </w:r>
            </w:del>
            <w:ins w:id="64" w:author="Author" w:date="2020-06-04T11:17:00Z">
              <w:r w:rsidR="00087B72">
                <w:t>2.02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A6601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6582189" w14:textId="77777777" w:rsidR="0098322C" w:rsidRDefault="00F45BB1" w:rsidP="00233A02">
            <w:pPr>
              <w:pStyle w:val="tabletext11"/>
              <w:jc w:val="right"/>
            </w:pPr>
            <w:del w:id="65" w:author="Author" w:date="2020-06-04T11:17:00Z">
              <w:r w:rsidDel="00087B72">
                <w:delText>1.92</w:delText>
              </w:r>
            </w:del>
            <w:ins w:id="66" w:author="Author" w:date="2020-06-04T11:17:00Z">
              <w:r w:rsidR="00087B72">
                <w:t>2.02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B5133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336CF7F" w14:textId="77777777" w:rsidR="0098322C" w:rsidRDefault="00BE5535" w:rsidP="00233A02">
            <w:pPr>
              <w:pStyle w:val="tabletext11"/>
              <w:jc w:val="right"/>
            </w:pPr>
            <w:del w:id="67" w:author="Author" w:date="2020-06-04T11:17:00Z">
              <w:r w:rsidDel="00087B72">
                <w:delText>1.69</w:delText>
              </w:r>
            </w:del>
            <w:ins w:id="68" w:author="Author" w:date="2020-06-04T11:17:00Z">
              <w:r w:rsidR="00087B72">
                <w:t>1.68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2F6EE" w14:textId="77777777" w:rsidR="0098322C" w:rsidRDefault="0098322C" w:rsidP="00233A02">
            <w:pPr>
              <w:pStyle w:val="tabletext11"/>
              <w:jc w:val="center"/>
            </w:pPr>
          </w:p>
        </w:tc>
      </w:tr>
      <w:tr w:rsidR="0098322C" w14:paraId="5B1F1DBC" w14:textId="77777777" w:rsidTr="00B20F39">
        <w:trPr>
          <w:cantSplit/>
          <w:trHeight w:val="190"/>
        </w:trPr>
        <w:tc>
          <w:tcPr>
            <w:tcW w:w="200" w:type="dxa"/>
          </w:tcPr>
          <w:p w14:paraId="59B6B901" w14:textId="77777777" w:rsidR="0098322C" w:rsidRDefault="0098322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1E4532C" w14:textId="77777777" w:rsidR="0098322C" w:rsidRDefault="0098322C" w:rsidP="00233A02">
            <w:pPr>
              <w:pStyle w:val="tabletext11"/>
              <w:ind w:right="60"/>
              <w:jc w:val="right"/>
            </w:pPr>
            <w:r>
              <w:t>1,500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7A9D5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11B2AF8" w14:textId="77777777" w:rsidR="0098322C" w:rsidRDefault="00747D30" w:rsidP="00233A02">
            <w:pPr>
              <w:pStyle w:val="tabletext11"/>
              <w:jc w:val="right"/>
            </w:pPr>
            <w:del w:id="69" w:author="Author" w:date="2020-06-04T11:17:00Z">
              <w:r w:rsidDel="00087B72">
                <w:delText>1.79</w:delText>
              </w:r>
            </w:del>
            <w:ins w:id="70" w:author="Author" w:date="2020-06-04T11:17:00Z">
              <w:r w:rsidR="00087B72">
                <w:t>1.80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C36B9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8DC2DC0" w14:textId="77777777" w:rsidR="0098322C" w:rsidRDefault="00255CBF" w:rsidP="00233A02">
            <w:pPr>
              <w:pStyle w:val="tabletext11"/>
              <w:jc w:val="right"/>
            </w:pPr>
            <w:del w:id="71" w:author="Author" w:date="2020-06-04T11:17:00Z">
              <w:r w:rsidDel="00087B72">
                <w:delText>1.87</w:delText>
              </w:r>
            </w:del>
            <w:ins w:id="72" w:author="Author" w:date="2020-06-04T11:17:00Z">
              <w:r w:rsidR="00087B72">
                <w:t>2.04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3F0B9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AC6B81A" w14:textId="77777777" w:rsidR="0098322C" w:rsidRDefault="00BE5535" w:rsidP="00233A02">
            <w:pPr>
              <w:pStyle w:val="tabletext11"/>
              <w:jc w:val="right"/>
            </w:pPr>
            <w:del w:id="73" w:author="Author" w:date="2020-06-04T11:17:00Z">
              <w:r w:rsidDel="00087B72">
                <w:delText>2.31</w:delText>
              </w:r>
            </w:del>
            <w:ins w:id="74" w:author="Author" w:date="2020-06-04T11:17:00Z">
              <w:r w:rsidR="00087B72">
                <w:t>2.29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1C7EA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7AF2942" w14:textId="77777777" w:rsidR="0098322C" w:rsidRDefault="00F45BB1" w:rsidP="00233A02">
            <w:pPr>
              <w:pStyle w:val="tabletext11"/>
              <w:jc w:val="right"/>
            </w:pPr>
            <w:del w:id="75" w:author="Author" w:date="2020-06-04T11:17:00Z">
              <w:r w:rsidDel="00087B72">
                <w:delText>2.11</w:delText>
              </w:r>
            </w:del>
            <w:ins w:id="76" w:author="Author" w:date="2020-06-04T11:17:00Z">
              <w:r w:rsidR="00087B72">
                <w:t>2.25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EAD3A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4D88BA0" w14:textId="77777777" w:rsidR="0098322C" w:rsidRDefault="00BE5535" w:rsidP="00233A02">
            <w:pPr>
              <w:pStyle w:val="tabletext11"/>
              <w:jc w:val="right"/>
            </w:pPr>
            <w:r>
              <w:t>1.82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12ED9" w14:textId="77777777" w:rsidR="0098322C" w:rsidRDefault="0098322C" w:rsidP="00233A02">
            <w:pPr>
              <w:pStyle w:val="tabletext11"/>
              <w:jc w:val="center"/>
            </w:pPr>
          </w:p>
        </w:tc>
      </w:tr>
      <w:tr w:rsidR="0098322C" w14:paraId="60E0F419" w14:textId="77777777" w:rsidTr="00B20F39">
        <w:trPr>
          <w:cantSplit/>
          <w:trHeight w:val="190"/>
        </w:trPr>
        <w:tc>
          <w:tcPr>
            <w:tcW w:w="200" w:type="dxa"/>
          </w:tcPr>
          <w:p w14:paraId="53C4AC82" w14:textId="77777777" w:rsidR="0098322C" w:rsidRDefault="0098322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B1AD0B1" w14:textId="77777777" w:rsidR="0098322C" w:rsidRDefault="0098322C" w:rsidP="00233A02">
            <w:pPr>
              <w:pStyle w:val="tabletext11"/>
              <w:ind w:right="60"/>
              <w:jc w:val="right"/>
            </w:pPr>
            <w:r>
              <w:t>2,000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EB7F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38B2EC5" w14:textId="77777777" w:rsidR="0098322C" w:rsidRDefault="00255CBF" w:rsidP="00233A02">
            <w:pPr>
              <w:pStyle w:val="tabletext11"/>
              <w:jc w:val="right"/>
            </w:pPr>
            <w:del w:id="77" w:author="Author" w:date="2020-06-04T11:17:00Z">
              <w:r w:rsidDel="00087B72">
                <w:delText>1.89</w:delText>
              </w:r>
            </w:del>
            <w:ins w:id="78" w:author="Author" w:date="2020-06-04T11:17:00Z">
              <w:r w:rsidR="00087B72">
                <w:t>1.90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E07EA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CD29FBB" w14:textId="77777777" w:rsidR="0098322C" w:rsidRDefault="00255CBF" w:rsidP="00233A02">
            <w:pPr>
              <w:pStyle w:val="tabletext11"/>
              <w:jc w:val="right"/>
            </w:pPr>
            <w:del w:id="79" w:author="Author" w:date="2020-06-04T11:17:00Z">
              <w:r w:rsidDel="00087B72">
                <w:delText>1.99</w:delText>
              </w:r>
            </w:del>
            <w:ins w:id="80" w:author="Author" w:date="2020-06-04T11:17:00Z">
              <w:r w:rsidR="00087B72">
                <w:t>2.18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6AF5C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DC241DF" w14:textId="77777777" w:rsidR="0098322C" w:rsidRDefault="00BE5535" w:rsidP="00233A02">
            <w:pPr>
              <w:pStyle w:val="tabletext11"/>
              <w:jc w:val="right"/>
            </w:pPr>
            <w:del w:id="81" w:author="Author" w:date="2020-06-04T11:17:00Z">
              <w:r w:rsidDel="00087B72">
                <w:delText>2.51</w:delText>
              </w:r>
            </w:del>
            <w:ins w:id="82" w:author="Author" w:date="2020-06-04T11:17:00Z">
              <w:r w:rsidR="00087B72">
                <w:t>2.48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05F8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4FFBB9C" w14:textId="77777777" w:rsidR="0098322C" w:rsidRDefault="00F45BB1" w:rsidP="00233A02">
            <w:pPr>
              <w:pStyle w:val="tabletext11"/>
              <w:jc w:val="right"/>
            </w:pPr>
            <w:del w:id="83" w:author="Author" w:date="2020-06-04T11:17:00Z">
              <w:r w:rsidDel="00087B72">
                <w:delText>2.2</w:delText>
              </w:r>
              <w:bookmarkStart w:id="84" w:name="_GoBack"/>
              <w:bookmarkEnd w:id="84"/>
              <w:r w:rsidDel="00087B72">
                <w:delText>5</w:delText>
              </w:r>
            </w:del>
            <w:ins w:id="85" w:author="Author" w:date="2020-06-04T11:17:00Z">
              <w:r w:rsidR="00087B72">
                <w:t>2.41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D1235" w14:textId="77777777" w:rsidR="0098322C" w:rsidRDefault="0098322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40607C" w14:textId="77777777" w:rsidR="0098322C" w:rsidRDefault="00BE5535" w:rsidP="00233A02">
            <w:pPr>
              <w:pStyle w:val="tabletext11"/>
              <w:jc w:val="right"/>
            </w:pPr>
            <w:r>
              <w:t>1.92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237BC" w14:textId="77777777" w:rsidR="0098322C" w:rsidRDefault="0098322C" w:rsidP="00233A02">
            <w:pPr>
              <w:pStyle w:val="tabletext11"/>
              <w:jc w:val="center"/>
            </w:pPr>
          </w:p>
        </w:tc>
      </w:tr>
      <w:tr w:rsidR="00057CA8" w14:paraId="31FAAEED" w14:textId="77777777" w:rsidTr="00B20F39">
        <w:trPr>
          <w:cantSplit/>
          <w:trHeight w:val="190"/>
        </w:trPr>
        <w:tc>
          <w:tcPr>
            <w:tcW w:w="200" w:type="dxa"/>
          </w:tcPr>
          <w:p w14:paraId="310143E4" w14:textId="77777777" w:rsidR="00057CA8" w:rsidRDefault="00057CA8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</w:tcPr>
          <w:p w14:paraId="18964F62" w14:textId="77777777" w:rsidR="00057CA8" w:rsidRDefault="00057CA8" w:rsidP="00233A02">
            <w:pPr>
              <w:pStyle w:val="tabletext11"/>
              <w:ind w:right="60"/>
              <w:jc w:val="right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01600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C08EF11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83CB0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5CCF9CA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789A8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788D29D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4B00B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9E27C20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A134" w14:textId="77777777" w:rsidR="00057CA8" w:rsidRDefault="00057CA8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8F52FF7" w14:textId="77777777" w:rsidR="00057CA8" w:rsidRDefault="00057CA8" w:rsidP="00233A02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FC09" w14:textId="77777777" w:rsidR="00057CA8" w:rsidRDefault="00057CA8" w:rsidP="00233A02">
            <w:pPr>
              <w:pStyle w:val="tabletext11"/>
              <w:jc w:val="center"/>
            </w:pPr>
          </w:p>
        </w:tc>
      </w:tr>
      <w:tr w:rsidR="00033BBC" w14:paraId="6F5D8DF6" w14:textId="77777777" w:rsidTr="00B20F39">
        <w:trPr>
          <w:cantSplit/>
          <w:trHeight w:val="190"/>
        </w:trPr>
        <w:tc>
          <w:tcPr>
            <w:tcW w:w="200" w:type="dxa"/>
          </w:tcPr>
          <w:p w14:paraId="791582C6" w14:textId="77777777" w:rsidR="00033BBC" w:rsidRDefault="00033BB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946ED7A" w14:textId="77777777" w:rsidR="00033BBC" w:rsidRDefault="00033BBC" w:rsidP="00233A02">
            <w:pPr>
              <w:pStyle w:val="tabletext11"/>
              <w:ind w:right="60"/>
              <w:jc w:val="right"/>
            </w:pPr>
            <w:r>
              <w:t>2,500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12B6D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ABBC0B9" w14:textId="77777777" w:rsidR="00033BBC" w:rsidRDefault="00255CBF" w:rsidP="00233A02">
            <w:pPr>
              <w:pStyle w:val="tabletext11"/>
              <w:jc w:val="right"/>
            </w:pPr>
            <w:r>
              <w:t>1.98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D6807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BECA0D3" w14:textId="77777777" w:rsidR="00033BBC" w:rsidRDefault="00255CBF" w:rsidP="00233A02">
            <w:pPr>
              <w:pStyle w:val="tabletext11"/>
              <w:jc w:val="right"/>
            </w:pPr>
            <w:del w:id="86" w:author="Author" w:date="2020-06-04T11:17:00Z">
              <w:r w:rsidDel="00087B72">
                <w:delText>2.09</w:delText>
              </w:r>
            </w:del>
            <w:ins w:id="87" w:author="Author" w:date="2020-06-04T11:17:00Z">
              <w:r w:rsidR="00087B72">
                <w:t>2.30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26EAF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CBCF39B" w14:textId="77777777" w:rsidR="00033BBC" w:rsidRDefault="00BE5535" w:rsidP="00233A02">
            <w:pPr>
              <w:pStyle w:val="tabletext11"/>
              <w:jc w:val="right"/>
            </w:pPr>
            <w:del w:id="88" w:author="Author" w:date="2020-06-04T11:18:00Z">
              <w:r w:rsidDel="00087B72">
                <w:delText>2.67</w:delText>
              </w:r>
            </w:del>
            <w:ins w:id="89" w:author="Author" w:date="2020-06-04T11:18:00Z">
              <w:r w:rsidR="00087B72">
                <w:t>2.64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A7ECF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43FD4FF" w14:textId="77777777" w:rsidR="00033BBC" w:rsidRDefault="00F45BB1" w:rsidP="00233A02">
            <w:pPr>
              <w:pStyle w:val="tabletext11"/>
              <w:jc w:val="right"/>
            </w:pPr>
            <w:del w:id="90" w:author="Author" w:date="2020-06-04T11:18:00Z">
              <w:r w:rsidDel="00087B72">
                <w:delText>2.36</w:delText>
              </w:r>
            </w:del>
            <w:ins w:id="91" w:author="Author" w:date="2020-06-04T11:18:00Z">
              <w:r w:rsidR="00087B72">
                <w:t>2.54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EF9C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D271D9F" w14:textId="77777777" w:rsidR="00033BBC" w:rsidRDefault="00BE5535" w:rsidP="00233A02">
            <w:pPr>
              <w:pStyle w:val="tabletext11"/>
              <w:jc w:val="right"/>
            </w:pPr>
            <w:del w:id="92" w:author="Author" w:date="2020-06-04T11:18:00Z">
              <w:r w:rsidDel="00087B72">
                <w:delText>1.99</w:delText>
              </w:r>
            </w:del>
            <w:ins w:id="93" w:author="Author" w:date="2020-06-04T11:18:00Z">
              <w:r w:rsidR="00087B72">
                <w:t>2.00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8309C" w14:textId="77777777" w:rsidR="00033BBC" w:rsidRDefault="00033BBC" w:rsidP="00233A02">
            <w:pPr>
              <w:pStyle w:val="tabletext11"/>
              <w:jc w:val="center"/>
            </w:pPr>
          </w:p>
        </w:tc>
      </w:tr>
      <w:tr w:rsidR="00033BBC" w14:paraId="4210DCA0" w14:textId="77777777" w:rsidTr="00B20F39">
        <w:trPr>
          <w:cantSplit/>
          <w:trHeight w:val="190"/>
        </w:trPr>
        <w:tc>
          <w:tcPr>
            <w:tcW w:w="200" w:type="dxa"/>
          </w:tcPr>
          <w:p w14:paraId="731C0688" w14:textId="77777777" w:rsidR="00033BBC" w:rsidRDefault="00033BB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5338C77" w14:textId="77777777" w:rsidR="00033BBC" w:rsidRDefault="00033BBC" w:rsidP="00233A02">
            <w:pPr>
              <w:pStyle w:val="tabletext11"/>
              <w:ind w:right="60"/>
              <w:jc w:val="right"/>
            </w:pPr>
            <w:r>
              <w:t>3,000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6AD9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62FFAD3" w14:textId="77777777" w:rsidR="00033BBC" w:rsidRDefault="00255CBF" w:rsidP="00233A02">
            <w:pPr>
              <w:pStyle w:val="tabletext11"/>
              <w:jc w:val="right"/>
            </w:pPr>
            <w:del w:id="94" w:author="Author" w:date="2020-06-04T11:18:00Z">
              <w:r w:rsidDel="00087B72">
                <w:delText>2.05</w:delText>
              </w:r>
            </w:del>
            <w:ins w:id="95" w:author="Author" w:date="2020-06-04T11:18:00Z">
              <w:r w:rsidR="00087B72">
                <w:t>2.06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62B06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C9D4BC2" w14:textId="77777777" w:rsidR="00033BBC" w:rsidRDefault="00255CBF" w:rsidP="00233A02">
            <w:pPr>
              <w:pStyle w:val="tabletext11"/>
              <w:jc w:val="right"/>
            </w:pPr>
            <w:del w:id="96" w:author="Author" w:date="2020-06-04T11:18:00Z">
              <w:r w:rsidDel="00087B72">
                <w:delText>2.17</w:delText>
              </w:r>
            </w:del>
            <w:ins w:id="97" w:author="Author" w:date="2020-06-04T11:18:00Z">
              <w:r w:rsidR="00087B72">
                <w:t>2.39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55BA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5958AFA" w14:textId="77777777" w:rsidR="00033BBC" w:rsidRDefault="00BE5535" w:rsidP="00233A02">
            <w:pPr>
              <w:pStyle w:val="tabletext11"/>
              <w:jc w:val="right"/>
            </w:pPr>
            <w:del w:id="98" w:author="Author" w:date="2020-06-04T11:18:00Z">
              <w:r w:rsidDel="00087B72">
                <w:delText>2.80</w:delText>
              </w:r>
            </w:del>
            <w:ins w:id="99" w:author="Author" w:date="2020-06-04T11:18:00Z">
              <w:r w:rsidR="00087B72">
                <w:t>2.76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15A74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FF818D7" w14:textId="77777777" w:rsidR="00033BBC" w:rsidRDefault="00F45BB1" w:rsidP="00233A02">
            <w:pPr>
              <w:pStyle w:val="tabletext11"/>
              <w:jc w:val="right"/>
            </w:pPr>
            <w:del w:id="100" w:author="Author" w:date="2020-06-04T11:18:00Z">
              <w:r w:rsidDel="00087B72">
                <w:delText>2.46</w:delText>
              </w:r>
            </w:del>
            <w:ins w:id="101" w:author="Author" w:date="2020-06-04T11:18:00Z">
              <w:r w:rsidR="00087B72">
                <w:t>2.66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BDF4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4CD2F48" w14:textId="77777777" w:rsidR="00033BBC" w:rsidRDefault="00BE5535" w:rsidP="00233A02">
            <w:pPr>
              <w:pStyle w:val="tabletext11"/>
              <w:jc w:val="right"/>
            </w:pPr>
            <w:del w:id="102" w:author="Author" w:date="2020-06-04T11:18:00Z">
              <w:r w:rsidDel="00087B72">
                <w:delText>2.06</w:delText>
              </w:r>
            </w:del>
            <w:ins w:id="103" w:author="Author" w:date="2020-06-04T11:18:00Z">
              <w:r w:rsidR="00087B72">
                <w:t>2.07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9786" w14:textId="77777777" w:rsidR="00033BBC" w:rsidRDefault="00033BBC" w:rsidP="00233A02">
            <w:pPr>
              <w:pStyle w:val="tabletext11"/>
              <w:jc w:val="center"/>
            </w:pPr>
          </w:p>
        </w:tc>
      </w:tr>
      <w:tr w:rsidR="00033BBC" w14:paraId="7B4E191C" w14:textId="77777777" w:rsidTr="00B20F39">
        <w:trPr>
          <w:cantSplit/>
          <w:trHeight w:val="190"/>
        </w:trPr>
        <w:tc>
          <w:tcPr>
            <w:tcW w:w="200" w:type="dxa"/>
          </w:tcPr>
          <w:p w14:paraId="1BECC403" w14:textId="77777777" w:rsidR="00033BBC" w:rsidRDefault="00033BB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528716B" w14:textId="77777777" w:rsidR="00033BBC" w:rsidRDefault="00033BBC" w:rsidP="00233A02">
            <w:pPr>
              <w:pStyle w:val="tabletext11"/>
              <w:ind w:right="60"/>
              <w:jc w:val="right"/>
            </w:pPr>
            <w:r>
              <w:t>5,000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F6E7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673DE5F" w14:textId="77777777" w:rsidR="00033BBC" w:rsidRDefault="00255CBF" w:rsidP="00233A02">
            <w:pPr>
              <w:pStyle w:val="tabletext11"/>
              <w:jc w:val="right"/>
            </w:pPr>
            <w:del w:id="104" w:author="Author" w:date="2020-06-04T11:19:00Z">
              <w:r w:rsidDel="00087B72">
                <w:delText>2.26</w:delText>
              </w:r>
            </w:del>
            <w:ins w:id="105" w:author="Author" w:date="2020-06-04T11:19:00Z">
              <w:r w:rsidR="00087B72">
                <w:t>2.28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6D647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AF72DA0" w14:textId="77777777" w:rsidR="00033BBC" w:rsidRDefault="00255CBF" w:rsidP="00233A02">
            <w:pPr>
              <w:pStyle w:val="tabletext11"/>
              <w:jc w:val="right"/>
            </w:pPr>
            <w:del w:id="106" w:author="Author" w:date="2020-06-04T11:19:00Z">
              <w:r w:rsidDel="00087B72">
                <w:delText>2.43</w:delText>
              </w:r>
            </w:del>
            <w:ins w:id="107" w:author="Author" w:date="2020-06-04T11:19:00Z">
              <w:r w:rsidR="00087B72">
                <w:t>2.69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DFFB5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679F85" w14:textId="77777777" w:rsidR="00033BBC" w:rsidRDefault="00BE5535" w:rsidP="00233A02">
            <w:pPr>
              <w:pStyle w:val="tabletext11"/>
              <w:jc w:val="right"/>
            </w:pPr>
            <w:del w:id="108" w:author="Author" w:date="2020-06-04T11:19:00Z">
              <w:r w:rsidDel="00087B72">
                <w:delText>3.20</w:delText>
              </w:r>
            </w:del>
            <w:ins w:id="109" w:author="Author" w:date="2020-06-04T11:19:00Z">
              <w:r w:rsidR="00087B72">
                <w:t>3.16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F5FDA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AECD9F4" w14:textId="77777777" w:rsidR="00033BBC" w:rsidRDefault="0002617A" w:rsidP="00233A02">
            <w:pPr>
              <w:pStyle w:val="tabletext11"/>
              <w:jc w:val="right"/>
            </w:pPr>
            <w:del w:id="110" w:author="Author" w:date="2020-06-04T11:20:00Z">
              <w:r w:rsidDel="00087B72">
                <w:delText>2.75</w:delText>
              </w:r>
            </w:del>
            <w:ins w:id="111" w:author="Author" w:date="2020-06-04T11:20:00Z">
              <w:r w:rsidR="00087B72">
                <w:t>3.01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2427A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96D1E2F" w14:textId="77777777" w:rsidR="00033BBC" w:rsidRDefault="00BE5535" w:rsidP="00233A02">
            <w:pPr>
              <w:pStyle w:val="tabletext11"/>
              <w:jc w:val="right"/>
            </w:pPr>
            <w:del w:id="112" w:author="Author" w:date="2020-06-04T11:20:00Z">
              <w:r w:rsidDel="00087B72">
                <w:delText>2.26</w:delText>
              </w:r>
            </w:del>
            <w:ins w:id="113" w:author="Author" w:date="2020-06-04T11:20:00Z">
              <w:r w:rsidR="00087B72">
                <w:t>2.30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BF12" w14:textId="77777777" w:rsidR="00033BBC" w:rsidRDefault="00033BBC" w:rsidP="00233A02">
            <w:pPr>
              <w:pStyle w:val="tabletext11"/>
              <w:jc w:val="center"/>
            </w:pPr>
          </w:p>
        </w:tc>
      </w:tr>
      <w:tr w:rsidR="00033BBC" w14:paraId="013FC739" w14:textId="77777777" w:rsidTr="00B20F39">
        <w:trPr>
          <w:cantSplit/>
          <w:trHeight w:val="190"/>
        </w:trPr>
        <w:tc>
          <w:tcPr>
            <w:tcW w:w="200" w:type="dxa"/>
          </w:tcPr>
          <w:p w14:paraId="7E2645DF" w14:textId="77777777" w:rsidR="00033BBC" w:rsidRDefault="00033BB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D538236" w14:textId="77777777" w:rsidR="00033BBC" w:rsidRDefault="00033BBC" w:rsidP="00233A02">
            <w:pPr>
              <w:pStyle w:val="tabletext11"/>
              <w:ind w:right="60"/>
              <w:jc w:val="right"/>
            </w:pPr>
            <w:r>
              <w:t>7,500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71162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522A62F" w14:textId="77777777" w:rsidR="00033BBC" w:rsidRDefault="00255CBF" w:rsidP="00233A02">
            <w:pPr>
              <w:pStyle w:val="tabletext11"/>
              <w:jc w:val="right"/>
            </w:pPr>
            <w:del w:id="114" w:author="Author" w:date="2020-06-04T11:20:00Z">
              <w:r w:rsidDel="00087B72">
                <w:delText>2.46</w:delText>
              </w:r>
            </w:del>
            <w:ins w:id="115" w:author="Author" w:date="2020-06-04T11:20:00Z">
              <w:r w:rsidR="00087B72">
                <w:t>2.49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E1ACA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8667654" w14:textId="77777777" w:rsidR="00033BBC" w:rsidRDefault="00255CBF" w:rsidP="00233A02">
            <w:pPr>
              <w:pStyle w:val="tabletext11"/>
              <w:jc w:val="right"/>
            </w:pPr>
            <w:del w:id="116" w:author="Author" w:date="2020-06-04T11:20:00Z">
              <w:r w:rsidDel="00087B72">
                <w:delText>2.69</w:delText>
              </w:r>
            </w:del>
            <w:ins w:id="117" w:author="Author" w:date="2020-06-04T11:20:00Z">
              <w:r w:rsidR="00087B72">
                <w:t>2.97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617CE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95C28E0" w14:textId="77777777" w:rsidR="00033BBC" w:rsidRDefault="00BE5535" w:rsidP="00233A02">
            <w:pPr>
              <w:pStyle w:val="tabletext11"/>
              <w:jc w:val="right"/>
            </w:pPr>
            <w:del w:id="118" w:author="Author" w:date="2020-06-04T11:20:00Z">
              <w:r w:rsidDel="00087B72">
                <w:delText>3.57</w:delText>
              </w:r>
            </w:del>
            <w:ins w:id="119" w:author="Author" w:date="2020-06-04T11:20:00Z">
              <w:r w:rsidR="00087B72">
                <w:t>3.52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920EB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090C7D7" w14:textId="77777777" w:rsidR="00033BBC" w:rsidRDefault="0002617A" w:rsidP="00233A02">
            <w:pPr>
              <w:pStyle w:val="tabletext11"/>
              <w:jc w:val="right"/>
            </w:pPr>
            <w:del w:id="120" w:author="Author" w:date="2020-06-04T11:20:00Z">
              <w:r w:rsidDel="00087B72">
                <w:delText>3.02</w:delText>
              </w:r>
            </w:del>
            <w:ins w:id="121" w:author="Author" w:date="2020-06-04T11:20:00Z">
              <w:r w:rsidR="00087B72">
                <w:t>3.34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F4F3C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69F7942" w14:textId="77777777" w:rsidR="00033BBC" w:rsidRDefault="00BE5535" w:rsidP="00233A02">
            <w:pPr>
              <w:pStyle w:val="tabletext11"/>
              <w:jc w:val="right"/>
            </w:pPr>
            <w:del w:id="122" w:author="Author" w:date="2020-06-04T11:20:00Z">
              <w:r w:rsidDel="00087B72">
                <w:delText>2.45</w:delText>
              </w:r>
            </w:del>
            <w:ins w:id="123" w:author="Author" w:date="2020-06-04T11:20:00Z">
              <w:r w:rsidR="00087B72">
                <w:t>2.51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B7EE4" w14:textId="77777777" w:rsidR="00033BBC" w:rsidRDefault="00033BBC" w:rsidP="00233A02">
            <w:pPr>
              <w:pStyle w:val="tabletext11"/>
              <w:jc w:val="center"/>
            </w:pPr>
          </w:p>
        </w:tc>
      </w:tr>
      <w:tr w:rsidR="00033BBC" w14:paraId="4DEED68F" w14:textId="77777777" w:rsidTr="00B20F39">
        <w:trPr>
          <w:cantSplit/>
          <w:trHeight w:val="190"/>
        </w:trPr>
        <w:tc>
          <w:tcPr>
            <w:tcW w:w="200" w:type="dxa"/>
          </w:tcPr>
          <w:p w14:paraId="06CA99BF" w14:textId="77777777" w:rsidR="00033BBC" w:rsidRDefault="00033BBC" w:rsidP="00233A02">
            <w:pPr>
              <w:pStyle w:val="tabletext11"/>
            </w:pPr>
          </w:p>
        </w:tc>
        <w:tc>
          <w:tcPr>
            <w:tcW w:w="971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2578E52B" w14:textId="77777777" w:rsidR="00033BBC" w:rsidRDefault="00033BBC" w:rsidP="00233A02">
            <w:pPr>
              <w:pStyle w:val="tabletext11"/>
              <w:ind w:right="60"/>
              <w:jc w:val="right"/>
            </w:pPr>
            <w:r>
              <w:t>10,000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FC6B1E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3A61A7A" w14:textId="77777777" w:rsidR="00033BBC" w:rsidRDefault="00255CBF" w:rsidP="00233A02">
            <w:pPr>
              <w:pStyle w:val="tabletext11"/>
              <w:jc w:val="right"/>
            </w:pPr>
            <w:del w:id="124" w:author="Author" w:date="2020-06-04T11:20:00Z">
              <w:r w:rsidDel="00087B72">
                <w:delText>2.63</w:delText>
              </w:r>
            </w:del>
            <w:ins w:id="125" w:author="Author" w:date="2020-06-04T11:20:00Z">
              <w:r w:rsidR="00087B72">
                <w:t>2.66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52A1D6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B1752ED" w14:textId="77777777" w:rsidR="00033BBC" w:rsidRDefault="00255CBF" w:rsidP="00233A02">
            <w:pPr>
              <w:pStyle w:val="tabletext11"/>
              <w:jc w:val="right"/>
            </w:pPr>
            <w:del w:id="126" w:author="Author" w:date="2020-06-04T11:20:00Z">
              <w:r w:rsidDel="00087B72">
                <w:delText>2.91</w:delText>
              </w:r>
            </w:del>
            <w:ins w:id="127" w:author="Author" w:date="2020-06-04T11:20:00Z">
              <w:r w:rsidR="00087B72">
                <w:t>3.21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D5332D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6192077" w14:textId="77777777" w:rsidR="00033BBC" w:rsidRDefault="00A95A28" w:rsidP="00233A02">
            <w:pPr>
              <w:pStyle w:val="tabletext11"/>
              <w:jc w:val="right"/>
            </w:pPr>
            <w:del w:id="128" w:author="Author" w:date="2020-06-04T11:20:00Z">
              <w:r w:rsidDel="00087B72">
                <w:delText>3</w:delText>
              </w:r>
              <w:r w:rsidR="00BE5535" w:rsidDel="00087B72">
                <w:delText>.87</w:delText>
              </w:r>
            </w:del>
            <w:ins w:id="129" w:author="Author" w:date="2020-06-04T11:20:00Z">
              <w:r w:rsidR="00087B72">
                <w:t>3.82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FF23EA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31181B4" w14:textId="77777777" w:rsidR="00033BBC" w:rsidRDefault="0002617A" w:rsidP="00233A02">
            <w:pPr>
              <w:pStyle w:val="tabletext11"/>
              <w:jc w:val="right"/>
            </w:pPr>
            <w:del w:id="130" w:author="Author" w:date="2020-06-04T11:20:00Z">
              <w:r w:rsidDel="00087B72">
                <w:delText>3.25</w:delText>
              </w:r>
            </w:del>
            <w:ins w:id="131" w:author="Author" w:date="2020-06-04T11:20:00Z">
              <w:r w:rsidR="00087B72">
                <w:t>3.62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A9AAFC" w14:textId="77777777" w:rsidR="00033BBC" w:rsidRDefault="00033BBC" w:rsidP="00233A0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5116229" w14:textId="77777777" w:rsidR="00033BBC" w:rsidRDefault="00BE5535" w:rsidP="00233A02">
            <w:pPr>
              <w:pStyle w:val="tabletext11"/>
              <w:jc w:val="right"/>
            </w:pPr>
            <w:del w:id="132" w:author="Author" w:date="2020-06-04T11:20:00Z">
              <w:r w:rsidDel="00087B72">
                <w:delText>2.61</w:delText>
              </w:r>
            </w:del>
            <w:ins w:id="133" w:author="Author" w:date="2020-06-04T11:20:00Z">
              <w:r w:rsidR="00087B72">
                <w:t>2.69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EF85DA" w14:textId="77777777" w:rsidR="00033BBC" w:rsidRDefault="00033BBC" w:rsidP="00233A02">
            <w:pPr>
              <w:pStyle w:val="tabletext11"/>
              <w:jc w:val="center"/>
            </w:pPr>
          </w:p>
        </w:tc>
      </w:tr>
    </w:tbl>
    <w:p w14:paraId="5EAA0809" w14:textId="77777777" w:rsidR="0036116F" w:rsidRDefault="0036116F" w:rsidP="00233A02">
      <w:pPr>
        <w:pStyle w:val="tablecaption"/>
      </w:pPr>
      <w:r>
        <w:t>Table 100.B. Increased Liability Limits</w:t>
      </w:r>
    </w:p>
    <w:p w14:paraId="3C03242D" w14:textId="77777777" w:rsidR="0036116F" w:rsidRDefault="0036116F" w:rsidP="00233A02">
      <w:pPr>
        <w:pStyle w:val="isonormal"/>
      </w:pPr>
    </w:p>
    <w:sectPr w:rsidR="0036116F" w:rsidSect="00445907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240AC" w14:textId="77777777" w:rsidR="002A3B4E" w:rsidRDefault="002A3B4E">
      <w:r>
        <w:separator/>
      </w:r>
    </w:p>
  </w:endnote>
  <w:endnote w:type="continuationSeparator" w:id="0">
    <w:p w14:paraId="1F88CE51" w14:textId="77777777" w:rsidR="002A3B4E" w:rsidRDefault="002A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18"/>
      <w:gridCol w:w="2824"/>
      <w:gridCol w:w="1679"/>
      <w:gridCol w:w="1959"/>
    </w:tblGrid>
    <w:tr w:rsidR="0082374B" w:rsidRPr="009554DD" w14:paraId="7394C345" w14:textId="77777777" w:rsidTr="00877F32">
      <w:tc>
        <w:tcPr>
          <w:tcW w:w="3708" w:type="dxa"/>
        </w:tcPr>
        <w:p w14:paraId="27F828AE" w14:textId="77777777" w:rsidR="0082374B" w:rsidRPr="00AE5641" w:rsidRDefault="0082374B" w:rsidP="0082374B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14:paraId="763D62FD" w14:textId="77777777" w:rsidR="0082374B" w:rsidRPr="00AE5641" w:rsidRDefault="0082374B" w:rsidP="0082374B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14:paraId="2C0B8490" w14:textId="2CF08703" w:rsidR="0082374B" w:rsidRPr="00AE5641" w:rsidRDefault="0082374B" w:rsidP="0082374B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Connecticut</w:t>
          </w:r>
        </w:p>
      </w:tc>
      <w:tc>
        <w:tcPr>
          <w:tcW w:w="1710" w:type="dxa"/>
        </w:tcPr>
        <w:p w14:paraId="50E95D81" w14:textId="77777777" w:rsidR="0082374B" w:rsidRPr="00AE5641" w:rsidRDefault="0082374B" w:rsidP="0082374B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14:paraId="23B50BDC" w14:textId="77777777" w:rsidR="0082374B" w:rsidRPr="00AE5641" w:rsidRDefault="0082374B" w:rsidP="0082374B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14:paraId="012DDDD7" w14:textId="77777777" w:rsidR="0082374B" w:rsidRDefault="00823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48EA1" w14:textId="77777777" w:rsidR="002A3B4E" w:rsidRDefault="002A3B4E">
      <w:r>
        <w:separator/>
      </w:r>
    </w:p>
  </w:footnote>
  <w:footnote w:type="continuationSeparator" w:id="0">
    <w:p w14:paraId="124B8035" w14:textId="77777777" w:rsidR="002A3B4E" w:rsidRDefault="002A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59CD7" w14:textId="77777777" w:rsidR="0082374B" w:rsidRPr="00AE5641" w:rsidRDefault="0082374B" w:rsidP="0082374B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14:paraId="16BEA3F2" w14:textId="77777777" w:rsidR="0082374B" w:rsidRPr="00AE5641" w:rsidRDefault="0082374B" w:rsidP="0082374B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14:paraId="2AA44B77" w14:textId="357A03CB" w:rsidR="0082374B" w:rsidRPr="00AE5641" w:rsidRDefault="0082374B" w:rsidP="0082374B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CONNECTICUT</w:t>
    </w:r>
  </w:p>
  <w:p w14:paraId="7BEFD1D1" w14:textId="77777777" w:rsidR="0082374B" w:rsidRPr="00AE5641" w:rsidRDefault="0082374B" w:rsidP="0082374B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14:paraId="3A514AF8" w14:textId="77777777" w:rsidR="0082374B" w:rsidRPr="00AE5641" w:rsidRDefault="0082374B" w:rsidP="0082374B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14:paraId="5BB5D24D" w14:textId="77777777" w:rsidR="0082374B" w:rsidRPr="00AE5641" w:rsidRDefault="0082374B" w:rsidP="0082374B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14:paraId="6951B561" w14:textId="77777777" w:rsidR="0082374B" w:rsidRPr="005671DD" w:rsidRDefault="0082374B" w:rsidP="0082374B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14:paraId="7EA8292B" w14:textId="77777777" w:rsidR="0082374B" w:rsidRPr="003579AF" w:rsidRDefault="0082374B" w:rsidP="0082374B">
    <w:pPr>
      <w:jc w:val="center"/>
      <w:rPr>
        <w:sz w:val="22"/>
        <w:szCs w:val="22"/>
      </w:rPr>
    </w:pPr>
    <w:r w:rsidRPr="003579AF">
      <w:rPr>
        <w:sz w:val="22"/>
        <w:szCs w:val="22"/>
      </w:rPr>
      <w:t>REVISED INCREASED LIMIT FACTORS</w:t>
    </w:r>
  </w:p>
  <w:p w14:paraId="52FE7868" w14:textId="77777777" w:rsidR="0082374B" w:rsidRDefault="008237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2617A"/>
    <w:rsid w:val="00033BBC"/>
    <w:rsid w:val="00057CA8"/>
    <w:rsid w:val="00087B72"/>
    <w:rsid w:val="000B692A"/>
    <w:rsid w:val="00131338"/>
    <w:rsid w:val="00181F01"/>
    <w:rsid w:val="0019706D"/>
    <w:rsid w:val="001A1F67"/>
    <w:rsid w:val="001B1080"/>
    <w:rsid w:val="00214D75"/>
    <w:rsid w:val="00233A02"/>
    <w:rsid w:val="00255CBF"/>
    <w:rsid w:val="00272033"/>
    <w:rsid w:val="002768B9"/>
    <w:rsid w:val="002A3B4E"/>
    <w:rsid w:val="002B7398"/>
    <w:rsid w:val="0036116F"/>
    <w:rsid w:val="00367783"/>
    <w:rsid w:val="003D4F4C"/>
    <w:rsid w:val="00445907"/>
    <w:rsid w:val="0048085E"/>
    <w:rsid w:val="004B04AA"/>
    <w:rsid w:val="005C3D9E"/>
    <w:rsid w:val="00600F03"/>
    <w:rsid w:val="00602A13"/>
    <w:rsid w:val="00603598"/>
    <w:rsid w:val="006067CF"/>
    <w:rsid w:val="00711D96"/>
    <w:rsid w:val="00734897"/>
    <w:rsid w:val="00747D30"/>
    <w:rsid w:val="00772F68"/>
    <w:rsid w:val="007B0546"/>
    <w:rsid w:val="007F7231"/>
    <w:rsid w:val="0082374B"/>
    <w:rsid w:val="008319A5"/>
    <w:rsid w:val="008B50FA"/>
    <w:rsid w:val="008D3801"/>
    <w:rsid w:val="008F2E53"/>
    <w:rsid w:val="00927F7C"/>
    <w:rsid w:val="0095437C"/>
    <w:rsid w:val="00960163"/>
    <w:rsid w:val="00981BB9"/>
    <w:rsid w:val="0098322C"/>
    <w:rsid w:val="00983260"/>
    <w:rsid w:val="00996E93"/>
    <w:rsid w:val="009F1780"/>
    <w:rsid w:val="00A0773D"/>
    <w:rsid w:val="00A154BA"/>
    <w:rsid w:val="00A27621"/>
    <w:rsid w:val="00A37BF9"/>
    <w:rsid w:val="00A94764"/>
    <w:rsid w:val="00A95A28"/>
    <w:rsid w:val="00AA0F4F"/>
    <w:rsid w:val="00AB4A69"/>
    <w:rsid w:val="00B03E96"/>
    <w:rsid w:val="00B20F39"/>
    <w:rsid w:val="00B97B68"/>
    <w:rsid w:val="00BE1DC3"/>
    <w:rsid w:val="00BE5535"/>
    <w:rsid w:val="00C778E6"/>
    <w:rsid w:val="00CA290C"/>
    <w:rsid w:val="00CA475A"/>
    <w:rsid w:val="00CF6C31"/>
    <w:rsid w:val="00D169D8"/>
    <w:rsid w:val="00D972B9"/>
    <w:rsid w:val="00DD1E30"/>
    <w:rsid w:val="00DD3D9B"/>
    <w:rsid w:val="00E3684D"/>
    <w:rsid w:val="00E47C92"/>
    <w:rsid w:val="00EB1576"/>
    <w:rsid w:val="00EB61F2"/>
    <w:rsid w:val="00F45BB1"/>
    <w:rsid w:val="00FA2F24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093AE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233A0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33A02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233A02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233A02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233A02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233A02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33A02"/>
  </w:style>
  <w:style w:type="paragraph" w:styleId="MacroText">
    <w:name w:val="macro"/>
    <w:link w:val="MacroTextChar"/>
    <w:rsid w:val="00233A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customStyle="1" w:styleId="blockhd1">
    <w:name w:val="blockhd1"/>
    <w:basedOn w:val="isonormal"/>
    <w:next w:val="blocktext1"/>
    <w:rsid w:val="00233A02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233A0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eastAsia="en-US"/>
    </w:rPr>
  </w:style>
  <w:style w:type="paragraph" w:customStyle="1" w:styleId="blocktext1">
    <w:name w:val="blocktext1"/>
    <w:basedOn w:val="isonormal"/>
    <w:rsid w:val="00233A02"/>
    <w:pPr>
      <w:keepLines/>
    </w:pPr>
  </w:style>
  <w:style w:type="paragraph" w:customStyle="1" w:styleId="blockhd2">
    <w:name w:val="blockhd2"/>
    <w:basedOn w:val="isonormal"/>
    <w:next w:val="blocktext2"/>
    <w:rsid w:val="00233A0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233A0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233A02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233A02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233A02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233A02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233A0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233A0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233A0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233A02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233A0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233A02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233A0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233A0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233A0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233A02"/>
    <w:pPr>
      <w:keepLines/>
      <w:ind w:left="2400"/>
    </w:pPr>
  </w:style>
  <w:style w:type="paragraph" w:customStyle="1" w:styleId="blocktext10">
    <w:name w:val="blocktext10"/>
    <w:basedOn w:val="isonormal"/>
    <w:rsid w:val="00233A02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233A0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233A02"/>
  </w:style>
  <w:style w:type="paragraph" w:customStyle="1" w:styleId="outlinehd2">
    <w:name w:val="outlinehd2"/>
    <w:basedOn w:val="isonormal"/>
    <w:next w:val="blocktext3"/>
    <w:rsid w:val="00233A0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233A02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233A02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233A02"/>
    <w:pPr>
      <w:spacing w:before="0" w:line="240" w:lineRule="auto"/>
    </w:pPr>
  </w:style>
  <w:style w:type="character" w:customStyle="1" w:styleId="formlink">
    <w:name w:val="formlink"/>
    <w:rsid w:val="00233A02"/>
    <w:rPr>
      <w:b/>
    </w:rPr>
  </w:style>
  <w:style w:type="paragraph" w:styleId="Header">
    <w:name w:val="header"/>
    <w:basedOn w:val="isonormal"/>
    <w:link w:val="HeaderChar"/>
    <w:rsid w:val="00233A02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233A0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233A0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33A0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233A0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33A0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33A0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33A0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33A0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33A0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33A0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33A0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33A0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33A0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33A0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33A0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33A0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33A0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33A0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33A0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233A02"/>
    <w:rPr>
      <w:b/>
    </w:rPr>
  </w:style>
  <w:style w:type="paragraph" w:customStyle="1" w:styleId="space2">
    <w:name w:val="space2"/>
    <w:basedOn w:val="isonormal"/>
    <w:next w:val="isonormal"/>
    <w:rsid w:val="00233A0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33A0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33A02"/>
    <w:pPr>
      <w:spacing w:before="0" w:line="160" w:lineRule="exact"/>
    </w:pPr>
  </w:style>
  <w:style w:type="paragraph" w:customStyle="1" w:styleId="subcap">
    <w:name w:val="subcap"/>
    <w:basedOn w:val="isonormal"/>
    <w:rsid w:val="00233A0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233A02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233A02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233A02"/>
    <w:pPr>
      <w:jc w:val="left"/>
    </w:pPr>
    <w:rPr>
      <w:b/>
    </w:rPr>
  </w:style>
  <w:style w:type="paragraph" w:customStyle="1" w:styleId="tablehead">
    <w:name w:val="tablehead"/>
    <w:basedOn w:val="isonormal"/>
    <w:rsid w:val="00233A02"/>
    <w:pPr>
      <w:spacing w:before="40" w:after="20"/>
      <w:jc w:val="center"/>
    </w:pPr>
    <w:rPr>
      <w:b/>
    </w:rPr>
  </w:style>
  <w:style w:type="character" w:customStyle="1" w:styleId="tablelink">
    <w:name w:val="tablelink"/>
    <w:rsid w:val="00233A02"/>
    <w:rPr>
      <w:b/>
    </w:rPr>
  </w:style>
  <w:style w:type="paragraph" w:customStyle="1" w:styleId="subcap2">
    <w:name w:val="subcap2"/>
    <w:basedOn w:val="isonormal"/>
    <w:rsid w:val="00233A0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233A02"/>
    <w:pPr>
      <w:spacing w:before="0" w:after="20"/>
      <w:jc w:val="left"/>
    </w:pPr>
  </w:style>
  <w:style w:type="paragraph" w:customStyle="1" w:styleId="tabletext10">
    <w:name w:val="tabletext1/0"/>
    <w:basedOn w:val="isonormal"/>
    <w:rsid w:val="00233A02"/>
    <w:pPr>
      <w:spacing w:before="20"/>
      <w:jc w:val="left"/>
    </w:pPr>
  </w:style>
  <w:style w:type="paragraph" w:customStyle="1" w:styleId="tabletext11">
    <w:name w:val="tabletext1/1"/>
    <w:basedOn w:val="isonormal"/>
    <w:rsid w:val="00233A02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233A0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33A0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33A0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33A0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33A0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33A0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233A02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233A02"/>
    <w:pPr>
      <w:ind w:left="4320"/>
    </w:pPr>
  </w:style>
  <w:style w:type="character" w:customStyle="1" w:styleId="spotlinksource">
    <w:name w:val="spotlinksource"/>
    <w:rsid w:val="00233A02"/>
    <w:rPr>
      <w:b/>
    </w:rPr>
  </w:style>
  <w:style w:type="character" w:customStyle="1" w:styleId="spotlinktarget">
    <w:name w:val="spotlinktarget"/>
    <w:rsid w:val="00233A02"/>
    <w:rPr>
      <w:b/>
    </w:rPr>
  </w:style>
  <w:style w:type="paragraph" w:customStyle="1" w:styleId="terr3colhang">
    <w:name w:val="terr3colhang"/>
    <w:basedOn w:val="isonormal"/>
    <w:rsid w:val="00233A02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233A02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233A02"/>
  </w:style>
  <w:style w:type="character" w:styleId="PageNumber">
    <w:name w:val="page number"/>
    <w:rsid w:val="00233A02"/>
  </w:style>
  <w:style w:type="paragraph" w:customStyle="1" w:styleId="ctoutlinetxt1">
    <w:name w:val="ctoutlinetxt1"/>
    <w:basedOn w:val="isonormal"/>
    <w:rsid w:val="00233A0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33A0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33A0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33A02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233A0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233A0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33A0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33A02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233A02"/>
    <w:pPr>
      <w:jc w:val="left"/>
    </w:pPr>
  </w:style>
  <w:style w:type="paragraph" w:customStyle="1" w:styleId="tabletext44">
    <w:name w:val="tabletext4/4"/>
    <w:basedOn w:val="isonormal"/>
    <w:rsid w:val="00233A02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233A02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233A02"/>
    <w:rPr>
      <w:sz w:val="22"/>
    </w:rPr>
  </w:style>
  <w:style w:type="character" w:customStyle="1" w:styleId="FooterChar">
    <w:name w:val="Footer Char"/>
    <w:link w:val="Footer"/>
    <w:rsid w:val="00233A02"/>
    <w:rPr>
      <w:rFonts w:ascii="Arial" w:hAnsi="Arial"/>
      <w:sz w:val="18"/>
    </w:rPr>
  </w:style>
  <w:style w:type="character" w:customStyle="1" w:styleId="HeaderChar">
    <w:name w:val="Header Char"/>
    <w:link w:val="Header"/>
    <w:rsid w:val="00233A02"/>
    <w:rPr>
      <w:rFonts w:ascii="Arial" w:hAnsi="Arial"/>
      <w:b/>
    </w:rPr>
  </w:style>
  <w:style w:type="character" w:customStyle="1" w:styleId="Heading1Char">
    <w:name w:val="Heading 1 Char"/>
    <w:link w:val="Heading1"/>
    <w:rsid w:val="00233A02"/>
    <w:rPr>
      <w:b/>
      <w:sz w:val="24"/>
    </w:rPr>
  </w:style>
  <w:style w:type="character" w:customStyle="1" w:styleId="Heading2Char">
    <w:name w:val="Heading 2 Char"/>
    <w:link w:val="Heading2"/>
    <w:rsid w:val="00233A02"/>
    <w:rPr>
      <w:b/>
      <w:sz w:val="24"/>
    </w:rPr>
  </w:style>
  <w:style w:type="character" w:customStyle="1" w:styleId="Heading3Char">
    <w:name w:val="Heading 3 Char"/>
    <w:link w:val="Heading3"/>
    <w:rsid w:val="00233A02"/>
    <w:rPr>
      <w:b/>
      <w:sz w:val="24"/>
    </w:rPr>
  </w:style>
  <w:style w:type="character" w:customStyle="1" w:styleId="MacroTextChar">
    <w:name w:val="Macro Text Char"/>
    <w:link w:val="MacroText"/>
    <w:rsid w:val="00233A02"/>
    <w:rPr>
      <w:rFonts w:ascii="Arial" w:hAnsi="Arial"/>
    </w:rPr>
  </w:style>
  <w:style w:type="character" w:customStyle="1" w:styleId="SignatureChar">
    <w:name w:val="Signature Char"/>
    <w:link w:val="Signature"/>
    <w:rsid w:val="00233A02"/>
    <w:rPr>
      <w:sz w:val="24"/>
    </w:rPr>
  </w:style>
  <w:style w:type="character" w:customStyle="1" w:styleId="SubtitleChar">
    <w:name w:val="Subtitle Char"/>
    <w:link w:val="Subtitle"/>
    <w:rsid w:val="00233A02"/>
    <w:rPr>
      <w:i/>
      <w:sz w:val="24"/>
    </w:rPr>
  </w:style>
  <w:style w:type="paragraph" w:customStyle="1" w:styleId="tabletext1">
    <w:name w:val="tabletext1"/>
    <w:rsid w:val="00233A0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  <w:lang w:eastAsia="en-US"/>
    </w:rPr>
  </w:style>
  <w:style w:type="paragraph" w:customStyle="1" w:styleId="NotRatesLossCosts">
    <w:name w:val="NotRatesLossCosts"/>
    <w:rsid w:val="00233A0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  <w:lang w:eastAsia="en-US"/>
    </w:rPr>
  </w:style>
  <w:style w:type="paragraph" w:customStyle="1" w:styleId="Picture1">
    <w:name w:val="Picture1"/>
    <w:rsid w:val="00233A0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  <w:lang w:eastAsia="en-US"/>
    </w:rPr>
  </w:style>
  <w:style w:type="paragraph" w:customStyle="1" w:styleId="table1conttext">
    <w:name w:val="table1conttext"/>
    <w:basedOn w:val="Normal"/>
    <w:rsid w:val="00233A02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233A0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33A0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33A0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33A0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33A0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33A0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33A0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33A02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233A0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33A0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33A0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33A02"/>
  </w:style>
  <w:style w:type="paragraph" w:customStyle="1" w:styleId="spacesingle">
    <w:name w:val="spacesingle"/>
    <w:basedOn w:val="isonormal"/>
    <w:next w:val="isonormal"/>
    <w:rsid w:val="00233A0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LI-CA-2020-340 - 004 -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2020-07-30T04:00:00+00:00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LI-CA-2020-340</CircularNumber>
    <Filings xmlns="284cf17f-426a-42b5-8b6d-39684653dd2f" xsi:nil="true"/>
    <KeyMessage xmlns="284cf17f-426a-42b5-8b6d-39684653dd2f">The revised increased limit factors represent a +0.6%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2020-07-17T14:48:10+00:00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Hunt, Lakeisha D.</AuthorName>
    <CircId xmlns="284cf17f-426a-42b5-8b6d-39684653dd2f">30197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CONNECTICUT REVISION OF COMMERCIAL AUTOMOBILE LIABILITY INCREASED LIMIT FACTORS TO BE IMPLEMENTED</CircularTitle>
    <StatisticalService xmlns="284cf17f-426a-42b5-8b6d-39684653dd2f"/>
    <AuthorId xmlns="284cf17f-426a-42b5-8b6d-39684653dd2f">i52098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17691-0061-4AAA-89CA-5E89B0BC9DA4}"/>
</file>

<file path=customXml/itemProps2.xml><?xml version="1.0" encoding="utf-8"?>
<ds:datastoreItem xmlns:ds="http://schemas.openxmlformats.org/officeDocument/2006/customXml" ds:itemID="{C595122E-E590-4444-B589-E73136DA9AE4}"/>
</file>

<file path=customXml/itemProps3.xml><?xml version="1.0" encoding="utf-8"?>
<ds:datastoreItem xmlns:ds="http://schemas.openxmlformats.org/officeDocument/2006/customXml" ds:itemID="{F76F45A7-A0C5-443F-BF50-9E812389371A}"/>
</file>

<file path=customXml/itemProps4.xml><?xml version="1.0" encoding="utf-8"?>
<ds:datastoreItem xmlns:ds="http://schemas.openxmlformats.org/officeDocument/2006/customXml" ds:itemID="{2260AE80-2202-47E6-AF13-37834AC8CDD0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2020-06-19T18:12:00Z</dcterms:created>
  <dcterms:modified xsi:type="dcterms:W3CDTF">2020-06-19T18:12:00Z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-756792615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isontdom1\i70919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4368400.00000000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7;#CT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