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36ABF03" w:rsidR="00A105C5" w:rsidRDefault="00197400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3EDEFB9D" w:rsidR="00EB6FBB" w:rsidRDefault="0019740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62C83F57" w:rsidR="00EB6FBB" w:rsidRDefault="0019740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123D3740" w:rsidR="007D4ADE" w:rsidRDefault="0019740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46F2CC97" w:rsidR="007D4ADE" w:rsidRDefault="0019740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7D247B2A" w:rsidR="007D4ADE" w:rsidRDefault="0019740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368BF2CB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09C957AA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07707E7A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KASNAS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4E9CEA36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14472910" w14:textId="2B4A9396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2" w:author="Author" w:date="2020-06-23T12:57:00Z">
              <w:r w:rsidR="00A869AE">
                <w:t>B</w:t>
              </w:r>
            </w:ins>
            <w:del w:id="733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4" w:author="Author" w:date="2020-06-23T12:57:00Z">
              <w:r w:rsidR="00A869AE">
                <w:t>B</w:t>
              </w:r>
            </w:ins>
            <w:del w:id="735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6" w:author="Author" w:date="2020-06-23T12:57:00Z">
              <w:r w:rsidR="00A869AE">
                <w:t>B</w:t>
              </w:r>
            </w:ins>
            <w:del w:id="737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8" w:author="Author" w:date="2020-06-23T12:57:00Z">
              <w:r w:rsidR="00A869AE">
                <w:t>A</w:t>
              </w:r>
            </w:ins>
            <w:del w:id="739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1C92A816" w:rsidR="008F4065" w:rsidRDefault="00197400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KANSAS</w:t>
      </w:r>
      <w:bookmarkStart w:id="740" w:name="_GoBack"/>
      <w:bookmarkEnd w:id="740"/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0A653F65" w:rsidR="00F768D6" w:rsidRPr="009554DD" w:rsidRDefault="00197400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Kansas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97400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LI-GL-2020-122 - 004 -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LI-GL-2020-122</CircularNumber>
    <Filings xmlns="284cf17f-426a-42b5-8b6d-39684653dd2f" xsi:nil="true"/>
    <KeyMessage xmlns="284cf17f-426a-42b5-8b6d-39684653dd2f">The revised increased limit factors represent a combined change of +2.6%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2020-07-15T04:00:00+00:00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30114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KANSAS GENERAL LIABILITY INCREASED LIMIT FACTORS REVISION FILED</CircularTitle>
    <StatisticalService xmlns="284cf17f-426a-42b5-8b6d-39684653dd2f"/>
    <AuthorId xmlns="284cf17f-426a-42b5-8b6d-39684653dd2f">i56647</AuthorId>
  </documentManagement>
</p:properties>
</file>

<file path=customXml/itemProps1.xml><?xml version="1.0" encoding="utf-8"?>
<ds:datastoreItem xmlns:ds="http://schemas.openxmlformats.org/officeDocument/2006/customXml" ds:itemID="{91E8B23F-AB97-4937-B1C5-88E836D6E297}"/>
</file>

<file path=customXml/itemProps2.xml><?xml version="1.0" encoding="utf-8"?>
<ds:datastoreItem xmlns:ds="http://schemas.openxmlformats.org/officeDocument/2006/customXml" ds:itemID="{26591B0B-FCFD-4AB6-B75C-7678C2118C32}"/>
</file>

<file path=customXml/itemProps3.xml><?xml version="1.0" encoding="utf-8"?>
<ds:datastoreItem xmlns:ds="http://schemas.openxmlformats.org/officeDocument/2006/customXml" ds:itemID="{DCD442D8-1F17-48F4-B890-72C821A8F0F7}"/>
</file>

<file path=customXml/itemProps4.xml><?xml version="1.0" encoding="utf-8"?>
<ds:datastoreItem xmlns:ds="http://schemas.openxmlformats.org/officeDocument/2006/customXml" ds:itemID="{4A2E51A8-CA49-41B3-AF5B-4B7B8A47DFA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16059</Characters>
  <Application>Microsoft Office Word</Application>
  <DocSecurity>0</DocSecurity>
  <Lines>5529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2020-06-30T15:04:00Z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18;#KS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