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87A" w:rsidRDefault="006B687A" w:rsidP="00B1253D">
      <w:pPr>
        <w:pStyle w:val="boxrule"/>
      </w:pPr>
      <w:r>
        <w:t>100.  INCREASED LIABILITY LIMITS</w:t>
      </w:r>
    </w:p>
    <w:p w:rsidR="006B687A" w:rsidRDefault="006B687A" w:rsidP="00B1253D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6B687A" w:rsidRDefault="006B687A" w:rsidP="00B1253D">
      <w:pPr>
        <w:pStyle w:val="space4"/>
        <w:rPr>
          <w:rFonts w:cs="Arial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090"/>
        <w:gridCol w:w="590"/>
        <w:gridCol w:w="610"/>
        <w:gridCol w:w="1070"/>
        <w:gridCol w:w="580"/>
        <w:gridCol w:w="1100"/>
        <w:gridCol w:w="610"/>
        <w:gridCol w:w="1070"/>
        <w:gridCol w:w="610"/>
        <w:gridCol w:w="1070"/>
        <w:gridCol w:w="580"/>
        <w:gridCol w:w="1100"/>
      </w:tblGrid>
      <w:tr w:rsidR="0094537D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94537D" w:rsidRDefault="0094537D" w:rsidP="00B1253D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br w:type="column"/>
            </w:r>
            <w:r>
              <w:rPr>
                <w:rFonts w:cs="Arial"/>
              </w:rPr>
              <w:br w:type="column"/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37D" w:rsidRDefault="0094537D" w:rsidP="00B1253D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  <w:t>Combined</w:t>
            </w:r>
            <w:r>
              <w:rPr>
                <w:rFonts w:cs="Arial"/>
              </w:rPr>
              <w:br/>
              <w:t>Single</w:t>
            </w:r>
            <w:r>
              <w:rPr>
                <w:rFonts w:cs="Arial"/>
              </w:rPr>
              <w:br/>
              <w:t>Limit Of</w:t>
            </w:r>
            <w:r>
              <w:rPr>
                <w:rFonts w:cs="Arial"/>
              </w:rPr>
              <w:br/>
              <w:t>Liability</w:t>
            </w:r>
            <w:r>
              <w:rPr>
                <w:rFonts w:cs="Arial"/>
              </w:rP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37D" w:rsidRDefault="0094537D" w:rsidP="00B1253D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1.</w:t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  <w:t>Light</w:t>
            </w:r>
            <w:r>
              <w:rPr>
                <w:rFonts w:cs="Arial"/>
              </w:rPr>
              <w:br/>
              <w:t>And</w:t>
            </w:r>
            <w:r>
              <w:rPr>
                <w:rFonts w:cs="Arial"/>
              </w:rPr>
              <w:br/>
              <w:t>Medium</w:t>
            </w:r>
            <w:r>
              <w:rPr>
                <w:rFonts w:cs="Arial"/>
              </w:rP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37D" w:rsidRDefault="0094537D" w:rsidP="00B1253D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2.</w:t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  <w:t>Heavy</w:t>
            </w:r>
            <w:r>
              <w:rPr>
                <w:rFonts w:cs="Arial"/>
              </w:rPr>
              <w:br/>
              <w:t>Trucks</w:t>
            </w:r>
            <w:r>
              <w:rPr>
                <w:rFonts w:cs="Arial"/>
              </w:rPr>
              <w:br/>
              <w:t>And</w:t>
            </w:r>
            <w:r>
              <w:rPr>
                <w:rFonts w:cs="Arial"/>
              </w:rPr>
              <w:br/>
              <w:t>Truck-</w:t>
            </w:r>
            <w:r>
              <w:rPr>
                <w:rFonts w:cs="Arial"/>
              </w:rP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37D" w:rsidRDefault="0094537D" w:rsidP="00B1253D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3.</w:t>
            </w:r>
            <w:r>
              <w:rPr>
                <w:rFonts w:cs="Arial"/>
              </w:rPr>
              <w:br/>
              <w:t>Extra-</w:t>
            </w:r>
            <w:r>
              <w:rPr>
                <w:rFonts w:cs="Arial"/>
              </w:rPr>
              <w:br/>
              <w:t>heavy</w:t>
            </w:r>
            <w:r>
              <w:rPr>
                <w:rFonts w:cs="Arial"/>
              </w:rPr>
              <w:br/>
              <w:t>Trucks</w:t>
            </w:r>
            <w:r>
              <w:rPr>
                <w:rFonts w:cs="Arial"/>
              </w:rPr>
              <w:br/>
              <w:t>And</w:t>
            </w:r>
            <w:r>
              <w:rPr>
                <w:rFonts w:cs="Arial"/>
              </w:rPr>
              <w:br/>
              <w:t>Truck-</w:t>
            </w:r>
            <w:r>
              <w:rPr>
                <w:rFonts w:cs="Arial"/>
              </w:rP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37D" w:rsidRDefault="0094537D" w:rsidP="00B1253D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4.</w:t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  <w:t>Trucks,</w:t>
            </w:r>
            <w:r>
              <w:rPr>
                <w:rFonts w:cs="Arial"/>
              </w:rPr>
              <w:br/>
              <w:t>Tractors</w:t>
            </w:r>
            <w:del w:id="0" w:author="Author" w:date="2020-06-22T10:29:00Z">
              <w:r w:rsidDel="00607B12">
                <w:rPr>
                  <w:rFonts w:cs="Arial"/>
                </w:rPr>
                <w:delText>,</w:delText>
              </w:r>
            </w:del>
            <w:r>
              <w:rPr>
                <w:rFonts w:cs="Arial"/>
              </w:rPr>
              <w:br/>
              <w:t>And</w:t>
            </w:r>
            <w:r>
              <w:rPr>
                <w:rFonts w:cs="Arial"/>
              </w:rPr>
              <w:br/>
              <w:t>Trailers</w:t>
            </w:r>
            <w:r>
              <w:rPr>
                <w:rFonts w:cs="Arial"/>
              </w:rP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37D" w:rsidRDefault="0094537D" w:rsidP="00B1253D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5.</w:t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  <w:t>All</w:t>
            </w:r>
            <w:r>
              <w:rPr>
                <w:rFonts w:cs="Arial"/>
              </w:rPr>
              <w:br/>
              <w:t>Other</w:t>
            </w:r>
            <w:r>
              <w:rPr>
                <w:rFonts w:cs="Arial"/>
              </w:rPr>
              <w:br/>
              <w:t>Risks</w:t>
            </w:r>
          </w:p>
        </w:tc>
      </w:tr>
      <w:tr w:rsidR="003C3ED1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3C3ED1" w:rsidRDefault="003C3ED1" w:rsidP="00B1253D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3C3ED1" w:rsidRPr="002E5167" w:rsidRDefault="003C3ED1" w:rsidP="00B1253D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90" w:type="dxa"/>
            <w:tcBorders>
              <w:left w:val="nil"/>
            </w:tcBorders>
          </w:tcPr>
          <w:p w:rsidR="003C3ED1" w:rsidRDefault="003C3ED1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C3ED1" w:rsidRDefault="003C3ED1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C3ED1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" w:author="Author" w:date="2020-06-08T11:22:00Z">
              <w:r w:rsidRPr="00344C0C">
                <w:rPr>
                  <w:rFonts w:cs="Arial"/>
                </w:rPr>
                <w:t>0.72</w:t>
              </w:r>
            </w:ins>
            <w:del w:id="2" w:author="Author" w:date="2020-06-08T11:22:00Z">
              <w:r w:rsidR="006C3315" w:rsidDel="00344C0C">
                <w:rPr>
                  <w:rFonts w:cs="Arial"/>
                </w:rPr>
                <w:delText>0.73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C3ED1" w:rsidRDefault="003C3ED1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C3ED1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3" w:author="Author" w:date="2020-06-08T11:24:00Z">
              <w:r w:rsidRPr="00344C0C">
                <w:rPr>
                  <w:rFonts w:cs="Arial"/>
                </w:rPr>
                <w:t>0.70</w:t>
              </w:r>
            </w:ins>
            <w:del w:id="4" w:author="Author" w:date="2020-06-08T11:24:00Z">
              <w:r w:rsidR="003C3ED1" w:rsidDel="00344C0C">
                <w:rPr>
                  <w:rFonts w:cs="Arial"/>
                </w:rPr>
                <w:delText>0.72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C3ED1" w:rsidRDefault="003C3ED1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C3ED1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5" w:author="Author" w:date="2020-06-08T11:26:00Z">
              <w:r w:rsidRPr="00344C0C">
                <w:rPr>
                  <w:rFonts w:cs="Arial"/>
                </w:rPr>
                <w:t>0.67</w:t>
              </w:r>
            </w:ins>
            <w:del w:id="6" w:author="Author" w:date="2020-06-08T11:26:00Z">
              <w:r w:rsidR="003C3ED1" w:rsidDel="00344C0C">
                <w:rPr>
                  <w:rFonts w:cs="Arial"/>
                </w:rPr>
                <w:delText>0.68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C3ED1" w:rsidRDefault="003C3ED1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C3ED1" w:rsidRDefault="00344C0C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ins w:id="7" w:author="Author" w:date="2020-06-08T11:30:00Z">
              <w:r w:rsidRPr="00344C0C">
                <w:rPr>
                  <w:rFonts w:cs="Arial"/>
                </w:rPr>
                <w:t>0.65</w:t>
              </w:r>
            </w:ins>
            <w:del w:id="8" w:author="Author" w:date="2020-06-08T11:30:00Z">
              <w:r w:rsidR="003C3ED1" w:rsidDel="00344C0C">
                <w:rPr>
                  <w:rFonts w:cs="Arial"/>
                </w:rPr>
                <w:delText>0.66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C3ED1" w:rsidRDefault="003C3ED1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C3ED1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9" w:author="Author" w:date="2020-06-08T11:28:00Z">
              <w:r w:rsidRPr="00344C0C">
                <w:rPr>
                  <w:rFonts w:cs="Arial"/>
                </w:rPr>
                <w:t>0.72</w:t>
              </w:r>
            </w:ins>
            <w:del w:id="10" w:author="Author" w:date="2020-06-08T11:28:00Z">
              <w:r w:rsidR="003C3ED1" w:rsidDel="00344C0C">
                <w:rPr>
                  <w:rFonts w:cs="Arial"/>
                </w:rPr>
                <w:delText>0.73</w:delText>
              </w:r>
            </w:del>
          </w:p>
        </w:tc>
      </w:tr>
      <w:tr w:rsidR="0094537D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94537D" w:rsidRDefault="0094537D" w:rsidP="00B1253D">
            <w:pPr>
              <w:pStyle w:val="tabletext11"/>
              <w:jc w:val="center"/>
              <w:rPr>
                <w:rFonts w:cs="Arial"/>
              </w:rPr>
            </w:pPr>
            <w:bookmarkStart w:id="11" w:name="_GoBack" w:colFirst="5" w:colLast="5"/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  <w:r w:rsidRPr="002E5167">
              <w:t>75</w:t>
            </w:r>
          </w:p>
        </w:tc>
        <w:tc>
          <w:tcPr>
            <w:tcW w:w="590" w:type="dxa"/>
            <w:tcBorders>
              <w:left w:val="nil"/>
            </w:tcBorders>
          </w:tcPr>
          <w:p w:rsidR="0094537D" w:rsidRDefault="0094537D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94537D" w:rsidRDefault="003C3ED1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0.94</w:t>
            </w:r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94537D" w:rsidRDefault="006C3315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0.94</w:t>
            </w: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94537D" w:rsidRDefault="00FD28F7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0.93</w:t>
            </w: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94537D" w:rsidRDefault="003C3ED1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r>
              <w:rPr>
                <w:rFonts w:cs="Arial"/>
              </w:rPr>
              <w:t>0.92</w:t>
            </w:r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94537D" w:rsidRDefault="006C3315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0.94</w:t>
            </w:r>
          </w:p>
        </w:tc>
      </w:tr>
      <w:bookmarkEnd w:id="11"/>
      <w:tr w:rsidR="0094537D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94537D" w:rsidRDefault="0094537D" w:rsidP="00B1253D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  <w:r>
              <w:t>100</w:t>
            </w:r>
          </w:p>
        </w:tc>
        <w:tc>
          <w:tcPr>
            <w:tcW w:w="590" w:type="dxa"/>
            <w:tcBorders>
              <w:left w:val="nil"/>
            </w:tcBorders>
          </w:tcPr>
          <w:p w:rsidR="0094537D" w:rsidRDefault="0094537D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94537D" w:rsidRDefault="00FD28F7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1.00</w:t>
            </w:r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94537D" w:rsidRDefault="00FD28F7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1.00</w:t>
            </w: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94537D" w:rsidRDefault="00FD28F7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1.00</w:t>
            </w: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94537D" w:rsidRDefault="00FD28F7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r>
              <w:rPr>
                <w:rFonts w:cs="Arial"/>
              </w:rPr>
              <w:t>1.00</w:t>
            </w:r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94537D" w:rsidRDefault="00FD28F7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1.00</w:t>
            </w:r>
          </w:p>
        </w:tc>
      </w:tr>
      <w:tr w:rsidR="00344C0C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344C0C" w:rsidRDefault="00344C0C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  <w:r>
              <w:t>125</w:t>
            </w:r>
          </w:p>
        </w:tc>
        <w:tc>
          <w:tcPr>
            <w:tcW w:w="590" w:type="dxa"/>
            <w:tcBorders>
              <w:left w:val="nil"/>
            </w:tcBorders>
          </w:tcPr>
          <w:p w:rsidR="00344C0C" w:rsidRDefault="00344C0C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2" w:author="Author" w:date="2020-06-08T11:23:00Z">
              <w:r w:rsidRPr="00234C48">
                <w:t>1.05</w:t>
              </w:r>
            </w:ins>
            <w:del w:id="13" w:author="Author" w:date="2020-06-08T11:23:00Z">
              <w:r w:rsidDel="001400C0">
                <w:rPr>
                  <w:rFonts w:cs="Arial"/>
                </w:rPr>
                <w:delText>1.04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1.05</w:t>
            </w: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1.06</w:t>
            </w: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r>
              <w:rPr>
                <w:rFonts w:cs="Arial"/>
              </w:rPr>
              <w:t>1.07</w:t>
            </w:r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1.04</w:t>
            </w:r>
          </w:p>
        </w:tc>
      </w:tr>
      <w:tr w:rsidR="00344C0C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344C0C" w:rsidRDefault="00344C0C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  <w:r>
              <w:t>150</w:t>
            </w:r>
          </w:p>
        </w:tc>
        <w:tc>
          <w:tcPr>
            <w:tcW w:w="590" w:type="dxa"/>
            <w:tcBorders>
              <w:left w:val="nil"/>
            </w:tcBorders>
          </w:tcPr>
          <w:p w:rsidR="00344C0C" w:rsidRDefault="00344C0C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4" w:author="Author" w:date="2020-06-08T11:23:00Z">
              <w:r w:rsidRPr="00234C48">
                <w:t>1.09</w:t>
              </w:r>
            </w:ins>
            <w:del w:id="15" w:author="Author" w:date="2020-06-08T11:23:00Z">
              <w:r w:rsidDel="001400C0">
                <w:rPr>
                  <w:rFonts w:cs="Arial"/>
                </w:rPr>
                <w:delText>1.08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6" w:author="Author" w:date="2020-06-08T11:25:00Z">
              <w:r w:rsidRPr="00D25CC5">
                <w:t>1.10</w:t>
              </w:r>
            </w:ins>
            <w:del w:id="17" w:author="Author" w:date="2020-06-08T11:25:00Z">
              <w:r w:rsidDel="008D39DB">
                <w:rPr>
                  <w:rFonts w:cs="Arial"/>
                </w:rPr>
                <w:delText>1.09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8" w:author="Author" w:date="2020-06-08T11:26:00Z">
              <w:r w:rsidRPr="00344C0C">
                <w:rPr>
                  <w:rFonts w:cs="Arial"/>
                </w:rPr>
                <w:t>1.11</w:t>
              </w:r>
            </w:ins>
            <w:del w:id="19" w:author="Author" w:date="2020-06-08T11:26:00Z">
              <w:r w:rsidDel="00344C0C">
                <w:rPr>
                  <w:rFonts w:cs="Arial"/>
                </w:rPr>
                <w:delText>1.10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ins w:id="20" w:author="Author" w:date="2020-06-08T11:30:00Z">
              <w:r w:rsidRPr="00B86EE1">
                <w:t>1.13</w:t>
              </w:r>
            </w:ins>
            <w:del w:id="21" w:author="Author" w:date="2020-06-08T11:30:00Z">
              <w:r w:rsidDel="00FE547F">
                <w:rPr>
                  <w:rFonts w:cs="Arial"/>
                </w:rPr>
                <w:delText>1.12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1.08</w:t>
            </w:r>
          </w:p>
        </w:tc>
      </w:tr>
      <w:tr w:rsidR="00344C0C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344C0C" w:rsidRDefault="00344C0C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  <w:r>
              <w:t>200</w:t>
            </w:r>
          </w:p>
        </w:tc>
        <w:tc>
          <w:tcPr>
            <w:tcW w:w="590" w:type="dxa"/>
            <w:tcBorders>
              <w:left w:val="nil"/>
            </w:tcBorders>
          </w:tcPr>
          <w:p w:rsidR="00344C0C" w:rsidRDefault="00344C0C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1.15</w:t>
            </w:r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22" w:author="Author" w:date="2020-06-08T11:25:00Z">
              <w:r w:rsidRPr="00D25CC5">
                <w:t>1.18</w:t>
              </w:r>
            </w:ins>
            <w:del w:id="23" w:author="Author" w:date="2020-06-08T11:25:00Z">
              <w:r w:rsidDel="008D39DB">
                <w:rPr>
                  <w:rFonts w:cs="Arial"/>
                </w:rPr>
                <w:delText>1.15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1.18</w:t>
            </w: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ins w:id="24" w:author="Author" w:date="2020-06-08T11:30:00Z">
              <w:r w:rsidRPr="00B86EE1">
                <w:t>1.24</w:t>
              </w:r>
            </w:ins>
            <w:del w:id="25" w:author="Author" w:date="2020-06-08T11:30:00Z">
              <w:r w:rsidDel="00FE547F">
                <w:rPr>
                  <w:rFonts w:cs="Arial"/>
                </w:rPr>
                <w:delText>1.22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1.14</w:t>
            </w:r>
          </w:p>
        </w:tc>
      </w:tr>
      <w:tr w:rsidR="0094537D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94537D" w:rsidRDefault="0094537D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590" w:type="dxa"/>
            <w:tcBorders>
              <w:left w:val="nil"/>
            </w:tcBorders>
          </w:tcPr>
          <w:p w:rsidR="0094537D" w:rsidRDefault="0094537D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94537D" w:rsidRDefault="0094537D" w:rsidP="00B1253D">
            <w:pPr>
              <w:pStyle w:val="tabletext11"/>
              <w:tabs>
                <w:tab w:val="decimal" w:pos="120"/>
              </w:tabs>
              <w:jc w:val="right"/>
              <w:rPr>
                <w:rFonts w:cs="Arial"/>
              </w:rPr>
            </w:pPr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94537D" w:rsidRDefault="0094537D" w:rsidP="00B1253D">
            <w:pPr>
              <w:pStyle w:val="tabletext11"/>
              <w:tabs>
                <w:tab w:val="decimal" w:pos="120"/>
              </w:tabs>
              <w:jc w:val="right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94537D" w:rsidRDefault="0094537D" w:rsidP="00B1253D">
            <w:pPr>
              <w:pStyle w:val="tabletext11"/>
              <w:tabs>
                <w:tab w:val="decimal" w:pos="120"/>
              </w:tabs>
              <w:jc w:val="right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94537D" w:rsidRDefault="0094537D" w:rsidP="00B1253D">
            <w:pPr>
              <w:pStyle w:val="tabletext11"/>
              <w:tabs>
                <w:tab w:val="left" w:pos="120"/>
              </w:tabs>
              <w:jc w:val="right"/>
              <w:rPr>
                <w:rFonts w:cs="Arial"/>
              </w:rPr>
            </w:pPr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94537D" w:rsidRDefault="0094537D" w:rsidP="00B1253D">
            <w:pPr>
              <w:pStyle w:val="tabletext11"/>
              <w:tabs>
                <w:tab w:val="decimal" w:pos="120"/>
              </w:tabs>
              <w:jc w:val="right"/>
              <w:rPr>
                <w:rFonts w:cs="Arial"/>
              </w:rPr>
            </w:pPr>
          </w:p>
        </w:tc>
      </w:tr>
      <w:tr w:rsidR="00344C0C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344C0C" w:rsidRDefault="00344C0C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  <w:r>
              <w:t>250</w:t>
            </w:r>
          </w:p>
        </w:tc>
        <w:tc>
          <w:tcPr>
            <w:tcW w:w="590" w:type="dxa"/>
            <w:tcBorders>
              <w:left w:val="nil"/>
            </w:tcBorders>
          </w:tcPr>
          <w:p w:rsidR="00344C0C" w:rsidRDefault="00344C0C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1.20</w:t>
            </w:r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26" w:author="Author" w:date="2020-06-08T11:25:00Z">
              <w:r w:rsidRPr="00F6187D">
                <w:t>1.25</w:t>
              </w:r>
            </w:ins>
            <w:del w:id="27" w:author="Author" w:date="2020-06-08T11:25:00Z">
              <w:r w:rsidDel="001E40A4">
                <w:rPr>
                  <w:rFonts w:cs="Arial"/>
                </w:rPr>
                <w:delText>1.21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28" w:author="Author" w:date="2020-06-08T11:27:00Z">
              <w:r w:rsidRPr="000F5012">
                <w:t>1.25</w:t>
              </w:r>
            </w:ins>
            <w:del w:id="29" w:author="Author" w:date="2020-06-08T11:27:00Z">
              <w:r w:rsidDel="00862208">
                <w:rPr>
                  <w:rFonts w:cs="Arial"/>
                </w:rPr>
                <w:delText>1.24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ins w:id="30" w:author="Author" w:date="2020-06-08T11:30:00Z">
              <w:r w:rsidRPr="004512E6">
                <w:t>1.32</w:t>
              </w:r>
            </w:ins>
            <w:del w:id="31" w:author="Author" w:date="2020-06-08T11:30:00Z">
              <w:r w:rsidDel="00FC1EEF">
                <w:rPr>
                  <w:rFonts w:cs="Arial"/>
                </w:rPr>
                <w:delText>1.30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1.19</w:t>
            </w:r>
          </w:p>
        </w:tc>
      </w:tr>
      <w:tr w:rsidR="00344C0C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344C0C" w:rsidRDefault="00344C0C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  <w:r>
              <w:t>300</w:t>
            </w:r>
          </w:p>
        </w:tc>
        <w:tc>
          <w:tcPr>
            <w:tcW w:w="590" w:type="dxa"/>
            <w:tcBorders>
              <w:left w:val="nil"/>
            </w:tcBorders>
          </w:tcPr>
          <w:p w:rsidR="00344C0C" w:rsidRDefault="00344C0C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1.24</w:t>
            </w:r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32" w:author="Author" w:date="2020-06-08T11:25:00Z">
              <w:r w:rsidRPr="00F6187D">
                <w:t>1.31</w:t>
              </w:r>
            </w:ins>
            <w:del w:id="33" w:author="Author" w:date="2020-06-08T11:25:00Z">
              <w:r w:rsidDel="001E40A4">
                <w:rPr>
                  <w:rFonts w:cs="Arial"/>
                </w:rPr>
                <w:delText>1.26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34" w:author="Author" w:date="2020-06-08T11:27:00Z">
              <w:r w:rsidRPr="000F5012">
                <w:t>1.30</w:t>
              </w:r>
            </w:ins>
            <w:del w:id="35" w:author="Author" w:date="2020-06-08T11:27:00Z">
              <w:r w:rsidDel="00862208">
                <w:rPr>
                  <w:rFonts w:cs="Arial"/>
                </w:rPr>
                <w:delText>1.29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ins w:id="36" w:author="Author" w:date="2020-06-08T11:30:00Z">
              <w:r w:rsidRPr="004512E6">
                <w:t>1.40</w:t>
              </w:r>
            </w:ins>
            <w:del w:id="37" w:author="Author" w:date="2020-06-08T11:30:00Z">
              <w:r w:rsidDel="00FC1EEF">
                <w:rPr>
                  <w:rFonts w:cs="Arial"/>
                </w:rPr>
                <w:delText>1.37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1.23</w:t>
            </w:r>
          </w:p>
        </w:tc>
      </w:tr>
      <w:tr w:rsidR="00344C0C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344C0C" w:rsidRDefault="00344C0C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  <w:r>
              <w:t>350</w:t>
            </w:r>
          </w:p>
        </w:tc>
        <w:tc>
          <w:tcPr>
            <w:tcW w:w="590" w:type="dxa"/>
            <w:tcBorders>
              <w:left w:val="nil"/>
            </w:tcBorders>
          </w:tcPr>
          <w:p w:rsidR="00344C0C" w:rsidRDefault="00344C0C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1.28</w:t>
            </w:r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38" w:author="Author" w:date="2020-06-08T11:25:00Z">
              <w:r w:rsidRPr="00F6187D">
                <w:t>1.36</w:t>
              </w:r>
            </w:ins>
            <w:del w:id="39" w:author="Author" w:date="2020-06-08T11:25:00Z">
              <w:r w:rsidDel="001E40A4">
                <w:rPr>
                  <w:rFonts w:cs="Arial"/>
                </w:rPr>
                <w:delText>1.30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40" w:author="Author" w:date="2020-06-08T11:27:00Z">
              <w:r w:rsidRPr="000F5012">
                <w:t>1.35</w:t>
              </w:r>
            </w:ins>
            <w:del w:id="41" w:author="Author" w:date="2020-06-08T11:27:00Z">
              <w:r w:rsidDel="00862208">
                <w:rPr>
                  <w:rFonts w:cs="Arial"/>
                </w:rPr>
                <w:delText>1.34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ins w:id="42" w:author="Author" w:date="2020-06-08T11:30:00Z">
              <w:r w:rsidRPr="004512E6">
                <w:t>1.47</w:t>
              </w:r>
            </w:ins>
            <w:del w:id="43" w:author="Author" w:date="2020-06-08T11:30:00Z">
              <w:r w:rsidDel="00FC1EEF">
                <w:rPr>
                  <w:rFonts w:cs="Arial"/>
                </w:rPr>
                <w:delText>1.43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44" w:author="Author" w:date="2020-06-08T11:28:00Z">
              <w:r w:rsidRPr="00DC43AB">
                <w:t>1.26</w:t>
              </w:r>
            </w:ins>
            <w:del w:id="45" w:author="Author" w:date="2020-06-08T11:28:00Z">
              <w:r w:rsidDel="00795BB9">
                <w:rPr>
                  <w:rFonts w:cs="Arial"/>
                </w:rPr>
                <w:delText>1.27</w:delText>
              </w:r>
            </w:del>
          </w:p>
        </w:tc>
      </w:tr>
      <w:tr w:rsidR="00344C0C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344C0C" w:rsidRDefault="00344C0C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  <w:r>
              <w:t>400</w:t>
            </w:r>
          </w:p>
        </w:tc>
        <w:tc>
          <w:tcPr>
            <w:tcW w:w="590" w:type="dxa"/>
            <w:tcBorders>
              <w:left w:val="nil"/>
            </w:tcBorders>
          </w:tcPr>
          <w:p w:rsidR="00344C0C" w:rsidRDefault="00344C0C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46" w:author="Author" w:date="2020-06-08T11:23:00Z">
              <w:r w:rsidRPr="00344C0C">
                <w:rPr>
                  <w:rFonts w:cs="Arial"/>
                </w:rPr>
                <w:t>1.32</w:t>
              </w:r>
            </w:ins>
            <w:del w:id="47" w:author="Author" w:date="2020-06-08T11:23:00Z">
              <w:r w:rsidDel="00344C0C">
                <w:rPr>
                  <w:rFonts w:cs="Arial"/>
                </w:rPr>
                <w:delText>1.31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48" w:author="Author" w:date="2020-06-08T11:25:00Z">
              <w:r w:rsidRPr="00F6187D">
                <w:t>1.41</w:t>
              </w:r>
            </w:ins>
            <w:del w:id="49" w:author="Author" w:date="2020-06-08T11:25:00Z">
              <w:r w:rsidDel="001E40A4">
                <w:rPr>
                  <w:rFonts w:cs="Arial"/>
                </w:rPr>
                <w:delText>1.34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50" w:author="Author" w:date="2020-06-08T11:27:00Z">
              <w:r w:rsidRPr="000F5012">
                <w:t>1.39</w:t>
              </w:r>
            </w:ins>
            <w:del w:id="51" w:author="Author" w:date="2020-06-08T11:27:00Z">
              <w:r w:rsidDel="00862208">
                <w:rPr>
                  <w:rFonts w:cs="Arial"/>
                </w:rPr>
                <w:delText>1.38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ins w:id="52" w:author="Author" w:date="2020-06-08T11:30:00Z">
              <w:r w:rsidRPr="004512E6">
                <w:t>1.53</w:t>
              </w:r>
            </w:ins>
            <w:del w:id="53" w:author="Author" w:date="2020-06-08T11:30:00Z">
              <w:r w:rsidDel="00FC1EEF">
                <w:rPr>
                  <w:rFonts w:cs="Arial"/>
                </w:rPr>
                <w:delText>1.49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54" w:author="Author" w:date="2020-06-08T11:28:00Z">
              <w:r w:rsidRPr="00DC43AB">
                <w:t>1.29</w:t>
              </w:r>
            </w:ins>
            <w:del w:id="55" w:author="Author" w:date="2020-06-08T11:28:00Z">
              <w:r w:rsidDel="00795BB9">
                <w:rPr>
                  <w:rFonts w:cs="Arial"/>
                </w:rPr>
                <w:delText>1.30</w:delText>
              </w:r>
            </w:del>
          </w:p>
        </w:tc>
      </w:tr>
      <w:tr w:rsidR="0094537D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94537D" w:rsidRDefault="0094537D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  <w:r>
              <w:t>500</w:t>
            </w:r>
          </w:p>
        </w:tc>
        <w:tc>
          <w:tcPr>
            <w:tcW w:w="590" w:type="dxa"/>
            <w:tcBorders>
              <w:left w:val="nil"/>
            </w:tcBorders>
          </w:tcPr>
          <w:p w:rsidR="0094537D" w:rsidRDefault="0094537D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94537D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56" w:author="Author" w:date="2020-06-08T11:23:00Z">
              <w:r w:rsidRPr="00344C0C">
                <w:rPr>
                  <w:rFonts w:cs="Arial"/>
                </w:rPr>
                <w:t>1.38</w:t>
              </w:r>
            </w:ins>
            <w:del w:id="57" w:author="Author" w:date="2020-06-08T11:23:00Z">
              <w:r w:rsidR="006C3315" w:rsidDel="00344C0C">
                <w:rPr>
                  <w:rFonts w:cs="Arial"/>
                </w:rPr>
                <w:delText>1.37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94537D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58" w:author="Author" w:date="2020-06-08T11:25:00Z">
              <w:r w:rsidRPr="00344C0C">
                <w:rPr>
                  <w:rFonts w:cs="Arial"/>
                </w:rPr>
                <w:t>1.50</w:t>
              </w:r>
            </w:ins>
            <w:del w:id="59" w:author="Author" w:date="2020-06-08T11:25:00Z">
              <w:r w:rsidR="006C3315" w:rsidDel="00344C0C">
                <w:rPr>
                  <w:rFonts w:cs="Arial"/>
                </w:rPr>
                <w:delText>1.41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94537D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60" w:author="Author" w:date="2020-06-08T11:27:00Z">
              <w:r w:rsidRPr="00344C0C">
                <w:rPr>
                  <w:rFonts w:cs="Arial"/>
                </w:rPr>
                <w:t>1.47</w:t>
              </w:r>
            </w:ins>
            <w:del w:id="61" w:author="Author" w:date="2020-06-08T11:27:00Z">
              <w:r w:rsidR="006C3315" w:rsidDel="00344C0C">
                <w:rPr>
                  <w:rFonts w:cs="Arial"/>
                </w:rPr>
                <w:delText>1.46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94537D" w:rsidRDefault="00344C0C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ins w:id="62" w:author="Author" w:date="2020-06-08T11:30:00Z">
              <w:r w:rsidRPr="00344C0C">
                <w:rPr>
                  <w:rFonts w:cs="Arial"/>
                </w:rPr>
                <w:t>1.64</w:t>
              </w:r>
            </w:ins>
            <w:del w:id="63" w:author="Author" w:date="2020-06-08T11:30:00Z">
              <w:r w:rsidR="003C3ED1" w:rsidDel="00344C0C">
                <w:rPr>
                  <w:rFonts w:cs="Arial"/>
                </w:rPr>
                <w:delText>1.59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94537D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64" w:author="Author" w:date="2020-06-08T11:28:00Z">
              <w:r w:rsidRPr="00344C0C">
                <w:rPr>
                  <w:rFonts w:cs="Arial"/>
                </w:rPr>
                <w:t>1.34</w:t>
              </w:r>
            </w:ins>
            <w:del w:id="65" w:author="Author" w:date="2020-06-08T11:28:00Z">
              <w:r w:rsidR="006C3315" w:rsidDel="00344C0C">
                <w:rPr>
                  <w:rFonts w:cs="Arial"/>
                </w:rPr>
                <w:delText>1.35</w:delText>
              </w:r>
            </w:del>
          </w:p>
        </w:tc>
      </w:tr>
      <w:tr w:rsidR="0094537D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94537D" w:rsidRDefault="0094537D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590" w:type="dxa"/>
            <w:tcBorders>
              <w:left w:val="nil"/>
            </w:tcBorders>
          </w:tcPr>
          <w:p w:rsidR="0094537D" w:rsidRDefault="0094537D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94537D" w:rsidRDefault="0094537D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94537D" w:rsidRDefault="0094537D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94537D" w:rsidRDefault="0094537D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94537D" w:rsidRDefault="0094537D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94537D" w:rsidRDefault="0094537D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</w:p>
        </w:tc>
      </w:tr>
      <w:tr w:rsidR="00344C0C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344C0C" w:rsidRDefault="00344C0C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  <w:r>
              <w:t>600</w:t>
            </w:r>
          </w:p>
        </w:tc>
        <w:tc>
          <w:tcPr>
            <w:tcW w:w="590" w:type="dxa"/>
            <w:tcBorders>
              <w:left w:val="nil"/>
            </w:tcBorders>
          </w:tcPr>
          <w:p w:rsidR="00344C0C" w:rsidRDefault="00344C0C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66" w:author="Author" w:date="2020-06-08T11:24:00Z">
              <w:r w:rsidRPr="0021740F">
                <w:t>1.43</w:t>
              </w:r>
            </w:ins>
            <w:del w:id="67" w:author="Author" w:date="2020-06-08T11:24:00Z">
              <w:r w:rsidDel="003A285F">
                <w:rPr>
                  <w:rFonts w:cs="Arial"/>
                </w:rPr>
                <w:delText>1.42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68" w:author="Author" w:date="2020-06-08T11:25:00Z">
              <w:r w:rsidRPr="00DE45E5">
                <w:t>1.57</w:t>
              </w:r>
            </w:ins>
            <w:del w:id="69" w:author="Author" w:date="2020-06-08T11:25:00Z">
              <w:r w:rsidDel="006C2561">
                <w:rPr>
                  <w:rFonts w:cs="Arial"/>
                </w:rPr>
                <w:delText>1.47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70" w:author="Author" w:date="2020-06-08T11:27:00Z">
              <w:r w:rsidRPr="0018618F">
                <w:t>1.54</w:t>
              </w:r>
            </w:ins>
            <w:del w:id="71" w:author="Author" w:date="2020-06-08T11:27:00Z">
              <w:r w:rsidDel="00D9445B">
                <w:rPr>
                  <w:rFonts w:cs="Arial"/>
                </w:rPr>
                <w:delText>1.52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ins w:id="72" w:author="Author" w:date="2020-06-08T11:30:00Z">
              <w:r w:rsidRPr="007930D4">
                <w:t>1.74</w:t>
              </w:r>
            </w:ins>
            <w:del w:id="73" w:author="Author" w:date="2020-06-08T11:30:00Z">
              <w:r w:rsidDel="00911F33">
                <w:rPr>
                  <w:rFonts w:cs="Arial"/>
                </w:rPr>
                <w:delText>1.67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1.39</w:t>
            </w:r>
          </w:p>
        </w:tc>
      </w:tr>
      <w:tr w:rsidR="00344C0C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344C0C" w:rsidRDefault="00344C0C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  <w:r>
              <w:t>750</w:t>
            </w:r>
          </w:p>
        </w:tc>
        <w:tc>
          <w:tcPr>
            <w:tcW w:w="590" w:type="dxa"/>
            <w:tcBorders>
              <w:left w:val="nil"/>
            </w:tcBorders>
          </w:tcPr>
          <w:p w:rsidR="00344C0C" w:rsidRDefault="00344C0C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74" w:author="Author" w:date="2020-06-08T11:24:00Z">
              <w:r w:rsidRPr="0021740F">
                <w:t>1.49</w:t>
              </w:r>
            </w:ins>
            <w:del w:id="75" w:author="Author" w:date="2020-06-08T11:24:00Z">
              <w:r w:rsidDel="003A285F">
                <w:rPr>
                  <w:rFonts w:cs="Arial"/>
                </w:rPr>
                <w:delText>1.48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76" w:author="Author" w:date="2020-06-08T11:25:00Z">
              <w:r w:rsidRPr="00DE45E5">
                <w:t>1.67</w:t>
              </w:r>
            </w:ins>
            <w:del w:id="77" w:author="Author" w:date="2020-06-08T11:25:00Z">
              <w:r w:rsidDel="006C2561">
                <w:rPr>
                  <w:rFonts w:cs="Arial"/>
                </w:rPr>
                <w:delText>1.55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78" w:author="Author" w:date="2020-06-08T11:27:00Z">
              <w:r w:rsidRPr="0018618F">
                <w:t>1.62</w:t>
              </w:r>
            </w:ins>
            <w:del w:id="79" w:author="Author" w:date="2020-06-08T11:27:00Z">
              <w:r w:rsidDel="00D9445B">
                <w:rPr>
                  <w:rFonts w:cs="Arial"/>
                </w:rPr>
                <w:delText>1.60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ins w:id="80" w:author="Author" w:date="2020-06-08T11:30:00Z">
              <w:r w:rsidRPr="007930D4">
                <w:t>1.86</w:t>
              </w:r>
            </w:ins>
            <w:del w:id="81" w:author="Author" w:date="2020-06-08T11:30:00Z">
              <w:r w:rsidDel="00911F33">
                <w:rPr>
                  <w:rFonts w:cs="Arial"/>
                </w:rPr>
                <w:delText>1.78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82" w:author="Author" w:date="2020-06-08T11:29:00Z">
              <w:r w:rsidRPr="003578DB">
                <w:t>1.44</w:t>
              </w:r>
            </w:ins>
            <w:del w:id="83" w:author="Author" w:date="2020-06-08T11:29:00Z">
              <w:r w:rsidDel="000662A4">
                <w:rPr>
                  <w:rFonts w:cs="Arial"/>
                </w:rPr>
                <w:delText>1.45</w:delText>
              </w:r>
            </w:del>
          </w:p>
        </w:tc>
      </w:tr>
      <w:tr w:rsidR="00344C0C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344C0C" w:rsidRDefault="00344C0C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  <w:r>
              <w:t>1,000</w:t>
            </w:r>
          </w:p>
        </w:tc>
        <w:tc>
          <w:tcPr>
            <w:tcW w:w="590" w:type="dxa"/>
            <w:tcBorders>
              <w:left w:val="nil"/>
            </w:tcBorders>
          </w:tcPr>
          <w:p w:rsidR="00344C0C" w:rsidRDefault="00344C0C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84" w:author="Author" w:date="2020-06-08T11:24:00Z">
              <w:r w:rsidRPr="0021740F">
                <w:t>1.58</w:t>
              </w:r>
            </w:ins>
            <w:del w:id="85" w:author="Author" w:date="2020-06-08T11:24:00Z">
              <w:r w:rsidDel="003A285F">
                <w:rPr>
                  <w:rFonts w:cs="Arial"/>
                </w:rPr>
                <w:delText>1.56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86" w:author="Author" w:date="2020-06-08T11:25:00Z">
              <w:r w:rsidRPr="00DE45E5">
                <w:t>1.79</w:t>
              </w:r>
            </w:ins>
            <w:del w:id="87" w:author="Author" w:date="2020-06-08T11:25:00Z">
              <w:r w:rsidDel="006C2561">
                <w:rPr>
                  <w:rFonts w:cs="Arial"/>
                </w:rPr>
                <w:delText>1.66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88" w:author="Author" w:date="2020-06-08T11:27:00Z">
              <w:r w:rsidRPr="0018618F">
                <w:t>1.73</w:t>
              </w:r>
            </w:ins>
            <w:del w:id="89" w:author="Author" w:date="2020-06-08T11:27:00Z">
              <w:r w:rsidDel="00D9445B">
                <w:rPr>
                  <w:rFonts w:cs="Arial"/>
                </w:rPr>
                <w:delText>1.71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ins w:id="90" w:author="Author" w:date="2020-06-08T11:30:00Z">
              <w:r w:rsidRPr="007930D4">
                <w:t>2.02</w:t>
              </w:r>
            </w:ins>
            <w:del w:id="91" w:author="Author" w:date="2020-06-08T11:30:00Z">
              <w:r w:rsidDel="00911F33">
                <w:rPr>
                  <w:rFonts w:cs="Arial"/>
                </w:rPr>
                <w:delText>1.92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92" w:author="Author" w:date="2020-06-08T11:29:00Z">
              <w:r w:rsidRPr="003578DB">
                <w:t>1.51</w:t>
              </w:r>
            </w:ins>
            <w:del w:id="93" w:author="Author" w:date="2020-06-08T11:29:00Z">
              <w:r w:rsidDel="000662A4">
                <w:rPr>
                  <w:rFonts w:cs="Arial"/>
                </w:rPr>
                <w:delText>1.52</w:delText>
              </w:r>
            </w:del>
          </w:p>
        </w:tc>
      </w:tr>
      <w:tr w:rsidR="00344C0C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344C0C" w:rsidRDefault="00344C0C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  <w:r>
              <w:t>1,500</w:t>
            </w:r>
          </w:p>
        </w:tc>
        <w:tc>
          <w:tcPr>
            <w:tcW w:w="590" w:type="dxa"/>
            <w:tcBorders>
              <w:left w:val="nil"/>
            </w:tcBorders>
          </w:tcPr>
          <w:p w:rsidR="00344C0C" w:rsidRDefault="00344C0C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94" w:author="Author" w:date="2020-06-08T11:24:00Z">
              <w:r w:rsidRPr="0021740F">
                <w:t>1.72</w:t>
              </w:r>
            </w:ins>
            <w:del w:id="95" w:author="Author" w:date="2020-06-08T11:24:00Z">
              <w:r w:rsidDel="003A285F">
                <w:rPr>
                  <w:rFonts w:cs="Arial"/>
                </w:rPr>
                <w:delText>1.68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96" w:author="Author" w:date="2020-06-08T11:25:00Z">
              <w:r w:rsidRPr="00DE45E5">
                <w:t>1.98</w:t>
              </w:r>
            </w:ins>
            <w:del w:id="97" w:author="Author" w:date="2020-06-08T11:25:00Z">
              <w:r w:rsidDel="006C2561">
                <w:rPr>
                  <w:rFonts w:cs="Arial"/>
                </w:rPr>
                <w:delText>1.82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98" w:author="Author" w:date="2020-06-08T11:27:00Z">
              <w:r w:rsidRPr="0018618F">
                <w:t>1.90</w:t>
              </w:r>
            </w:ins>
            <w:del w:id="99" w:author="Author" w:date="2020-06-08T11:27:00Z">
              <w:r w:rsidDel="00D9445B">
                <w:rPr>
                  <w:rFonts w:cs="Arial"/>
                </w:rPr>
                <w:delText>1.86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ins w:id="100" w:author="Author" w:date="2020-06-08T11:30:00Z">
              <w:r w:rsidRPr="007930D4">
                <w:t>2.25</w:t>
              </w:r>
            </w:ins>
            <w:del w:id="101" w:author="Author" w:date="2020-06-08T11:30:00Z">
              <w:r w:rsidDel="00911F33">
                <w:rPr>
                  <w:rFonts w:cs="Arial"/>
                </w:rPr>
                <w:delText>2.11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02" w:author="Author" w:date="2020-06-08T11:29:00Z">
              <w:r w:rsidRPr="003578DB">
                <w:t>1.62</w:t>
              </w:r>
            </w:ins>
            <w:del w:id="103" w:author="Author" w:date="2020-06-08T11:29:00Z">
              <w:r w:rsidDel="000662A4">
                <w:rPr>
                  <w:rFonts w:cs="Arial"/>
                </w:rPr>
                <w:delText>1.63</w:delText>
              </w:r>
            </w:del>
          </w:p>
        </w:tc>
      </w:tr>
      <w:tr w:rsidR="00344C0C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344C0C" w:rsidRDefault="00344C0C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  <w:r>
              <w:t>2,000</w:t>
            </w:r>
          </w:p>
        </w:tc>
        <w:tc>
          <w:tcPr>
            <w:tcW w:w="590" w:type="dxa"/>
            <w:tcBorders>
              <w:left w:val="nil"/>
            </w:tcBorders>
          </w:tcPr>
          <w:p w:rsidR="00344C0C" w:rsidRDefault="00344C0C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04" w:author="Author" w:date="2020-06-08T11:24:00Z">
              <w:r w:rsidRPr="0021740F">
                <w:t>1.83</w:t>
              </w:r>
            </w:ins>
            <w:del w:id="105" w:author="Author" w:date="2020-06-08T11:24:00Z">
              <w:r w:rsidDel="003A285F">
                <w:rPr>
                  <w:rFonts w:cs="Arial"/>
                </w:rPr>
                <w:delText>1.76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06" w:author="Author" w:date="2020-06-08T11:25:00Z">
              <w:r w:rsidRPr="00DE45E5">
                <w:t>2.12</w:t>
              </w:r>
            </w:ins>
            <w:del w:id="107" w:author="Author" w:date="2020-06-08T11:25:00Z">
              <w:r w:rsidDel="006C2561">
                <w:rPr>
                  <w:rFonts w:cs="Arial"/>
                </w:rPr>
                <w:delText>1.94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08" w:author="Author" w:date="2020-06-08T11:27:00Z">
              <w:r w:rsidRPr="0018618F">
                <w:t>2.02</w:t>
              </w:r>
            </w:ins>
            <w:del w:id="109" w:author="Author" w:date="2020-06-08T11:27:00Z">
              <w:r w:rsidDel="00D9445B">
                <w:rPr>
                  <w:rFonts w:cs="Arial"/>
                </w:rPr>
                <w:delText>1.98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ins w:id="110" w:author="Author" w:date="2020-06-08T11:30:00Z">
              <w:r w:rsidRPr="007930D4">
                <w:t>2.41</w:t>
              </w:r>
            </w:ins>
            <w:del w:id="111" w:author="Author" w:date="2020-06-08T11:30:00Z">
              <w:r w:rsidDel="00911F33">
                <w:rPr>
                  <w:rFonts w:cs="Arial"/>
                </w:rPr>
                <w:delText>2.25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12" w:author="Author" w:date="2020-06-08T11:29:00Z">
              <w:r w:rsidRPr="003578DB">
                <w:t>1.70</w:t>
              </w:r>
            </w:ins>
            <w:del w:id="113" w:author="Author" w:date="2020-06-08T11:29:00Z">
              <w:r w:rsidDel="000662A4">
                <w:rPr>
                  <w:rFonts w:cs="Arial"/>
                </w:rPr>
                <w:delText>1.71</w:delText>
              </w:r>
            </w:del>
          </w:p>
        </w:tc>
      </w:tr>
      <w:tr w:rsidR="0094537D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94537D" w:rsidRDefault="0094537D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590" w:type="dxa"/>
            <w:tcBorders>
              <w:left w:val="nil"/>
            </w:tcBorders>
          </w:tcPr>
          <w:p w:rsidR="0094537D" w:rsidRDefault="0094537D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94537D" w:rsidRDefault="0094537D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94537D" w:rsidRDefault="0094537D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94537D" w:rsidRDefault="0094537D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94537D" w:rsidRDefault="0094537D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94537D" w:rsidRDefault="0094537D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94537D" w:rsidRDefault="0094537D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</w:p>
        </w:tc>
      </w:tr>
      <w:tr w:rsidR="00344C0C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344C0C" w:rsidRDefault="00344C0C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  <w:r>
              <w:t>2,500</w:t>
            </w:r>
          </w:p>
        </w:tc>
        <w:tc>
          <w:tcPr>
            <w:tcW w:w="590" w:type="dxa"/>
            <w:tcBorders>
              <w:left w:val="nil"/>
            </w:tcBorders>
          </w:tcPr>
          <w:p w:rsidR="00344C0C" w:rsidRDefault="00344C0C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14" w:author="Author" w:date="2020-06-08T11:24:00Z">
              <w:r w:rsidRPr="00CD2420">
                <w:t>1.91</w:t>
              </w:r>
            </w:ins>
            <w:del w:id="115" w:author="Author" w:date="2020-06-08T11:24:00Z">
              <w:r w:rsidDel="002D17F9">
                <w:rPr>
                  <w:rFonts w:cs="Arial"/>
                </w:rPr>
                <w:delText>1.83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16" w:author="Author" w:date="2020-06-08T11:26:00Z">
              <w:r w:rsidRPr="0062529D">
                <w:t>2.23</w:t>
              </w:r>
            </w:ins>
            <w:del w:id="117" w:author="Author" w:date="2020-06-08T11:26:00Z">
              <w:r w:rsidDel="00F210D5">
                <w:rPr>
                  <w:rFonts w:cs="Arial"/>
                </w:rPr>
                <w:delText>2.03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18" w:author="Author" w:date="2020-06-08T11:27:00Z">
              <w:r w:rsidRPr="0081389A">
                <w:t>2.12</w:t>
              </w:r>
            </w:ins>
            <w:del w:id="119" w:author="Author" w:date="2020-06-08T11:27:00Z">
              <w:r w:rsidDel="007B1AA3">
                <w:rPr>
                  <w:rFonts w:cs="Arial"/>
                </w:rPr>
                <w:delText>2.07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ins w:id="120" w:author="Author" w:date="2020-06-08T11:31:00Z">
              <w:r w:rsidRPr="00110AA9">
                <w:t>2.54</w:t>
              </w:r>
            </w:ins>
            <w:del w:id="121" w:author="Author" w:date="2020-06-08T11:31:00Z">
              <w:r w:rsidDel="004C1EB5">
                <w:rPr>
                  <w:rFonts w:cs="Arial"/>
                </w:rPr>
                <w:delText>2.36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22" w:author="Author" w:date="2020-06-08T11:29:00Z">
              <w:r w:rsidRPr="00344C0C">
                <w:rPr>
                  <w:rFonts w:cs="Arial"/>
                </w:rPr>
                <w:t>1.76</w:t>
              </w:r>
            </w:ins>
            <w:del w:id="123" w:author="Author" w:date="2020-06-08T11:29:00Z">
              <w:r w:rsidDel="00344C0C">
                <w:rPr>
                  <w:rFonts w:cs="Arial"/>
                </w:rPr>
                <w:delText>1.77</w:delText>
              </w:r>
            </w:del>
          </w:p>
        </w:tc>
      </w:tr>
      <w:tr w:rsidR="00344C0C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344C0C" w:rsidRDefault="00344C0C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  <w:r>
              <w:t>3,000</w:t>
            </w:r>
          </w:p>
        </w:tc>
        <w:tc>
          <w:tcPr>
            <w:tcW w:w="590" w:type="dxa"/>
            <w:tcBorders>
              <w:left w:val="nil"/>
            </w:tcBorders>
          </w:tcPr>
          <w:p w:rsidR="00344C0C" w:rsidRDefault="00344C0C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24" w:author="Author" w:date="2020-06-08T11:24:00Z">
              <w:r w:rsidRPr="00CD2420">
                <w:t>1.99</w:t>
              </w:r>
            </w:ins>
            <w:del w:id="125" w:author="Author" w:date="2020-06-08T11:24:00Z">
              <w:r w:rsidDel="002D17F9">
                <w:rPr>
                  <w:rFonts w:cs="Arial"/>
                </w:rPr>
                <w:delText>1.89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26" w:author="Author" w:date="2020-06-08T11:26:00Z">
              <w:r w:rsidRPr="0062529D">
                <w:t>2.33</w:t>
              </w:r>
            </w:ins>
            <w:del w:id="127" w:author="Author" w:date="2020-06-08T11:26:00Z">
              <w:r w:rsidDel="00F210D5">
                <w:rPr>
                  <w:rFonts w:cs="Arial"/>
                </w:rPr>
                <w:delText>2.11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28" w:author="Author" w:date="2020-06-08T11:27:00Z">
              <w:r w:rsidRPr="0081389A">
                <w:t>2.20</w:t>
              </w:r>
            </w:ins>
            <w:del w:id="129" w:author="Author" w:date="2020-06-08T11:27:00Z">
              <w:r w:rsidDel="007B1AA3">
                <w:rPr>
                  <w:rFonts w:cs="Arial"/>
                </w:rPr>
                <w:delText>2.15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ins w:id="130" w:author="Author" w:date="2020-06-08T11:31:00Z">
              <w:r w:rsidRPr="00110AA9">
                <w:t>2.66</w:t>
              </w:r>
            </w:ins>
            <w:del w:id="131" w:author="Author" w:date="2020-06-08T11:31:00Z">
              <w:r w:rsidDel="004C1EB5">
                <w:rPr>
                  <w:rFonts w:cs="Arial"/>
                </w:rPr>
                <w:delText>2.46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1.82</w:t>
            </w:r>
          </w:p>
        </w:tc>
      </w:tr>
      <w:tr w:rsidR="00344C0C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344C0C" w:rsidRDefault="00344C0C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  <w:r>
              <w:t>5,000</w:t>
            </w:r>
          </w:p>
        </w:tc>
        <w:tc>
          <w:tcPr>
            <w:tcW w:w="590" w:type="dxa"/>
            <w:tcBorders>
              <w:left w:val="nil"/>
            </w:tcBorders>
          </w:tcPr>
          <w:p w:rsidR="00344C0C" w:rsidRDefault="00344C0C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32" w:author="Author" w:date="2020-06-08T11:24:00Z">
              <w:r w:rsidRPr="00CD2420">
                <w:t>2.21</w:t>
              </w:r>
            </w:ins>
            <w:del w:id="133" w:author="Author" w:date="2020-06-08T11:24:00Z">
              <w:r w:rsidDel="002D17F9">
                <w:rPr>
                  <w:rFonts w:cs="Arial"/>
                </w:rPr>
                <w:delText>2.06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34" w:author="Author" w:date="2020-06-08T11:26:00Z">
              <w:r w:rsidRPr="0062529D">
                <w:t>2.62</w:t>
              </w:r>
            </w:ins>
            <w:del w:id="135" w:author="Author" w:date="2020-06-08T11:26:00Z">
              <w:r w:rsidDel="00F210D5">
                <w:rPr>
                  <w:rFonts w:cs="Arial"/>
                </w:rPr>
                <w:delText>2.35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36" w:author="Author" w:date="2020-06-08T11:27:00Z">
              <w:r w:rsidRPr="0081389A">
                <w:t>2.47</w:t>
              </w:r>
            </w:ins>
            <w:del w:id="137" w:author="Author" w:date="2020-06-08T11:27:00Z">
              <w:r w:rsidDel="007B1AA3">
                <w:rPr>
                  <w:rFonts w:cs="Arial"/>
                </w:rPr>
                <w:delText>2.40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ins w:id="138" w:author="Author" w:date="2020-06-08T11:31:00Z">
              <w:r w:rsidRPr="00110AA9">
                <w:t>3.01</w:t>
              </w:r>
            </w:ins>
            <w:del w:id="139" w:author="Author" w:date="2020-06-08T11:31:00Z">
              <w:r w:rsidDel="004C1EB5">
                <w:rPr>
                  <w:rFonts w:cs="Arial"/>
                </w:rPr>
                <w:delText>2.75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40" w:author="Author" w:date="2020-06-08T11:29:00Z">
              <w:r w:rsidRPr="00BE1C1B">
                <w:t>1.97</w:t>
              </w:r>
            </w:ins>
            <w:del w:id="141" w:author="Author" w:date="2020-06-08T11:29:00Z">
              <w:r w:rsidDel="003A26D2">
                <w:rPr>
                  <w:rFonts w:cs="Arial"/>
                </w:rPr>
                <w:delText>1.98</w:delText>
              </w:r>
            </w:del>
          </w:p>
        </w:tc>
      </w:tr>
      <w:tr w:rsidR="00344C0C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344C0C" w:rsidRDefault="00344C0C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  <w:r>
              <w:t>7,500</w:t>
            </w:r>
          </w:p>
        </w:tc>
        <w:tc>
          <w:tcPr>
            <w:tcW w:w="590" w:type="dxa"/>
            <w:tcBorders>
              <w:left w:val="nil"/>
            </w:tcBorders>
          </w:tcPr>
          <w:p w:rsidR="00344C0C" w:rsidRDefault="00344C0C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42" w:author="Author" w:date="2020-06-08T11:24:00Z">
              <w:r w:rsidRPr="00CD2420">
                <w:t>2.40</w:t>
              </w:r>
            </w:ins>
            <w:del w:id="143" w:author="Author" w:date="2020-06-08T11:24:00Z">
              <w:r w:rsidDel="002D17F9">
                <w:rPr>
                  <w:rFonts w:cs="Arial"/>
                </w:rPr>
                <w:delText>2.22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44" w:author="Author" w:date="2020-06-08T11:26:00Z">
              <w:r w:rsidRPr="0062529D">
                <w:t>2.89</w:t>
              </w:r>
            </w:ins>
            <w:del w:id="145" w:author="Author" w:date="2020-06-08T11:26:00Z">
              <w:r w:rsidDel="00F210D5">
                <w:rPr>
                  <w:rFonts w:cs="Arial"/>
                </w:rPr>
                <w:delText>2.58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46" w:author="Author" w:date="2020-06-08T11:27:00Z">
              <w:r w:rsidRPr="0081389A">
                <w:t>2.73</w:t>
              </w:r>
            </w:ins>
            <w:del w:id="147" w:author="Author" w:date="2020-06-08T11:27:00Z">
              <w:r w:rsidDel="007B1AA3">
                <w:rPr>
                  <w:rFonts w:cs="Arial"/>
                </w:rPr>
                <w:delText>2.65</w:delText>
              </w:r>
            </w:del>
          </w:p>
        </w:tc>
        <w:tc>
          <w:tcPr>
            <w:tcW w:w="61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ins w:id="148" w:author="Author" w:date="2020-06-08T11:31:00Z">
              <w:r w:rsidRPr="00110AA9">
                <w:t>3.34</w:t>
              </w:r>
            </w:ins>
            <w:del w:id="149" w:author="Author" w:date="2020-06-08T11:31:00Z">
              <w:r w:rsidDel="004C1EB5">
                <w:rPr>
                  <w:rFonts w:cs="Arial"/>
                </w:rPr>
                <w:delText>3.02</w:delText>
              </w:r>
            </w:del>
          </w:p>
        </w:tc>
        <w:tc>
          <w:tcPr>
            <w:tcW w:w="580" w:type="dxa"/>
            <w:tcBorders>
              <w:left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50" w:author="Author" w:date="2020-06-08T11:29:00Z">
              <w:r w:rsidRPr="00BE1C1B">
                <w:t>2.11</w:t>
              </w:r>
            </w:ins>
            <w:del w:id="151" w:author="Author" w:date="2020-06-08T11:29:00Z">
              <w:r w:rsidDel="003A26D2">
                <w:rPr>
                  <w:rFonts w:cs="Arial"/>
                </w:rPr>
                <w:delText>2.12</w:delText>
              </w:r>
            </w:del>
          </w:p>
        </w:tc>
      </w:tr>
      <w:tr w:rsidR="00344C0C" w:rsidTr="0094537D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344C0C" w:rsidRDefault="00344C0C" w:rsidP="00B1253D">
            <w:pPr>
              <w:pStyle w:val="tabletext11"/>
              <w:rPr>
                <w:rFonts w:cs="Arial"/>
              </w:rPr>
            </w:pPr>
          </w:p>
        </w:tc>
        <w:tc>
          <w:tcPr>
            <w:tcW w:w="1090" w:type="dxa"/>
            <w:tcBorders>
              <w:left w:val="single" w:sz="6" w:space="0" w:color="auto"/>
              <w:bottom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  <w:r>
              <w:t>10,000</w:t>
            </w:r>
          </w:p>
        </w:tc>
        <w:tc>
          <w:tcPr>
            <w:tcW w:w="590" w:type="dxa"/>
            <w:tcBorders>
              <w:left w:val="nil"/>
              <w:bottom w:val="single" w:sz="6" w:space="0" w:color="auto"/>
            </w:tcBorders>
          </w:tcPr>
          <w:p w:rsidR="00344C0C" w:rsidRDefault="00344C0C" w:rsidP="00B1253D">
            <w:pPr>
              <w:pStyle w:val="tabletext11"/>
              <w:ind w:right="390"/>
              <w:rPr>
                <w:rFonts w:cs="Arial"/>
              </w:rPr>
            </w:pPr>
          </w:p>
        </w:tc>
        <w:tc>
          <w:tcPr>
            <w:tcW w:w="610" w:type="dxa"/>
            <w:tcBorders>
              <w:left w:val="single" w:sz="6" w:space="0" w:color="auto"/>
              <w:bottom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bottom w:val="single" w:sz="6" w:space="0" w:color="auto"/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52" w:author="Author" w:date="2020-06-08T11:24:00Z">
              <w:r w:rsidRPr="00CD2420">
                <w:t>2.56</w:t>
              </w:r>
            </w:ins>
            <w:del w:id="153" w:author="Author" w:date="2020-06-08T11:24:00Z">
              <w:r w:rsidDel="002D17F9">
                <w:rPr>
                  <w:rFonts w:cs="Arial"/>
                </w:rPr>
                <w:delText>2.36</w:delText>
              </w:r>
            </w:del>
          </w:p>
        </w:tc>
        <w:tc>
          <w:tcPr>
            <w:tcW w:w="580" w:type="dxa"/>
            <w:tcBorders>
              <w:left w:val="single" w:sz="6" w:space="0" w:color="auto"/>
              <w:bottom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bottom w:val="single" w:sz="6" w:space="0" w:color="auto"/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54" w:author="Author" w:date="2020-06-08T11:26:00Z">
              <w:r w:rsidRPr="0062529D">
                <w:t>3.12</w:t>
              </w:r>
            </w:ins>
            <w:del w:id="155" w:author="Author" w:date="2020-06-08T11:26:00Z">
              <w:r w:rsidDel="00F210D5">
                <w:rPr>
                  <w:rFonts w:cs="Arial"/>
                </w:rPr>
                <w:delText>2.78</w:delText>
              </w:r>
            </w:del>
          </w:p>
        </w:tc>
        <w:tc>
          <w:tcPr>
            <w:tcW w:w="610" w:type="dxa"/>
            <w:tcBorders>
              <w:left w:val="single" w:sz="6" w:space="0" w:color="auto"/>
              <w:bottom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bottom w:val="single" w:sz="6" w:space="0" w:color="auto"/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ins w:id="156" w:author="Author" w:date="2020-06-08T11:27:00Z">
              <w:r w:rsidRPr="0081389A">
                <w:t>2.96</w:t>
              </w:r>
            </w:ins>
            <w:del w:id="157" w:author="Author" w:date="2020-06-08T11:27:00Z">
              <w:r w:rsidDel="007B1AA3">
                <w:rPr>
                  <w:rFonts w:cs="Arial"/>
                </w:rPr>
                <w:delText>2.85</w:delText>
              </w:r>
            </w:del>
          </w:p>
        </w:tc>
        <w:tc>
          <w:tcPr>
            <w:tcW w:w="610" w:type="dxa"/>
            <w:tcBorders>
              <w:left w:val="single" w:sz="6" w:space="0" w:color="auto"/>
              <w:bottom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070" w:type="dxa"/>
            <w:tcBorders>
              <w:bottom w:val="single" w:sz="6" w:space="0" w:color="auto"/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left" w:pos="120"/>
              </w:tabs>
              <w:rPr>
                <w:rFonts w:cs="Arial"/>
              </w:rPr>
            </w:pPr>
            <w:ins w:id="158" w:author="Author" w:date="2020-06-08T11:31:00Z">
              <w:r w:rsidRPr="00110AA9">
                <w:t>3.62</w:t>
              </w:r>
            </w:ins>
            <w:del w:id="159" w:author="Author" w:date="2020-06-08T11:31:00Z">
              <w:r w:rsidDel="004C1EB5">
                <w:rPr>
                  <w:rFonts w:cs="Arial"/>
                </w:rPr>
                <w:delText>3.25</w:delText>
              </w:r>
            </w:del>
          </w:p>
        </w:tc>
        <w:tc>
          <w:tcPr>
            <w:tcW w:w="580" w:type="dxa"/>
            <w:tcBorders>
              <w:left w:val="single" w:sz="6" w:space="0" w:color="auto"/>
              <w:bottom w:val="single" w:sz="6" w:space="0" w:color="auto"/>
            </w:tcBorders>
          </w:tcPr>
          <w:p w:rsidR="00344C0C" w:rsidRDefault="00344C0C" w:rsidP="00B1253D">
            <w:pPr>
              <w:pStyle w:val="tabletext11"/>
              <w:jc w:val="right"/>
              <w:rPr>
                <w:rFonts w:cs="Arial"/>
              </w:rPr>
            </w:pPr>
          </w:p>
        </w:tc>
        <w:tc>
          <w:tcPr>
            <w:tcW w:w="1100" w:type="dxa"/>
            <w:tcBorders>
              <w:bottom w:val="single" w:sz="6" w:space="0" w:color="auto"/>
              <w:right w:val="single" w:sz="6" w:space="0" w:color="auto"/>
            </w:tcBorders>
          </w:tcPr>
          <w:p w:rsidR="00344C0C" w:rsidRDefault="00344C0C" w:rsidP="00B1253D">
            <w:pPr>
              <w:pStyle w:val="tabletext11"/>
              <w:tabs>
                <w:tab w:val="decimal" w:pos="120"/>
              </w:tabs>
              <w:rPr>
                <w:rFonts w:cs="Arial"/>
              </w:rPr>
            </w:pPr>
            <w:r>
              <w:rPr>
                <w:rFonts w:cs="Arial"/>
              </w:rPr>
              <w:t>2.23</w:t>
            </w:r>
          </w:p>
        </w:tc>
      </w:tr>
    </w:tbl>
    <w:p w:rsidR="006B687A" w:rsidRDefault="006B687A" w:rsidP="00B1253D">
      <w:pPr>
        <w:pStyle w:val="tablecaption"/>
      </w:pPr>
      <w:r>
        <w:t>Table 100.B. Increased Liability Limits</w:t>
      </w:r>
    </w:p>
    <w:p w:rsidR="004B4916" w:rsidRPr="00607B12" w:rsidRDefault="004B4916" w:rsidP="00B1253D">
      <w:pPr>
        <w:pStyle w:val="isonormal"/>
      </w:pPr>
    </w:p>
    <w:sectPr w:rsidR="004B4916" w:rsidRPr="00607B12" w:rsidSect="00520D79">
      <w:headerReference w:type="default" r:id="rId10"/>
      <w:footerReference w:type="default" r:id="rId11"/>
      <w:pgSz w:w="12240" w:h="15840" w:code="1"/>
      <w:pgMar w:top="1735" w:right="960" w:bottom="1560" w:left="1200" w:header="575" w:footer="480" w:gutter="0"/>
      <w:cols w:space="48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3CD" w:rsidRDefault="007973CD">
      <w:r>
        <w:separator/>
      </w:r>
    </w:p>
  </w:endnote>
  <w:endnote w:type="continuationSeparator" w:id="0">
    <w:p w:rsidR="007973CD" w:rsidRDefault="00797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B65B69" w:rsidRPr="009554DD" w:rsidTr="00F130C8">
      <w:tc>
        <w:tcPr>
          <w:tcW w:w="3708" w:type="dxa"/>
        </w:tcPr>
        <w:p w:rsidR="00B65B69" w:rsidRPr="00AE5641" w:rsidRDefault="00B65B69" w:rsidP="00B65B69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B65B69" w:rsidRPr="00AE5641" w:rsidRDefault="00B65B69" w:rsidP="00B65B69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B65B69" w:rsidRPr="00AE5641" w:rsidRDefault="00B65B69" w:rsidP="00B65B69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M</w:t>
          </w:r>
          <w:r w:rsidRPr="00B65B69">
            <w:rPr>
              <w:rFonts w:ascii="Times New Roman" w:hAnsi="Times New Roman"/>
              <w:sz w:val="20"/>
            </w:rPr>
            <w:t>aryland</w:t>
          </w:r>
        </w:p>
      </w:tc>
      <w:tc>
        <w:tcPr>
          <w:tcW w:w="1710" w:type="dxa"/>
        </w:tcPr>
        <w:p w:rsidR="00B65B69" w:rsidRPr="00AE5641" w:rsidRDefault="00B65B69" w:rsidP="00B65B69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B65B69" w:rsidRPr="00AE5641" w:rsidRDefault="00B65B69" w:rsidP="00B65B69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B65B69" w:rsidRPr="00B65B69" w:rsidRDefault="00B65B69" w:rsidP="00B65B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3CD" w:rsidRDefault="007973CD">
      <w:r>
        <w:separator/>
      </w:r>
    </w:p>
  </w:footnote>
  <w:footnote w:type="continuationSeparator" w:id="0">
    <w:p w:rsidR="007973CD" w:rsidRDefault="00797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B69" w:rsidRPr="00AE5641" w:rsidRDefault="00B65B69" w:rsidP="00B65B69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B65B69" w:rsidRPr="00AE5641" w:rsidRDefault="00B65B69" w:rsidP="00B65B69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B65B69" w:rsidRPr="00AE5641" w:rsidRDefault="00B65B69" w:rsidP="00B65B69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MARYLAND</w:t>
    </w:r>
  </w:p>
  <w:p w:rsidR="00B65B69" w:rsidRPr="00AE5641" w:rsidRDefault="00B65B69" w:rsidP="00B65B69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B65B69" w:rsidRPr="00AE5641" w:rsidRDefault="00B65B69" w:rsidP="00B65B69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B65B69" w:rsidRPr="00AE5641" w:rsidRDefault="00B65B69" w:rsidP="00B65B69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B65B69" w:rsidRPr="005671DD" w:rsidRDefault="00B65B69" w:rsidP="00B65B69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B65B69" w:rsidRPr="003579AF" w:rsidRDefault="00B65B69" w:rsidP="00B65B69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:rsidR="00B65B69" w:rsidRDefault="00B65B69" w:rsidP="00B65B69">
    <w:pPr>
      <w:tabs>
        <w:tab w:val="left" w:pos="1470"/>
        <w:tab w:val="left" w:pos="2016"/>
        <w:tab w:val="left" w:pos="2728"/>
        <w:tab w:val="left" w:pos="3367"/>
        <w:tab w:val="left" w:pos="4277"/>
        <w:tab w:val="left" w:pos="5119"/>
        <w:tab w:val="left" w:pos="6017"/>
        <w:tab w:val="left" w:pos="6749"/>
        <w:tab w:val="left" w:pos="8163"/>
        <w:tab w:val="left" w:pos="8747"/>
        <w:tab w:val="left" w:pos="9191"/>
        <w:tab w:val="left" w:pos="9545"/>
        <w:tab w:val="left" w:pos="10003"/>
        <w:tab w:val="left" w:pos="10329"/>
        <w:tab w:val="left" w:pos="10835"/>
      </w:tabs>
      <w:jc w:val="center"/>
      <w:rPr>
        <w:color w:val="000000"/>
      </w:rPr>
    </w:pPr>
  </w:p>
  <w:p w:rsidR="00B65B69" w:rsidRPr="00B65B69" w:rsidRDefault="00B65B69" w:rsidP="00B65B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mirrorMargin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US" w:vendorID="64" w:dllVersion="0" w:nlCheck="1" w:checkStyle="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29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ttachment$" w:val="##"/>
    <w:docVar w:name="dAmenFlag$" w:val="N"/>
    <w:docVar w:name="damentxt$" w:val=" "/>
    <w:docVar w:name="dAssFlag$" w:val="N"/>
    <w:docVar w:name="dbflag$" w:val="N"/>
    <w:docVar w:name="dRP$" w:val="RP"/>
    <w:docVar w:name="drpflag$" w:val="N"/>
    <w:docVar w:name="dSuppFlag$" w:val="N"/>
    <w:docVar w:name="dte$" w:val="##/##/####"/>
    <w:docVar w:name="ISOSuite$" w:val="Y"/>
    <w:docVar w:name="item$" w:val="########"/>
    <w:docVar w:name="marktext$" w:val=" 4"/>
    <w:docVar w:name="newdoc$" w:val="N"/>
    <w:docVar w:name="pgno$" w:val="#"/>
    <w:docVar w:name="status$" w:val="Agenda"/>
    <w:docVar w:name="strattachment" w:val="##"/>
    <w:docVar w:name="strdte" w:val="##/##/####"/>
    <w:docVar w:name="stritem" w:val="########"/>
    <w:docVar w:name="strMarkText" w:val=" 0"/>
    <w:docVar w:name="strpgno" w:val="12345"/>
    <w:docVar w:name="strstatus" w:val="Agenda"/>
  </w:docVars>
  <w:rsids>
    <w:rsidRoot w:val="00297915"/>
    <w:rsid w:val="00005E6D"/>
    <w:rsid w:val="00040931"/>
    <w:rsid w:val="000501FF"/>
    <w:rsid w:val="0006736D"/>
    <w:rsid w:val="00090EE7"/>
    <w:rsid w:val="000937B5"/>
    <w:rsid w:val="000939E7"/>
    <w:rsid w:val="000B6B02"/>
    <w:rsid w:val="000C0ACC"/>
    <w:rsid w:val="000D7770"/>
    <w:rsid w:val="000F258F"/>
    <w:rsid w:val="0011788B"/>
    <w:rsid w:val="00135188"/>
    <w:rsid w:val="001605BE"/>
    <w:rsid w:val="001C765D"/>
    <w:rsid w:val="001D0B25"/>
    <w:rsid w:val="001E5D3D"/>
    <w:rsid w:val="001F1ACC"/>
    <w:rsid w:val="0021098E"/>
    <w:rsid w:val="00231191"/>
    <w:rsid w:val="00245763"/>
    <w:rsid w:val="00252C89"/>
    <w:rsid w:val="00261670"/>
    <w:rsid w:val="00273ED3"/>
    <w:rsid w:val="00286C2C"/>
    <w:rsid w:val="00297915"/>
    <w:rsid w:val="002A2782"/>
    <w:rsid w:val="002B0C01"/>
    <w:rsid w:val="002B1ADA"/>
    <w:rsid w:val="002B2C63"/>
    <w:rsid w:val="002F32BA"/>
    <w:rsid w:val="00302A98"/>
    <w:rsid w:val="00307FAF"/>
    <w:rsid w:val="00343F9E"/>
    <w:rsid w:val="00344C0C"/>
    <w:rsid w:val="003504AF"/>
    <w:rsid w:val="00363AC5"/>
    <w:rsid w:val="00392DD8"/>
    <w:rsid w:val="003B27B7"/>
    <w:rsid w:val="003B6830"/>
    <w:rsid w:val="003C3ED1"/>
    <w:rsid w:val="003C7EA5"/>
    <w:rsid w:val="003D1C5A"/>
    <w:rsid w:val="003E5ECD"/>
    <w:rsid w:val="003E7EE5"/>
    <w:rsid w:val="00400DCC"/>
    <w:rsid w:val="00406FE6"/>
    <w:rsid w:val="00423AA4"/>
    <w:rsid w:val="004676E9"/>
    <w:rsid w:val="00490E17"/>
    <w:rsid w:val="00490FC1"/>
    <w:rsid w:val="004B4916"/>
    <w:rsid w:val="004B5AF6"/>
    <w:rsid w:val="004C40C7"/>
    <w:rsid w:val="004E27A5"/>
    <w:rsid w:val="00503A18"/>
    <w:rsid w:val="00520D79"/>
    <w:rsid w:val="00576B01"/>
    <w:rsid w:val="005770E0"/>
    <w:rsid w:val="00581AB8"/>
    <w:rsid w:val="005B7052"/>
    <w:rsid w:val="005D5992"/>
    <w:rsid w:val="005F32F1"/>
    <w:rsid w:val="005F4AD7"/>
    <w:rsid w:val="0060699E"/>
    <w:rsid w:val="00607B12"/>
    <w:rsid w:val="00620682"/>
    <w:rsid w:val="006245C9"/>
    <w:rsid w:val="00632F9A"/>
    <w:rsid w:val="00647F5C"/>
    <w:rsid w:val="00660E48"/>
    <w:rsid w:val="006705A2"/>
    <w:rsid w:val="006821BA"/>
    <w:rsid w:val="00694782"/>
    <w:rsid w:val="006B687A"/>
    <w:rsid w:val="006C3315"/>
    <w:rsid w:val="006E6D71"/>
    <w:rsid w:val="006F5427"/>
    <w:rsid w:val="007046DC"/>
    <w:rsid w:val="00706465"/>
    <w:rsid w:val="00714D5C"/>
    <w:rsid w:val="00793B58"/>
    <w:rsid w:val="007973CD"/>
    <w:rsid w:val="007B0DBC"/>
    <w:rsid w:val="007B6D2E"/>
    <w:rsid w:val="007E704A"/>
    <w:rsid w:val="008021AF"/>
    <w:rsid w:val="008050FB"/>
    <w:rsid w:val="0080760B"/>
    <w:rsid w:val="008174E4"/>
    <w:rsid w:val="008875C7"/>
    <w:rsid w:val="008D3EBE"/>
    <w:rsid w:val="008E48A5"/>
    <w:rsid w:val="00922100"/>
    <w:rsid w:val="00940751"/>
    <w:rsid w:val="0094537D"/>
    <w:rsid w:val="009500B7"/>
    <w:rsid w:val="009515C0"/>
    <w:rsid w:val="00983F6E"/>
    <w:rsid w:val="009A780C"/>
    <w:rsid w:val="00A077E0"/>
    <w:rsid w:val="00A2216F"/>
    <w:rsid w:val="00A32631"/>
    <w:rsid w:val="00A375B9"/>
    <w:rsid w:val="00A45DCE"/>
    <w:rsid w:val="00A70EFB"/>
    <w:rsid w:val="00A80BB7"/>
    <w:rsid w:val="00A82109"/>
    <w:rsid w:val="00A86E54"/>
    <w:rsid w:val="00A8769B"/>
    <w:rsid w:val="00AA0D35"/>
    <w:rsid w:val="00AA5D3C"/>
    <w:rsid w:val="00AB3106"/>
    <w:rsid w:val="00AC1ADD"/>
    <w:rsid w:val="00AC63A9"/>
    <w:rsid w:val="00B1253D"/>
    <w:rsid w:val="00B52FF7"/>
    <w:rsid w:val="00B60A5F"/>
    <w:rsid w:val="00B65B69"/>
    <w:rsid w:val="00B745C4"/>
    <w:rsid w:val="00B8308B"/>
    <w:rsid w:val="00B87B62"/>
    <w:rsid w:val="00B97E40"/>
    <w:rsid w:val="00BD5876"/>
    <w:rsid w:val="00BD77F9"/>
    <w:rsid w:val="00BE62D8"/>
    <w:rsid w:val="00C0515A"/>
    <w:rsid w:val="00C520E8"/>
    <w:rsid w:val="00C8583B"/>
    <w:rsid w:val="00CC1CDD"/>
    <w:rsid w:val="00CC3F7E"/>
    <w:rsid w:val="00CF3F34"/>
    <w:rsid w:val="00D407F7"/>
    <w:rsid w:val="00D558C7"/>
    <w:rsid w:val="00D66DE3"/>
    <w:rsid w:val="00D67C40"/>
    <w:rsid w:val="00D70C0F"/>
    <w:rsid w:val="00D940A5"/>
    <w:rsid w:val="00DD4F97"/>
    <w:rsid w:val="00DE18A1"/>
    <w:rsid w:val="00DE5ACE"/>
    <w:rsid w:val="00E049B2"/>
    <w:rsid w:val="00E21AEE"/>
    <w:rsid w:val="00E34081"/>
    <w:rsid w:val="00E34AF9"/>
    <w:rsid w:val="00E94911"/>
    <w:rsid w:val="00EA0169"/>
    <w:rsid w:val="00EA2686"/>
    <w:rsid w:val="00EB7BD3"/>
    <w:rsid w:val="00ED490E"/>
    <w:rsid w:val="00EF7550"/>
    <w:rsid w:val="00F0411C"/>
    <w:rsid w:val="00F12422"/>
    <w:rsid w:val="00F23219"/>
    <w:rsid w:val="00F26216"/>
    <w:rsid w:val="00F5232D"/>
    <w:rsid w:val="00F546A1"/>
    <w:rsid w:val="00F54909"/>
    <w:rsid w:val="00F61BF9"/>
    <w:rsid w:val="00F62CBD"/>
    <w:rsid w:val="00F70A1C"/>
    <w:rsid w:val="00F81FA9"/>
    <w:rsid w:val="00F92113"/>
    <w:rsid w:val="00FA584C"/>
    <w:rsid w:val="00FD28F7"/>
    <w:rsid w:val="00FD6650"/>
    <w:rsid w:val="00F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2876C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1253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B1253D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B1253D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B1253D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B1253D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B1253D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1253D"/>
  </w:style>
  <w:style w:type="paragraph" w:customStyle="1" w:styleId="isonormal">
    <w:name w:val="isonormal"/>
    <w:rsid w:val="00B1253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styleId="MacroText">
    <w:name w:val="macro"/>
    <w:link w:val="MacroTextChar"/>
    <w:rsid w:val="00B125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B1253D"/>
    <w:pPr>
      <w:keepNext/>
      <w:keepLines/>
      <w:suppressAutoHyphens/>
      <w:jc w:val="left"/>
    </w:pPr>
    <w:rPr>
      <w:b/>
    </w:rPr>
  </w:style>
  <w:style w:type="paragraph" w:customStyle="1" w:styleId="blocktext1">
    <w:name w:val="blocktext1"/>
    <w:basedOn w:val="isonormal"/>
    <w:rsid w:val="00B1253D"/>
    <w:pPr>
      <w:keepLines/>
    </w:pPr>
  </w:style>
  <w:style w:type="paragraph" w:customStyle="1" w:styleId="blockhd2">
    <w:name w:val="blockhd2"/>
    <w:basedOn w:val="isonormal"/>
    <w:next w:val="blocktext2"/>
    <w:rsid w:val="00B1253D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B1253D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B1253D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B1253D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B1253D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B1253D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B1253D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B1253D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B1253D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B1253D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B1253D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B1253D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B1253D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B1253D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B1253D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B1253D"/>
    <w:pPr>
      <w:keepLines/>
      <w:ind w:left="2400"/>
    </w:pPr>
  </w:style>
  <w:style w:type="paragraph" w:customStyle="1" w:styleId="blocktext10">
    <w:name w:val="blocktext10"/>
    <w:basedOn w:val="isonormal"/>
    <w:rsid w:val="00B1253D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B1253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B1253D"/>
  </w:style>
  <w:style w:type="paragraph" w:customStyle="1" w:styleId="centeredtext">
    <w:name w:val="centeredtext"/>
    <w:basedOn w:val="isonormal"/>
    <w:rsid w:val="00B1253D"/>
    <w:pPr>
      <w:jc w:val="center"/>
    </w:pPr>
    <w:rPr>
      <w:b/>
    </w:rPr>
  </w:style>
  <w:style w:type="character" w:customStyle="1" w:styleId="companylink">
    <w:name w:val="companylink"/>
    <w:basedOn w:val="DefaultParagraphFont"/>
    <w:rsid w:val="00EA0169"/>
  </w:style>
  <w:style w:type="paragraph" w:styleId="Footer">
    <w:name w:val="footer"/>
    <w:basedOn w:val="isonormal"/>
    <w:link w:val="FooterChar"/>
    <w:rsid w:val="00B1253D"/>
    <w:pPr>
      <w:spacing w:before="0" w:line="240" w:lineRule="auto"/>
    </w:pPr>
  </w:style>
  <w:style w:type="character" w:customStyle="1" w:styleId="formlink">
    <w:name w:val="formlink"/>
    <w:rsid w:val="00B1253D"/>
    <w:rPr>
      <w:b/>
    </w:rPr>
  </w:style>
  <w:style w:type="paragraph" w:styleId="Header">
    <w:name w:val="header"/>
    <w:basedOn w:val="isonormal"/>
    <w:link w:val="HeaderChar"/>
    <w:rsid w:val="00B1253D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B1253D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B1253D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1253D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B1253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B1253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1253D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1253D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1253D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1253D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1253D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1253D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1253D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1253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1253D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1253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1253D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1253D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1253D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1253D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1253D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B1253D"/>
    <w:rPr>
      <w:b/>
    </w:rPr>
  </w:style>
  <w:style w:type="paragraph" w:customStyle="1" w:styleId="subcap">
    <w:name w:val="subcap"/>
    <w:basedOn w:val="isonormal"/>
    <w:rsid w:val="00B1253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rsid w:val="00EA0169"/>
    <w:pPr>
      <w:spacing w:line="200" w:lineRule="exact"/>
      <w:jc w:val="center"/>
    </w:pPr>
    <w:rPr>
      <w:b/>
    </w:rPr>
  </w:style>
  <w:style w:type="paragraph" w:styleId="TableofFigures">
    <w:name w:val="table of figures"/>
    <w:basedOn w:val="Normal"/>
    <w:next w:val="Normal"/>
    <w:rsid w:val="00B1253D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B1253D"/>
    <w:pPr>
      <w:jc w:val="left"/>
    </w:pPr>
    <w:rPr>
      <w:b/>
    </w:rPr>
  </w:style>
  <w:style w:type="paragraph" w:customStyle="1" w:styleId="tablehead">
    <w:name w:val="tablehead"/>
    <w:basedOn w:val="isonormal"/>
    <w:rsid w:val="00B1253D"/>
    <w:pPr>
      <w:spacing w:before="40" w:after="20"/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B1253D"/>
    <w:pPr>
      <w:spacing w:after="60"/>
      <w:jc w:val="center"/>
    </w:pPr>
    <w:rPr>
      <w:i/>
    </w:rPr>
  </w:style>
  <w:style w:type="paragraph" w:customStyle="1" w:styleId="tabletext">
    <w:name w:val="tabletext"/>
    <w:basedOn w:val="isonormal"/>
    <w:rsid w:val="00EA0169"/>
    <w:pPr>
      <w:spacing w:before="20" w:after="20"/>
      <w:jc w:val="left"/>
    </w:pPr>
  </w:style>
  <w:style w:type="paragraph" w:customStyle="1" w:styleId="tabletext00">
    <w:name w:val="tabletext0/0"/>
    <w:basedOn w:val="isonormal"/>
    <w:rsid w:val="00B1253D"/>
    <w:pPr>
      <w:spacing w:before="0"/>
      <w:jc w:val="left"/>
    </w:pPr>
  </w:style>
  <w:style w:type="paragraph" w:customStyle="1" w:styleId="tabletext01">
    <w:name w:val="tabletext0/1"/>
    <w:basedOn w:val="isonormal"/>
    <w:rsid w:val="00B1253D"/>
    <w:pPr>
      <w:spacing w:before="0" w:after="20"/>
      <w:jc w:val="left"/>
    </w:pPr>
  </w:style>
  <w:style w:type="paragraph" w:customStyle="1" w:styleId="tabletext10">
    <w:name w:val="tabletext1/0"/>
    <w:basedOn w:val="isonormal"/>
    <w:rsid w:val="00B1253D"/>
    <w:pPr>
      <w:spacing w:before="20"/>
      <w:jc w:val="left"/>
    </w:pPr>
  </w:style>
  <w:style w:type="paragraph" w:customStyle="1" w:styleId="tabletext11">
    <w:name w:val="tabletext1/1"/>
    <w:basedOn w:val="isonormal"/>
    <w:rsid w:val="00B1253D"/>
    <w:pPr>
      <w:spacing w:before="20" w:after="20"/>
      <w:jc w:val="left"/>
    </w:pPr>
  </w:style>
  <w:style w:type="paragraph" w:styleId="List">
    <w:name w:val="List"/>
    <w:basedOn w:val="isonormal"/>
    <w:rsid w:val="00EA0169"/>
    <w:pPr>
      <w:ind w:left="360" w:hanging="360"/>
    </w:pPr>
  </w:style>
  <w:style w:type="paragraph" w:customStyle="1" w:styleId="terr2colblock1">
    <w:name w:val="terr2colblock1"/>
    <w:basedOn w:val="isonormal"/>
    <w:rsid w:val="00B1253D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1253D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1253D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1253D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1253D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1253D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B1253D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B1253D"/>
    <w:pPr>
      <w:spacing w:before="50" w:after="50"/>
      <w:jc w:val="center"/>
    </w:pPr>
    <w:rPr>
      <w:b/>
    </w:rPr>
  </w:style>
  <w:style w:type="paragraph" w:customStyle="1" w:styleId="space2">
    <w:name w:val="space2"/>
    <w:basedOn w:val="isonormal"/>
    <w:next w:val="isonormal"/>
    <w:rsid w:val="00B1253D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1253D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1253D"/>
    <w:pPr>
      <w:spacing w:before="0" w:line="160" w:lineRule="exact"/>
    </w:pPr>
  </w:style>
  <w:style w:type="paragraph" w:customStyle="1" w:styleId="terrinitial">
    <w:name w:val="terrinitial"/>
    <w:basedOn w:val="Normal"/>
    <w:rsid w:val="00EA0169"/>
    <w:pPr>
      <w:tabs>
        <w:tab w:val="right" w:pos="4800"/>
      </w:tabs>
      <w:spacing w:before="120" w:after="80"/>
      <w:jc w:val="center"/>
    </w:pPr>
    <w:rPr>
      <w:b/>
    </w:rPr>
  </w:style>
  <w:style w:type="paragraph" w:customStyle="1" w:styleId="EMheading1">
    <w:name w:val="EM heading 1"/>
    <w:basedOn w:val="isonormal"/>
    <w:next w:val="isonormal"/>
    <w:rsid w:val="00B1253D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B1253D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1253D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territorylist">
    <w:name w:val="territorylist"/>
    <w:basedOn w:val="isonormal"/>
    <w:rsid w:val="00EA0169"/>
    <w:pPr>
      <w:spacing w:before="40"/>
      <w:ind w:right="480"/>
      <w:jc w:val="left"/>
    </w:pPr>
  </w:style>
  <w:style w:type="paragraph" w:customStyle="1" w:styleId="territorytext">
    <w:name w:val="territorytext"/>
    <w:basedOn w:val="isonormal"/>
    <w:rsid w:val="00EA0169"/>
    <w:pPr>
      <w:tabs>
        <w:tab w:val="left" w:pos="300"/>
      </w:tabs>
      <w:ind w:left="300" w:right="480" w:hanging="300"/>
    </w:pPr>
  </w:style>
  <w:style w:type="character" w:customStyle="1" w:styleId="SubtitleChar">
    <w:name w:val="Subtitle Char"/>
    <w:link w:val="Subtitle"/>
    <w:rsid w:val="00B1253D"/>
    <w:rPr>
      <w:i/>
      <w:sz w:val="24"/>
    </w:rPr>
  </w:style>
  <w:style w:type="character" w:customStyle="1" w:styleId="tablelink">
    <w:name w:val="tablelink"/>
    <w:rsid w:val="00B1253D"/>
    <w:rPr>
      <w:b/>
    </w:rPr>
  </w:style>
  <w:style w:type="paragraph" w:customStyle="1" w:styleId="subcap2">
    <w:name w:val="subcap2"/>
    <w:basedOn w:val="isonormal"/>
    <w:rsid w:val="00B1253D"/>
    <w:pPr>
      <w:spacing w:before="0" w:line="200" w:lineRule="exact"/>
      <w:jc w:val="left"/>
    </w:pPr>
    <w:rPr>
      <w:b/>
    </w:rPr>
  </w:style>
  <w:style w:type="paragraph" w:customStyle="1" w:styleId="toc4outlinehd3">
    <w:name w:val="toc4outlinehd3"/>
    <w:basedOn w:val="outlinehd3"/>
    <w:next w:val="blocktext4"/>
    <w:rsid w:val="00B1253D"/>
  </w:style>
  <w:style w:type="paragraph" w:styleId="Signature">
    <w:name w:val="Signature"/>
    <w:basedOn w:val="Normal"/>
    <w:link w:val="SignatureChar"/>
    <w:rsid w:val="00B1253D"/>
    <w:pPr>
      <w:ind w:left="4320"/>
    </w:pPr>
  </w:style>
  <w:style w:type="character" w:customStyle="1" w:styleId="SignatureChar">
    <w:name w:val="Signature Char"/>
    <w:link w:val="Signature"/>
    <w:rsid w:val="00B1253D"/>
    <w:rPr>
      <w:sz w:val="24"/>
    </w:rPr>
  </w:style>
  <w:style w:type="character" w:customStyle="1" w:styleId="spotlinksource">
    <w:name w:val="spotlinksource"/>
    <w:rsid w:val="00B1253D"/>
    <w:rPr>
      <w:b/>
    </w:rPr>
  </w:style>
  <w:style w:type="character" w:customStyle="1" w:styleId="spotlinktarget">
    <w:name w:val="spotlinktarget"/>
    <w:rsid w:val="00B1253D"/>
    <w:rPr>
      <w:b/>
    </w:rPr>
  </w:style>
  <w:style w:type="paragraph" w:styleId="TableofAuthorities">
    <w:name w:val="table of authorities"/>
    <w:basedOn w:val="Normal"/>
    <w:next w:val="Normal"/>
    <w:rsid w:val="00B1253D"/>
    <w:pPr>
      <w:tabs>
        <w:tab w:val="right" w:leader="dot" w:pos="10080"/>
      </w:tabs>
      <w:ind w:left="180" w:hanging="180"/>
    </w:pPr>
  </w:style>
  <w:style w:type="character" w:styleId="PageNumber">
    <w:name w:val="page number"/>
    <w:rsid w:val="00B1253D"/>
  </w:style>
  <w:style w:type="paragraph" w:customStyle="1" w:styleId="ctoutlinetxt1">
    <w:name w:val="ctoutlinetxt1"/>
    <w:basedOn w:val="isonormal"/>
    <w:rsid w:val="00B1253D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1253D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1253D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1253D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B1253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B1253D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1253D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1253D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B1253D"/>
    <w:pPr>
      <w:jc w:val="left"/>
    </w:pPr>
  </w:style>
  <w:style w:type="paragraph" w:customStyle="1" w:styleId="tabletext44">
    <w:name w:val="tabletext4/4"/>
    <w:basedOn w:val="isonormal"/>
    <w:rsid w:val="00B1253D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B1253D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B1253D"/>
    <w:rPr>
      <w:sz w:val="22"/>
    </w:rPr>
  </w:style>
  <w:style w:type="character" w:customStyle="1" w:styleId="FooterChar">
    <w:name w:val="Footer Char"/>
    <w:link w:val="Footer"/>
    <w:rsid w:val="00B1253D"/>
    <w:rPr>
      <w:rFonts w:ascii="Arial" w:hAnsi="Arial"/>
      <w:sz w:val="18"/>
    </w:rPr>
  </w:style>
  <w:style w:type="character" w:customStyle="1" w:styleId="HeaderChar">
    <w:name w:val="Header Char"/>
    <w:link w:val="Header"/>
    <w:rsid w:val="00B1253D"/>
    <w:rPr>
      <w:rFonts w:ascii="Arial" w:hAnsi="Arial"/>
      <w:b/>
    </w:rPr>
  </w:style>
  <w:style w:type="character" w:customStyle="1" w:styleId="Heading1Char">
    <w:name w:val="Heading 1 Char"/>
    <w:link w:val="Heading1"/>
    <w:rsid w:val="00B1253D"/>
    <w:rPr>
      <w:b/>
      <w:sz w:val="24"/>
    </w:rPr>
  </w:style>
  <w:style w:type="character" w:customStyle="1" w:styleId="Heading2Char">
    <w:name w:val="Heading 2 Char"/>
    <w:link w:val="Heading2"/>
    <w:rsid w:val="00B1253D"/>
    <w:rPr>
      <w:b/>
      <w:sz w:val="24"/>
    </w:rPr>
  </w:style>
  <w:style w:type="character" w:customStyle="1" w:styleId="Heading3Char">
    <w:name w:val="Heading 3 Char"/>
    <w:link w:val="Heading3"/>
    <w:rsid w:val="00B1253D"/>
    <w:rPr>
      <w:b/>
      <w:sz w:val="24"/>
    </w:rPr>
  </w:style>
  <w:style w:type="character" w:customStyle="1" w:styleId="MacroTextChar">
    <w:name w:val="Macro Text Char"/>
    <w:link w:val="MacroText"/>
    <w:rsid w:val="00B1253D"/>
    <w:rPr>
      <w:rFonts w:ascii="Arial" w:hAnsi="Arial"/>
    </w:rPr>
  </w:style>
  <w:style w:type="paragraph" w:customStyle="1" w:styleId="tabletext1">
    <w:name w:val="tabletext1"/>
    <w:rsid w:val="00B1253D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B1253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B1253D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B1253D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B1253D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1253D"/>
    <w:pPr>
      <w:spacing w:line="240" w:lineRule="auto"/>
      <w:jc w:val="left"/>
    </w:pPr>
    <w:rPr>
      <w:sz w:val="16"/>
    </w:rPr>
  </w:style>
  <w:style w:type="paragraph" w:customStyle="1" w:styleId="NotocBoxrule">
    <w:name w:val="NotocBoxrule"/>
    <w:basedOn w:val="isonormal"/>
    <w:next w:val="blocktext1"/>
    <w:rsid w:val="00B1253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1253D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B1253D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B1253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1253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1253D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1253D"/>
  </w:style>
  <w:style w:type="paragraph" w:customStyle="1" w:styleId="spacesingle">
    <w:name w:val="spacesingle"/>
    <w:basedOn w:val="isonormal"/>
    <w:next w:val="isonormal"/>
    <w:rsid w:val="00B1253D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LI-CA-2020-344 - 004 -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2020-08-03T04:00:00+00:00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LI-CA-2020-344</CircularNumber>
    <Filings xmlns="284cf17f-426a-42b5-8b6d-39684653dd2f" xsi:nil="true"/>
    <KeyMessage xmlns="284cf17f-426a-42b5-8b6d-39684653dd2f">The revised increased limit factors represent a +1.8%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2020-07-02T04:00:00+00:00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Barila, Vincent</AuthorName>
    <CircId xmlns="284cf17f-426a-42b5-8b6d-39684653dd2f">30218</CircId>
    <KeyMessageDoc xmlns="284cf17f-426a-42b5-8b6d-39684653dd2f" xsi:nil="true"/>
    <CircularTitleDoc xmlns="284cf17f-426a-42b5-8b6d-39684653dd2f" xsi:nil="true"/>
    <CircularStatus xmlns="284cf17f-426a-42b5-8b6d-39684653dd2f">PDF</CircularStatus>
    <CircularTitle xmlns="284cf17f-426a-42b5-8b6d-39684653dd2f">MARYLAND REVISION OF COMMERCIAL AUTOMOBILE LIABILITY INCREASED LIMIT FACTORS TO BE IMPLEMENTED; EXHIBITS NEWLY PRESENTED IN EXCEL</CircularTitle>
    <StatisticalService xmlns="284cf17f-426a-42b5-8b6d-39684653dd2f"/>
    <AuthorId xmlns="284cf17f-426a-42b5-8b6d-39684653dd2f">i70498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144FC1-F44B-42FB-A6CD-F31623C12B1D}"/>
</file>

<file path=customXml/itemProps2.xml><?xml version="1.0" encoding="utf-8"?>
<ds:datastoreItem xmlns:ds="http://schemas.openxmlformats.org/officeDocument/2006/customXml" ds:itemID="{21D18362-6403-4DAE-B97E-E54A03DC7271}"/>
</file>

<file path=customXml/itemProps3.xml><?xml version="1.0" encoding="utf-8"?>
<ds:datastoreItem xmlns:ds="http://schemas.openxmlformats.org/officeDocument/2006/customXml" ds:itemID="{DA85D3EE-1281-481F-BDCF-DC7FA1CBD915}"/>
</file>

<file path=customXml/itemProps4.xml><?xml version="1.0" encoding="utf-8"?>
<ds:datastoreItem xmlns:ds="http://schemas.openxmlformats.org/officeDocument/2006/customXml" ds:itemID="{CDAB1BE5-F11B-46D9-8ACB-498232A1C50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277</Words>
  <Characters>1223</Characters>
  <Application>Microsoft Office Word</Application>
  <DocSecurity>0</DocSecurity>
  <Lines>611</Lines>
  <Paragraphs>249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template to create Commercial Lines Rules/Loss Costs Filing Exhibit</vt:lpstr>
    </vt:vector>
  </TitlesOfParts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template to create Commercial Lines Rules/Loss Costs Filing Exhibit</dc:title>
  <dc:subject/>
  <dc:creator/>
  <cp:keywords/>
  <cp:lastModifiedBy/>
  <cp:revision>1</cp:revision>
  <dcterms:created xsi:type="dcterms:W3CDTF">2020-06-29T20:24:00Z</dcterms:created>
  <dcterms:modified xsi:type="dcterms:W3CDTF">2020-06-29T20:27:00Z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217157249</vt:i4>
  </property>
  <property fmtid="{D5CDD505-2E9C-101B-9397-08002B2CF9AE}" pid="3" name="_NewReviewCycle">
    <vt:lpwstr/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isontdom1\i70919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3658600.00000000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22;#MD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