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537" w:rsidRDefault="00EB1EEE" w:rsidP="00B87537">
      <w:pPr>
        <w:tabs>
          <w:tab w:val="left" w:pos="1440"/>
          <w:tab w:val="left" w:pos="8040"/>
        </w:tabs>
        <w:jc w:val="center"/>
      </w:pPr>
      <w:r>
        <w:t>MAINE</w:t>
      </w:r>
    </w:p>
    <w:p w:rsidR="00B87537" w:rsidRDefault="00B87537" w:rsidP="00B87537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:rsidR="00B87537" w:rsidRDefault="00B87537" w:rsidP="00B87537">
      <w:pPr>
        <w:tabs>
          <w:tab w:val="left" w:pos="1440"/>
          <w:tab w:val="left" w:pos="8040"/>
        </w:tabs>
      </w:pPr>
    </w:p>
    <w:p w:rsidR="00B87537" w:rsidRDefault="00B87537" w:rsidP="00B87537">
      <w:pPr>
        <w:tabs>
          <w:tab w:val="left" w:pos="1440"/>
          <w:tab w:val="left" w:pos="8040"/>
        </w:tabs>
      </w:pPr>
    </w:p>
    <w:p w:rsidR="00B87537" w:rsidRPr="00C869E6" w:rsidRDefault="00B87537" w:rsidP="00B87537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:rsidR="00B87537" w:rsidRDefault="00B87537" w:rsidP="00B87537">
      <w:pPr>
        <w:tabs>
          <w:tab w:val="left" w:pos="1440"/>
          <w:tab w:val="left" w:pos="8040"/>
          <w:tab w:val="left" w:pos="8640"/>
        </w:tabs>
        <w:ind w:left="1440"/>
      </w:pPr>
    </w:p>
    <w:p w:rsidR="00B87537" w:rsidRDefault="00B87537" w:rsidP="00B87537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:rsidR="00B87537" w:rsidRDefault="00B87537" w:rsidP="00B87537">
      <w:pPr>
        <w:tabs>
          <w:tab w:val="left" w:pos="1440"/>
          <w:tab w:val="left" w:pos="8040"/>
          <w:tab w:val="left" w:pos="8640"/>
        </w:tabs>
        <w:ind w:left="1440"/>
      </w:pPr>
    </w:p>
    <w:p w:rsidR="00B87537" w:rsidRDefault="00B87537" w:rsidP="00B87537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:rsidR="00B87537" w:rsidRDefault="00B87537" w:rsidP="00B87537">
      <w:pPr>
        <w:tabs>
          <w:tab w:val="left" w:pos="1440"/>
          <w:tab w:val="left" w:pos="8040"/>
          <w:tab w:val="left" w:pos="8640"/>
        </w:tabs>
        <w:ind w:left="1440"/>
      </w:pPr>
    </w:p>
    <w:p w:rsidR="00B87537" w:rsidRDefault="00B87537" w:rsidP="00B87537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:rsidR="00B87537" w:rsidRDefault="00B87537">
      <w:pPr>
        <w:sectPr w:rsidR="00B87537" w:rsidSect="00B875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  <w:bookmarkStart w:id="0" w:name="_GoBack"/>
      <w:bookmarkEnd w:id="0"/>
    </w:p>
    <w:p w:rsidR="00B87537" w:rsidRPr="00B87537" w:rsidRDefault="00B87537" w:rsidP="00B8753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B87537">
        <w:rPr>
          <w:rFonts w:ascii="Arial" w:hAnsi="Arial"/>
          <w:b/>
          <w:sz w:val="18"/>
        </w:rPr>
        <w:lastRenderedPageBreak/>
        <w:t>70.  CAUSES OF LOSS – BASIC FORM</w:t>
      </w:r>
    </w:p>
    <w:p w:rsidR="00B87537" w:rsidRPr="00B87537" w:rsidRDefault="00B87537" w:rsidP="00B87537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B87537">
        <w:rPr>
          <w:rFonts w:ascii="Arial" w:hAnsi="Arial"/>
          <w:b/>
          <w:sz w:val="18"/>
        </w:rPr>
        <w:tab/>
        <w:t>E.</w:t>
      </w:r>
      <w:r w:rsidRPr="00B87537">
        <w:rPr>
          <w:rFonts w:ascii="Arial" w:hAnsi="Arial"/>
          <w:b/>
          <w:sz w:val="18"/>
        </w:rPr>
        <w:tab/>
        <w:t>Rating Procedures</w:t>
      </w:r>
    </w:p>
    <w:p w:rsidR="00B87537" w:rsidRPr="00B87537" w:rsidRDefault="00B87537" w:rsidP="00B87537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B87537">
        <w:rPr>
          <w:rFonts w:ascii="Arial" w:hAnsi="Arial"/>
          <w:b/>
          <w:sz w:val="18"/>
        </w:rPr>
        <w:tab/>
        <w:t>2.</w:t>
      </w:r>
      <w:r w:rsidRPr="00B87537">
        <w:rPr>
          <w:rFonts w:ascii="Arial" w:hAnsi="Arial"/>
          <w:b/>
          <w:sz w:val="18"/>
        </w:rPr>
        <w:tab/>
        <w:t>Property Damage – Group II Causes Of Loss</w:t>
      </w:r>
    </w:p>
    <w:p w:rsidR="00B87537" w:rsidRPr="00B87537" w:rsidRDefault="00B87537" w:rsidP="00B87537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B87537">
        <w:rPr>
          <w:rFonts w:ascii="Arial" w:hAnsi="Arial"/>
          <w:b/>
          <w:sz w:val="18"/>
        </w:rPr>
        <w:tab/>
        <w:t>e.</w:t>
      </w:r>
      <w:r w:rsidRPr="00B87537">
        <w:rPr>
          <w:rFonts w:ascii="Arial" w:hAnsi="Arial"/>
          <w:b/>
          <w:sz w:val="18"/>
        </w:rPr>
        <w:tab/>
        <w:t>Loss Costs</w:t>
      </w:r>
    </w:p>
    <w:p w:rsidR="00B87537" w:rsidRPr="00B87537" w:rsidRDefault="00B87537" w:rsidP="00B8753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</w:r>
      <w:r w:rsidRPr="00B87537">
        <w:rPr>
          <w:rFonts w:ascii="Arial" w:hAnsi="Arial"/>
          <w:b/>
          <w:sz w:val="18"/>
        </w:rPr>
        <w:t>(1)</w:t>
      </w:r>
      <w:r w:rsidRPr="00B87537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B87537">
        <w:rPr>
          <w:rFonts w:ascii="Arial" w:hAnsi="Arial"/>
          <w:b/>
          <w:sz w:val="18"/>
        </w:rPr>
        <w:t>70.E.2.a.</w:t>
      </w:r>
    </w:p>
    <w:p w:rsidR="00B87537" w:rsidRPr="00B87537" w:rsidRDefault="00B87537" w:rsidP="00B87537">
      <w:pPr>
        <w:keepLines/>
        <w:tabs>
          <w:tab w:val="left" w:pos="117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</w:r>
      <w:r w:rsidRPr="00B87537">
        <w:rPr>
          <w:rFonts w:ascii="Arial" w:hAnsi="Arial"/>
          <w:b/>
          <w:sz w:val="18"/>
        </w:rPr>
        <w:t>(2)</w:t>
      </w:r>
      <w:r w:rsidRPr="00B87537">
        <w:rPr>
          <w:rFonts w:ascii="Arial" w:hAnsi="Arial"/>
          <w:sz w:val="18"/>
        </w:rPr>
        <w:tab/>
        <w:t>Determine the territory in which the property is located. Refer to the Territory Section.</w:t>
      </w:r>
    </w:p>
    <w:p w:rsidR="00B87537" w:rsidRPr="00B87537" w:rsidRDefault="00B87537" w:rsidP="00B8753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</w:r>
      <w:r w:rsidRPr="00B87537">
        <w:rPr>
          <w:rFonts w:ascii="Arial" w:hAnsi="Arial"/>
          <w:b/>
          <w:sz w:val="18"/>
        </w:rPr>
        <w:t>(3)</w:t>
      </w:r>
      <w:r w:rsidRPr="00B87537">
        <w:rPr>
          <w:rFonts w:ascii="Arial" w:hAnsi="Arial"/>
          <w:b/>
          <w:sz w:val="18"/>
        </w:rPr>
        <w:tab/>
      </w:r>
      <w:r w:rsidRPr="00B87537">
        <w:rPr>
          <w:rFonts w:ascii="Arial" w:hAnsi="Arial"/>
          <w:sz w:val="18"/>
        </w:rPr>
        <w:t xml:space="preserve">For Symbols </w:t>
      </w:r>
      <w:r w:rsidRPr="00B87537">
        <w:rPr>
          <w:rFonts w:ascii="Arial" w:hAnsi="Arial"/>
          <w:b/>
          <w:sz w:val="18"/>
        </w:rPr>
        <w:t>AA, A, AB</w:t>
      </w:r>
      <w:r w:rsidRPr="00B87537">
        <w:rPr>
          <w:rFonts w:ascii="Arial" w:hAnsi="Arial"/>
          <w:sz w:val="18"/>
        </w:rPr>
        <w:t xml:space="preserve"> and </w:t>
      </w:r>
      <w:r w:rsidRPr="00B87537">
        <w:rPr>
          <w:rFonts w:ascii="Arial" w:hAnsi="Arial"/>
          <w:b/>
          <w:sz w:val="18"/>
        </w:rPr>
        <w:t>B</w:t>
      </w:r>
      <w:r w:rsidRPr="00B87537">
        <w:rPr>
          <w:rFonts w:ascii="Arial" w:hAnsi="Arial"/>
          <w:sz w:val="18"/>
        </w:rPr>
        <w:t xml:space="preserve"> use the applicable rate.</w:t>
      </w:r>
    </w:p>
    <w:p w:rsidR="00B87537" w:rsidRPr="00B87537" w:rsidRDefault="00B87537" w:rsidP="00B8753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</w:r>
      <w:r w:rsidRPr="00B87537">
        <w:rPr>
          <w:rFonts w:ascii="Arial" w:hAnsi="Arial"/>
          <w:b/>
          <w:sz w:val="18"/>
        </w:rPr>
        <w:t>(4)</w:t>
      </w:r>
      <w:r w:rsidRPr="00B87537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B87537">
        <w:rPr>
          <w:rFonts w:ascii="Arial" w:hAnsi="Arial"/>
          <w:b/>
          <w:sz w:val="18"/>
        </w:rPr>
        <w:t>70.E.2.a.</w:t>
      </w:r>
    </w:p>
    <w:p w:rsidR="00B87537" w:rsidRPr="00B87537" w:rsidRDefault="00B87537" w:rsidP="00B8753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80"/>
        <w:gridCol w:w="900"/>
        <w:gridCol w:w="900"/>
        <w:gridCol w:w="900"/>
        <w:gridCol w:w="900"/>
      </w:tblGrid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180" w:type="dxa"/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00" w:type="dxa"/>
            <w:gridSpan w:val="4"/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180" w:type="dxa"/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Territory I</w:t>
            </w:r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Building </w:t>
            </w: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.014</w:t>
            </w:r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.015</w:t>
            </w: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" w:author="Author" w:date="2020-05-14T10:21:00Z">
              <w:r w:rsidRPr="00B87537">
                <w:rPr>
                  <w:rFonts w:ascii="Arial" w:hAnsi="Arial"/>
                  <w:sz w:val="18"/>
                </w:rPr>
                <w:t>.019</w:t>
              </w:r>
            </w:ins>
            <w:del w:id="2" w:author="Author" w:date="2020-05-14T10:21:00Z">
              <w:r w:rsidRPr="00B87537" w:rsidDel="00AD2029">
                <w:rPr>
                  <w:rFonts w:ascii="Arial" w:hAnsi="Arial"/>
                  <w:sz w:val="18"/>
                </w:rPr>
                <w:delText>.020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" w:author="Author" w:date="2020-05-14T10:22:00Z">
              <w:r w:rsidRPr="00B87537">
                <w:rPr>
                  <w:rFonts w:ascii="Arial" w:hAnsi="Arial"/>
                  <w:sz w:val="18"/>
                </w:rPr>
                <w:t>.028</w:t>
              </w:r>
            </w:ins>
            <w:del w:id="4" w:author="Author" w:date="2020-05-14T10:22:00Z">
              <w:r w:rsidRPr="00B87537" w:rsidDel="00AD2029">
                <w:rPr>
                  <w:rFonts w:ascii="Arial" w:hAnsi="Arial"/>
                  <w:sz w:val="18"/>
                </w:rPr>
                <w:delText>.029</w:delText>
              </w:r>
            </w:del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5" w:author="Author" w:date="2020-05-14T10:21:00Z">
              <w:r w:rsidRPr="00B87537">
                <w:rPr>
                  <w:rFonts w:ascii="Arial" w:hAnsi="Arial"/>
                  <w:sz w:val="18"/>
                </w:rPr>
                <w:t>.018</w:t>
              </w:r>
            </w:ins>
            <w:del w:id="6" w:author="Author" w:date="2020-05-14T10:21:00Z">
              <w:r w:rsidRPr="00B87537" w:rsidDel="00AD2029">
                <w:rPr>
                  <w:rFonts w:ascii="Arial" w:hAnsi="Arial"/>
                  <w:sz w:val="18"/>
                </w:rPr>
                <w:delText>.019</w:delText>
              </w:r>
            </w:del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7" w:author="Author" w:date="2020-05-21T15:28:00Z">
              <w:r w:rsidRPr="00B87537">
                <w:rPr>
                  <w:rFonts w:ascii="Arial" w:hAnsi="Arial"/>
                  <w:sz w:val="18"/>
                </w:rPr>
                <w:t>.</w:t>
              </w:r>
            </w:ins>
            <w:ins w:id="8" w:author="Author" w:date="2020-05-14T10:20:00Z">
              <w:r w:rsidRPr="00B87537">
                <w:rPr>
                  <w:rFonts w:ascii="Arial" w:hAnsi="Arial"/>
                  <w:sz w:val="18"/>
                </w:rPr>
                <w:t>020</w:t>
              </w:r>
            </w:ins>
            <w:del w:id="9" w:author="Author" w:date="2020-05-14T10:19:00Z">
              <w:r w:rsidRPr="00B87537" w:rsidDel="00AD2029">
                <w:rPr>
                  <w:rFonts w:ascii="Arial" w:hAnsi="Arial"/>
                  <w:sz w:val="18"/>
                </w:rPr>
                <w:delText>.021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0-05-14T10:21:00Z">
              <w:r w:rsidRPr="00B87537">
                <w:rPr>
                  <w:rFonts w:ascii="Arial" w:hAnsi="Arial"/>
                  <w:sz w:val="18"/>
                </w:rPr>
                <w:t>.022</w:t>
              </w:r>
            </w:ins>
            <w:del w:id="11" w:author="Author" w:date="2020-05-14T10:21:00Z">
              <w:r w:rsidRPr="00B87537" w:rsidDel="00AD2029">
                <w:rPr>
                  <w:rFonts w:ascii="Arial" w:hAnsi="Arial"/>
                  <w:sz w:val="18"/>
                </w:rPr>
                <w:delText>.023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0-05-14T10:22:00Z">
              <w:r w:rsidRPr="00B87537">
                <w:rPr>
                  <w:rFonts w:ascii="Arial" w:hAnsi="Arial"/>
                  <w:sz w:val="18"/>
                </w:rPr>
                <w:t>.033</w:t>
              </w:r>
            </w:ins>
            <w:del w:id="13" w:author="Author" w:date="2020-05-14T10:22:00Z">
              <w:r w:rsidRPr="00B87537" w:rsidDel="00AD2029">
                <w:rPr>
                  <w:rFonts w:ascii="Arial" w:hAnsi="Arial"/>
                  <w:sz w:val="18"/>
                </w:rPr>
                <w:delText>.034</w:delText>
              </w:r>
            </w:del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Territory II</w:t>
            </w:r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Building </w:t>
            </w: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.022</w:t>
            </w:r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.026</w:t>
            </w:r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0-05-14T10:24:00Z">
              <w:r w:rsidRPr="00B87537">
                <w:rPr>
                  <w:rFonts w:ascii="Arial" w:hAnsi="Arial"/>
                  <w:sz w:val="18"/>
                </w:rPr>
                <w:t>.031</w:t>
              </w:r>
            </w:ins>
            <w:del w:id="15" w:author="Author" w:date="2020-05-14T10:24:00Z">
              <w:r w:rsidRPr="00B87537" w:rsidDel="00AD2029">
                <w:rPr>
                  <w:rFonts w:ascii="Arial" w:hAnsi="Arial"/>
                  <w:sz w:val="18"/>
                </w:rPr>
                <w:delText>.033</w:delText>
              </w:r>
            </w:del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6" w:author="Author" w:date="2020-05-14T10:25:00Z">
              <w:r w:rsidRPr="00B87537">
                <w:rPr>
                  <w:rFonts w:ascii="Arial" w:hAnsi="Arial"/>
                  <w:sz w:val="18"/>
                </w:rPr>
                <w:t>.052</w:t>
              </w:r>
            </w:ins>
            <w:del w:id="17" w:author="Author" w:date="2020-05-14T10:25:00Z">
              <w:r w:rsidRPr="00B87537" w:rsidDel="00AD2029">
                <w:rPr>
                  <w:rFonts w:ascii="Arial" w:hAnsi="Arial"/>
                  <w:sz w:val="18"/>
                </w:rPr>
                <w:delText>.053</w:delText>
              </w:r>
            </w:del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8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8" w:author="Author" w:date="2020-05-14T10:24:00Z">
              <w:r w:rsidRPr="00B87537">
                <w:rPr>
                  <w:rFonts w:ascii="Arial" w:hAnsi="Arial"/>
                  <w:sz w:val="18"/>
                </w:rPr>
                <w:t>.024</w:t>
              </w:r>
            </w:ins>
            <w:del w:id="19" w:author="Author" w:date="2020-05-14T10:24:00Z">
              <w:r w:rsidRPr="00B87537" w:rsidDel="00AD2029">
                <w:rPr>
                  <w:rFonts w:ascii="Arial" w:hAnsi="Arial"/>
                  <w:sz w:val="18"/>
                </w:rPr>
                <w:delText>.025</w:delText>
              </w:r>
            </w:del>
          </w:p>
        </w:tc>
        <w:tc>
          <w:tcPr>
            <w:tcW w:w="900" w:type="dxa"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0" w:author="Author" w:date="2020-05-14T10:23:00Z">
              <w:r w:rsidRPr="00B87537">
                <w:rPr>
                  <w:rFonts w:ascii="Arial" w:hAnsi="Arial"/>
                  <w:sz w:val="18"/>
                </w:rPr>
                <w:t>.026</w:t>
              </w:r>
            </w:ins>
            <w:del w:id="21" w:author="Author" w:date="2020-05-14T10:23:00Z">
              <w:r w:rsidRPr="00B87537" w:rsidDel="00AD2029">
                <w:rPr>
                  <w:rFonts w:ascii="Arial" w:hAnsi="Arial"/>
                  <w:sz w:val="18"/>
                </w:rPr>
                <w:delText>.027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2" w:author="Author" w:date="2020-05-14T10:24:00Z">
              <w:r w:rsidRPr="00B87537">
                <w:rPr>
                  <w:rFonts w:ascii="Arial" w:hAnsi="Arial"/>
                  <w:sz w:val="18"/>
                </w:rPr>
                <w:t>.030</w:t>
              </w:r>
            </w:ins>
            <w:del w:id="23" w:author="Author" w:date="2020-05-14T10:24:00Z">
              <w:r w:rsidRPr="00B87537" w:rsidDel="00AD2029">
                <w:rPr>
                  <w:rFonts w:ascii="Arial" w:hAnsi="Arial"/>
                  <w:sz w:val="18"/>
                </w:rPr>
                <w:delText>.031</w:delText>
              </w:r>
            </w:del>
          </w:p>
        </w:tc>
        <w:tc>
          <w:tcPr>
            <w:tcW w:w="900" w:type="dxa"/>
            <w:tcBorders>
              <w:left w:val="nil"/>
            </w:tcBorders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24" w:author="Author" w:date="2020-05-14T10:25:00Z">
              <w:r w:rsidRPr="00B87537">
                <w:rPr>
                  <w:rFonts w:ascii="Arial" w:hAnsi="Arial"/>
                  <w:sz w:val="18"/>
                </w:rPr>
                <w:t>.052</w:t>
              </w:r>
            </w:ins>
            <w:del w:id="25" w:author="Author" w:date="2020-05-14T10:25:00Z">
              <w:r w:rsidRPr="00B87537" w:rsidDel="00AD2029">
                <w:rPr>
                  <w:rFonts w:ascii="Arial" w:hAnsi="Arial"/>
                  <w:sz w:val="18"/>
                </w:rPr>
                <w:delText>.053</w:delText>
              </w:r>
            </w:del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Default="00B87537">
      <w:pPr>
        <w:sectPr w:rsidR="00B87537" w:rsidSect="00B87537">
          <w:pgSz w:w="12240" w:h="15840"/>
          <w:pgMar w:top="1735" w:right="960" w:bottom="1560" w:left="1200" w:header="504" w:footer="504" w:gutter="0"/>
          <w:cols w:space="480"/>
          <w:noEndnote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B87537">
        <w:rPr>
          <w:rFonts w:ascii="Arial" w:hAnsi="Arial"/>
          <w:b/>
          <w:sz w:val="18"/>
        </w:rPr>
        <w:t>72.  CAUSES OF LOSS – SPECIAL FORM</w:t>
      </w:r>
    </w:p>
    <w:p w:rsidR="00B87537" w:rsidRPr="00B87537" w:rsidRDefault="00B87537" w:rsidP="00B87537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ab/>
        <w:t>E.2.</w:t>
      </w:r>
      <w:r w:rsidRPr="00B87537">
        <w:rPr>
          <w:rFonts w:ascii="Arial" w:hAnsi="Arial"/>
          <w:b/>
          <w:sz w:val="18"/>
        </w:rPr>
        <w:tab/>
      </w:r>
      <w:r w:rsidRPr="00B87537">
        <w:rPr>
          <w:rFonts w:ascii="Arial" w:hAnsi="Arial"/>
          <w:sz w:val="18"/>
        </w:rPr>
        <w:t>Rating Procedure – Property Damage – Other than Builders' Risk</w:t>
      </w:r>
    </w:p>
    <w:p w:rsidR="00B87537" w:rsidRPr="00B87537" w:rsidRDefault="00B87537" w:rsidP="00B8753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ab/>
        <w:t>b.(1)</w:t>
      </w:r>
      <w:r w:rsidRPr="00B87537">
        <w:rPr>
          <w:rFonts w:ascii="Arial" w:hAnsi="Arial"/>
          <w:sz w:val="18"/>
        </w:rPr>
        <w:tab/>
        <w:t xml:space="preserve">Building Coverage – Loss Cost: </w:t>
      </w:r>
      <w:ins w:id="26" w:author="Author" w:date="2020-05-14T10:46:00Z">
        <w:r w:rsidRPr="00B87537">
          <w:rPr>
            <w:rFonts w:ascii="Arial" w:hAnsi="Arial"/>
            <w:sz w:val="18"/>
          </w:rPr>
          <w:t>.054</w:t>
        </w:r>
      </w:ins>
      <w:del w:id="27" w:author="Author" w:date="2020-05-14T10:46:00Z">
        <w:r w:rsidRPr="00B87537" w:rsidDel="00E02A30">
          <w:rPr>
            <w:rFonts w:ascii="Arial" w:hAnsi="Arial"/>
            <w:sz w:val="18"/>
          </w:rPr>
          <w:delText>.055</w:delText>
        </w:r>
      </w:del>
    </w:p>
    <w:p w:rsidR="00B87537" w:rsidRPr="00B87537" w:rsidRDefault="00B87537" w:rsidP="00B8753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</w:r>
      <w:r w:rsidRPr="00B87537">
        <w:rPr>
          <w:rFonts w:ascii="Arial" w:hAnsi="Arial"/>
          <w:b/>
          <w:sz w:val="18"/>
        </w:rPr>
        <w:t>c.(2)</w:t>
      </w:r>
      <w:r w:rsidRPr="00B87537">
        <w:rPr>
          <w:rFonts w:ascii="Arial" w:hAnsi="Arial"/>
          <w:sz w:val="18"/>
        </w:rPr>
        <w:tab/>
        <w:t>Personal Property Coverage – Loss Costs</w:t>
      </w:r>
    </w:p>
    <w:p w:rsidR="00B87537" w:rsidRPr="00B87537" w:rsidRDefault="00B87537" w:rsidP="00B8753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7537">
              <w:rPr>
                <w:rFonts w:ascii="Arial" w:hAnsi="Arial" w:cs="Arial"/>
                <w:b/>
                <w:sz w:val="18"/>
                <w:szCs w:val="18"/>
              </w:rPr>
              <w:t>Loss Cost</w:t>
            </w: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8" w:author="Author" w:date="2020-05-14T10:46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.154</w:t>
              </w:r>
            </w:ins>
            <w:del w:id="29" w:author="Author" w:date="2020-05-14T10:46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.160</w:delText>
              </w:r>
            </w:del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0" w:author="Author" w:date="2020-05-14T10:49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.153</w:t>
              </w:r>
            </w:ins>
            <w:del w:id="31" w:author="Author" w:date="2020-05-14T10:49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.157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2" w:author="Author" w:date="2020-05-14T10:49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.167</w:t>
              </w:r>
            </w:ins>
            <w:del w:id="33" w:author="Author" w:date="2020-05-14T10:49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.172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4" w:author="Author" w:date="2020-05-14T10:49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.154</w:t>
              </w:r>
            </w:ins>
            <w:del w:id="35" w:author="Author" w:date="2020-05-14T10:49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.157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6" w:author="Author" w:date="2020-05-14T10:49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.099</w:t>
              </w:r>
            </w:ins>
            <w:del w:id="37" w:author="Author" w:date="2020-05-14T10:49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.102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8" w:author="Author" w:date="2020-05-14T10:50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.085</w:t>
              </w:r>
            </w:ins>
            <w:del w:id="39" w:author="Author" w:date="2020-05-14T10:50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.087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0" w:author="Author" w:date="2020-05-14T10:50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.077</w:t>
              </w:r>
            </w:ins>
            <w:del w:id="41" w:author="Author" w:date="2020-05-14T10:50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.081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2" w:author="Author" w:date="2020-05-14T10:51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.048</w:t>
              </w:r>
            </w:ins>
            <w:del w:id="43" w:author="Author" w:date="2020-05-14T10:51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.050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4" w:author="Author" w:date="2020-05-14T10:51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.119</w:t>
              </w:r>
            </w:ins>
            <w:del w:id="45" w:author="Author" w:date="2020-05-14T10:51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.123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6" w:author="Author" w:date="2020-05-14T10:51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.105</w:t>
              </w:r>
            </w:ins>
            <w:del w:id="47" w:author="Author" w:date="2020-05-14T10:51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.108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8" w:author="Author" w:date="2020-05-14T10:52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.121</w:t>
              </w:r>
            </w:ins>
            <w:del w:id="49" w:author="Author" w:date="2020-05-14T10:52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.125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50" w:author="Author" w:date="2020-05-14T10:52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.087</w:t>
              </w:r>
            </w:ins>
            <w:del w:id="51" w:author="Author" w:date="2020-05-14T10:52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.090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87537" w:rsidRPr="00B87537" w:rsidRDefault="00B87537" w:rsidP="00B87537">
            <w:pPr>
              <w:spacing w:after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52" w:author="Author" w:date="2020-05-14T10:52:00Z">
              <w:r w:rsidRPr="00B87537">
                <w:rPr>
                  <w:rFonts w:ascii="Arial" w:hAnsi="Arial" w:cs="Arial"/>
                  <w:color w:val="000000"/>
                  <w:sz w:val="18"/>
                  <w:szCs w:val="18"/>
                </w:rPr>
                <w:t>.178</w:t>
              </w:r>
            </w:ins>
            <w:del w:id="53" w:author="Author" w:date="2020-05-14T10:52:00Z">
              <w:r w:rsidRPr="00B87537" w:rsidDel="00E02A30">
                <w:rPr>
                  <w:rFonts w:ascii="Arial" w:hAnsi="Arial" w:cs="Arial"/>
                  <w:color w:val="000000"/>
                  <w:sz w:val="18"/>
                  <w:szCs w:val="18"/>
                </w:rPr>
                <w:delText>.184</w:delText>
              </w:r>
            </w:del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87537" w:rsidRPr="00B87537" w:rsidRDefault="00B87537" w:rsidP="00B8753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  <w:hideMark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7537" w:rsidRPr="00B87537" w:rsidRDefault="00B87537" w:rsidP="00B87537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B87537" w:rsidRPr="00B87537" w:rsidTr="00B87537">
        <w:trPr>
          <w:cantSplit/>
          <w:trHeight w:val="190"/>
        </w:trPr>
        <w:tc>
          <w:tcPr>
            <w:tcW w:w="200" w:type="dxa"/>
          </w:tcPr>
          <w:p w:rsidR="00B87537" w:rsidRPr="00B87537" w:rsidRDefault="00B87537" w:rsidP="00B8753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87537" w:rsidRPr="00B87537" w:rsidRDefault="00B87537" w:rsidP="00B87537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B87537">
                  <w:rPr>
                    <w:rFonts w:ascii="Arial" w:hAnsi="Arial"/>
                    <w:sz w:val="18"/>
                  </w:rPr>
                  <w:t>Entire</w:t>
                </w:r>
              </w:smartTag>
              <w:r w:rsidRPr="00B87537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smartTag w:uri="urn:schemas-microsoft-com:office:smarttags" w:element="State">
                  <w:r w:rsidRPr="00B87537">
                    <w:rPr>
                      <w:rFonts w:ascii="Arial" w:hAnsi="Arial"/>
                      <w:sz w:val="18"/>
                    </w:rPr>
                    <w:t>State</w:t>
                  </w:r>
                </w:smartTag>
              </w:smartTag>
            </w:smartTag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87537" w:rsidRPr="00B87537" w:rsidRDefault="00B87537" w:rsidP="00B87537">
            <w:pPr>
              <w:tabs>
                <w:tab w:val="decimal" w:pos="280"/>
              </w:tabs>
              <w:spacing w:after="20" w:line="190" w:lineRule="exact"/>
              <w:jc w:val="righ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7537" w:rsidRPr="00B87537" w:rsidRDefault="00B87537" w:rsidP="00B87537">
            <w:pPr>
              <w:tabs>
                <w:tab w:val="decimal" w:pos="280"/>
              </w:tabs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Default="00B87537">
      <w:pPr>
        <w:sectPr w:rsidR="00B87537" w:rsidSect="00B87537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>85.  BASIC GROUP I CLASS LOSS COSTS</w:t>
      </w:r>
      <w:r w:rsidRPr="00B87537">
        <w:rPr>
          <w:rFonts w:ascii="Arial" w:hAnsi="Arial"/>
          <w:sz w:val="18"/>
        </w:rPr>
        <w:t xml:space="preserve"> </w:t>
      </w:r>
    </w:p>
    <w:p w:rsidR="00B87537" w:rsidRPr="00B87537" w:rsidRDefault="00B87537" w:rsidP="00B875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  <w:t>All rates are subject to protection class and territorial multipliers.</w:t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br w:type="column"/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87537" w:rsidRPr="00B87537" w:rsidTr="00B87537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</w:r>
            <w:r w:rsidRPr="00B875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Frame</w:t>
            </w:r>
            <w:r w:rsidRPr="00B875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Joisted Masonry</w:t>
            </w:r>
            <w:r w:rsidRPr="00B875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Non</w:t>
            </w:r>
            <w:r w:rsidRPr="00B875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875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Mas. Non-Comb.</w:t>
            </w:r>
            <w:r w:rsidRPr="00B875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Mod. F.R. (5) </w:t>
            </w:r>
            <w:r w:rsidRPr="00B87537">
              <w:rPr>
                <w:rFonts w:ascii="Arial" w:hAnsi="Arial"/>
                <w:b/>
                <w:sz w:val="18"/>
              </w:rPr>
              <w:br/>
              <w:t>Or</w:t>
            </w:r>
            <w:r w:rsidRPr="00B875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0.244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0.321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0.244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0.321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>85.  BASIC GROUP I CLASS LOSS COSTS</w:t>
      </w:r>
      <w:r w:rsidRPr="00B87537">
        <w:rPr>
          <w:rFonts w:ascii="Arial" w:hAnsi="Arial"/>
          <w:sz w:val="18"/>
        </w:rPr>
        <w:t xml:space="preserve"> (Cont'd)</w:t>
      </w:r>
    </w:p>
    <w:p w:rsidR="00B87537" w:rsidRPr="00B87537" w:rsidRDefault="00B87537" w:rsidP="00B875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  <w:t>All rates are subject to protection class and territorial multipliers.</w:t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br w:type="column"/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87537" w:rsidRPr="00B87537" w:rsidTr="00B87537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</w:r>
            <w:r w:rsidRPr="00B875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Frame</w:t>
            </w:r>
            <w:r w:rsidRPr="00B875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Joisted Masonry</w:t>
            </w:r>
            <w:r w:rsidRPr="00B875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Non</w:t>
            </w:r>
            <w:r w:rsidRPr="00B875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875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Mas. Non-Comb.</w:t>
            </w:r>
            <w:r w:rsidRPr="00B875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Mod. F.R. (5) </w:t>
            </w:r>
            <w:r w:rsidRPr="00B87537">
              <w:rPr>
                <w:rFonts w:ascii="Arial" w:hAnsi="Arial"/>
                <w:b/>
                <w:sz w:val="18"/>
              </w:rPr>
              <w:br/>
              <w:t>Or</w:t>
            </w:r>
            <w:r w:rsidRPr="00B875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0.244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0.321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0.373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0.927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0.835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0.790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0.697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0.648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0.763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0.373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0.927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0.835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0.790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0.697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0.648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0.763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0.373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0.927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0.835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0.790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0.697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0.648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0.763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>85.  BASIC GROUP I CLASS LOSS COSTS</w:t>
      </w:r>
      <w:r w:rsidRPr="00B87537">
        <w:rPr>
          <w:rFonts w:ascii="Arial" w:hAnsi="Arial"/>
          <w:sz w:val="18"/>
        </w:rPr>
        <w:t xml:space="preserve"> (Cont'd)</w:t>
      </w:r>
    </w:p>
    <w:p w:rsidR="00B87537" w:rsidRPr="00B87537" w:rsidRDefault="00B87537" w:rsidP="00B875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  <w:t>All rates are subject to protection class and territorial multipliers.</w:t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br w:type="column"/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87537" w:rsidRPr="00B87537" w:rsidTr="00B87537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</w:r>
            <w:r w:rsidRPr="00B875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Frame</w:t>
            </w:r>
            <w:r w:rsidRPr="00B875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Joisted Masonry</w:t>
            </w:r>
            <w:r w:rsidRPr="00B875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Non</w:t>
            </w:r>
            <w:r w:rsidRPr="00B875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875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Mas. Non-Comb.</w:t>
            </w:r>
            <w:r w:rsidRPr="00B875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Mod. F.R. (5) </w:t>
            </w:r>
            <w:r w:rsidRPr="00B87537">
              <w:rPr>
                <w:rFonts w:ascii="Arial" w:hAnsi="Arial"/>
                <w:b/>
                <w:sz w:val="18"/>
              </w:rPr>
              <w:br/>
              <w:t>Or</w:t>
            </w:r>
            <w:r w:rsidRPr="00B875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0.329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0.329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0.329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>85.  BASIC GROUP I CLASS LOSS COSTS</w:t>
      </w:r>
      <w:r w:rsidRPr="00B87537">
        <w:rPr>
          <w:rFonts w:ascii="Arial" w:hAnsi="Arial"/>
          <w:sz w:val="18"/>
        </w:rPr>
        <w:t xml:space="preserve"> (Cont'd)</w:t>
      </w:r>
    </w:p>
    <w:p w:rsidR="00B87537" w:rsidRPr="00B87537" w:rsidRDefault="00B87537" w:rsidP="00B875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  <w:t>All rates are subject to protection class and territorial multipliers.</w:t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br w:type="column"/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87537" w:rsidRPr="00B87537" w:rsidTr="00B87537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</w:r>
            <w:r w:rsidRPr="00B875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Frame</w:t>
            </w:r>
            <w:r w:rsidRPr="00B875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Joisted Masonry</w:t>
            </w:r>
            <w:r w:rsidRPr="00B875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Non</w:t>
            </w:r>
            <w:r w:rsidRPr="00B875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875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Mas. Non-Comb.</w:t>
            </w:r>
            <w:r w:rsidRPr="00B875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Mod. F.R. (5) </w:t>
            </w:r>
            <w:r w:rsidRPr="00B87537">
              <w:rPr>
                <w:rFonts w:ascii="Arial" w:hAnsi="Arial"/>
                <w:b/>
                <w:sz w:val="18"/>
              </w:rPr>
              <w:br/>
              <w:t>Or</w:t>
            </w:r>
            <w:r w:rsidRPr="00B875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0.460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0.427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0.530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0.504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0.657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>85.  BASIC GROUP I CLASS LOSS COSTS</w:t>
      </w:r>
      <w:r w:rsidRPr="00B87537">
        <w:rPr>
          <w:rFonts w:ascii="Arial" w:hAnsi="Arial"/>
          <w:sz w:val="18"/>
        </w:rPr>
        <w:t xml:space="preserve"> (Cont'd)</w:t>
      </w:r>
    </w:p>
    <w:p w:rsidR="00B87537" w:rsidRPr="00B87537" w:rsidRDefault="00B87537" w:rsidP="00B875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  <w:t>All rates are subject to protection class and territorial multipliers.</w:t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br w:type="column"/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87537" w:rsidRPr="00B87537" w:rsidTr="00B87537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</w:r>
            <w:r w:rsidRPr="00B875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Frame</w:t>
            </w:r>
            <w:r w:rsidRPr="00B875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Joisted Masonry</w:t>
            </w:r>
            <w:r w:rsidRPr="00B875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Non</w:t>
            </w:r>
            <w:r w:rsidRPr="00B875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875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Mas. Non-Comb.</w:t>
            </w:r>
            <w:r w:rsidRPr="00B875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Mod. F.R. (5) </w:t>
            </w:r>
            <w:r w:rsidRPr="00B87537">
              <w:rPr>
                <w:rFonts w:ascii="Arial" w:hAnsi="Arial"/>
                <w:b/>
                <w:sz w:val="18"/>
              </w:rPr>
              <w:br/>
              <w:t>Or</w:t>
            </w:r>
            <w:r w:rsidRPr="00B875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>85.  BASIC GROUP I CLASS LOSS COSTS</w:t>
      </w:r>
      <w:r w:rsidRPr="00B87537">
        <w:rPr>
          <w:rFonts w:ascii="Arial" w:hAnsi="Arial"/>
          <w:sz w:val="18"/>
        </w:rPr>
        <w:t xml:space="preserve"> (Cont'd)</w:t>
      </w:r>
    </w:p>
    <w:p w:rsidR="00B87537" w:rsidRPr="00B87537" w:rsidRDefault="00B87537" w:rsidP="00B875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  <w:t>All rates are subject to protection class and territorial multipliers.</w:t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br w:type="column"/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87537" w:rsidRPr="00B87537" w:rsidTr="00B87537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Government Offices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</w:r>
            <w:r w:rsidRPr="00B875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Frame</w:t>
            </w:r>
            <w:r w:rsidRPr="00B875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Joisted Masonry</w:t>
            </w:r>
            <w:r w:rsidRPr="00B875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Non</w:t>
            </w:r>
            <w:r w:rsidRPr="00B875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875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Mas. Non-Comb.</w:t>
            </w:r>
            <w:r w:rsidRPr="00B875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Mod. F.R. (5) </w:t>
            </w:r>
            <w:r w:rsidRPr="00B87537">
              <w:rPr>
                <w:rFonts w:ascii="Arial" w:hAnsi="Arial"/>
                <w:b/>
                <w:sz w:val="18"/>
              </w:rPr>
              <w:br/>
              <w:t>Or</w:t>
            </w:r>
            <w:r w:rsidRPr="00B875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>85.  BASIC GROUP I CLASS LOSS COSTS</w:t>
      </w:r>
      <w:r w:rsidRPr="00B87537">
        <w:rPr>
          <w:rFonts w:ascii="Arial" w:hAnsi="Arial"/>
          <w:sz w:val="18"/>
        </w:rPr>
        <w:t xml:space="preserve"> (Cont'd)</w:t>
      </w:r>
    </w:p>
    <w:p w:rsidR="00B87537" w:rsidRPr="00B87537" w:rsidRDefault="00B87537" w:rsidP="00B875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  <w:t>All rates are subject to protection class and territorial multipliers.</w:t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br w:type="column"/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87537" w:rsidRPr="00B87537" w:rsidTr="00B87537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Drive-in Theaters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Halls and Auditoriums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</w:r>
            <w:r w:rsidRPr="00B875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Frame</w:t>
            </w:r>
            <w:r w:rsidRPr="00B875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Joisted Masonry</w:t>
            </w:r>
            <w:r w:rsidRPr="00B875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Non</w:t>
            </w:r>
            <w:r w:rsidRPr="00B875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875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Mas. Non-Comb.</w:t>
            </w:r>
            <w:r w:rsidRPr="00B875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Mod. F.R. (5) </w:t>
            </w:r>
            <w:r w:rsidRPr="00B87537">
              <w:rPr>
                <w:rFonts w:ascii="Arial" w:hAnsi="Arial"/>
                <w:b/>
                <w:sz w:val="18"/>
              </w:rPr>
              <w:br/>
              <w:t>Or</w:t>
            </w:r>
            <w:r w:rsidRPr="00B875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0.296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>85.  BASIC GROUP I CLASS LOSS COSTS</w:t>
      </w:r>
      <w:r w:rsidRPr="00B87537">
        <w:rPr>
          <w:rFonts w:ascii="Arial" w:hAnsi="Arial"/>
          <w:sz w:val="18"/>
        </w:rPr>
        <w:t xml:space="preserve"> (Cont'd)</w:t>
      </w:r>
    </w:p>
    <w:p w:rsidR="00B87537" w:rsidRPr="00B87537" w:rsidRDefault="00B87537" w:rsidP="00B875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  <w:t>All rates are subject to protection class and territorial multipliers.</w:t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br w:type="column"/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87537" w:rsidRPr="00B87537" w:rsidTr="00B87537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Hospitals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Funeral Homes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</w:r>
            <w:r w:rsidRPr="00B875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Frame</w:t>
            </w:r>
            <w:r w:rsidRPr="00B875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Joisted Masonry</w:t>
            </w:r>
            <w:r w:rsidRPr="00B875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Non</w:t>
            </w:r>
            <w:r w:rsidRPr="00B875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875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Mas. Non-Comb.</w:t>
            </w:r>
            <w:r w:rsidRPr="00B875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Mod. F.R. (5) </w:t>
            </w:r>
            <w:r w:rsidRPr="00B87537">
              <w:rPr>
                <w:rFonts w:ascii="Arial" w:hAnsi="Arial"/>
                <w:b/>
                <w:sz w:val="18"/>
              </w:rPr>
              <w:br/>
              <w:t>Or</w:t>
            </w:r>
            <w:r w:rsidRPr="00B875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0.298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0.308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>85.  BASIC GROUP I CLASS LOSS COSTS</w:t>
      </w:r>
      <w:r w:rsidRPr="00B87537">
        <w:rPr>
          <w:rFonts w:ascii="Arial" w:hAnsi="Arial"/>
          <w:sz w:val="18"/>
        </w:rPr>
        <w:t xml:space="preserve"> (Cont'd)</w:t>
      </w:r>
    </w:p>
    <w:p w:rsidR="00B87537" w:rsidRPr="00B87537" w:rsidRDefault="00B87537" w:rsidP="00B875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  <w:t>All rates are subject to protection class and territorial multipliers.</w:t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br w:type="column"/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87537" w:rsidRPr="00B87537" w:rsidTr="00B87537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Penal Institutions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Schools, Academic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</w:r>
            <w:r w:rsidRPr="00B875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Frame</w:t>
            </w:r>
            <w:r w:rsidRPr="00B875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Joisted Masonry</w:t>
            </w:r>
            <w:r w:rsidRPr="00B875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Non</w:t>
            </w:r>
            <w:r w:rsidRPr="00B875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875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Mas. Non-Comb.</w:t>
            </w:r>
            <w:r w:rsidRPr="00B875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Mod. F.R. (5) </w:t>
            </w:r>
            <w:r w:rsidRPr="00B87537">
              <w:rPr>
                <w:rFonts w:ascii="Arial" w:hAnsi="Arial"/>
                <w:b/>
                <w:sz w:val="18"/>
              </w:rPr>
              <w:br/>
              <w:t>Or</w:t>
            </w:r>
            <w:r w:rsidRPr="00B875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0.331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>85.  BASIC GROUP I CLASS LOSS COSTS</w:t>
      </w:r>
      <w:r w:rsidRPr="00B87537">
        <w:rPr>
          <w:rFonts w:ascii="Arial" w:hAnsi="Arial"/>
          <w:sz w:val="18"/>
        </w:rPr>
        <w:t xml:space="preserve"> (Cont'd)</w:t>
      </w:r>
    </w:p>
    <w:p w:rsidR="00B87537" w:rsidRPr="00B87537" w:rsidRDefault="00B87537" w:rsidP="00B875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  <w:t>All rates are subject to protection class and territorial multipliers.</w:t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br w:type="column"/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87537" w:rsidRPr="00B87537" w:rsidTr="00B87537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Builders' Risk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Freight Terminals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</w:r>
            <w:r w:rsidRPr="00B875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Frame</w:t>
            </w:r>
            <w:r w:rsidRPr="00B875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Joisted Masonry</w:t>
            </w:r>
            <w:r w:rsidRPr="00B875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Non</w:t>
            </w:r>
            <w:r w:rsidRPr="00B875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875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Mas. Non-Comb.</w:t>
            </w:r>
            <w:r w:rsidRPr="00B875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Mod. F.R. (5) </w:t>
            </w:r>
            <w:r w:rsidRPr="00B87537">
              <w:rPr>
                <w:rFonts w:ascii="Arial" w:hAnsi="Arial"/>
                <w:b/>
                <w:sz w:val="18"/>
              </w:rPr>
              <w:br/>
              <w:t>Or</w:t>
            </w:r>
            <w:r w:rsidRPr="00B875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0.211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0.501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0.333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0.677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0.610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0.574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0.508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0.473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0.356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0.294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B87537" w:rsidRPr="00B87537" w:rsidRDefault="00B87537" w:rsidP="00B8753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B87537">
        <w:rPr>
          <w:rFonts w:ascii="Arial" w:hAnsi="Arial"/>
          <w:b/>
          <w:sz w:val="18"/>
        </w:rPr>
        <w:t>85.  BASIC GROUP I CLASS LOSS COSTS</w:t>
      </w:r>
      <w:r w:rsidRPr="00B87537">
        <w:rPr>
          <w:rFonts w:ascii="Arial" w:hAnsi="Arial"/>
          <w:sz w:val="18"/>
        </w:rPr>
        <w:t xml:space="preserve"> (Cont'd)</w:t>
      </w:r>
    </w:p>
    <w:p w:rsidR="00B87537" w:rsidRPr="00B87537" w:rsidRDefault="00B87537" w:rsidP="00B8753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tab/>
        <w:t>All rates are subject to protection class and territorial multipliers.</w:t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  <w:r w:rsidRPr="00B87537">
        <w:rPr>
          <w:rFonts w:ascii="Arial" w:hAnsi="Arial"/>
          <w:sz w:val="18"/>
        </w:rPr>
        <w:br w:type="column"/>
      </w:r>
    </w:p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  <w:sectPr w:rsidR="00B87537" w:rsidRPr="00B87537" w:rsidSect="00B87537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B87537" w:rsidRPr="00B87537" w:rsidTr="00B87537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Mill Yards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Textile Mill Products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Printing</w:t>
            </w: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</w:r>
            <w:r w:rsidRPr="00B8753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Frame</w:t>
            </w:r>
            <w:r w:rsidRPr="00B8753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Joisted Masonry</w:t>
            </w:r>
            <w:r w:rsidRPr="00B8753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Non</w:t>
            </w:r>
            <w:r w:rsidRPr="00B8753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B8753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Mas. Non-Comb.</w:t>
            </w:r>
            <w:r w:rsidRPr="00B8753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Mod. F.R. (5) </w:t>
            </w:r>
            <w:r w:rsidRPr="00B87537">
              <w:rPr>
                <w:rFonts w:ascii="Arial" w:hAnsi="Arial"/>
                <w:b/>
                <w:sz w:val="18"/>
              </w:rPr>
              <w:br/>
              <w:t>Or</w:t>
            </w:r>
            <w:r w:rsidRPr="00B8753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0.412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0.455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0.633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0.292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0.406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0.185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0.308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0.284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1.673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1.513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1.354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1.014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2.210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1.991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1.872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1.653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1.553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0.589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1.029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0.797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0.605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0.457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0.921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0.830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0.780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 0.647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B8753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 xml:space="preserve">Entire State (Maine)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t>1.000</w:t>
            </w: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B87537" w:rsidRPr="00B87537" w:rsidRDefault="00B87537" w:rsidP="00B8753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B87537" w:rsidRPr="00B87537" w:rsidRDefault="00B87537" w:rsidP="00B8753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B87537" w:rsidRPr="00B87537" w:rsidTr="00B87537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B87537" w:rsidRPr="00B87537" w:rsidRDefault="00B87537" w:rsidP="00B8753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B87537">
              <w:rPr>
                <w:rFonts w:ascii="Arial" w:hAnsi="Arial"/>
                <w:sz w:val="18"/>
              </w:rPr>
              <w:br/>
            </w:r>
          </w:p>
        </w:tc>
      </w:tr>
    </w:tbl>
    <w:p w:rsidR="00B87537" w:rsidRPr="00B87537" w:rsidRDefault="00B87537" w:rsidP="00B87537">
      <w:pPr>
        <w:spacing w:before="80" w:line="190" w:lineRule="exact"/>
        <w:jc w:val="both"/>
        <w:rPr>
          <w:rFonts w:ascii="Arial" w:hAnsi="Arial"/>
          <w:sz w:val="18"/>
        </w:rPr>
      </w:pPr>
    </w:p>
    <w:p w:rsidR="00B87537" w:rsidRDefault="00B87537"/>
    <w:sectPr w:rsidR="00B87537" w:rsidSect="00B87537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7537" w:rsidRDefault="00B87537" w:rsidP="00B87537">
      <w:r>
        <w:separator/>
      </w:r>
    </w:p>
  </w:endnote>
  <w:endnote w:type="continuationSeparator" w:id="0">
    <w:p w:rsidR="00B87537" w:rsidRDefault="00B87537" w:rsidP="00B8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537" w:rsidRDefault="00B87537" w:rsidP="00B8753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87537" w:rsidRDefault="00B87537" w:rsidP="00B8753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537" w:rsidRPr="00B87537" w:rsidRDefault="00B87537" w:rsidP="00B87537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B87537">
      <w:rPr>
        <w:rStyle w:val="PageNumber"/>
        <w:rFonts w:ascii="Times New Roman" w:hAnsi="Times New Roman"/>
      </w:rPr>
      <w:t>© Insurance Services Office, Inc., 2020        Maine        CF-2020-RLA1        E-</w:t>
    </w:r>
    <w:r w:rsidRPr="00B87537">
      <w:rPr>
        <w:rStyle w:val="PageNumber"/>
        <w:rFonts w:ascii="Times New Roman" w:hAnsi="Times New Roman"/>
      </w:rPr>
      <w:fldChar w:fldCharType="begin"/>
    </w:r>
    <w:r w:rsidRPr="00B87537">
      <w:rPr>
        <w:rStyle w:val="PageNumber"/>
        <w:rFonts w:ascii="Times New Roman" w:hAnsi="Times New Roman"/>
      </w:rPr>
      <w:instrText xml:space="preserve"> PAGE </w:instrText>
    </w:r>
    <w:r w:rsidRPr="00B87537">
      <w:rPr>
        <w:rStyle w:val="PageNumber"/>
        <w:rFonts w:ascii="Times New Roman" w:hAnsi="Times New Roman"/>
      </w:rPr>
      <w:fldChar w:fldCharType="separate"/>
    </w:r>
    <w:r w:rsidRPr="00B87537">
      <w:rPr>
        <w:rStyle w:val="PageNumber"/>
        <w:rFonts w:ascii="Times New Roman" w:hAnsi="Times New Roman"/>
        <w:noProof/>
      </w:rPr>
      <w:t>1</w:t>
    </w:r>
    <w:r w:rsidRPr="00B87537">
      <w:rPr>
        <w:rStyle w:val="PageNumber"/>
        <w:rFonts w:ascii="Times New Roman" w:hAnsi="Times New Roman"/>
      </w:rPr>
      <w:fldChar w:fldCharType="end"/>
    </w:r>
  </w:p>
  <w:p w:rsidR="00B87537" w:rsidRPr="00B87537" w:rsidRDefault="00B87537" w:rsidP="00B87537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537" w:rsidRDefault="00B87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7537" w:rsidRDefault="00B87537" w:rsidP="00B87537">
      <w:r>
        <w:separator/>
      </w:r>
    </w:p>
  </w:footnote>
  <w:footnote w:type="continuationSeparator" w:id="0">
    <w:p w:rsidR="00B87537" w:rsidRDefault="00B87537" w:rsidP="00B87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537" w:rsidRDefault="00B87537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  <w:r>
            <w:t>MAINE (18)</w:t>
          </w: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  <w:r>
            <w:t>MAINE (18)</w:t>
          </w: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  <w:r>
            <w:t>MAINE (18)</w:t>
          </w: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537" w:rsidRDefault="00B87537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537" w:rsidRDefault="00B8753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  <w:r>
            <w:t>MAINE (18)</w:t>
          </w: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  <w:r>
            <w:t>MAINE (18)</w:t>
          </w: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  <w:r>
            <w:t>MAINE (18)</w:t>
          </w: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  <w:r>
            <w:t>MAINE (18)</w:t>
          </w: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  <w:tr w:rsidR="00B87537">
      <w:trPr>
        <w:cantSplit/>
      </w:trPr>
      <w:tc>
        <w:tcPr>
          <w:tcW w:w="2420" w:type="dxa"/>
        </w:tcPr>
        <w:p w:rsidR="00B87537" w:rsidRDefault="00B87537">
          <w:pPr>
            <w:pStyle w:val="Header"/>
          </w:pPr>
        </w:p>
      </w:tc>
      <w:tc>
        <w:tcPr>
          <w:tcW w:w="5440" w:type="dxa"/>
        </w:tcPr>
        <w:p w:rsidR="00B87537" w:rsidRDefault="00B87537">
          <w:pPr>
            <w:pStyle w:val="Header"/>
            <w:jc w:val="center"/>
          </w:pPr>
        </w:p>
      </w:tc>
      <w:tc>
        <w:tcPr>
          <w:tcW w:w="2420" w:type="dxa"/>
        </w:tcPr>
        <w:p w:rsidR="00B87537" w:rsidRDefault="00B87537">
          <w:pPr>
            <w:pStyle w:val="Header"/>
            <w:jc w:val="right"/>
          </w:pPr>
        </w:p>
      </w:tc>
    </w:tr>
  </w:tbl>
  <w:p w:rsidR="00B87537" w:rsidRDefault="00B8753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C25E1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D6C03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E2D473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B0CFB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537"/>
    <w:rsid w:val="00672139"/>
    <w:rsid w:val="007D0DE1"/>
    <w:rsid w:val="00B372FC"/>
    <w:rsid w:val="00B62782"/>
    <w:rsid w:val="00B87537"/>
    <w:rsid w:val="00B95467"/>
    <w:rsid w:val="00EB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7D983345"/>
  <w15:chartTrackingRefBased/>
  <w15:docId w15:val="{08D2444B-077B-4F10-9BDE-EB20405B0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8753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B87537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B87537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B87537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B87537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87537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B87537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B87537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B87537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B87537"/>
  </w:style>
  <w:style w:type="paragraph" w:styleId="Header">
    <w:name w:val="header"/>
    <w:basedOn w:val="isonormal"/>
    <w:link w:val="HeaderChar"/>
    <w:rsid w:val="00B87537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B87537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B87537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B87537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B8753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87537"/>
    <w:pPr>
      <w:spacing w:before="20" w:after="20"/>
      <w:jc w:val="left"/>
    </w:pPr>
  </w:style>
  <w:style w:type="paragraph" w:customStyle="1" w:styleId="isonormal">
    <w:name w:val="isonormal"/>
    <w:rsid w:val="00B8753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B8753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8753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8753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8753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8753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8753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8753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8753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8753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87537"/>
    <w:pPr>
      <w:keepLines/>
    </w:pPr>
  </w:style>
  <w:style w:type="paragraph" w:customStyle="1" w:styleId="blocktext10">
    <w:name w:val="blocktext10"/>
    <w:basedOn w:val="isonormal"/>
    <w:rsid w:val="00B87537"/>
    <w:pPr>
      <w:keepLines/>
      <w:ind w:left="2700"/>
    </w:pPr>
  </w:style>
  <w:style w:type="paragraph" w:customStyle="1" w:styleId="blocktext2">
    <w:name w:val="blocktext2"/>
    <w:basedOn w:val="isonormal"/>
    <w:rsid w:val="00B87537"/>
    <w:pPr>
      <w:keepLines/>
      <w:ind w:left="300"/>
    </w:pPr>
  </w:style>
  <w:style w:type="paragraph" w:customStyle="1" w:styleId="blocktext3">
    <w:name w:val="blocktext3"/>
    <w:basedOn w:val="isonormal"/>
    <w:rsid w:val="00B87537"/>
    <w:pPr>
      <w:keepLines/>
      <w:ind w:left="600"/>
    </w:pPr>
  </w:style>
  <w:style w:type="paragraph" w:customStyle="1" w:styleId="blocktext4">
    <w:name w:val="blocktext4"/>
    <w:basedOn w:val="isonormal"/>
    <w:rsid w:val="00B87537"/>
    <w:pPr>
      <w:keepLines/>
      <w:ind w:left="900"/>
    </w:pPr>
  </w:style>
  <w:style w:type="paragraph" w:customStyle="1" w:styleId="blocktext5">
    <w:name w:val="blocktext5"/>
    <w:basedOn w:val="isonormal"/>
    <w:rsid w:val="00B87537"/>
    <w:pPr>
      <w:keepLines/>
      <w:ind w:left="1200"/>
    </w:pPr>
  </w:style>
  <w:style w:type="paragraph" w:customStyle="1" w:styleId="blocktext6">
    <w:name w:val="blocktext6"/>
    <w:basedOn w:val="isonormal"/>
    <w:rsid w:val="00B87537"/>
    <w:pPr>
      <w:keepLines/>
      <w:ind w:left="1500"/>
    </w:pPr>
  </w:style>
  <w:style w:type="paragraph" w:customStyle="1" w:styleId="blocktext7">
    <w:name w:val="blocktext7"/>
    <w:basedOn w:val="isonormal"/>
    <w:rsid w:val="00B87537"/>
    <w:pPr>
      <w:keepLines/>
      <w:ind w:left="1800"/>
    </w:pPr>
  </w:style>
  <w:style w:type="paragraph" w:customStyle="1" w:styleId="blocktext8">
    <w:name w:val="blocktext8"/>
    <w:basedOn w:val="isonormal"/>
    <w:rsid w:val="00B87537"/>
    <w:pPr>
      <w:keepLines/>
      <w:ind w:left="2100"/>
    </w:pPr>
  </w:style>
  <w:style w:type="paragraph" w:customStyle="1" w:styleId="blocktext9">
    <w:name w:val="blocktext9"/>
    <w:basedOn w:val="isonormal"/>
    <w:rsid w:val="00B8753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8753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87537"/>
    <w:pPr>
      <w:jc w:val="center"/>
    </w:pPr>
    <w:rPr>
      <w:b/>
    </w:rPr>
  </w:style>
  <w:style w:type="paragraph" w:customStyle="1" w:styleId="ctoutlinetxt1">
    <w:name w:val="ctoutlinetxt1"/>
    <w:basedOn w:val="isonormal"/>
    <w:rsid w:val="00B8753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8753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8753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8753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B87537"/>
    <w:rPr>
      <w:b/>
    </w:rPr>
  </w:style>
  <w:style w:type="paragraph" w:customStyle="1" w:styleId="icblock">
    <w:name w:val="i/cblock"/>
    <w:basedOn w:val="isonormal"/>
    <w:rsid w:val="00B8753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87537"/>
  </w:style>
  <w:style w:type="paragraph" w:styleId="MacroText">
    <w:name w:val="macro"/>
    <w:link w:val="MacroTextChar"/>
    <w:rsid w:val="00B875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B87537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B8753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8753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8753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8753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8753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8753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8753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8753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8753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8753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8753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8753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8753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8753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8753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8753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8753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8753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8753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B87537"/>
  </w:style>
  <w:style w:type="character" w:customStyle="1" w:styleId="rulelink">
    <w:name w:val="rulelink"/>
    <w:rsid w:val="00B87537"/>
    <w:rPr>
      <w:b/>
    </w:rPr>
  </w:style>
  <w:style w:type="paragraph" w:styleId="Signature">
    <w:name w:val="Signature"/>
    <w:basedOn w:val="Normal"/>
    <w:link w:val="SignatureChar"/>
    <w:rsid w:val="00B87537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B87537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B8753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8753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87537"/>
    <w:pPr>
      <w:spacing w:before="0" w:line="160" w:lineRule="exact"/>
    </w:pPr>
  </w:style>
  <w:style w:type="character" w:customStyle="1" w:styleId="spotlinksource">
    <w:name w:val="spotlinksource"/>
    <w:rsid w:val="00B87537"/>
    <w:rPr>
      <w:b/>
    </w:rPr>
  </w:style>
  <w:style w:type="character" w:customStyle="1" w:styleId="spotlinktarget">
    <w:name w:val="spotlinktarget"/>
    <w:rsid w:val="00B87537"/>
    <w:rPr>
      <w:b/>
    </w:rPr>
  </w:style>
  <w:style w:type="paragraph" w:customStyle="1" w:styleId="subcap">
    <w:name w:val="subcap"/>
    <w:basedOn w:val="isonormal"/>
    <w:rsid w:val="00B8753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B8753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B87537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B87537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B8753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B87537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B87537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B8753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8753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8753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8753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B87537"/>
    <w:pPr>
      <w:jc w:val="left"/>
    </w:pPr>
    <w:rPr>
      <w:b/>
    </w:rPr>
  </w:style>
  <w:style w:type="character" w:customStyle="1" w:styleId="tablelink">
    <w:name w:val="tablelink"/>
    <w:rsid w:val="00B87537"/>
    <w:rPr>
      <w:b/>
    </w:rPr>
  </w:style>
  <w:style w:type="paragraph" w:customStyle="1" w:styleId="tabletext00">
    <w:name w:val="tabletext0/0"/>
    <w:basedOn w:val="isonormal"/>
    <w:rsid w:val="00B87537"/>
    <w:pPr>
      <w:spacing w:before="0"/>
      <w:jc w:val="left"/>
    </w:pPr>
  </w:style>
  <w:style w:type="paragraph" w:customStyle="1" w:styleId="tabletext01">
    <w:name w:val="tabletext0/1"/>
    <w:basedOn w:val="isonormal"/>
    <w:rsid w:val="00B87537"/>
    <w:pPr>
      <w:spacing w:before="0" w:after="20"/>
      <w:jc w:val="left"/>
    </w:pPr>
  </w:style>
  <w:style w:type="paragraph" w:customStyle="1" w:styleId="tabletext10">
    <w:name w:val="tabletext1/0"/>
    <w:basedOn w:val="isonormal"/>
    <w:rsid w:val="00B87537"/>
    <w:pPr>
      <w:spacing w:before="20"/>
      <w:jc w:val="left"/>
    </w:pPr>
  </w:style>
  <w:style w:type="paragraph" w:customStyle="1" w:styleId="tabletext40">
    <w:name w:val="tabletext4/0"/>
    <w:basedOn w:val="isonormal"/>
    <w:rsid w:val="00B87537"/>
    <w:pPr>
      <w:jc w:val="left"/>
    </w:pPr>
  </w:style>
  <w:style w:type="paragraph" w:customStyle="1" w:styleId="tabletext44">
    <w:name w:val="tabletext4/4"/>
    <w:basedOn w:val="isonormal"/>
    <w:rsid w:val="00B87537"/>
    <w:pPr>
      <w:spacing w:after="80"/>
      <w:jc w:val="left"/>
    </w:pPr>
  </w:style>
  <w:style w:type="paragraph" w:customStyle="1" w:styleId="terr2colblock1">
    <w:name w:val="terr2colblock1"/>
    <w:basedOn w:val="isonormal"/>
    <w:rsid w:val="00B8753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8753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8753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8753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8753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8753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8753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8753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B87537"/>
  </w:style>
  <w:style w:type="paragraph" w:customStyle="1" w:styleId="tabletext1">
    <w:name w:val="tabletext1"/>
    <w:rsid w:val="00B87537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B8753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B87537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B87537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B8753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8753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8753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8753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8753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8753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8753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B87537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B8753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8753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8753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87537"/>
  </w:style>
  <w:style w:type="paragraph" w:customStyle="1" w:styleId="spacesingle">
    <w:name w:val="spacesingle"/>
    <w:basedOn w:val="isonormal"/>
    <w:next w:val="isonormal"/>
    <w:rsid w:val="00B8753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LI-CF-2020-058 - 004 - Loss Costs.docx</DocumentName>
    <LOB xmlns="284cf17f-426a-42b5-8b6d-39684653dd2f">7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Loss Costs;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2020-07-01T04:00:00+00:00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8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LI-CF-2020-058</CircularNumber>
    <Filings xmlns="284cf17f-426a-42b5-8b6d-39684653dd2f" xsi:nil="true"/>
    <KeyMessage xmlns="284cf17f-426a-42b5-8b6d-39684653dd2f">Revised advisory prospective loss costs reflecting a statewide loss cost level change of -4.6% have been filed.</KeyMessage>
    <PDFSignOffNotification xmlns="284cf17f-426a-42b5-8b6d-39684653dd2f">false</PDFSignOffNotification>
    <CircularDocDescription xmlns="284cf17f-426a-42b5-8b6d-39684653dd2f">Loss Costs</CircularDocDescription>
    <Date_x0020_Modified xmlns="284cf17f-426a-42b5-8b6d-39684653dd2f">2020-06-11T16:38:17+00:00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Edmilao, Maria Agnes F.</AuthorName>
    <CircId xmlns="284cf17f-426a-42b5-8b6d-39684653dd2f">29898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MAINE COMMERCIAL FIRE AND ALLIED LINES ADVISORY PROSPECTIVE LOSS COST REVISION FILED; EXHIBITS NEWLY PRESENTED IN EXCEL</CircularTitle>
    <StatisticalService xmlns="284cf17f-426a-42b5-8b6d-39684653dd2f"/>
    <AuthorId xmlns="284cf17f-426a-42b5-8b6d-39684653dd2f">i61344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22CE26-AF00-4CE4-830D-5642FFD41862}"/>
</file>

<file path=customXml/itemProps2.xml><?xml version="1.0" encoding="utf-8"?>
<ds:datastoreItem xmlns:ds="http://schemas.openxmlformats.org/officeDocument/2006/customXml" ds:itemID="{A634DF56-566E-4D6C-8597-DE7E26789802}"/>
</file>

<file path=customXml/itemProps3.xml><?xml version="1.0" encoding="utf-8"?>
<ds:datastoreItem xmlns:ds="http://schemas.openxmlformats.org/officeDocument/2006/customXml" ds:itemID="{97D2548F-4291-4658-898B-54A2024C7C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3207</Words>
  <Characters>17564</Characters>
  <Application>Microsoft Office Word</Application>
  <DocSecurity>0</DocSecurity>
  <Lines>2789</Lines>
  <Paragraphs>1826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2</cp:revision>
  <dcterms:created xsi:type="dcterms:W3CDTF">2020-06-03T16:59:00Z</dcterms:created>
  <dcterms:modified xsi:type="dcterms:W3CDTF">2020-06-11T16:34:00Z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0x0101002A7B4D783DF0499AA9CFFB0BDFDF2D2C00CB00C863CB8C1547902AA8E1AACFBF68</vt:lpwstr>
  </property>
  <property fmtid="{D5CDD505-2E9C-101B-9397-08002B2CF9AE}" pid="3" name="Service1">
    <vt:lpwstr>LC</vt:lpwstr>
  </property>
  <property fmtid="{D5CDD505-2E9C-101B-9397-08002B2CF9AE}" pid="4" name="Jurs">
    <vt:lpwstr>21;#ME</vt:lpwstr>
  </property>
  <property fmtid="{D5CDD505-2E9C-101B-9397-08002B2CF9AE}" pid="5" name="CircularComments">
    <vt:lpwstr/>
  </property>
  <property fmtid="{D5CDD505-2E9C-101B-9397-08002B2CF9AE}" pid="6" name="_docset_NoMedatataSyncRequired">
    <vt:lpwstr>False</vt:lpwstr>
  </property>
</Properties>
</file>