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5880F1FF" w:rsidR="00A105C5" w:rsidRDefault="00440878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bookmarkStart w:id="0" w:name="_GoBack"/>
      <w:bookmarkEnd w:id="0"/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40878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43DF8926" w:rsidR="00440878" w:rsidRPr="001E79F8" w:rsidRDefault="00440878" w:rsidP="004408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3CAFAA2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4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3A1F86B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6680E21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796D851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7998625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660124B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54EAE94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530456B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73ACD21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6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648C747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8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334E0A1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7DD1C88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7406D10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448E38F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1B58A26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0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4AB684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2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53E559B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20AE862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61DB7459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5632B5F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727C44D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246999B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474D764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4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0D2F52C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6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625DA8D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7B3BA31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8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456B792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4712C64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64E2D3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02AA95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2FAF7E8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A56CF47" w14:textId="78981D4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2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3E2300B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113D379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676913A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6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13293EF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8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3061EBB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79C9EB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0E8217D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2FD97DE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6D3DB5" w14:textId="49B13C2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0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5FDE762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1A9EEEC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2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29D956E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4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283F437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6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1E0CB20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6816A96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486DE61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3B206B4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746830B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5B53756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8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4754128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0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61FA91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2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77128E1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4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440878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1DE33EE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31F1500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1197FF2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7A57BF0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6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564850F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8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2385F3C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0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65A745C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52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440878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5D2C890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1092CCE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6ACBAC8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188AB41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4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4277DF1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6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080160B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8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346240A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60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440878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3857B8B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1855063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10DD24E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44D6CD4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2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6BE94EA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4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347905A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6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440878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21DA7DA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5613736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433EA99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77C45C7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8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6DA933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0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33FBBED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2" w:author="Author" w:date="2020-08-19T14:05:00Z">
              <w:r w:rsidDel="00264DA3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440878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48D2FB96" w:rsidR="00440878" w:rsidRPr="001E79F8" w:rsidRDefault="00440878" w:rsidP="004408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610A8DB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51D9D19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74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2C4A2B7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3471D15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D77D18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8AE6F0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6E7305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4E368C0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1DA64C7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0FCF86D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39DC785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76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235A82F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78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626030B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F39287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6ED2CE4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8403A3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76B4982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80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CC191F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82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7908A09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5B04C89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61905B0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7A01771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79FA91A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84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6AEDBF5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86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3524C1B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88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5E27D0F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38892F0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01DE3DC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71785AF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90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2A35E5E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92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468F7E1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94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2C15F4A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96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49CFB83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98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475B0CF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00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0B0D82B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205BE97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01193FC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68BF250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02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0092AA7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04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167932F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06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3A000C8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08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03BDA9F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10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702707E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12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4174301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14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vAlign w:val="bottom"/>
          </w:tcPr>
          <w:p w14:paraId="64AFFB6E" w14:textId="2166464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BA34D7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72E08E9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2BCC5E4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041F5946" w14:textId="52F273B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16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7C8244F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8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31F63C4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0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139ADF1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22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1EEA9D0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124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46C2F1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26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vAlign w:val="bottom"/>
          </w:tcPr>
          <w:p w14:paraId="629B8411" w14:textId="5B6614F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128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</w:tr>
      <w:tr w:rsidR="00440878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7640421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1A355DA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440878" w:rsidRPr="00B15845" w:rsidRDefault="00440878" w:rsidP="00440878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0C579B8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5F6EA8C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20-08-19T14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130" w:author="Author" w:date="2020-08-19T14:05:00Z">
              <w:r w:rsidDel="00F70040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0EF405F8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40878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6EF996AE" w:rsidR="00440878" w:rsidRPr="001E79F8" w:rsidRDefault="00440878" w:rsidP="004408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2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7B45AA8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7D0CB8E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6C1F503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0855FC9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65C905C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6BEE741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35E93C7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4FC0DF5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02111F9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1AC7E50C" w14:textId="65F5328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0AA1378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0EBBB77C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0BC10AD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07CA589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78B4607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65DADFA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14:paraId="294DF99D" w14:textId="18C3AFD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263D833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20E023C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692F52C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49ED6D5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3487E52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5C6F583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51C9961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14:paraId="0109DF99" w14:textId="3D8F891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468AC23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2092045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34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3FC962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36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2BD34C3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641FC3C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31A6956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5EBEE1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B2E8B5E" w14:textId="5449C52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2D1CFE6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5D013E6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8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05BD704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0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5CE7AEA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42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3F2514A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0C96943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07C1401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1BC3EBE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DDD2DEC" w14:textId="4C576BD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50D1BF9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49CC38A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44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7CC2C58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6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415CA1A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48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9B1DF1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57C8D01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DE3246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1DF8191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19B020E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6F206DC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50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6C60B72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2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25A63F0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54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793DA11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56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440878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4C5A25A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3963755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3798BC1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7B6F240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8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057C8F7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0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6463C67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62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4F39C9C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64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</w:tr>
      <w:tr w:rsidR="00440878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76FEEAA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2C7DD3B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722F66B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63DA88C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66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0156EDB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8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69B6E9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0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1F31B6A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2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440878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5138CD5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0B2AE7B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080902A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235A82C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74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558B1D9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76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64C5A8C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78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440878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0DE9D24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E35002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3252C20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4275EAA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80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6620CD6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2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350ADBB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4" w:author="Author" w:date="2020-08-19T14:07:00Z">
              <w:r w:rsidDel="00141D69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440878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78AC508F" w:rsidR="00440878" w:rsidRPr="001E79F8" w:rsidRDefault="00440878" w:rsidP="004408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59B82C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2036E99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186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75AC00D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62A8769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73DB6ED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4437964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238D04E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7402B77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2746038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44018EF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7996B44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88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6B6069A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190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6CC306E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10EC01D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490E703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49F2C34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4E1444E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92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2272D49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194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2A533D0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6587BD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1B9412E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1AA6881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4661CE2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96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62554FB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198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7407A59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200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646781C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71EA312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406D06D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49F2AB3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02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62570D5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4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5B9BE77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206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6D09C42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08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3B87A0D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210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3D480C7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212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1011FC6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1D0DD65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36E47AE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7F35DD9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14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36436F0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6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5576571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218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2F30335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20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064708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222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22AB939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224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5B6D2E2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226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vAlign w:val="bottom"/>
          </w:tcPr>
          <w:p w14:paraId="6E06C9AC" w14:textId="0691073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04CF339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1BFAAA1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7A5C928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503913D7" w14:textId="29A3170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28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57FFB92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30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337B7BC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32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1F71710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234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4E2CD71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2.59</w:t>
              </w:r>
            </w:ins>
            <w:del w:id="236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AAEC24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38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vAlign w:val="bottom"/>
          </w:tcPr>
          <w:p w14:paraId="6DD96B1F" w14:textId="7D2C4C8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3.18</w:t>
              </w:r>
            </w:ins>
            <w:del w:id="240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440878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2781C06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37BFCB2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53E22BF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3D04C6A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20-08-19T14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3.19</w:t>
              </w:r>
            </w:ins>
            <w:del w:id="242" w:author="Author" w:date="2020-08-19T14:07:00Z">
              <w:r w:rsidDel="00A413B7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4295C02E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440878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738F49AB" w:rsidR="00440878" w:rsidRPr="001E79F8" w:rsidRDefault="00440878" w:rsidP="004408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4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44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13F6514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2D13F8A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72370DE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451E7FE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3E1DF1A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1DCD402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66221A5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455A3C9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1DA5DE1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46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6B9942B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71A2826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2289398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0570EF8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58A0B3D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040502C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248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0272CFA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09948F0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07480EC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50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726B077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0F0B062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34F8B60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59E0402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252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2340188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6CFAA03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4E06044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54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23F90B3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56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42F6BC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A45CF3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732B2D5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5A787EC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5D2FC82C" w14:textId="65E262F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38FBB0A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40E9EAC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8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26A3935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60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2646219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62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6B8392A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319E8AC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2A3EDA6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484E2AD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9263E0E" w14:textId="69405D3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6544B8A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4BBE5B9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18F2293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6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348E1C4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8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4AE0684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1E0C348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5547A0E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37F51F9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186CEF4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6E52C0F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0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74D9240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2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13AC6C0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74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707A956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76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440878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29C36D4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4944589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5E06A4B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0C09EF3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78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175B662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0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0D2A722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82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16FFFD6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84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</w:tr>
      <w:tr w:rsidR="00440878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75AA0BC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1792883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6B80855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741F8EA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86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1568689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88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43E362D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90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6F1EC37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92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</w:tr>
      <w:tr w:rsidR="00440878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A3DE69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03C38BB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7FD3BE0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1547E4F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94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1F34139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96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7A7E5CD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8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440878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5CBCB82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4EF1FA1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34147EE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32512CF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00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39452CE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02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53F7624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04" w:author="Author" w:date="2020-08-19T14:09:00Z">
              <w:r w:rsidDel="00534F0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440878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138BC14F" w:rsidR="00440878" w:rsidRPr="001E79F8" w:rsidRDefault="00440878" w:rsidP="0044087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7383A77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0F4BAFE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06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65A8A80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124316B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32CA71B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1B789B0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7CDF009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1226F73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7BE7397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7094A2C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57DE9F9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08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1323D12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10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601AE29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027286A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7EA4946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0ADEF8B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4556676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312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0328FF2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314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56D1BDD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476C6A7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253D897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44D0389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5C4CF03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16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6AA4174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318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6FCBCF9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20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2.85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78E7386E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596CC1E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3C56C09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3B3628D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22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76A04A1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24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047A79E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26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54F692A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328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2878D1F5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30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3BDAC5A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3.16</w:t>
              </w:r>
            </w:ins>
            <w:del w:id="332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52DC891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7183AB11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63468D1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033D3479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34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0DD11AF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336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10E97EE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38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124EFF0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340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6851FC7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2.99</w:t>
              </w:r>
            </w:ins>
            <w:del w:id="342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8D6213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344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0DD23C3F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3.35</w:t>
              </w:r>
            </w:ins>
            <w:del w:id="346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3.30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555E05A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130B4CBB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338B67D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61B8F02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053ED3B" w14:textId="2F80008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48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30B56E33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50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A49C11A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352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2456DDE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3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3.01</w:t>
              </w:r>
            </w:ins>
            <w:del w:id="354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0A8A0A9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5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356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3.16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4A4D6ECC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7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3.42</w:t>
              </w:r>
            </w:ins>
            <w:del w:id="358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3.35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00C8E2B6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9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4.03</w:t>
              </w:r>
            </w:ins>
            <w:del w:id="360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4.01</w:delText>
              </w:r>
            </w:del>
          </w:p>
        </w:tc>
      </w:tr>
      <w:tr w:rsidR="00440878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35AE00DD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6F63E038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440878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440878" w:rsidRPr="00B15845" w:rsidRDefault="00440878" w:rsidP="0044087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659DCA04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440878" w:rsidRPr="001E79F8" w:rsidRDefault="00440878" w:rsidP="0044087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6B576CD0" w:rsidR="00440878" w:rsidRPr="001E79F8" w:rsidRDefault="00440878" w:rsidP="004408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1" w:author="Author" w:date="2020-08-19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4.07</w:t>
              </w:r>
            </w:ins>
            <w:del w:id="362" w:author="Author" w:date="2020-08-19T14:09:00Z">
              <w:r w:rsidDel="00ED695E">
                <w:rPr>
                  <w:rFonts w:ascii="Arial" w:hAnsi="Arial" w:cs="Arial"/>
                  <w:color w:val="000000"/>
                  <w:sz w:val="18"/>
                  <w:szCs w:val="18"/>
                </w:rPr>
                <w:delText>4.05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16AA45AF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768D6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0314B266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4C0CAEE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B50050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47DED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4BC0E2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41B370F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1C0249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1A381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1EDB669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0E5138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2A190D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6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5CFA39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61FB5FA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50258D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0390AD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D2260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6EF602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6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3AEDCAE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C9D846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6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60519E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761637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363C47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19BDE4B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472FB74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7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24FC27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02E660A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7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25BE53C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7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41A17FC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4D6C251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6BB1011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48D79A6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262C75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7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06CBE8B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342A1EC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7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379261C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8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36CF5C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8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0082ACF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124C34D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033283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109415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496C59E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8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354566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266CA6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8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64B8B00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8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25C3D9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9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359AE30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1C179F7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20484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514E874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679086C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529E6DA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4ED44B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9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13F9E9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18ED6C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9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F768D6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4CA98FB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525A56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1FFADA7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5871E65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0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570F35F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7E73CE8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40574FE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F768D6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759BB42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6EC35E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715C6EA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68151D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0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637F708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1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480643D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1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7433301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768D6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20EC9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5816353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0C57E77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32B27D6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0AF491A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7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8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9AF458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9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20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768D6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2356A82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6703DCB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F768D6" w:rsidRDefault="00F768D6" w:rsidP="00F768D6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4E7CCEC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3785A34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1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2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25E244C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3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24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14D076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5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6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768D6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5164A61" w:rsidR="00F768D6" w:rsidRDefault="00F768D6" w:rsidP="00F768D6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59E3B2C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60EA9A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2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0F4DA48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30AE9A8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356AF6B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6386F9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4C2675E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63303A5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7A8742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4C3BD46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210DAE6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3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783E1BB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3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3204238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2E51673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63D2D88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03F16800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7C09776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3E79F92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3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2AC912D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5F2F724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7EE3FE7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3A3F38E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51C06EF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3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163A6BB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4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91619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4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BA5346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2676B1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BD931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5E2AF49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4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69B855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4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6FD5541F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0655255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5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25AE051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5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0C8259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5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3654CD1D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32756C0B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6E4D9BA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61D0C858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5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7AC575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425F92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6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1557E63A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6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295F3BE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6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05069EE2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6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1B129E73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6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3258AEB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5DBEB8E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F331E3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8C8B77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5C276DA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7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543EEFC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7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2F805C94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7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59298631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5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6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751855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7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78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78D3508C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9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80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0C300A6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1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82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F768D6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4732E429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371AC9E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F768D6" w:rsidRDefault="00F768D6" w:rsidP="00F768D6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0667DF0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F768D6" w:rsidRDefault="00F768D6" w:rsidP="00F768D6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0F77D435" w:rsidR="00F768D6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3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84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1D40150E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4CAA3C98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8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8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66EC92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8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19C02C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7C7B3A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1E812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5B56028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0DAAE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4B9F67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0E4B0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74160E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9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00F04B5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167313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9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105802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3D5EC5D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1B565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6D1EAB0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9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7B42CE8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4CFB2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423BE5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9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AECB1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77D7DDA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45688A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6461BC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9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6A1905A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5CFA352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433692B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0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7FAD5F9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0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56A444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2F5F641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76EEA5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9900C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3D0FE9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83FD8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B462A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50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454908B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5314EB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0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3C580B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649745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18C901C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6B0003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6B74B67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7789296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2F12FCE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1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2608FE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1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32DCF28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7254F3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7A96B2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400F2E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024E12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67E62AF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7CE657D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100CA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1B9C08F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2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81706D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2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F22B58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0830B1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216B4D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4F146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604DD1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3619D3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2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75B7BF8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2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71065D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3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F22B58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5BD053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2C9219E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621865F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75A0408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3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34D07F0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3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16BF93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3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5BF71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3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F22B58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5D0BDED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7BF7E53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2B7197F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6B8E63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4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271794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1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42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6C47FC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3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44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F22B58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E04D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702161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1B1968F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2CC367B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5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46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24DFFD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7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8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266A768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9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50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38DCA199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03304A9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76BFB10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6EA96A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745FEC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1F08B95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2CBB138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1FE7E7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0F9012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1EAD9B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2529ED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5FDD70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5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0F2FF9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5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053718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5483D33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2DB19B6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6049C07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77ABEEF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8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3A76A22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6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11A40E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0868670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5DD5812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28451E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17D97F6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6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719C5C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3A80E58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6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62C9C7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7EC1654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7204157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3701E9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6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3EB81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7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605F77C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7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2316A9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7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C2BDA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7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26168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7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21B83CF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5C586C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4079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FA98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8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350E99E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8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1B133BF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8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4BF2AFC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8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45F70B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8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03E5DCD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9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24DC05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9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21F33AE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7438A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0B26F8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0513FE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0B0D93A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9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BC744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9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120891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9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088E36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9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600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4E78E2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1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02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2E6C58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3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04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3EB8189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5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06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F22B58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B1260B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710E644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3B147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303CA40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7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08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3E7482B1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F22B58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34304574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1EE1C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61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305B9A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4533144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539EFE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158813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05761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04BDC37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5339EC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53D6EA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6AF6657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61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246B5B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61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702928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7F0168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760724C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4D1A8A7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31A555F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1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0E3E505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251D84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1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0B1B1DA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74214A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2A4D08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6795E87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460D460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2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7D03B9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110D179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2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4CFC02D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2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685398F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3C3D2E1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6A20F33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121F1FA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6B9C1E5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2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464020D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444C950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2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6FBFB19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3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3EF42D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3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0D1F152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F0EDD1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7C7BCF1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0845239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0878FC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3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0477FA2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7222902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4635D53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7EEFF86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4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4C46F3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5F71FB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6EEC2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32BB836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535A5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3CFB98A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4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1C6CCCD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4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20E877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4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F4B5B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4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F22B58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EAC76D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75C1FA2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1957AB9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3BC144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5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44C24CA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0F18B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5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1DD111E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5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F22B58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535F5E8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2DA6E05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CBA5F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07E3CF8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2B5565E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6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017C2D3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6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7247A09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6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F22B58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64F242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75F873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3CEA50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7461301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6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69D1A3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7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68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147B60B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9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70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F22B58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F22B58" w:rsidRDefault="00F22B58" w:rsidP="00F22B58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0428756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5766259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F22B58" w:rsidRDefault="00F22B58" w:rsidP="00F22B58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F2B8A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0DCC5A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1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72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7C55F4A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3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74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4DB40445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5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76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F22B58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45A8063" w:rsidR="00F22B58" w:rsidRDefault="00F22B58" w:rsidP="00F22B58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6DAAF7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95F13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7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52E9D40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6F778E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5892229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794654A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1A2B257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EFC33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044874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2C63BC4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24F6AA2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8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4C1E8C9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8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6A984D2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093A55A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6FD4500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DF465B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628EC14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8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3A06AE6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8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3F0F9A66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43EF285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54A3242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48EAC1E2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3029C1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3551374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9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697B8CE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9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11AFCC7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711CCAB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2044675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5D47EF28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9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66C32F4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9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2A33FA5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9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662DF20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70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56B5566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70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4A2531B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70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7B3E756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89B04C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262C1FE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1970807B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70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1BF5341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70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738FF8EC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71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3856227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71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55A4C4B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71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13DF9A1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1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4793AD9E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1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05D1CA00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6E146A1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5C3F21F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2037D08D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644EA14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2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3F1C20D9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2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6936680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2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729A27A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5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26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5CD8BB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7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28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02957B2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9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30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57DC1E31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1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32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F22B58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84867FF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7D07C564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2B58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F22B58" w:rsidRDefault="00F22B58" w:rsidP="00F22B58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2CCA7303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F22B58" w:rsidRDefault="00F22B58" w:rsidP="00F22B58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0579FECA" w:rsidR="00F22B58" w:rsidRDefault="00F22B58" w:rsidP="00F22B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3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34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3A35E344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60E8E1E3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12EA75E" w14:textId="77777777" w:rsidR="008F4065" w:rsidRDefault="008F4065" w:rsidP="008F4065">
      <w:pPr>
        <w:pStyle w:val="Header"/>
        <w:tabs>
          <w:tab w:val="left" w:pos="720"/>
        </w:tabs>
      </w:pPr>
    </w:p>
    <w:p w14:paraId="16C69A84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4B8FAB8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61B3A4C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3C4EDC9" w14:textId="65D71A0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DC01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21F485AC" w14:textId="45319643" w:rsidR="008F4065" w:rsidRDefault="008F4065" w:rsidP="008F4065">
      <w:pPr>
        <w:spacing w:after="100"/>
        <w:jc w:val="center"/>
      </w:pPr>
      <w:r>
        <w:t>REVISED I</w:t>
      </w:r>
      <w:r w:rsidR="00090933">
        <w:t>NCREASED LIMITS TABLE</w:t>
      </w:r>
      <w:r>
        <w:t xml:space="preserve"> ASSIGNMENTS</w:t>
      </w:r>
    </w:p>
    <w:p w14:paraId="23B86301" w14:textId="4BE2EB85" w:rsidR="008F4065" w:rsidRDefault="008F4065" w:rsidP="008F4065">
      <w:pPr>
        <w:spacing w:after="100"/>
        <w:jc w:val="center"/>
      </w:pPr>
    </w:p>
    <w:p w14:paraId="47E45DB7" w14:textId="173F7CDD" w:rsidR="008F4065" w:rsidRDefault="008F4065" w:rsidP="008F4065">
      <w:pPr>
        <w:pStyle w:val="outlinehd2"/>
        <w:numPr>
          <w:ilvl w:val="0"/>
          <w:numId w:val="6"/>
        </w:numPr>
      </w:pPr>
      <w:r>
        <w:t>Class Codes 10010 – 15699</w:t>
      </w:r>
    </w:p>
    <w:p w14:paraId="5D518295" w14:textId="1B0B80D9" w:rsidR="008F4065" w:rsidRDefault="008F4065" w:rsidP="008F4065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F1046A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AE49A4A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06C3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151718E5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741A8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AE2B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497F3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26C4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0869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8C5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2137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C11A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F1F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ECCB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F9FE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56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72E71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B903206" w14:textId="77777777" w:rsidTr="008F4065">
        <w:trPr>
          <w:cantSplit/>
          <w:trHeight w:val="190"/>
        </w:trPr>
        <w:tc>
          <w:tcPr>
            <w:tcW w:w="200" w:type="dxa"/>
          </w:tcPr>
          <w:p w14:paraId="3222D8F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B4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248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FEF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FA04A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167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96F8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898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18467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53A8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2173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9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803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67E66EC" w14:textId="77777777" w:rsidTr="008F4065">
        <w:trPr>
          <w:cantSplit/>
          <w:trHeight w:val="190"/>
        </w:trPr>
        <w:tc>
          <w:tcPr>
            <w:tcW w:w="200" w:type="dxa"/>
          </w:tcPr>
          <w:p w14:paraId="05DBD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660D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A040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81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B97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1E39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593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43CB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DFF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1E6C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971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C979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D6D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7A97AE88" w14:textId="77777777" w:rsidTr="008F4065">
        <w:trPr>
          <w:cantSplit/>
          <w:trHeight w:val="190"/>
        </w:trPr>
        <w:tc>
          <w:tcPr>
            <w:tcW w:w="200" w:type="dxa"/>
          </w:tcPr>
          <w:p w14:paraId="6A3F5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C9D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1689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C585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C7F0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C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DE38E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3949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D63E1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A25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1C505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250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27669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56D476F" w14:textId="77777777" w:rsidTr="008F4065">
        <w:trPr>
          <w:cantSplit/>
          <w:trHeight w:val="190"/>
        </w:trPr>
        <w:tc>
          <w:tcPr>
            <w:tcW w:w="200" w:type="dxa"/>
          </w:tcPr>
          <w:p w14:paraId="280F85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F2D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10D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9C9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0457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6BA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853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7AB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E526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0C4C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E7A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2E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0A59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F028DFB" w14:textId="77777777" w:rsidTr="008F4065">
        <w:trPr>
          <w:cantSplit/>
          <w:trHeight w:val="190"/>
        </w:trPr>
        <w:tc>
          <w:tcPr>
            <w:tcW w:w="200" w:type="dxa"/>
          </w:tcPr>
          <w:p w14:paraId="4C5A1BE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E52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1C3F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26AA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4E21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41E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302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3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15047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A31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4F8A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6490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B2E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A0623E1" w14:textId="77777777" w:rsidTr="008F4065">
        <w:trPr>
          <w:cantSplit/>
          <w:trHeight w:val="190"/>
        </w:trPr>
        <w:tc>
          <w:tcPr>
            <w:tcW w:w="200" w:type="dxa"/>
          </w:tcPr>
          <w:p w14:paraId="100DAE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00A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853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3E6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931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62F4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036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6250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760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D8D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17E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0D8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5CAA8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2FA2A39" w14:textId="77777777" w:rsidTr="008F4065">
        <w:trPr>
          <w:cantSplit/>
          <w:trHeight w:val="190"/>
        </w:trPr>
        <w:tc>
          <w:tcPr>
            <w:tcW w:w="200" w:type="dxa"/>
          </w:tcPr>
          <w:p w14:paraId="689B42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BF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899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A4D6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CC7CB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DA73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89B28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287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6295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D2F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9B0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36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DA75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612CD686" w14:textId="77777777" w:rsidTr="008F4065">
        <w:trPr>
          <w:cantSplit/>
          <w:trHeight w:val="190"/>
        </w:trPr>
        <w:tc>
          <w:tcPr>
            <w:tcW w:w="200" w:type="dxa"/>
          </w:tcPr>
          <w:p w14:paraId="5232903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D381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0B80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8F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6CA335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E14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6449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21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317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AA1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678F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A36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48CD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E5A8992" w14:textId="77777777" w:rsidTr="008F4065">
        <w:trPr>
          <w:cantSplit/>
          <w:trHeight w:val="190"/>
        </w:trPr>
        <w:tc>
          <w:tcPr>
            <w:tcW w:w="200" w:type="dxa"/>
          </w:tcPr>
          <w:p w14:paraId="102EB4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26E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21632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76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0E79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80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EB80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C045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8EB5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86B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4133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20F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1F3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927DECD" w14:textId="77777777" w:rsidTr="008F4065">
        <w:trPr>
          <w:cantSplit/>
          <w:trHeight w:val="190"/>
        </w:trPr>
        <w:tc>
          <w:tcPr>
            <w:tcW w:w="200" w:type="dxa"/>
          </w:tcPr>
          <w:p w14:paraId="525C9C5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6FB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423FF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9D9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EC9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0E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4901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788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7F7E3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D82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81E3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7B37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678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58AF441" w14:textId="77777777" w:rsidTr="008F4065">
        <w:trPr>
          <w:cantSplit/>
          <w:trHeight w:val="190"/>
        </w:trPr>
        <w:tc>
          <w:tcPr>
            <w:tcW w:w="200" w:type="dxa"/>
          </w:tcPr>
          <w:p w14:paraId="799B259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D87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36B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D82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325C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EC80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BC1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407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0958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C65C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914E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40D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25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7F3C74E" w14:textId="77777777" w:rsidTr="008F4065">
        <w:trPr>
          <w:cantSplit/>
          <w:trHeight w:val="190"/>
        </w:trPr>
        <w:tc>
          <w:tcPr>
            <w:tcW w:w="200" w:type="dxa"/>
          </w:tcPr>
          <w:p w14:paraId="5EC924F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C49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0C7C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C080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8D21B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52C7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DC8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29E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60D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B6750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B5BE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59532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8745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4ADB09" w14:textId="77777777" w:rsidTr="008F4065">
        <w:trPr>
          <w:cantSplit/>
          <w:trHeight w:val="190"/>
        </w:trPr>
        <w:tc>
          <w:tcPr>
            <w:tcW w:w="200" w:type="dxa"/>
          </w:tcPr>
          <w:p w14:paraId="3E31E0C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7C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C43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D1C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AD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BDE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6C1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D020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A5A4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641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D2C9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0569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A7A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C1DDF8E" w14:textId="77777777" w:rsidTr="008F4065">
        <w:trPr>
          <w:cantSplit/>
          <w:trHeight w:val="190"/>
        </w:trPr>
        <w:tc>
          <w:tcPr>
            <w:tcW w:w="200" w:type="dxa"/>
          </w:tcPr>
          <w:p w14:paraId="55C1CC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B8B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DC73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0B32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F5595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098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99131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D55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DD51F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F4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B343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FE61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82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65EB1EA" w14:textId="77777777" w:rsidTr="008F4065">
        <w:trPr>
          <w:cantSplit/>
          <w:trHeight w:val="190"/>
        </w:trPr>
        <w:tc>
          <w:tcPr>
            <w:tcW w:w="200" w:type="dxa"/>
          </w:tcPr>
          <w:p w14:paraId="411615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FB4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BF6C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70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BD9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CCC3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7C8C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8E1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59A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11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E6E659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FAD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B8C9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5705682" w14:textId="77777777" w:rsidTr="008F4065">
        <w:trPr>
          <w:cantSplit/>
          <w:trHeight w:val="190"/>
        </w:trPr>
        <w:tc>
          <w:tcPr>
            <w:tcW w:w="200" w:type="dxa"/>
          </w:tcPr>
          <w:p w14:paraId="79DC25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88B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1B329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088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3E39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DFAE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2E25D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6DDA6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1927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BC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AC424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7887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F1E7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4C0964FB" w14:textId="77777777" w:rsidTr="008F4065">
        <w:trPr>
          <w:cantSplit/>
          <w:trHeight w:val="190"/>
        </w:trPr>
        <w:tc>
          <w:tcPr>
            <w:tcW w:w="200" w:type="dxa"/>
          </w:tcPr>
          <w:p w14:paraId="11B371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A7F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29BA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9C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EF3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B76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EF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02B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3DD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535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5578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C1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2FE0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63743EA" w14:textId="77777777" w:rsidTr="008F4065">
        <w:trPr>
          <w:cantSplit/>
          <w:trHeight w:val="190"/>
        </w:trPr>
        <w:tc>
          <w:tcPr>
            <w:tcW w:w="200" w:type="dxa"/>
          </w:tcPr>
          <w:p w14:paraId="1F73E1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AA4F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A215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E205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C38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AC53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BCA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A71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DCCF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C26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9338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79BC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E11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FE7069F" w14:textId="77777777" w:rsidTr="008F4065">
        <w:trPr>
          <w:cantSplit/>
          <w:trHeight w:val="190"/>
        </w:trPr>
        <w:tc>
          <w:tcPr>
            <w:tcW w:w="200" w:type="dxa"/>
          </w:tcPr>
          <w:p w14:paraId="113509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BA5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2677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87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4BA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1E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F524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495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63DE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2A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FED33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FA04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D385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7C75FEA5" w14:textId="77777777" w:rsidTr="008F4065">
        <w:trPr>
          <w:cantSplit/>
          <w:trHeight w:val="190"/>
        </w:trPr>
        <w:tc>
          <w:tcPr>
            <w:tcW w:w="200" w:type="dxa"/>
          </w:tcPr>
          <w:p w14:paraId="4CF5D1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9C6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F95E1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59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F3748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949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1504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6C7F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CD00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62F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BE05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AE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7AF8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6E62C359" w14:textId="77777777" w:rsidTr="008F4065">
        <w:trPr>
          <w:cantSplit/>
          <w:trHeight w:val="190"/>
        </w:trPr>
        <w:tc>
          <w:tcPr>
            <w:tcW w:w="200" w:type="dxa"/>
          </w:tcPr>
          <w:p w14:paraId="55B705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834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DDD2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C8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0FE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FF40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DE5F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C63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FDB6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80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C439F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147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4844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1CAA59DC" w14:textId="77777777" w:rsidTr="008F4065">
        <w:trPr>
          <w:cantSplit/>
          <w:trHeight w:val="190"/>
        </w:trPr>
        <w:tc>
          <w:tcPr>
            <w:tcW w:w="200" w:type="dxa"/>
          </w:tcPr>
          <w:p w14:paraId="5DED12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541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0A4C2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176D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CF7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0C8D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9B5CD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5FC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7640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525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800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A44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C0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5F9D38C" w14:textId="77777777" w:rsidTr="008F4065">
        <w:trPr>
          <w:cantSplit/>
          <w:trHeight w:val="190"/>
        </w:trPr>
        <w:tc>
          <w:tcPr>
            <w:tcW w:w="200" w:type="dxa"/>
          </w:tcPr>
          <w:p w14:paraId="4E460A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CEA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B86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157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5F25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DDC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766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F581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966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6A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97A4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619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191F8" w14:textId="77777777" w:rsidR="008F4065" w:rsidRDefault="008F4065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8F4065" w14:paraId="0F61ABBF" w14:textId="77777777" w:rsidTr="008F4065">
        <w:trPr>
          <w:cantSplit/>
          <w:trHeight w:val="190"/>
        </w:trPr>
        <w:tc>
          <w:tcPr>
            <w:tcW w:w="200" w:type="dxa"/>
          </w:tcPr>
          <w:p w14:paraId="3C3596D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7E4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48F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EE7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16BC4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1F3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3094D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AED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ACDC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5C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AC3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DEA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EB3BC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69DC1A5" w14:textId="77777777" w:rsidTr="008F4065">
        <w:trPr>
          <w:cantSplit/>
          <w:trHeight w:val="190"/>
        </w:trPr>
        <w:tc>
          <w:tcPr>
            <w:tcW w:w="200" w:type="dxa"/>
          </w:tcPr>
          <w:p w14:paraId="31067F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5345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FA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D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F74E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4F8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7492C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FFA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E51E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8897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91D7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5CED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204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E19F3D3" w14:textId="77777777" w:rsidTr="008F4065">
        <w:trPr>
          <w:cantSplit/>
          <w:trHeight w:val="190"/>
        </w:trPr>
        <w:tc>
          <w:tcPr>
            <w:tcW w:w="200" w:type="dxa"/>
          </w:tcPr>
          <w:p w14:paraId="7D1AC01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471F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63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7C98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78D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02F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06DC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15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9DFE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EA0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3E2E3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804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EE3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612EF62" w14:textId="77777777" w:rsidTr="008F4065">
        <w:trPr>
          <w:cantSplit/>
          <w:trHeight w:val="190"/>
        </w:trPr>
        <w:tc>
          <w:tcPr>
            <w:tcW w:w="200" w:type="dxa"/>
          </w:tcPr>
          <w:p w14:paraId="64ABAF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6892C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356C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3C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BF18C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588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B9B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5D6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5ECF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FB9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C4B2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CAA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5ABF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6A8F3D" w14:textId="77777777" w:rsidTr="008F4065">
        <w:trPr>
          <w:cantSplit/>
          <w:trHeight w:val="190"/>
        </w:trPr>
        <w:tc>
          <w:tcPr>
            <w:tcW w:w="200" w:type="dxa"/>
          </w:tcPr>
          <w:p w14:paraId="0F7655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9D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D16C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F2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00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D17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F7AC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72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A49BA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8A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73E2C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F65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65F8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8C225F3" w14:textId="77777777" w:rsidTr="008F4065">
        <w:trPr>
          <w:cantSplit/>
          <w:trHeight w:val="190"/>
        </w:trPr>
        <w:tc>
          <w:tcPr>
            <w:tcW w:w="200" w:type="dxa"/>
          </w:tcPr>
          <w:p w14:paraId="4105D3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1B1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336D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6BD0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A6F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B5B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5C94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B7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28EE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B01A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2806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592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D85F0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965931E" w14:textId="77777777" w:rsidTr="008F4065">
        <w:trPr>
          <w:cantSplit/>
          <w:trHeight w:val="190"/>
        </w:trPr>
        <w:tc>
          <w:tcPr>
            <w:tcW w:w="200" w:type="dxa"/>
          </w:tcPr>
          <w:p w14:paraId="0B369A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5F3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9E40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D9D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D444F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656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1E16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0ACC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1B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55D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F5BF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D1E5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B50C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6E6A0A" w14:textId="77777777" w:rsidTr="008F4065">
        <w:trPr>
          <w:cantSplit/>
          <w:trHeight w:val="190"/>
        </w:trPr>
        <w:tc>
          <w:tcPr>
            <w:tcW w:w="200" w:type="dxa"/>
          </w:tcPr>
          <w:p w14:paraId="38C9B6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1B6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85947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EB9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49176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483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F8E8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BC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10C1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AC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6DE4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0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A4D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22CCB002" w14:textId="77777777" w:rsidTr="008F4065">
        <w:trPr>
          <w:cantSplit/>
          <w:trHeight w:val="190"/>
        </w:trPr>
        <w:tc>
          <w:tcPr>
            <w:tcW w:w="200" w:type="dxa"/>
          </w:tcPr>
          <w:p w14:paraId="49E70D8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EA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562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8B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B9762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76C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9712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67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F1316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0CA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7370D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796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3450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DBE166" w14:textId="77777777" w:rsidTr="008F4065">
        <w:trPr>
          <w:cantSplit/>
          <w:trHeight w:val="190"/>
        </w:trPr>
        <w:tc>
          <w:tcPr>
            <w:tcW w:w="200" w:type="dxa"/>
          </w:tcPr>
          <w:p w14:paraId="2188FD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935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FDFE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6F1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CC3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90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7D9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183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B48B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243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9C16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E13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7386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8F4065" w14:paraId="4F6B601A" w14:textId="77777777" w:rsidTr="008F4065">
        <w:trPr>
          <w:cantSplit/>
          <w:trHeight w:val="190"/>
        </w:trPr>
        <w:tc>
          <w:tcPr>
            <w:tcW w:w="200" w:type="dxa"/>
          </w:tcPr>
          <w:p w14:paraId="4562C3F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03F6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051F7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4A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86F0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7EB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1FB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4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4F8D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ABB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ECF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A23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1AD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9B1A330" w14:textId="77777777" w:rsidTr="008F4065">
        <w:trPr>
          <w:cantSplit/>
          <w:trHeight w:val="190"/>
        </w:trPr>
        <w:tc>
          <w:tcPr>
            <w:tcW w:w="200" w:type="dxa"/>
          </w:tcPr>
          <w:p w14:paraId="6552A5F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59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527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42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9983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12A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A1E03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E3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44B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CC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F9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E6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C3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062C8FA0" w14:textId="77777777" w:rsidR="008F4065" w:rsidRDefault="008F4065" w:rsidP="008F4065">
      <w:pPr>
        <w:pStyle w:val="tablecaption"/>
      </w:pPr>
      <w:r>
        <w:t>Table 56.C.#1(ILTA) Increased Limits Table Assignments – Class Codes 10010 – 15699</w:t>
      </w:r>
    </w:p>
    <w:p w14:paraId="235ABBD5" w14:textId="77777777" w:rsidR="008F4065" w:rsidRDefault="008F4065" w:rsidP="008F4065">
      <w:pPr>
        <w:spacing w:after="100"/>
        <w:jc w:val="center"/>
      </w:pPr>
    </w:p>
    <w:p w14:paraId="0E8BBD94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405C6F2F" w14:textId="7038725E" w:rsidR="009448A7" w:rsidRDefault="009448A7" w:rsidP="007C6636">
      <w:pPr>
        <w:pStyle w:val="isonormal"/>
      </w:pPr>
    </w:p>
    <w:p w14:paraId="408885D2" w14:textId="1CC70E2F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F52D4B2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07B690BA" w14:textId="77777777" w:rsidR="008F4065" w:rsidRDefault="008F4065" w:rsidP="008F4065">
      <w:pPr>
        <w:pStyle w:val="Header"/>
        <w:tabs>
          <w:tab w:val="left" w:pos="720"/>
        </w:tabs>
      </w:pPr>
    </w:p>
    <w:p w14:paraId="5C22881A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447BDE16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F03B8F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2CDB33A5" w14:textId="65354993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8548317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D35D867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1B77D5D4" w14:textId="03E6C83B" w:rsidR="008F4065" w:rsidRDefault="008F4065" w:rsidP="007C6636">
      <w:pPr>
        <w:pStyle w:val="isonormal"/>
      </w:pPr>
    </w:p>
    <w:p w14:paraId="35739C03" w14:textId="10144B11" w:rsidR="008F4065" w:rsidRDefault="008F4065" w:rsidP="008F4065">
      <w:pPr>
        <w:pStyle w:val="outlinehd2"/>
        <w:numPr>
          <w:ilvl w:val="0"/>
          <w:numId w:val="6"/>
        </w:numPr>
      </w:pPr>
      <w:r>
        <w:t>Class Codes 15733 – 45450</w:t>
      </w:r>
    </w:p>
    <w:p w14:paraId="04C097EF" w14:textId="6B915EEC" w:rsidR="008F4065" w:rsidRDefault="008F4065" w:rsidP="007C6636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05B20AD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3321C17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7B94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937E65A" w14:textId="77777777" w:rsidTr="00B831D9">
        <w:trPr>
          <w:cantSplit/>
          <w:trHeight w:val="190"/>
          <w:tblHeader/>
        </w:trPr>
        <w:tc>
          <w:tcPr>
            <w:tcW w:w="200" w:type="dxa"/>
          </w:tcPr>
          <w:p w14:paraId="13013E74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C5A50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F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9802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62F3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EED3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DFC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DF0E0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3991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25D9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D7BF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9943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7C185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12CB29BE" w14:textId="77777777" w:rsidTr="00B831D9">
        <w:trPr>
          <w:cantSplit/>
          <w:trHeight w:val="190"/>
        </w:trPr>
        <w:tc>
          <w:tcPr>
            <w:tcW w:w="200" w:type="dxa"/>
          </w:tcPr>
          <w:p w14:paraId="508CFF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49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8F8A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6F2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F8A98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CEB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8208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DF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70A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D8A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4A6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F14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814F4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FA0C796" w14:textId="77777777" w:rsidTr="00B831D9">
        <w:trPr>
          <w:cantSplit/>
          <w:trHeight w:val="190"/>
        </w:trPr>
        <w:tc>
          <w:tcPr>
            <w:tcW w:w="200" w:type="dxa"/>
          </w:tcPr>
          <w:p w14:paraId="170D146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548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3CEC1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3AC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AE7A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63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44D8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F2F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AEF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720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98A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786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94B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8DE9217" w14:textId="77777777" w:rsidTr="00B831D9">
        <w:trPr>
          <w:cantSplit/>
          <w:trHeight w:val="190"/>
        </w:trPr>
        <w:tc>
          <w:tcPr>
            <w:tcW w:w="200" w:type="dxa"/>
          </w:tcPr>
          <w:p w14:paraId="66159E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FF2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7B562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A52F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2614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99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2BA68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FED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68D44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54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31C7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83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F0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8C730D2" w14:textId="77777777" w:rsidTr="00B831D9">
        <w:trPr>
          <w:cantSplit/>
          <w:trHeight w:val="190"/>
        </w:trPr>
        <w:tc>
          <w:tcPr>
            <w:tcW w:w="200" w:type="dxa"/>
          </w:tcPr>
          <w:p w14:paraId="4D9744A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E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3B59B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EDAB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CAEF52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4C1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522A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7EA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DDBD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E864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238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FD3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1625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0318B70" w14:textId="77777777" w:rsidTr="00B831D9">
        <w:trPr>
          <w:cantSplit/>
          <w:trHeight w:val="190"/>
        </w:trPr>
        <w:tc>
          <w:tcPr>
            <w:tcW w:w="200" w:type="dxa"/>
          </w:tcPr>
          <w:p w14:paraId="6CA8DA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273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AAC4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A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DE77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52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697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7D1F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F6BB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4508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4045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7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5EC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B88C48" w14:textId="77777777" w:rsidTr="00B831D9">
        <w:trPr>
          <w:cantSplit/>
          <w:trHeight w:val="190"/>
        </w:trPr>
        <w:tc>
          <w:tcPr>
            <w:tcW w:w="200" w:type="dxa"/>
          </w:tcPr>
          <w:p w14:paraId="47BF26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2B21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B399F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718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0FF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D99A1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F948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224A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44F9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E2D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6179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403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48FA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FFBE50F" w14:textId="77777777" w:rsidTr="00B831D9">
        <w:trPr>
          <w:cantSplit/>
          <w:trHeight w:val="190"/>
        </w:trPr>
        <w:tc>
          <w:tcPr>
            <w:tcW w:w="200" w:type="dxa"/>
          </w:tcPr>
          <w:p w14:paraId="0DEA74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69E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44812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BE5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07B61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A20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201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0A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E947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90C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93D0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6A4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CA4D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1A9BC02" w14:textId="77777777" w:rsidTr="00B831D9">
        <w:trPr>
          <w:cantSplit/>
          <w:trHeight w:val="190"/>
        </w:trPr>
        <w:tc>
          <w:tcPr>
            <w:tcW w:w="200" w:type="dxa"/>
          </w:tcPr>
          <w:p w14:paraId="5D8F66C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619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9B16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488C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36B54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963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CA42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E2CA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8E81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6C5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7D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544A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80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4D4178A9" w14:textId="77777777" w:rsidTr="00B831D9">
        <w:trPr>
          <w:cantSplit/>
          <w:trHeight w:val="190"/>
        </w:trPr>
        <w:tc>
          <w:tcPr>
            <w:tcW w:w="200" w:type="dxa"/>
          </w:tcPr>
          <w:p w14:paraId="279E8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A91E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FD5D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AC5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14B3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12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7A846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5AC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1BD90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93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F755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525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28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A4ABC6" w14:textId="77777777" w:rsidTr="00B831D9">
        <w:trPr>
          <w:cantSplit/>
          <w:trHeight w:val="190"/>
        </w:trPr>
        <w:tc>
          <w:tcPr>
            <w:tcW w:w="200" w:type="dxa"/>
          </w:tcPr>
          <w:p w14:paraId="63BED6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F22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5158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6F5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27DA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AB82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3EF1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84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DE55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E31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14870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8C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D98A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247133A" w14:textId="77777777" w:rsidTr="00B831D9">
        <w:trPr>
          <w:cantSplit/>
          <w:trHeight w:val="190"/>
        </w:trPr>
        <w:tc>
          <w:tcPr>
            <w:tcW w:w="200" w:type="dxa"/>
          </w:tcPr>
          <w:p w14:paraId="255E8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BC3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1A5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93AE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B808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FD7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AC06F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449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027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75AC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FFCE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754E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334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99DA0B" w14:textId="77777777" w:rsidTr="00B831D9">
        <w:trPr>
          <w:cantSplit/>
          <w:trHeight w:val="190"/>
        </w:trPr>
        <w:tc>
          <w:tcPr>
            <w:tcW w:w="200" w:type="dxa"/>
          </w:tcPr>
          <w:p w14:paraId="0BB989E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B9FE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635ED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39BE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3C430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E327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9A9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593F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B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64D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6C09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36821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28CEF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057D44" w14:textId="77777777" w:rsidTr="00B831D9">
        <w:trPr>
          <w:cantSplit/>
          <w:trHeight w:val="190"/>
        </w:trPr>
        <w:tc>
          <w:tcPr>
            <w:tcW w:w="200" w:type="dxa"/>
          </w:tcPr>
          <w:p w14:paraId="064E94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263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C1124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E623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EB1560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9FBD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358A4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061BB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24F5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998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6FB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103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9BC3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351E4207" w14:textId="77777777" w:rsidTr="00B831D9">
        <w:trPr>
          <w:cantSplit/>
          <w:trHeight w:val="190"/>
        </w:trPr>
        <w:tc>
          <w:tcPr>
            <w:tcW w:w="200" w:type="dxa"/>
          </w:tcPr>
          <w:p w14:paraId="71A36E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235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1F3EC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B8A8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2E67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438C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78B0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D4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8BE1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247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71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DA99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AE9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7A35B6E" w14:textId="77777777" w:rsidTr="00B831D9">
        <w:trPr>
          <w:cantSplit/>
          <w:trHeight w:val="190"/>
        </w:trPr>
        <w:tc>
          <w:tcPr>
            <w:tcW w:w="200" w:type="dxa"/>
          </w:tcPr>
          <w:p w14:paraId="64D7D9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AEC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5AD7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3B9B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CFE43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3A7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F84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621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D167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16B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F66F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5F9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DF6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41BE542" w14:textId="77777777" w:rsidTr="00B831D9">
        <w:trPr>
          <w:cantSplit/>
          <w:trHeight w:val="190"/>
        </w:trPr>
        <w:tc>
          <w:tcPr>
            <w:tcW w:w="200" w:type="dxa"/>
          </w:tcPr>
          <w:p w14:paraId="60F7675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499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B1B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C0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8AFC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B7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1C97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8A0C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B08D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FF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B8B6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EECF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68A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FB1D488" w14:textId="77777777" w:rsidTr="00B831D9">
        <w:trPr>
          <w:cantSplit/>
          <w:trHeight w:val="190"/>
        </w:trPr>
        <w:tc>
          <w:tcPr>
            <w:tcW w:w="200" w:type="dxa"/>
          </w:tcPr>
          <w:p w14:paraId="0D36D4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3A6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AA2C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7436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C13CF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0CC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BB47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262B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13AE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8D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302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0BDC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5F7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B5CAD58" w14:textId="77777777" w:rsidTr="00B831D9">
        <w:trPr>
          <w:cantSplit/>
          <w:trHeight w:val="190"/>
        </w:trPr>
        <w:tc>
          <w:tcPr>
            <w:tcW w:w="200" w:type="dxa"/>
          </w:tcPr>
          <w:p w14:paraId="34331F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9BBB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8468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C6AE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CCA8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2448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BE4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3A7A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C3FF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334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AF327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01F6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27FC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8540543" w14:textId="77777777" w:rsidTr="00B831D9">
        <w:trPr>
          <w:cantSplit/>
          <w:trHeight w:val="190"/>
        </w:trPr>
        <w:tc>
          <w:tcPr>
            <w:tcW w:w="200" w:type="dxa"/>
          </w:tcPr>
          <w:p w14:paraId="1D72CE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2D8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D16F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81D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D1F5FF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72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DCCE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0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92F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B7B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DC7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4A99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725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DA31A7D" w14:textId="77777777" w:rsidTr="00B831D9">
        <w:trPr>
          <w:cantSplit/>
          <w:trHeight w:val="190"/>
        </w:trPr>
        <w:tc>
          <w:tcPr>
            <w:tcW w:w="200" w:type="dxa"/>
          </w:tcPr>
          <w:p w14:paraId="6A5AAA0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392A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622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E0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A61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287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642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A9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E1C67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8819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3F7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CF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EE42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599E1B" w14:textId="77777777" w:rsidTr="00B831D9">
        <w:trPr>
          <w:cantSplit/>
          <w:trHeight w:val="190"/>
        </w:trPr>
        <w:tc>
          <w:tcPr>
            <w:tcW w:w="200" w:type="dxa"/>
          </w:tcPr>
          <w:p w14:paraId="453BE5F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2AD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0D6A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845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B721D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65A0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D678E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E99B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0AC5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4547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D719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AE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62A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A5C36BE" w14:textId="77777777" w:rsidTr="00B831D9">
        <w:trPr>
          <w:cantSplit/>
          <w:trHeight w:val="190"/>
        </w:trPr>
        <w:tc>
          <w:tcPr>
            <w:tcW w:w="200" w:type="dxa"/>
          </w:tcPr>
          <w:p w14:paraId="2F136CB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D97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FAE9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F8F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7DCF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C427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294F9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E7F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F44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A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037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4309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C706C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A1D1CD1" w14:textId="77777777" w:rsidTr="00B831D9">
        <w:trPr>
          <w:cantSplit/>
          <w:trHeight w:val="190"/>
        </w:trPr>
        <w:tc>
          <w:tcPr>
            <w:tcW w:w="200" w:type="dxa"/>
          </w:tcPr>
          <w:p w14:paraId="6EACFC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532C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C48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E7C6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630AE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764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AEE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CF6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6D8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34B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CF23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410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FBC7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5DCFC6C7" w14:textId="77777777" w:rsidTr="00B831D9">
        <w:trPr>
          <w:cantSplit/>
          <w:trHeight w:val="190"/>
        </w:trPr>
        <w:tc>
          <w:tcPr>
            <w:tcW w:w="200" w:type="dxa"/>
          </w:tcPr>
          <w:p w14:paraId="49E787D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438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897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69E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AB3CC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8C6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FE007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6445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24D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303E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658A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1395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38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17211D" w14:textId="77777777" w:rsidTr="00B831D9">
        <w:trPr>
          <w:cantSplit/>
          <w:trHeight w:val="190"/>
        </w:trPr>
        <w:tc>
          <w:tcPr>
            <w:tcW w:w="200" w:type="dxa"/>
          </w:tcPr>
          <w:p w14:paraId="0709BA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EE4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D88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C85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8931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5100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377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EC5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040B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0A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A359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841D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F2B5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0A4F721" w14:textId="77777777" w:rsidTr="00B831D9">
        <w:trPr>
          <w:cantSplit/>
          <w:trHeight w:val="190"/>
        </w:trPr>
        <w:tc>
          <w:tcPr>
            <w:tcW w:w="200" w:type="dxa"/>
          </w:tcPr>
          <w:p w14:paraId="105E140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316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FC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8CE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8A65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CAEC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DB0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2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BEBA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FCCC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4D5B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9EB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137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D4A6A16" w14:textId="77777777" w:rsidTr="00B831D9">
        <w:trPr>
          <w:cantSplit/>
          <w:trHeight w:val="190"/>
        </w:trPr>
        <w:tc>
          <w:tcPr>
            <w:tcW w:w="200" w:type="dxa"/>
          </w:tcPr>
          <w:p w14:paraId="23A964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D3F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C622F8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841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CBC4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0ECF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4ACD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6FD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2C76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88D43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434B3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A8ED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A53E0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3038074" w14:textId="77777777" w:rsidTr="00B831D9">
        <w:trPr>
          <w:cantSplit/>
          <w:trHeight w:val="190"/>
        </w:trPr>
        <w:tc>
          <w:tcPr>
            <w:tcW w:w="200" w:type="dxa"/>
          </w:tcPr>
          <w:p w14:paraId="5AD4C7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191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6BB81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81D0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A34F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DC8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D7D1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740D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36F245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F903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4AF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88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783A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4D92BAE" w14:textId="77777777" w:rsidTr="00B831D9">
        <w:trPr>
          <w:cantSplit/>
          <w:trHeight w:val="190"/>
        </w:trPr>
        <w:tc>
          <w:tcPr>
            <w:tcW w:w="200" w:type="dxa"/>
          </w:tcPr>
          <w:p w14:paraId="1863BE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6D9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7580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84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E10CE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B9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E595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55F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3160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FE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B2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C75F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9644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720E35" w14:textId="77777777" w:rsidTr="00B831D9">
        <w:trPr>
          <w:cantSplit/>
          <w:trHeight w:val="190"/>
        </w:trPr>
        <w:tc>
          <w:tcPr>
            <w:tcW w:w="200" w:type="dxa"/>
          </w:tcPr>
          <w:p w14:paraId="4A6DA48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E964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71E1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9661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4E5A1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E4221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9DF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292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DD8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9992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43C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4CD4E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9021E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0ACEA0" w14:textId="77777777" w:rsidTr="00B831D9">
        <w:trPr>
          <w:cantSplit/>
          <w:trHeight w:val="190"/>
        </w:trPr>
        <w:tc>
          <w:tcPr>
            <w:tcW w:w="200" w:type="dxa"/>
          </w:tcPr>
          <w:p w14:paraId="0597FF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C73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CFC6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5C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3EC9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65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04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ADB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3A780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BDE7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5560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78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6BC8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A045477" w14:textId="77777777" w:rsidTr="00B831D9">
        <w:trPr>
          <w:cantSplit/>
          <w:trHeight w:val="190"/>
        </w:trPr>
        <w:tc>
          <w:tcPr>
            <w:tcW w:w="200" w:type="dxa"/>
          </w:tcPr>
          <w:p w14:paraId="0AA58C4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3E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BF8E1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BB75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94C3B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E33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3143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ADA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E98D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9AE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25C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B7F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3C7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1AC4BD03" w14:textId="77777777" w:rsidTr="00B831D9">
        <w:trPr>
          <w:cantSplit/>
          <w:trHeight w:val="190"/>
        </w:trPr>
        <w:tc>
          <w:tcPr>
            <w:tcW w:w="200" w:type="dxa"/>
          </w:tcPr>
          <w:p w14:paraId="032921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B49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98F7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4262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1B1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B8B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2EF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1CF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62282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AA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C3B02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4ABB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19B1B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70C174B" w14:textId="77777777" w:rsidTr="00B831D9">
        <w:trPr>
          <w:cantSplit/>
          <w:trHeight w:val="190"/>
        </w:trPr>
        <w:tc>
          <w:tcPr>
            <w:tcW w:w="200" w:type="dxa"/>
          </w:tcPr>
          <w:p w14:paraId="0893E0A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E21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5E1CC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3FF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3EB3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330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840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93F5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850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45E2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D55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3B2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2351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301D81" w14:textId="77777777" w:rsidTr="00B831D9">
        <w:trPr>
          <w:cantSplit/>
          <w:trHeight w:val="190"/>
        </w:trPr>
        <w:tc>
          <w:tcPr>
            <w:tcW w:w="200" w:type="dxa"/>
          </w:tcPr>
          <w:p w14:paraId="75E63A7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EA7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17346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C02F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EE1104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8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BED9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5BE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0B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8CF6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87D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7B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C61C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8F4065" w14:paraId="0CD73EA8" w14:textId="77777777" w:rsidTr="00B831D9">
        <w:trPr>
          <w:cantSplit/>
          <w:trHeight w:val="190"/>
        </w:trPr>
        <w:tc>
          <w:tcPr>
            <w:tcW w:w="200" w:type="dxa"/>
          </w:tcPr>
          <w:p w14:paraId="00E8D4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31DF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1E2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C88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FAC9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D31E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B62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C6E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E9D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3F18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587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AB9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0F94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CDCF33" w14:textId="77777777" w:rsidTr="00B831D9">
        <w:trPr>
          <w:cantSplit/>
          <w:trHeight w:val="190"/>
        </w:trPr>
        <w:tc>
          <w:tcPr>
            <w:tcW w:w="200" w:type="dxa"/>
          </w:tcPr>
          <w:p w14:paraId="388B7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B41A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101B8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BCE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2C7CA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74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8FB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8D3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62475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877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E0E2A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2CF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0E2E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0AA6B46F" w14:textId="77777777" w:rsidTr="00B831D9">
        <w:trPr>
          <w:cantSplit/>
          <w:trHeight w:val="190"/>
        </w:trPr>
        <w:tc>
          <w:tcPr>
            <w:tcW w:w="200" w:type="dxa"/>
          </w:tcPr>
          <w:p w14:paraId="3692A71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166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78AA9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F36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0ACE3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9562D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DE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131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AA63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F852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7FA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8BCB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A90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D10D85A" w14:textId="77777777" w:rsidTr="00B831D9">
        <w:trPr>
          <w:cantSplit/>
          <w:trHeight w:val="190"/>
        </w:trPr>
        <w:tc>
          <w:tcPr>
            <w:tcW w:w="200" w:type="dxa"/>
          </w:tcPr>
          <w:p w14:paraId="3864CAF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CB0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0680CB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7C3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2218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DE5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B0A0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23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D8FF3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1815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B04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B51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14A52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45B094E6" w14:textId="77777777" w:rsidTr="00B831D9">
        <w:trPr>
          <w:cantSplit/>
          <w:trHeight w:val="190"/>
        </w:trPr>
        <w:tc>
          <w:tcPr>
            <w:tcW w:w="200" w:type="dxa"/>
          </w:tcPr>
          <w:p w14:paraId="0A48F95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9185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C4CAC0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303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70BA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6B0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00A1A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4599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D28F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A64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232B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81A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26B9B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BE80E6" w14:textId="77777777" w:rsidTr="00B831D9">
        <w:trPr>
          <w:cantSplit/>
          <w:trHeight w:val="190"/>
        </w:trPr>
        <w:tc>
          <w:tcPr>
            <w:tcW w:w="200" w:type="dxa"/>
          </w:tcPr>
          <w:p w14:paraId="224D247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6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1DA6A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D0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3715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02F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0AD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B6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7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5A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607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064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756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32C16B3B" w14:textId="77777777" w:rsidR="008F4065" w:rsidRDefault="008F4065" w:rsidP="008F4065">
      <w:pPr>
        <w:pStyle w:val="tablecaption"/>
      </w:pPr>
      <w:r>
        <w:t>Table 56.C.#2(ILTA) Increased Limits Table Assignments – Class Codes 15733 – 45450</w:t>
      </w:r>
    </w:p>
    <w:p w14:paraId="3EFDF78F" w14:textId="4760F12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22C6E77B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AB0EA8" w14:textId="77777777" w:rsidR="008F4065" w:rsidRDefault="008F4065" w:rsidP="008F4065">
      <w:pPr>
        <w:pStyle w:val="Header"/>
        <w:tabs>
          <w:tab w:val="left" w:pos="720"/>
        </w:tabs>
      </w:pPr>
    </w:p>
    <w:p w14:paraId="33CC3898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7BF06CE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18DC97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47765F8D" w14:textId="563783E6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ACBEB64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79E80C94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D103B7C" w14:textId="1B524F96" w:rsidR="008F4065" w:rsidRDefault="008F4065" w:rsidP="007C6636">
      <w:pPr>
        <w:pStyle w:val="isonormal"/>
      </w:pPr>
    </w:p>
    <w:p w14:paraId="3FC3F666" w14:textId="436A8FA8" w:rsidR="008F4065" w:rsidRDefault="008F4065" w:rsidP="001A27A7">
      <w:pPr>
        <w:pStyle w:val="outlinehd2"/>
        <w:numPr>
          <w:ilvl w:val="0"/>
          <w:numId w:val="6"/>
        </w:numPr>
      </w:pPr>
      <w:r>
        <w:t>Class Codes 45523 – 52076</w:t>
      </w:r>
    </w:p>
    <w:p w14:paraId="67699452" w14:textId="586BFA6F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6F159C3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1B819D8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42CA4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E155782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40D5193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FF5609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464B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E9C62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4C7E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9FB0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C1AA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F81C83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6ABA3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77782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4A0AC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D13A4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76B1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BAB55B6" w14:textId="77777777" w:rsidTr="008F4065">
        <w:trPr>
          <w:cantSplit/>
          <w:trHeight w:val="190"/>
        </w:trPr>
        <w:tc>
          <w:tcPr>
            <w:tcW w:w="200" w:type="dxa"/>
          </w:tcPr>
          <w:p w14:paraId="23CAE8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63A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ED0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988F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42B5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E4B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D3A0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88B8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ACDA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17B7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AED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7292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6FBE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3BF4D1C6" w14:textId="77777777" w:rsidTr="008F4065">
        <w:trPr>
          <w:cantSplit/>
          <w:trHeight w:val="190"/>
        </w:trPr>
        <w:tc>
          <w:tcPr>
            <w:tcW w:w="200" w:type="dxa"/>
          </w:tcPr>
          <w:p w14:paraId="2704242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C8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C276B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5151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B3615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A71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CBFB6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78EA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C148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1340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95F98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17A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989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1AFA7F9" w14:textId="77777777" w:rsidTr="008F4065">
        <w:trPr>
          <w:cantSplit/>
          <w:trHeight w:val="190"/>
        </w:trPr>
        <w:tc>
          <w:tcPr>
            <w:tcW w:w="200" w:type="dxa"/>
          </w:tcPr>
          <w:p w14:paraId="3A207D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64E3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E87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A6F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7AEF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4D4C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1A42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4AE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E1EA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BA0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9DE26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47A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E2AA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96AD395" w14:textId="77777777" w:rsidTr="008F4065">
        <w:trPr>
          <w:cantSplit/>
          <w:trHeight w:val="190"/>
        </w:trPr>
        <w:tc>
          <w:tcPr>
            <w:tcW w:w="200" w:type="dxa"/>
          </w:tcPr>
          <w:p w14:paraId="7ACC00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2EC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39AF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C4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5D6C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D4C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55F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9D5B1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C2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FA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E93C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758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933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1A29A3E" w14:textId="77777777" w:rsidTr="008F4065">
        <w:trPr>
          <w:cantSplit/>
          <w:trHeight w:val="190"/>
        </w:trPr>
        <w:tc>
          <w:tcPr>
            <w:tcW w:w="200" w:type="dxa"/>
          </w:tcPr>
          <w:p w14:paraId="7243E0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19EB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C0A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0204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863F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0B0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E1B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D1C7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8F43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E21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AC95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AC6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656A1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44F21FB" w14:textId="77777777" w:rsidTr="008F4065">
        <w:trPr>
          <w:cantSplit/>
          <w:trHeight w:val="190"/>
        </w:trPr>
        <w:tc>
          <w:tcPr>
            <w:tcW w:w="200" w:type="dxa"/>
          </w:tcPr>
          <w:p w14:paraId="2603F95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825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7DB13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0414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A473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ED5C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F968C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349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302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A6E8E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1877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F788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3B26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0A19F2" w14:textId="77777777" w:rsidTr="008F4065">
        <w:trPr>
          <w:cantSplit/>
          <w:trHeight w:val="190"/>
        </w:trPr>
        <w:tc>
          <w:tcPr>
            <w:tcW w:w="200" w:type="dxa"/>
          </w:tcPr>
          <w:p w14:paraId="2AD786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3CB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4595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460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25A2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980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741C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631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E9A2E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A8D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E44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7D4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2A40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6464390" w14:textId="77777777" w:rsidTr="008F4065">
        <w:trPr>
          <w:cantSplit/>
          <w:trHeight w:val="190"/>
        </w:trPr>
        <w:tc>
          <w:tcPr>
            <w:tcW w:w="200" w:type="dxa"/>
          </w:tcPr>
          <w:p w14:paraId="3C921BF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80F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7824A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22C3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BA51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93A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79E2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A8D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7A54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BE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59D4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4F9B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EC2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920FAE7" w14:textId="77777777" w:rsidTr="008F4065">
        <w:trPr>
          <w:cantSplit/>
          <w:trHeight w:val="190"/>
        </w:trPr>
        <w:tc>
          <w:tcPr>
            <w:tcW w:w="200" w:type="dxa"/>
          </w:tcPr>
          <w:p w14:paraId="009AD55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71E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C5BB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08AE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BC8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F372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4202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0162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9FDB5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6E2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D8528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EB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35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2E2EC6B" w14:textId="77777777" w:rsidTr="008F4065">
        <w:trPr>
          <w:cantSplit/>
          <w:trHeight w:val="190"/>
        </w:trPr>
        <w:tc>
          <w:tcPr>
            <w:tcW w:w="200" w:type="dxa"/>
          </w:tcPr>
          <w:p w14:paraId="514624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0E9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3CB2A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E37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C09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8E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A0F4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F8B4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35D0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DC3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78C5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1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AE5AE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4FAEBC3" w14:textId="77777777" w:rsidTr="008F4065">
        <w:trPr>
          <w:cantSplit/>
          <w:trHeight w:val="190"/>
        </w:trPr>
        <w:tc>
          <w:tcPr>
            <w:tcW w:w="200" w:type="dxa"/>
          </w:tcPr>
          <w:p w14:paraId="0694B92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3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8B2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F1C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E148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6CD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55E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8CE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CB03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2D7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CE0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34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0020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EAA3EB8" w14:textId="77777777" w:rsidTr="008F4065">
        <w:trPr>
          <w:cantSplit/>
          <w:trHeight w:val="190"/>
        </w:trPr>
        <w:tc>
          <w:tcPr>
            <w:tcW w:w="200" w:type="dxa"/>
          </w:tcPr>
          <w:p w14:paraId="49335F2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6F1D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8198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701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1539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116D3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971C1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5A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C664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D19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2B30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BA7D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5CBC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8054EE2" w14:textId="77777777" w:rsidTr="008F4065">
        <w:trPr>
          <w:cantSplit/>
          <w:trHeight w:val="190"/>
        </w:trPr>
        <w:tc>
          <w:tcPr>
            <w:tcW w:w="200" w:type="dxa"/>
          </w:tcPr>
          <w:p w14:paraId="3434CE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E573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8FEBF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5CAF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D58B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12C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620E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881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0961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FEBE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15C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C58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6753C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52FCC2C" w14:textId="77777777" w:rsidTr="008F4065">
        <w:trPr>
          <w:cantSplit/>
          <w:trHeight w:val="190"/>
        </w:trPr>
        <w:tc>
          <w:tcPr>
            <w:tcW w:w="200" w:type="dxa"/>
          </w:tcPr>
          <w:p w14:paraId="0EB015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2D5B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1DF56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B7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E199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75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C3E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EE3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FD92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B81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D4D84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7A4B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A6A5B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9FAB2D1" w14:textId="77777777" w:rsidTr="008F4065">
        <w:trPr>
          <w:cantSplit/>
          <w:trHeight w:val="190"/>
        </w:trPr>
        <w:tc>
          <w:tcPr>
            <w:tcW w:w="200" w:type="dxa"/>
          </w:tcPr>
          <w:p w14:paraId="25B88F6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6206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45E3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06CF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21A7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2BB2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67151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11C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BFD7E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9A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30C8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B3B7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3DFB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AAE9B3" w14:textId="77777777" w:rsidTr="008F4065">
        <w:trPr>
          <w:cantSplit/>
          <w:trHeight w:val="190"/>
        </w:trPr>
        <w:tc>
          <w:tcPr>
            <w:tcW w:w="200" w:type="dxa"/>
          </w:tcPr>
          <w:p w14:paraId="21AAE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EE0E7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AD977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9783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AEAA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D359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1C18C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E54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2D32D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3D7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F113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C51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A188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63A19448" w14:textId="77777777" w:rsidTr="008F4065">
        <w:trPr>
          <w:cantSplit/>
          <w:trHeight w:val="190"/>
        </w:trPr>
        <w:tc>
          <w:tcPr>
            <w:tcW w:w="200" w:type="dxa"/>
          </w:tcPr>
          <w:p w14:paraId="0CD453E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31F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08E53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4EBA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522D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D6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99AB1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5A3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9FCD9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EAE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8FC0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A96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B973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3B8D1DF" w14:textId="77777777" w:rsidTr="008F4065">
        <w:trPr>
          <w:cantSplit/>
          <w:trHeight w:val="190"/>
        </w:trPr>
        <w:tc>
          <w:tcPr>
            <w:tcW w:w="200" w:type="dxa"/>
          </w:tcPr>
          <w:p w14:paraId="48C273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CDF2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8FE0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E65B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60C7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5845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E783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7C6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505C4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01E5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C93C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1E65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3065A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F9838D4" w14:textId="77777777" w:rsidTr="008F4065">
        <w:trPr>
          <w:cantSplit/>
          <w:trHeight w:val="190"/>
        </w:trPr>
        <w:tc>
          <w:tcPr>
            <w:tcW w:w="200" w:type="dxa"/>
          </w:tcPr>
          <w:p w14:paraId="04582AD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F16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CC15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111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4A2F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2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757E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3756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BFDB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91DE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1D3F9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CFA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B6F31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E58A9B" w14:textId="77777777" w:rsidTr="008F4065">
        <w:trPr>
          <w:cantSplit/>
          <w:trHeight w:val="190"/>
        </w:trPr>
        <w:tc>
          <w:tcPr>
            <w:tcW w:w="200" w:type="dxa"/>
          </w:tcPr>
          <w:p w14:paraId="0DC912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330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DB57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A701A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780D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7A1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A0ADA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32A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124A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E7333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3BE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D253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06B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D0EF756" w14:textId="77777777" w:rsidTr="008F4065">
        <w:trPr>
          <w:cantSplit/>
          <w:trHeight w:val="190"/>
        </w:trPr>
        <w:tc>
          <w:tcPr>
            <w:tcW w:w="200" w:type="dxa"/>
          </w:tcPr>
          <w:p w14:paraId="15031F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CEA9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D224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58CC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9A877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AC1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FDC28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F9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E4E6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21F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6D58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AD4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4CD9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62264B0" w14:textId="77777777" w:rsidTr="008F4065">
        <w:trPr>
          <w:cantSplit/>
          <w:trHeight w:val="190"/>
        </w:trPr>
        <w:tc>
          <w:tcPr>
            <w:tcW w:w="200" w:type="dxa"/>
          </w:tcPr>
          <w:p w14:paraId="02337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50D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DD4D0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1D5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C5FF8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9CA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D10BE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480A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C2544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26D3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1FF7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330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A161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E987C83" w14:textId="77777777" w:rsidTr="008F4065">
        <w:trPr>
          <w:cantSplit/>
          <w:trHeight w:val="190"/>
        </w:trPr>
        <w:tc>
          <w:tcPr>
            <w:tcW w:w="200" w:type="dxa"/>
          </w:tcPr>
          <w:p w14:paraId="207DA91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C9D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0FE3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4DF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E8ED4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309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E94A6E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94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9CDE6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DA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EE15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70A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C69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9F564F" w14:textId="77777777" w:rsidTr="008F4065">
        <w:trPr>
          <w:cantSplit/>
          <w:trHeight w:val="190"/>
        </w:trPr>
        <w:tc>
          <w:tcPr>
            <w:tcW w:w="200" w:type="dxa"/>
          </w:tcPr>
          <w:p w14:paraId="2AED694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EDCC9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CFD03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2DF4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DCF1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573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319DF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6D7E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6002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10B15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FE99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60116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98AD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8370782" w14:textId="77777777" w:rsidTr="008F4065">
        <w:trPr>
          <w:cantSplit/>
          <w:trHeight w:val="190"/>
        </w:trPr>
        <w:tc>
          <w:tcPr>
            <w:tcW w:w="200" w:type="dxa"/>
          </w:tcPr>
          <w:p w14:paraId="28BEDB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977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92978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CC8F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4AE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271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FC0B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A61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0BB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08DE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D12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8E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124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AD5643" w14:textId="77777777" w:rsidTr="008F4065">
        <w:trPr>
          <w:cantSplit/>
          <w:trHeight w:val="190"/>
        </w:trPr>
        <w:tc>
          <w:tcPr>
            <w:tcW w:w="200" w:type="dxa"/>
          </w:tcPr>
          <w:p w14:paraId="3227E9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738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56D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7387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40F4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3C17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6BCA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6CF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09D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36E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60E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E417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5C3D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008A65E" w14:textId="77777777" w:rsidTr="008F4065">
        <w:trPr>
          <w:cantSplit/>
          <w:trHeight w:val="190"/>
        </w:trPr>
        <w:tc>
          <w:tcPr>
            <w:tcW w:w="200" w:type="dxa"/>
          </w:tcPr>
          <w:p w14:paraId="37D3361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CFAE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53FC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7C96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9FD0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2B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12AA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2C9A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3E868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AB1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3441D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DA5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4F15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6C7BE4A" w14:textId="77777777" w:rsidTr="008F4065">
        <w:trPr>
          <w:cantSplit/>
          <w:trHeight w:val="190"/>
        </w:trPr>
        <w:tc>
          <w:tcPr>
            <w:tcW w:w="200" w:type="dxa"/>
          </w:tcPr>
          <w:p w14:paraId="16E367B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0EFC8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B669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C9A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DF4D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7B7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BB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50945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735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CB6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9F87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BED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A854B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89B1D89" w14:textId="77777777" w:rsidTr="008F4065">
        <w:trPr>
          <w:cantSplit/>
          <w:trHeight w:val="190"/>
        </w:trPr>
        <w:tc>
          <w:tcPr>
            <w:tcW w:w="200" w:type="dxa"/>
          </w:tcPr>
          <w:p w14:paraId="37DBD86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8BD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51536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F9B3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58724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2561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D71C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D1EF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67A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FC28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9483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4C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C3CC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16902CF" w14:textId="77777777" w:rsidTr="008F4065">
        <w:trPr>
          <w:cantSplit/>
          <w:trHeight w:val="190"/>
        </w:trPr>
        <w:tc>
          <w:tcPr>
            <w:tcW w:w="200" w:type="dxa"/>
          </w:tcPr>
          <w:p w14:paraId="61C8E9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7D60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A8CC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179E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AC5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813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5559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5218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F1C8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663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D6D3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8BDBC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7AFDD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65CABA" w14:textId="77777777" w:rsidTr="008F4065">
        <w:trPr>
          <w:cantSplit/>
          <w:trHeight w:val="190"/>
        </w:trPr>
        <w:tc>
          <w:tcPr>
            <w:tcW w:w="200" w:type="dxa"/>
          </w:tcPr>
          <w:p w14:paraId="649DBA0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F5AD7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0CF7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F4B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8FC06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5D1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D1A11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DC7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7D17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55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8551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062C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230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1D7E1A1A" w14:textId="77777777" w:rsidTr="008F4065">
        <w:trPr>
          <w:cantSplit/>
          <w:trHeight w:val="190"/>
        </w:trPr>
        <w:tc>
          <w:tcPr>
            <w:tcW w:w="200" w:type="dxa"/>
          </w:tcPr>
          <w:p w14:paraId="171F403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EBD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E76F5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A873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6A1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E52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8E81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F94D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896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94A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0A43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A1A3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D86E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4ECA8E88" w14:textId="77777777" w:rsidTr="008F4065">
        <w:trPr>
          <w:cantSplit/>
          <w:trHeight w:val="190"/>
        </w:trPr>
        <w:tc>
          <w:tcPr>
            <w:tcW w:w="200" w:type="dxa"/>
          </w:tcPr>
          <w:p w14:paraId="09BC0F6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849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E2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C89E6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70A78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70F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88E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86E2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569E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3B6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4AA60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CF3A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3F49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75C4A93" w14:textId="77777777" w:rsidTr="008F4065">
        <w:trPr>
          <w:cantSplit/>
          <w:trHeight w:val="190"/>
        </w:trPr>
        <w:tc>
          <w:tcPr>
            <w:tcW w:w="200" w:type="dxa"/>
          </w:tcPr>
          <w:p w14:paraId="4BCADD2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933A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1E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F5A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5F3FE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225E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8969D9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AE7F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016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432AF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2FE4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71890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A314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1E72BAF" w14:textId="77777777" w:rsidTr="008F4065">
        <w:trPr>
          <w:cantSplit/>
          <w:trHeight w:val="190"/>
        </w:trPr>
        <w:tc>
          <w:tcPr>
            <w:tcW w:w="200" w:type="dxa"/>
          </w:tcPr>
          <w:p w14:paraId="7AA59F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951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4A9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CAA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867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FD7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7F465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BAE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1DD9D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9F6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6E31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88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C32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6F50E9C0" w14:textId="77777777" w:rsidTr="008F4065">
        <w:trPr>
          <w:cantSplit/>
          <w:trHeight w:val="190"/>
        </w:trPr>
        <w:tc>
          <w:tcPr>
            <w:tcW w:w="200" w:type="dxa"/>
          </w:tcPr>
          <w:p w14:paraId="7C83C0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285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4C7B5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240E3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1755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3FA1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E31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6EDD7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33F6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8B2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0E25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C0B4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EAC33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DE1ACB" w14:textId="77777777" w:rsidTr="008F4065">
        <w:trPr>
          <w:cantSplit/>
          <w:trHeight w:val="190"/>
        </w:trPr>
        <w:tc>
          <w:tcPr>
            <w:tcW w:w="200" w:type="dxa"/>
          </w:tcPr>
          <w:p w14:paraId="0E246E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BD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F0CA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54A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8FDB4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C97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9050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21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42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8BC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890F9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852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EB09A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53B5558" w14:textId="77777777" w:rsidTr="008F4065">
        <w:trPr>
          <w:cantSplit/>
          <w:trHeight w:val="190"/>
        </w:trPr>
        <w:tc>
          <w:tcPr>
            <w:tcW w:w="200" w:type="dxa"/>
          </w:tcPr>
          <w:p w14:paraId="00B6B06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99D39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6BA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FF9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8A52B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318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2F567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614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51FB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6F93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D95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17C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B899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40DE7C0" w14:textId="77777777" w:rsidTr="008F4065">
        <w:trPr>
          <w:cantSplit/>
          <w:trHeight w:val="190"/>
        </w:trPr>
        <w:tc>
          <w:tcPr>
            <w:tcW w:w="200" w:type="dxa"/>
          </w:tcPr>
          <w:p w14:paraId="4045D22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9C2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07A65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8676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D825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CF3E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59D8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65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569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BE5E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273E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941B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FBC05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4596EDF4" w14:textId="77777777" w:rsidTr="008F4065">
        <w:trPr>
          <w:cantSplit/>
          <w:trHeight w:val="190"/>
        </w:trPr>
        <w:tc>
          <w:tcPr>
            <w:tcW w:w="200" w:type="dxa"/>
          </w:tcPr>
          <w:p w14:paraId="348082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9E3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60B0E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6F31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C84C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B5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30AF6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C523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200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079A3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B3D5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01EA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B19B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18F42ED" w14:textId="77777777" w:rsidTr="008F4065">
        <w:trPr>
          <w:cantSplit/>
          <w:trHeight w:val="190"/>
        </w:trPr>
        <w:tc>
          <w:tcPr>
            <w:tcW w:w="200" w:type="dxa"/>
          </w:tcPr>
          <w:p w14:paraId="4A338D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46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C310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13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82FD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81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E3A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15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9BA18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4FE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BD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29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A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14:paraId="67453B83" w14:textId="77777777" w:rsidR="008F4065" w:rsidRDefault="008F4065" w:rsidP="008F4065">
      <w:pPr>
        <w:pStyle w:val="tablecaption"/>
      </w:pPr>
      <w:r>
        <w:t>Table 56.C.#3(ILTA) Increased Limits Table Assignments – Class Codes 45523 – 52076</w:t>
      </w:r>
    </w:p>
    <w:p w14:paraId="41735CB3" w14:textId="2F6E16B7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11DF2BCC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399FED81" w14:textId="77777777" w:rsidR="008F4065" w:rsidRDefault="008F4065" w:rsidP="008F4065">
      <w:pPr>
        <w:pStyle w:val="Header"/>
        <w:tabs>
          <w:tab w:val="left" w:pos="720"/>
        </w:tabs>
      </w:pPr>
    </w:p>
    <w:p w14:paraId="3CA3EF51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5CC6FDA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58FD2AA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035A6413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4E335C2" w14:textId="77777777" w:rsidR="00090933" w:rsidRDefault="00090933" w:rsidP="00090933">
      <w:pPr>
        <w:spacing w:after="100"/>
        <w:jc w:val="center"/>
      </w:pPr>
    </w:p>
    <w:p w14:paraId="6C123730" w14:textId="11DC20CE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2D6A2FA4" w14:textId="6A2DACAB" w:rsidR="008F4065" w:rsidRDefault="008F4065" w:rsidP="007C6636">
      <w:pPr>
        <w:pStyle w:val="isonormal"/>
      </w:pPr>
    </w:p>
    <w:p w14:paraId="754615E0" w14:textId="269B9145" w:rsidR="008F4065" w:rsidRPr="008F4065" w:rsidRDefault="008F4065" w:rsidP="008F4065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14:paraId="620F7E71" w14:textId="0772AFC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58AA05E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D20A7E3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AF1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5310BC7D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DB149E2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6C2A35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C1B8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9EA6E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619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4BF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9D1B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EF6E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C9C6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9BE11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D5C0E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162A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3354F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6C6D227F" w14:textId="77777777" w:rsidTr="008F4065">
        <w:trPr>
          <w:cantSplit/>
          <w:trHeight w:val="190"/>
        </w:trPr>
        <w:tc>
          <w:tcPr>
            <w:tcW w:w="200" w:type="dxa"/>
          </w:tcPr>
          <w:p w14:paraId="441BE8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E50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586C0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561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EEE2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3201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1E2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10DA2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D56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69D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08D0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40AD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A9E0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F8420F4" w14:textId="77777777" w:rsidTr="008F4065">
        <w:trPr>
          <w:cantSplit/>
          <w:trHeight w:val="190"/>
        </w:trPr>
        <w:tc>
          <w:tcPr>
            <w:tcW w:w="200" w:type="dxa"/>
          </w:tcPr>
          <w:p w14:paraId="31D1459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66A7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2208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9B3B5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3FDB3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CA5E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A565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F41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BE48F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21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C371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A6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C25D5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FC7A013" w14:textId="77777777" w:rsidTr="008F4065">
        <w:trPr>
          <w:cantSplit/>
          <w:trHeight w:val="190"/>
        </w:trPr>
        <w:tc>
          <w:tcPr>
            <w:tcW w:w="200" w:type="dxa"/>
          </w:tcPr>
          <w:p w14:paraId="0AF139F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50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CB50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B892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D70A4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B186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92231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8FF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5DEC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7C6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87526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70D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1DC2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8137AF" w14:textId="77777777" w:rsidTr="008F4065">
        <w:trPr>
          <w:cantSplit/>
          <w:trHeight w:val="190"/>
        </w:trPr>
        <w:tc>
          <w:tcPr>
            <w:tcW w:w="200" w:type="dxa"/>
          </w:tcPr>
          <w:p w14:paraId="7854ABB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BF8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78C91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76F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EE87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F8BC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71C3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732E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3852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35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66851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D16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0A6F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1F6944E" w14:textId="77777777" w:rsidTr="008F4065">
        <w:trPr>
          <w:cantSplit/>
          <w:trHeight w:val="190"/>
        </w:trPr>
        <w:tc>
          <w:tcPr>
            <w:tcW w:w="200" w:type="dxa"/>
          </w:tcPr>
          <w:p w14:paraId="2641D6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D52A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C8617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4F3CC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DCCEB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F2B2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FD8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5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E9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D2E4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8568A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0C92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D7A3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CEA4300" w14:textId="77777777" w:rsidTr="008F4065">
        <w:trPr>
          <w:cantSplit/>
          <w:trHeight w:val="190"/>
        </w:trPr>
        <w:tc>
          <w:tcPr>
            <w:tcW w:w="200" w:type="dxa"/>
          </w:tcPr>
          <w:p w14:paraId="2BA445A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034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C4FFA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1335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C54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DA0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FE5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9670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1DDD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A875B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B7F9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849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65EAB7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4F93179" w14:textId="77777777" w:rsidTr="008F4065">
        <w:trPr>
          <w:cantSplit/>
          <w:trHeight w:val="190"/>
        </w:trPr>
        <w:tc>
          <w:tcPr>
            <w:tcW w:w="200" w:type="dxa"/>
          </w:tcPr>
          <w:p w14:paraId="52192C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281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76C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69C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BC9291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4F6D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0749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25B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849EF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31B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0EF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7A94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E5ABB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3396B78" w14:textId="77777777" w:rsidTr="008F4065">
        <w:trPr>
          <w:cantSplit/>
          <w:trHeight w:val="190"/>
        </w:trPr>
        <w:tc>
          <w:tcPr>
            <w:tcW w:w="200" w:type="dxa"/>
          </w:tcPr>
          <w:p w14:paraId="36EBA5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4A67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8179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2DD9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F61EA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3225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4A5C5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C580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EEC4C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00F71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1408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9898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FA6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4E200273" w14:textId="77777777" w:rsidTr="008F4065">
        <w:trPr>
          <w:cantSplit/>
          <w:trHeight w:val="190"/>
        </w:trPr>
        <w:tc>
          <w:tcPr>
            <w:tcW w:w="200" w:type="dxa"/>
          </w:tcPr>
          <w:p w14:paraId="2CDCB75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2F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DF4CC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90B1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D15B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36B5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CF1D1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93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D3E8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857D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2938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D57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CCE2A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88F2" w14:textId="77777777" w:rsidTr="008F4065">
        <w:trPr>
          <w:cantSplit/>
          <w:trHeight w:val="190"/>
        </w:trPr>
        <w:tc>
          <w:tcPr>
            <w:tcW w:w="200" w:type="dxa"/>
          </w:tcPr>
          <w:p w14:paraId="3D0AD13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0F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41E5A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134DF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A20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DAF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B71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106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DACA4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9005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1EA11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688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F03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BF58B0B" w14:textId="77777777" w:rsidTr="008F4065">
        <w:trPr>
          <w:cantSplit/>
          <w:trHeight w:val="190"/>
        </w:trPr>
        <w:tc>
          <w:tcPr>
            <w:tcW w:w="200" w:type="dxa"/>
          </w:tcPr>
          <w:p w14:paraId="7E3F6B9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F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74B2A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62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A1F66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9E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FC9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439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61338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226E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9BE8A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391C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F6AA7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EE8C8A3" w14:textId="77777777" w:rsidTr="008F4065">
        <w:trPr>
          <w:cantSplit/>
          <w:trHeight w:val="190"/>
        </w:trPr>
        <w:tc>
          <w:tcPr>
            <w:tcW w:w="200" w:type="dxa"/>
          </w:tcPr>
          <w:p w14:paraId="65E3D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1C1A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FB2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6E1DB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773FA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D12C9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A8E85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6F82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CABBC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258F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6C0B3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371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0A303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E6D8394" w14:textId="77777777" w:rsidTr="008F4065">
        <w:trPr>
          <w:cantSplit/>
          <w:trHeight w:val="190"/>
        </w:trPr>
        <w:tc>
          <w:tcPr>
            <w:tcW w:w="200" w:type="dxa"/>
          </w:tcPr>
          <w:p w14:paraId="1365C51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4706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C4F21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8865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3FC7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A31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46A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C7D6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813D7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1F14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CCE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812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CE32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24A675D" w14:textId="77777777" w:rsidTr="008F4065">
        <w:trPr>
          <w:cantSplit/>
          <w:trHeight w:val="190"/>
        </w:trPr>
        <w:tc>
          <w:tcPr>
            <w:tcW w:w="200" w:type="dxa"/>
          </w:tcPr>
          <w:p w14:paraId="3A5D8E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1F2E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A19B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A2F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93B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6BC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8FD2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40D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FC1F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908C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63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6DCA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0B5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7A019F4" w14:textId="77777777" w:rsidTr="008F4065">
        <w:trPr>
          <w:cantSplit/>
          <w:trHeight w:val="190"/>
        </w:trPr>
        <w:tc>
          <w:tcPr>
            <w:tcW w:w="200" w:type="dxa"/>
          </w:tcPr>
          <w:p w14:paraId="1B6C2C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67C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F5CDA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F4E0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C1D5A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2F84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47BF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5624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679DD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06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EF4C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58DB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F9BBA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381CE26B" w14:textId="77777777" w:rsidTr="008F4065">
        <w:trPr>
          <w:cantSplit/>
          <w:trHeight w:val="190"/>
        </w:trPr>
        <w:tc>
          <w:tcPr>
            <w:tcW w:w="200" w:type="dxa"/>
          </w:tcPr>
          <w:p w14:paraId="3410994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D43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9BDD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0496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B25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A9F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9079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4544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9C29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5A4D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2E29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9C18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619EF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CF25513" w14:textId="77777777" w:rsidTr="008F4065">
        <w:trPr>
          <w:cantSplit/>
          <w:trHeight w:val="190"/>
        </w:trPr>
        <w:tc>
          <w:tcPr>
            <w:tcW w:w="200" w:type="dxa"/>
          </w:tcPr>
          <w:p w14:paraId="4726F78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F34C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2CB5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CEBD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BCC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2D88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EBCB5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576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552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4A8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03FFD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7A0A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F5F2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70234B5" w14:textId="77777777" w:rsidTr="008F4065">
        <w:trPr>
          <w:cantSplit/>
          <w:trHeight w:val="190"/>
        </w:trPr>
        <w:tc>
          <w:tcPr>
            <w:tcW w:w="200" w:type="dxa"/>
          </w:tcPr>
          <w:p w14:paraId="57B6A80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59AEA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8DEB6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8D754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D85BD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71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F3F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19FC2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B422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4BD4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E766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23CC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301A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2170AA" w14:textId="77777777" w:rsidTr="008F4065">
        <w:trPr>
          <w:cantSplit/>
          <w:trHeight w:val="190"/>
        </w:trPr>
        <w:tc>
          <w:tcPr>
            <w:tcW w:w="200" w:type="dxa"/>
          </w:tcPr>
          <w:p w14:paraId="2AACFEF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BD08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F5D28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9BB9C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33BF1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35E7F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09A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0C29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EAC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F3A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04C20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93499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A62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BEBC4F8" w14:textId="77777777" w:rsidTr="008F4065">
        <w:trPr>
          <w:cantSplit/>
          <w:trHeight w:val="190"/>
        </w:trPr>
        <w:tc>
          <w:tcPr>
            <w:tcW w:w="200" w:type="dxa"/>
          </w:tcPr>
          <w:p w14:paraId="3BEBEB0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A400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AA8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ED13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01DC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803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4F7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41D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30E03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638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0F19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9136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E381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5978D3B6" w14:textId="77777777" w:rsidTr="008F4065">
        <w:trPr>
          <w:cantSplit/>
          <w:trHeight w:val="190"/>
        </w:trPr>
        <w:tc>
          <w:tcPr>
            <w:tcW w:w="200" w:type="dxa"/>
          </w:tcPr>
          <w:p w14:paraId="3EF0316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88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1EEE0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EC9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9F0B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8484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861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13C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81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20F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D95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C53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D9ED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FCC3523" w14:textId="77777777" w:rsidTr="008F4065">
        <w:trPr>
          <w:cantSplit/>
          <w:trHeight w:val="190"/>
        </w:trPr>
        <w:tc>
          <w:tcPr>
            <w:tcW w:w="200" w:type="dxa"/>
          </w:tcPr>
          <w:p w14:paraId="0B5EDE4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16E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748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F5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46F3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FA39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80601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37DC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2D9F0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39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E35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5E2B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DF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92035EA" w14:textId="77777777" w:rsidTr="008F4065">
        <w:trPr>
          <w:cantSplit/>
          <w:trHeight w:val="190"/>
        </w:trPr>
        <w:tc>
          <w:tcPr>
            <w:tcW w:w="200" w:type="dxa"/>
          </w:tcPr>
          <w:p w14:paraId="781F45E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CA50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71540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B0D6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1822F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01AB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2F7E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1A5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9F979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8684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9008A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A98D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97A1A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39165B0" w14:textId="77777777" w:rsidTr="008F4065">
        <w:trPr>
          <w:cantSplit/>
          <w:trHeight w:val="190"/>
        </w:trPr>
        <w:tc>
          <w:tcPr>
            <w:tcW w:w="200" w:type="dxa"/>
          </w:tcPr>
          <w:p w14:paraId="13C1341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F8274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7AF3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A153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6CD45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A12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481A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2DE21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48709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13321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52D7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0B6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8BA04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77A52AD" w14:textId="77777777" w:rsidTr="008F4065">
        <w:trPr>
          <w:cantSplit/>
          <w:trHeight w:val="190"/>
        </w:trPr>
        <w:tc>
          <w:tcPr>
            <w:tcW w:w="200" w:type="dxa"/>
          </w:tcPr>
          <w:p w14:paraId="2BF708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353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995D2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9769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AAAC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F09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8EC3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CAE9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BAB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271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DBF94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7E84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970A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63A49C5" w14:textId="77777777" w:rsidTr="008F4065">
        <w:trPr>
          <w:cantSplit/>
          <w:trHeight w:val="190"/>
        </w:trPr>
        <w:tc>
          <w:tcPr>
            <w:tcW w:w="200" w:type="dxa"/>
          </w:tcPr>
          <w:p w14:paraId="1AC274A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271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B63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9663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89A6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768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16F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A5C8F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C72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4FEBA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0F85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7CF1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C02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51ED622" w14:textId="77777777" w:rsidTr="008F4065">
        <w:trPr>
          <w:cantSplit/>
          <w:trHeight w:val="190"/>
        </w:trPr>
        <w:tc>
          <w:tcPr>
            <w:tcW w:w="200" w:type="dxa"/>
          </w:tcPr>
          <w:p w14:paraId="052CB1A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93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6A28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66D8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8712C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E8D9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76D9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3388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3151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1D8C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DD62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2D42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6C5C5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2BD836E4" w14:textId="77777777" w:rsidTr="008F4065">
        <w:trPr>
          <w:cantSplit/>
          <w:trHeight w:val="190"/>
        </w:trPr>
        <w:tc>
          <w:tcPr>
            <w:tcW w:w="200" w:type="dxa"/>
          </w:tcPr>
          <w:p w14:paraId="6B09CB7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CF6A6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31A0B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EEBE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2CBA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C3A9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71443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51FD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7B6CD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0C4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BF18C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25DB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409C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498BE01" w14:textId="77777777" w:rsidTr="008F4065">
        <w:trPr>
          <w:cantSplit/>
          <w:trHeight w:val="190"/>
        </w:trPr>
        <w:tc>
          <w:tcPr>
            <w:tcW w:w="200" w:type="dxa"/>
          </w:tcPr>
          <w:p w14:paraId="20BE9EA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D812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52E0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415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C7B6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F604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12529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F7D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9E0E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528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EF8DA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19AF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F381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A8CBF48" w14:textId="77777777" w:rsidTr="008F4065">
        <w:trPr>
          <w:cantSplit/>
          <w:trHeight w:val="190"/>
        </w:trPr>
        <w:tc>
          <w:tcPr>
            <w:tcW w:w="200" w:type="dxa"/>
          </w:tcPr>
          <w:p w14:paraId="42BDDD7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510E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C6CB2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6D8C5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CA26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DFB60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578F4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1458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7439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BFB97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A0EF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D480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087F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1A0BB81" w14:textId="77777777" w:rsidTr="008F4065">
        <w:trPr>
          <w:cantSplit/>
          <w:trHeight w:val="190"/>
        </w:trPr>
        <w:tc>
          <w:tcPr>
            <w:tcW w:w="200" w:type="dxa"/>
          </w:tcPr>
          <w:p w14:paraId="6493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B07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B536B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15F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BF5A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03334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36F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5754E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6026D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DC2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E2E4EF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556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75F76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1D65B12" w14:textId="77777777" w:rsidTr="008F4065">
        <w:trPr>
          <w:cantSplit/>
          <w:trHeight w:val="190"/>
        </w:trPr>
        <w:tc>
          <w:tcPr>
            <w:tcW w:w="200" w:type="dxa"/>
          </w:tcPr>
          <w:p w14:paraId="7E4607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FF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97AC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433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166B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2FDD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2AF3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490A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13879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4570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4D3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2F8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867F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0562335D" w14:textId="77777777" w:rsidTr="008F4065">
        <w:trPr>
          <w:cantSplit/>
          <w:trHeight w:val="190"/>
        </w:trPr>
        <w:tc>
          <w:tcPr>
            <w:tcW w:w="200" w:type="dxa"/>
          </w:tcPr>
          <w:p w14:paraId="377087E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1A4B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09D7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3597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0F53D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0F80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AF2CC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512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BC33E7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FDF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D15F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5ABA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BE30C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5F280" w14:textId="77777777" w:rsidTr="008F4065">
        <w:trPr>
          <w:cantSplit/>
          <w:trHeight w:val="190"/>
        </w:trPr>
        <w:tc>
          <w:tcPr>
            <w:tcW w:w="200" w:type="dxa"/>
          </w:tcPr>
          <w:p w14:paraId="23592E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46D7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C7E10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011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AD4D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45A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BB208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DB18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39A26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17F8E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B555D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AC01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74D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178651C" w14:textId="77777777" w:rsidTr="008F4065">
        <w:trPr>
          <w:cantSplit/>
          <w:trHeight w:val="190"/>
        </w:trPr>
        <w:tc>
          <w:tcPr>
            <w:tcW w:w="200" w:type="dxa"/>
          </w:tcPr>
          <w:p w14:paraId="7D0515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1E8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602A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C18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EF9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8876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4179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4A8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201BA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D091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70AD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B44F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4A039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72203CCF" w14:textId="77777777" w:rsidTr="008F4065">
        <w:trPr>
          <w:cantSplit/>
          <w:trHeight w:val="190"/>
        </w:trPr>
        <w:tc>
          <w:tcPr>
            <w:tcW w:w="200" w:type="dxa"/>
          </w:tcPr>
          <w:p w14:paraId="32CBD84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353E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B59B4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3B85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945D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A351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33851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8616C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25A6F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37A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D6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9E2A6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D61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50A7025" w14:textId="77777777" w:rsidTr="008F4065">
        <w:trPr>
          <w:cantSplit/>
          <w:trHeight w:val="190"/>
        </w:trPr>
        <w:tc>
          <w:tcPr>
            <w:tcW w:w="200" w:type="dxa"/>
          </w:tcPr>
          <w:p w14:paraId="59C9CEB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0BB2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D7FD8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26E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66BBB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3BE4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AA68A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7D92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74BA6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1FE0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FA3B5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C335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4A27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1C95F0E2" w14:textId="77777777" w:rsidTr="008F4065">
        <w:trPr>
          <w:cantSplit/>
          <w:trHeight w:val="190"/>
        </w:trPr>
        <w:tc>
          <w:tcPr>
            <w:tcW w:w="200" w:type="dxa"/>
          </w:tcPr>
          <w:p w14:paraId="2C7D3A5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351C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A4EA0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B2CE2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9BB68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696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A8AE8C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3D0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71967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6A3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510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B16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A86E23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2A1F3E7" w14:textId="77777777" w:rsidTr="008F4065">
        <w:trPr>
          <w:cantSplit/>
          <w:trHeight w:val="190"/>
        </w:trPr>
        <w:tc>
          <w:tcPr>
            <w:tcW w:w="200" w:type="dxa"/>
          </w:tcPr>
          <w:p w14:paraId="3F46E27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6B03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78641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A42C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C378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FA97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83735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EBF7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07E0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05D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C60B4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BE92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B6943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6FBF830" w14:textId="77777777" w:rsidTr="008F4065">
        <w:trPr>
          <w:cantSplit/>
          <w:trHeight w:val="190"/>
        </w:trPr>
        <w:tc>
          <w:tcPr>
            <w:tcW w:w="200" w:type="dxa"/>
          </w:tcPr>
          <w:p w14:paraId="1A16A01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093F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C476E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2DA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61DF7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C6BA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DAE08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7F6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FB7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A1A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A7BBC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A9C6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DF0CF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09DAAA48" w14:textId="77777777" w:rsidTr="008F4065">
        <w:trPr>
          <w:cantSplit/>
          <w:trHeight w:val="190"/>
        </w:trPr>
        <w:tc>
          <w:tcPr>
            <w:tcW w:w="200" w:type="dxa"/>
          </w:tcPr>
          <w:p w14:paraId="7B6D0BB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95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C8F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04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782C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B1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79A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E1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1DF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552F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4C3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5B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EAFC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14:paraId="40362E8C" w14:textId="77777777" w:rsidR="008F4065" w:rsidRDefault="008F4065" w:rsidP="008F4065">
      <w:pPr>
        <w:pStyle w:val="tablecaption"/>
      </w:pPr>
      <w:r>
        <w:t>Table 56.C.#4(ILTA) Increased Limits Table Assignments – Class Codes 52109 – 59724</w:t>
      </w:r>
    </w:p>
    <w:p w14:paraId="55CE79BA" w14:textId="43C46B6D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7336CFF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6AE953F7" w14:textId="77777777" w:rsidR="008F4065" w:rsidRDefault="008F4065" w:rsidP="008F4065">
      <w:pPr>
        <w:pStyle w:val="Header"/>
        <w:tabs>
          <w:tab w:val="left" w:pos="720"/>
        </w:tabs>
      </w:pPr>
    </w:p>
    <w:p w14:paraId="7820D6EE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08FF07E2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3ADE1E00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631C8FA" w14:textId="12B324A9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7D92207D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5B9232C9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615A1062" w14:textId="26E17884" w:rsidR="008F4065" w:rsidRDefault="008F4065" w:rsidP="007C6636">
      <w:pPr>
        <w:pStyle w:val="isonormal"/>
      </w:pPr>
    </w:p>
    <w:p w14:paraId="32D91D19" w14:textId="07481E1D" w:rsidR="008F4065" w:rsidRDefault="008F4065" w:rsidP="002E37E5">
      <w:pPr>
        <w:pStyle w:val="outlinehd2"/>
        <w:numPr>
          <w:ilvl w:val="0"/>
          <w:numId w:val="6"/>
        </w:numPr>
      </w:pPr>
      <w:r>
        <w:t>Class Codes 59725 – 96317</w:t>
      </w:r>
    </w:p>
    <w:p w14:paraId="47992B9D" w14:textId="5A2AF11D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19182957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6CBCA0E9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6012F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4B8DE4A6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4EF6AA19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8637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3C92A9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353B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F195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B656F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F3CD3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D3AE7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09780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4D67CC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3E81B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3C3C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371B4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7A2882FD" w14:textId="77777777" w:rsidTr="008F4065">
        <w:trPr>
          <w:cantSplit/>
          <w:trHeight w:val="190"/>
        </w:trPr>
        <w:tc>
          <w:tcPr>
            <w:tcW w:w="200" w:type="dxa"/>
          </w:tcPr>
          <w:p w14:paraId="1D89A17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049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30B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1BE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0B4B4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52E6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F757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B28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AA846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564D3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CEAE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C9B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555EF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91B97AA" w14:textId="77777777" w:rsidTr="008F4065">
        <w:trPr>
          <w:cantSplit/>
          <w:trHeight w:val="190"/>
        </w:trPr>
        <w:tc>
          <w:tcPr>
            <w:tcW w:w="200" w:type="dxa"/>
          </w:tcPr>
          <w:p w14:paraId="7F3627A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9B58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96815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EC0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960A2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10B7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E974E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0F39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8EBE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EEC2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BAC44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0932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247D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0BFF51" w14:textId="77777777" w:rsidTr="008F4065">
        <w:trPr>
          <w:cantSplit/>
          <w:trHeight w:val="190"/>
        </w:trPr>
        <w:tc>
          <w:tcPr>
            <w:tcW w:w="200" w:type="dxa"/>
          </w:tcPr>
          <w:p w14:paraId="12963F6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0A58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E9BF8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64DA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0C5B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5FF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01E7BB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3CF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DBF77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B0FF7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49E3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7784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268D6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19CE418" w14:textId="77777777" w:rsidTr="008F4065">
        <w:trPr>
          <w:cantSplit/>
          <w:trHeight w:val="190"/>
        </w:trPr>
        <w:tc>
          <w:tcPr>
            <w:tcW w:w="200" w:type="dxa"/>
          </w:tcPr>
          <w:p w14:paraId="444E77C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56E83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1744C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B61BA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F803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F711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67530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E869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1375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9E4E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3A01D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5B9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A2AE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0450E702" w14:textId="77777777" w:rsidTr="008F4065">
        <w:trPr>
          <w:cantSplit/>
          <w:trHeight w:val="190"/>
        </w:trPr>
        <w:tc>
          <w:tcPr>
            <w:tcW w:w="200" w:type="dxa"/>
          </w:tcPr>
          <w:p w14:paraId="6AE7301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2C54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F6F1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4617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E38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3D8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89C9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9CF9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A017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E72B7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7B4A05" w14:textId="21092CA4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35" w:author="Author" w:date="2020-06-23T12:57:00Z">
              <w:r w:rsidR="00A869AE">
                <w:t>B</w:t>
              </w:r>
            </w:ins>
            <w:del w:id="736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D3A1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DBCCE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24917C7B" w14:textId="77777777" w:rsidTr="008F4065">
        <w:trPr>
          <w:cantSplit/>
          <w:trHeight w:val="190"/>
        </w:trPr>
        <w:tc>
          <w:tcPr>
            <w:tcW w:w="200" w:type="dxa"/>
          </w:tcPr>
          <w:p w14:paraId="2EBADB7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256B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45BFA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D6A90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F94A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9701C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C9F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FEAAD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EC0E9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F8513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511BE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7393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4BC35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4476A70" w14:textId="77777777" w:rsidTr="008F4065">
        <w:trPr>
          <w:cantSplit/>
          <w:trHeight w:val="190"/>
        </w:trPr>
        <w:tc>
          <w:tcPr>
            <w:tcW w:w="200" w:type="dxa"/>
          </w:tcPr>
          <w:p w14:paraId="7C6144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C06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1DD84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F65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DFF8B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BE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E9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BCB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C851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F2A2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9B90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1BF3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746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5EF9C28D" w14:textId="77777777" w:rsidTr="008F4065">
        <w:trPr>
          <w:cantSplit/>
          <w:trHeight w:val="190"/>
        </w:trPr>
        <w:tc>
          <w:tcPr>
            <w:tcW w:w="200" w:type="dxa"/>
          </w:tcPr>
          <w:p w14:paraId="52CB39A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6FBC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958B0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03C3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AFF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A79D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55F4F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451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E2C87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31506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E64AB8" w14:textId="0C62A446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7" w:author="Author" w:date="2020-06-23T12:57:00Z">
              <w:r w:rsidR="00A869AE">
                <w:t>B</w:t>
              </w:r>
            </w:ins>
            <w:del w:id="738" w:author="Author" w:date="2020-06-23T12:46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CD63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781CE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4E1BDDAD" w14:textId="77777777" w:rsidTr="008F4065">
        <w:trPr>
          <w:cantSplit/>
          <w:trHeight w:val="190"/>
        </w:trPr>
        <w:tc>
          <w:tcPr>
            <w:tcW w:w="200" w:type="dxa"/>
          </w:tcPr>
          <w:p w14:paraId="2EA985F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865B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7C1BB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7FD2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4722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5C25A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E19B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D60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5C1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880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1711C9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1238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093AA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4CF1130" w14:textId="77777777" w:rsidTr="008F4065">
        <w:trPr>
          <w:cantSplit/>
          <w:trHeight w:val="190"/>
        </w:trPr>
        <w:tc>
          <w:tcPr>
            <w:tcW w:w="200" w:type="dxa"/>
          </w:tcPr>
          <w:p w14:paraId="1E141A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56F1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56FC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4DB8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247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8AC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0B677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8C6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CA1C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834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03A23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B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9DBB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21EDD68D" w14:textId="77777777" w:rsidTr="008F4065">
        <w:trPr>
          <w:cantSplit/>
          <w:trHeight w:val="190"/>
        </w:trPr>
        <w:tc>
          <w:tcPr>
            <w:tcW w:w="200" w:type="dxa"/>
          </w:tcPr>
          <w:p w14:paraId="06D335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A1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A3C83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44A4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695C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CA2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F500F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330C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B0A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497B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1CAE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721C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B913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13A1D3A6" w14:textId="77777777" w:rsidTr="008F4065">
        <w:trPr>
          <w:cantSplit/>
          <w:trHeight w:val="190"/>
        </w:trPr>
        <w:tc>
          <w:tcPr>
            <w:tcW w:w="200" w:type="dxa"/>
          </w:tcPr>
          <w:p w14:paraId="3C4C99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EC37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BCDEE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032B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6748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5F5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8B192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5137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C7277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29B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4FE8A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9C1C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C22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27BB7E7" w14:textId="77777777" w:rsidTr="008F4065">
        <w:trPr>
          <w:cantSplit/>
          <w:trHeight w:val="190"/>
        </w:trPr>
        <w:tc>
          <w:tcPr>
            <w:tcW w:w="200" w:type="dxa"/>
          </w:tcPr>
          <w:p w14:paraId="4241419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70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B0FFF4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823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6852A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36E8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FDB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4C80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D8032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FEBA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45A2B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80BE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2729CE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328F7291" w14:textId="77777777" w:rsidTr="008F4065">
        <w:trPr>
          <w:cantSplit/>
          <w:trHeight w:val="190"/>
        </w:trPr>
        <w:tc>
          <w:tcPr>
            <w:tcW w:w="200" w:type="dxa"/>
          </w:tcPr>
          <w:p w14:paraId="2F4ADA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A6B84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F988D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0367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E4AC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7F7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BFAAD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9C0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267E5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C9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9BAA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E521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54AD7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2D2ADEF4" w14:textId="77777777" w:rsidTr="008F4065">
        <w:trPr>
          <w:cantSplit/>
          <w:trHeight w:val="190"/>
        </w:trPr>
        <w:tc>
          <w:tcPr>
            <w:tcW w:w="200" w:type="dxa"/>
          </w:tcPr>
          <w:p w14:paraId="442AF1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78F6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9109C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3030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12384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7C85C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3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4318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CF31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B78F1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F9C40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2AD8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2875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554B0A2B" w14:textId="77777777" w:rsidTr="008F4065">
        <w:trPr>
          <w:cantSplit/>
          <w:trHeight w:val="190"/>
        </w:trPr>
        <w:tc>
          <w:tcPr>
            <w:tcW w:w="200" w:type="dxa"/>
          </w:tcPr>
          <w:p w14:paraId="60B807A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9DF9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47D5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9AE1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F7FA9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54B3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702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65C7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A5FDA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028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26A78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F4F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52D1E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7031F8E1" w14:textId="77777777" w:rsidTr="008F4065">
        <w:trPr>
          <w:cantSplit/>
          <w:trHeight w:val="190"/>
        </w:trPr>
        <w:tc>
          <w:tcPr>
            <w:tcW w:w="200" w:type="dxa"/>
          </w:tcPr>
          <w:p w14:paraId="3AD1F48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9DCD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DCFE3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1281F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10BAE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DDC44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BF5AF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09B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22CB6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E17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7E2E53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C3FC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DEB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1339B369" w14:textId="77777777" w:rsidTr="008F4065">
        <w:trPr>
          <w:cantSplit/>
          <w:trHeight w:val="190"/>
        </w:trPr>
        <w:tc>
          <w:tcPr>
            <w:tcW w:w="200" w:type="dxa"/>
          </w:tcPr>
          <w:p w14:paraId="4825B13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0C975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1606C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0F8A1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306C5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BA22D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D7AA5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AF68D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5686C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E603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3E97B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4F30F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16DD7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4EA6D6" w14:textId="77777777" w:rsidTr="008F4065">
        <w:trPr>
          <w:cantSplit/>
          <w:trHeight w:val="190"/>
        </w:trPr>
        <w:tc>
          <w:tcPr>
            <w:tcW w:w="200" w:type="dxa"/>
          </w:tcPr>
          <w:p w14:paraId="27A46C9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E654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EA5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2AC9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82641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584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02391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5475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391D6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290A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8498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89C2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ECAA5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58EDA9F" w14:textId="77777777" w:rsidTr="008F4065">
        <w:trPr>
          <w:cantSplit/>
          <w:trHeight w:val="190"/>
        </w:trPr>
        <w:tc>
          <w:tcPr>
            <w:tcW w:w="200" w:type="dxa"/>
          </w:tcPr>
          <w:p w14:paraId="7C634F8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EF14E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01F5E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436EC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FE2D5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1E93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1687E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694B3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766459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F4AA7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3C3BB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CBED5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5DFBB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3D08C23B" w14:textId="77777777" w:rsidTr="008F4065">
        <w:trPr>
          <w:cantSplit/>
          <w:trHeight w:val="190"/>
        </w:trPr>
        <w:tc>
          <w:tcPr>
            <w:tcW w:w="200" w:type="dxa"/>
          </w:tcPr>
          <w:p w14:paraId="0465ED9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709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0E81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14534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CC3D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819C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9E0F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E8DBF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4B8A5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061B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54CC2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29AAD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B174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24B4D439" w14:textId="77777777" w:rsidTr="008F4065">
        <w:trPr>
          <w:cantSplit/>
          <w:trHeight w:val="190"/>
        </w:trPr>
        <w:tc>
          <w:tcPr>
            <w:tcW w:w="200" w:type="dxa"/>
          </w:tcPr>
          <w:p w14:paraId="1410173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5690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FC5A2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1ACDA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4F55F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161E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34F8B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354C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CE79A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1CF6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274EE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0AC5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82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01FC68E1" w14:textId="77777777" w:rsidTr="008F4065">
        <w:trPr>
          <w:cantSplit/>
          <w:trHeight w:val="190"/>
        </w:trPr>
        <w:tc>
          <w:tcPr>
            <w:tcW w:w="200" w:type="dxa"/>
          </w:tcPr>
          <w:p w14:paraId="483E5A1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12CD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6229E6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EE2F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9EC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F91DA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F4201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8096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23657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F959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E2F6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09E53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AB98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8F4065" w14:paraId="7EA8B46A" w14:textId="77777777" w:rsidTr="008F4065">
        <w:trPr>
          <w:cantSplit/>
          <w:trHeight w:val="190"/>
        </w:trPr>
        <w:tc>
          <w:tcPr>
            <w:tcW w:w="200" w:type="dxa"/>
          </w:tcPr>
          <w:p w14:paraId="4B50380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818E6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3FEE1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9CB8F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013A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AEAB2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A08D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62B12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32AE6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58CC8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C2D1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AAC8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9F42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0BFCA5" w14:textId="77777777" w:rsidTr="008F4065">
        <w:trPr>
          <w:cantSplit/>
          <w:trHeight w:val="190"/>
        </w:trPr>
        <w:tc>
          <w:tcPr>
            <w:tcW w:w="200" w:type="dxa"/>
          </w:tcPr>
          <w:p w14:paraId="291E397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EBCD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EEF8DF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CE2D0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A2FB6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927FC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D7A7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91156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044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32AC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0CBCC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B215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E6099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236BDA8B" w14:textId="77777777" w:rsidTr="008F4065">
        <w:trPr>
          <w:cantSplit/>
          <w:trHeight w:val="190"/>
        </w:trPr>
        <w:tc>
          <w:tcPr>
            <w:tcW w:w="200" w:type="dxa"/>
          </w:tcPr>
          <w:p w14:paraId="64E7FE5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1607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17ADA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6E601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68828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6570B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A1919D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C27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5E702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01547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116FC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FB1C3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7700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5D64D63D" w14:textId="77777777" w:rsidTr="008F4065">
        <w:trPr>
          <w:cantSplit/>
          <w:trHeight w:val="190"/>
        </w:trPr>
        <w:tc>
          <w:tcPr>
            <w:tcW w:w="200" w:type="dxa"/>
          </w:tcPr>
          <w:p w14:paraId="7BABDAC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F55E7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6927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9E9E4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2ACD9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1E8C8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028F8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48E60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ACF5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48A0E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51171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F03D3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8B7ED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724CB32F" w14:textId="77777777" w:rsidTr="008F4065">
        <w:trPr>
          <w:cantSplit/>
          <w:trHeight w:val="190"/>
        </w:trPr>
        <w:tc>
          <w:tcPr>
            <w:tcW w:w="200" w:type="dxa"/>
          </w:tcPr>
          <w:p w14:paraId="007BC58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552D4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B5B0F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53BC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80DEB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ECB05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35CEF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5285D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E48ED2" w14:textId="4F22A8D8" w:rsidR="008F4065" w:rsidRDefault="008F4065" w:rsidP="00B831D9">
            <w:pPr>
              <w:pStyle w:val="tabletext10"/>
              <w:jc w:val="center"/>
            </w:pPr>
            <w:r>
              <w:t>3</w:t>
            </w:r>
            <w:ins w:id="739" w:author="Author" w:date="2020-06-23T12:57:00Z">
              <w:r w:rsidR="00A869AE">
                <w:t>B</w:t>
              </w:r>
            </w:ins>
            <w:del w:id="740" w:author="Author" w:date="2020-06-23T12:45:00Z">
              <w:r w:rsidR="00852B84" w:rsidDel="00852B8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47FDB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CE67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832C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42308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8F4065" w14:paraId="1BAF3323" w14:textId="77777777" w:rsidTr="008F4065">
        <w:trPr>
          <w:cantSplit/>
          <w:trHeight w:val="190"/>
        </w:trPr>
        <w:tc>
          <w:tcPr>
            <w:tcW w:w="200" w:type="dxa"/>
          </w:tcPr>
          <w:p w14:paraId="038313D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9D5C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FC015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CBA33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4276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C861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98E3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B07FB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8202C6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544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987F2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52A5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9E51A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3461BF91" w14:textId="77777777" w:rsidTr="008F4065">
        <w:trPr>
          <w:cantSplit/>
          <w:trHeight w:val="190"/>
        </w:trPr>
        <w:tc>
          <w:tcPr>
            <w:tcW w:w="200" w:type="dxa"/>
          </w:tcPr>
          <w:p w14:paraId="2B49737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0A84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571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6122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F306A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53467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C3A24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5E7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F61B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8DE57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A9169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D5861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4E56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1B98CC3" w14:textId="77777777" w:rsidTr="008F4065">
        <w:trPr>
          <w:cantSplit/>
          <w:trHeight w:val="190"/>
        </w:trPr>
        <w:tc>
          <w:tcPr>
            <w:tcW w:w="200" w:type="dxa"/>
          </w:tcPr>
          <w:p w14:paraId="24FEF0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4AE18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BBFA73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83DCE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BE5C90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F1E7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4D64B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1CAAE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D60AA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63B09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7A57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661B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8F04D8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273C0EC3" w14:textId="77777777" w:rsidTr="008F4065">
        <w:trPr>
          <w:cantSplit/>
          <w:trHeight w:val="190"/>
        </w:trPr>
        <w:tc>
          <w:tcPr>
            <w:tcW w:w="200" w:type="dxa"/>
          </w:tcPr>
          <w:p w14:paraId="0659FAD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F805E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6BC6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1B95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D5076A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E5CAA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9D24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B7C81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5E0D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0F92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7E29F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1BD9F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86BE3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8F4065" w14:paraId="6CC39CCB" w14:textId="77777777" w:rsidTr="008F4065">
        <w:trPr>
          <w:cantSplit/>
          <w:trHeight w:val="190"/>
        </w:trPr>
        <w:tc>
          <w:tcPr>
            <w:tcW w:w="200" w:type="dxa"/>
          </w:tcPr>
          <w:p w14:paraId="460F0C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70DCB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0E7F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5F0B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5B403A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BB2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C687F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AB20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6C58D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9D1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FD8295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874B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56D8B0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8F4065" w14:paraId="642EC02A" w14:textId="77777777" w:rsidTr="008F4065">
        <w:trPr>
          <w:cantSplit/>
          <w:trHeight w:val="190"/>
        </w:trPr>
        <w:tc>
          <w:tcPr>
            <w:tcW w:w="200" w:type="dxa"/>
          </w:tcPr>
          <w:p w14:paraId="2763152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303B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76337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A0C7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720D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53982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18F2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DD83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5697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ABDC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38599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D216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BBD6DC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8F4065" w14:paraId="5FB33159" w14:textId="77777777" w:rsidTr="008F4065">
        <w:trPr>
          <w:cantSplit/>
          <w:trHeight w:val="190"/>
        </w:trPr>
        <w:tc>
          <w:tcPr>
            <w:tcW w:w="200" w:type="dxa"/>
          </w:tcPr>
          <w:p w14:paraId="708EEA0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B579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82F4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3AEA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41ED7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3FA8F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4241E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644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DA2FF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6E8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57C34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EB526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C4606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5CA6BFA6" w14:textId="77777777" w:rsidTr="008F4065">
        <w:trPr>
          <w:cantSplit/>
          <w:trHeight w:val="190"/>
        </w:trPr>
        <w:tc>
          <w:tcPr>
            <w:tcW w:w="200" w:type="dxa"/>
          </w:tcPr>
          <w:p w14:paraId="78790CA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857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806FD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0474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CC42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F109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9BB8E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109C0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3DAD6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32167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5C3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8B3BD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4470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E2B47E" w14:textId="77777777" w:rsidTr="008F4065">
        <w:trPr>
          <w:cantSplit/>
          <w:trHeight w:val="190"/>
        </w:trPr>
        <w:tc>
          <w:tcPr>
            <w:tcW w:w="200" w:type="dxa"/>
          </w:tcPr>
          <w:p w14:paraId="04131BC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1E287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024D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7311B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CB82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B0D1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6EBE4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86AB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626B3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8E75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FC8D2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182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94C8A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8F4065" w14:paraId="781C3E30" w14:textId="77777777" w:rsidTr="008F4065">
        <w:trPr>
          <w:cantSplit/>
          <w:trHeight w:val="190"/>
        </w:trPr>
        <w:tc>
          <w:tcPr>
            <w:tcW w:w="200" w:type="dxa"/>
          </w:tcPr>
          <w:p w14:paraId="4D3308F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EC82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615D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3FE4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2B376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FA979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96FFE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E539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DC0737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0DC4C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42496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05CE4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C8456D" w14:textId="43E2880A" w:rsidR="008F4065" w:rsidRDefault="008F4065" w:rsidP="00B831D9">
            <w:pPr>
              <w:pStyle w:val="tabletext10"/>
              <w:jc w:val="center"/>
            </w:pPr>
            <w:r>
              <w:t>2</w:t>
            </w:r>
            <w:ins w:id="741" w:author="Author" w:date="2020-06-23T12:57:00Z">
              <w:r w:rsidR="00A869AE">
                <w:t>A</w:t>
              </w:r>
            </w:ins>
            <w:del w:id="742" w:author="Author" w:date="2020-06-23T12:46:00Z">
              <w:r w:rsidR="00852B84" w:rsidDel="00852B84">
                <w:delText>B</w:delText>
              </w:r>
            </w:del>
          </w:p>
        </w:tc>
      </w:tr>
      <w:tr w:rsidR="008F4065" w14:paraId="44679476" w14:textId="77777777" w:rsidTr="008F4065">
        <w:trPr>
          <w:cantSplit/>
          <w:trHeight w:val="190"/>
        </w:trPr>
        <w:tc>
          <w:tcPr>
            <w:tcW w:w="200" w:type="dxa"/>
          </w:tcPr>
          <w:p w14:paraId="6E8A9E3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E56C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097C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B9C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406F6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E1EC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EE9A45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A11F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4F154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EF478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9751D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AA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7DCE7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8F4065" w14:paraId="76577F91" w14:textId="77777777" w:rsidTr="008F4065">
        <w:trPr>
          <w:cantSplit/>
          <w:trHeight w:val="190"/>
        </w:trPr>
        <w:tc>
          <w:tcPr>
            <w:tcW w:w="200" w:type="dxa"/>
          </w:tcPr>
          <w:p w14:paraId="54B740C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3D81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B0A35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852E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10FDD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E8365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78A74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B53C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E5D7E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9944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D6DC0A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C4146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F395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8F4065" w14:paraId="49BD6A1A" w14:textId="77777777" w:rsidTr="008F4065">
        <w:trPr>
          <w:cantSplit/>
          <w:trHeight w:val="190"/>
        </w:trPr>
        <w:tc>
          <w:tcPr>
            <w:tcW w:w="200" w:type="dxa"/>
          </w:tcPr>
          <w:p w14:paraId="15C5CA0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4D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00240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3270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AA0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06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20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2F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0A3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B56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0CA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799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0F5A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14:paraId="4FDA8E1D" w14:textId="77777777" w:rsidR="008F4065" w:rsidRDefault="008F4065" w:rsidP="008F4065">
      <w:pPr>
        <w:pStyle w:val="tablecaption"/>
      </w:pPr>
      <w:r>
        <w:t>Table 56.C.#5(ILTA) Increased Limits Table Assignments – Class Codes 59725 – 96317</w:t>
      </w:r>
    </w:p>
    <w:p w14:paraId="3C70BF86" w14:textId="6D415113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14:paraId="53782854" w14:textId="77777777" w:rsidR="008F4065" w:rsidRDefault="008F4065" w:rsidP="008F4065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43B00505" w14:textId="77777777" w:rsidR="008F4065" w:rsidRDefault="008F4065" w:rsidP="008F4065">
      <w:pPr>
        <w:pStyle w:val="Header"/>
        <w:tabs>
          <w:tab w:val="left" w:pos="720"/>
        </w:tabs>
      </w:pPr>
    </w:p>
    <w:p w14:paraId="1EE266DE" w14:textId="77777777" w:rsidR="00440878" w:rsidRDefault="00440878" w:rsidP="0044087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ILLINOIS</w:t>
      </w:r>
    </w:p>
    <w:p w14:paraId="44BAA2D8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47061FA5" w14:textId="77777777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50F8DB5A" w14:textId="01644ED8" w:rsidR="008F4065" w:rsidRDefault="008F4065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031590A" w14:textId="77777777" w:rsidR="00090933" w:rsidRDefault="00090933" w:rsidP="008F4065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14:paraId="69F544FB" w14:textId="77777777" w:rsidR="00090933" w:rsidRDefault="00090933" w:rsidP="00090933">
      <w:pPr>
        <w:spacing w:after="100"/>
        <w:jc w:val="center"/>
      </w:pPr>
      <w:r>
        <w:t>REVISED INCREASED LIMITS TABLE ASSIGNMENTS</w:t>
      </w:r>
    </w:p>
    <w:p w14:paraId="7DD048B9" w14:textId="5D932950" w:rsidR="008F4065" w:rsidRDefault="008F4065" w:rsidP="007C6636">
      <w:pPr>
        <w:pStyle w:val="isonormal"/>
      </w:pPr>
    </w:p>
    <w:p w14:paraId="030C0C0F" w14:textId="77777777" w:rsidR="008F4065" w:rsidRDefault="008F4065" w:rsidP="008F4065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14:paraId="6876D828" w14:textId="324F6979" w:rsidR="008F4065" w:rsidRDefault="008F4065" w:rsidP="007C6636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F4065" w14:paraId="6C44F9DE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04765BD7" w14:textId="77777777" w:rsidR="008F4065" w:rsidRDefault="008F4065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F962" w14:textId="77777777" w:rsidR="008F4065" w:rsidRDefault="008F4065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8F4065" w14:paraId="39DC0CFB" w14:textId="77777777" w:rsidTr="008F4065">
        <w:trPr>
          <w:cantSplit/>
          <w:trHeight w:val="190"/>
          <w:tblHeader/>
        </w:trPr>
        <w:tc>
          <w:tcPr>
            <w:tcW w:w="200" w:type="dxa"/>
          </w:tcPr>
          <w:p w14:paraId="2D32AE9D" w14:textId="77777777" w:rsidR="008F4065" w:rsidRDefault="008F4065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18558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53F50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A985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2DE88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FBF3A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7FA46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91FF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C9DC7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D9A9B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1118CD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17146" w14:textId="77777777" w:rsidR="008F4065" w:rsidRDefault="008F4065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36D7C" w14:textId="77777777" w:rsidR="008F4065" w:rsidRDefault="008F4065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8F4065" w14:paraId="4BB9FE9A" w14:textId="77777777" w:rsidTr="008F4065">
        <w:trPr>
          <w:cantSplit/>
          <w:trHeight w:val="190"/>
        </w:trPr>
        <w:tc>
          <w:tcPr>
            <w:tcW w:w="200" w:type="dxa"/>
          </w:tcPr>
          <w:p w14:paraId="49EAD85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A75A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108D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C491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4DBBC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A47E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5CE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AB4C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A046D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CAA4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1039B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83B2B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D0DD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01729EF" w14:textId="77777777" w:rsidTr="008F4065">
        <w:trPr>
          <w:cantSplit/>
          <w:trHeight w:val="190"/>
        </w:trPr>
        <w:tc>
          <w:tcPr>
            <w:tcW w:w="200" w:type="dxa"/>
          </w:tcPr>
          <w:p w14:paraId="3969249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ACF1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AA2E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D7AD5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2ACE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4F74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250785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E5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1CB4E0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53D15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91BF0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5A6EFE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1055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2840F8A" w14:textId="77777777" w:rsidTr="008F4065">
        <w:trPr>
          <w:cantSplit/>
          <w:trHeight w:val="190"/>
        </w:trPr>
        <w:tc>
          <w:tcPr>
            <w:tcW w:w="200" w:type="dxa"/>
          </w:tcPr>
          <w:p w14:paraId="53B0804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36F8F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F90FC4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EA05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BA87D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FA399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7F502F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33F31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0289C9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6CAD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3E4F4E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7536E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C743E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913C65E" w14:textId="77777777" w:rsidTr="008F4065">
        <w:trPr>
          <w:cantSplit/>
          <w:trHeight w:val="190"/>
        </w:trPr>
        <w:tc>
          <w:tcPr>
            <w:tcW w:w="200" w:type="dxa"/>
          </w:tcPr>
          <w:p w14:paraId="7F55042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8E84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3500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113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E0272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4A091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4C552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26ACA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ED1F3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363D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A8EC7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8388A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1DAA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3E6999E" w14:textId="77777777" w:rsidTr="008F4065">
        <w:trPr>
          <w:cantSplit/>
          <w:trHeight w:val="190"/>
        </w:trPr>
        <w:tc>
          <w:tcPr>
            <w:tcW w:w="200" w:type="dxa"/>
          </w:tcPr>
          <w:p w14:paraId="36ADE7F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A853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93A4F9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2CE48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7396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71E6A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AA846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59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8A13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086F5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A47C9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4C0C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6A00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6C8F71F" w14:textId="77777777" w:rsidTr="008F4065">
        <w:trPr>
          <w:cantSplit/>
          <w:trHeight w:val="190"/>
        </w:trPr>
        <w:tc>
          <w:tcPr>
            <w:tcW w:w="200" w:type="dxa"/>
          </w:tcPr>
          <w:p w14:paraId="10A0112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BEB4F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3189F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8612C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8B64E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A376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1C2338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7FC2A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5C74EB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1FE0E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7DB12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2E7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79C00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13014C1" w14:textId="77777777" w:rsidTr="008F4065">
        <w:trPr>
          <w:cantSplit/>
          <w:trHeight w:val="190"/>
        </w:trPr>
        <w:tc>
          <w:tcPr>
            <w:tcW w:w="200" w:type="dxa"/>
          </w:tcPr>
          <w:p w14:paraId="66BD13E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B23B0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8E9E09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517E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77C65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1D67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8E918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71447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5BE54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77345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20219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B536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F8E9D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2B8862B" w14:textId="77777777" w:rsidTr="008F4065">
        <w:trPr>
          <w:cantSplit/>
          <w:trHeight w:val="190"/>
        </w:trPr>
        <w:tc>
          <w:tcPr>
            <w:tcW w:w="200" w:type="dxa"/>
          </w:tcPr>
          <w:p w14:paraId="0C9911A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7B9F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71C3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C152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7D41E8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56474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890F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DEDD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E45C0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AC55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63CB8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84974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AD057F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01CE3E9" w14:textId="77777777" w:rsidTr="008F4065">
        <w:trPr>
          <w:cantSplit/>
          <w:trHeight w:val="190"/>
        </w:trPr>
        <w:tc>
          <w:tcPr>
            <w:tcW w:w="200" w:type="dxa"/>
          </w:tcPr>
          <w:p w14:paraId="3BFFFF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06618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D9298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1AE89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5922A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930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592E0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851D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79340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CE830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84A49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AC00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98B32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C4B1F2" w14:textId="77777777" w:rsidTr="008F4065">
        <w:trPr>
          <w:cantSplit/>
          <w:trHeight w:val="190"/>
        </w:trPr>
        <w:tc>
          <w:tcPr>
            <w:tcW w:w="200" w:type="dxa"/>
          </w:tcPr>
          <w:p w14:paraId="4F604333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FEE86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2667F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6F89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0A69F1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8F022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52E743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7EE5A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D429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0453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B345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7357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01F29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5C8C85C" w14:textId="77777777" w:rsidTr="008F4065">
        <w:trPr>
          <w:cantSplit/>
          <w:trHeight w:val="190"/>
        </w:trPr>
        <w:tc>
          <w:tcPr>
            <w:tcW w:w="200" w:type="dxa"/>
          </w:tcPr>
          <w:p w14:paraId="6BEB6D26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C73B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481810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CFDF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C1DCDA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4283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BF8C6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73A1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0AF9A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17F5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4432C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5D475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87049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80A6B63" w14:textId="77777777" w:rsidTr="008F4065">
        <w:trPr>
          <w:cantSplit/>
          <w:trHeight w:val="190"/>
        </w:trPr>
        <w:tc>
          <w:tcPr>
            <w:tcW w:w="200" w:type="dxa"/>
          </w:tcPr>
          <w:p w14:paraId="42BB5C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DDFD0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40121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03BAF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27E30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3C7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E0F59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23BBD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D3C28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A949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82D2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E37E6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7441B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DA7AD45" w14:textId="77777777" w:rsidTr="008F4065">
        <w:trPr>
          <w:cantSplit/>
          <w:trHeight w:val="190"/>
        </w:trPr>
        <w:tc>
          <w:tcPr>
            <w:tcW w:w="200" w:type="dxa"/>
          </w:tcPr>
          <w:p w14:paraId="42C6A7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18BBD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EB6C2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A17C8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32DE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8BB97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57CB9A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A889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C70B2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03D28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AF519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D9E69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6F4B4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E5A312D" w14:textId="77777777" w:rsidTr="008F4065">
        <w:trPr>
          <w:cantSplit/>
          <w:trHeight w:val="190"/>
        </w:trPr>
        <w:tc>
          <w:tcPr>
            <w:tcW w:w="200" w:type="dxa"/>
          </w:tcPr>
          <w:p w14:paraId="54AF1F0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6768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3F2111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E4703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B14B70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A7EBA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7D867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05E1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B63A8A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F0B1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E4AE06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F4F93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0A89E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BBB09AF" w14:textId="77777777" w:rsidTr="008F4065">
        <w:trPr>
          <w:cantSplit/>
          <w:trHeight w:val="190"/>
        </w:trPr>
        <w:tc>
          <w:tcPr>
            <w:tcW w:w="200" w:type="dxa"/>
          </w:tcPr>
          <w:p w14:paraId="051D4A4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28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AEF0D0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D593CB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37C356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1A0F0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BF727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97CAF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1A63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17E7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C8A52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933A6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C33D69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5C9147E2" w14:textId="77777777" w:rsidTr="008F4065">
        <w:trPr>
          <w:cantSplit/>
          <w:trHeight w:val="190"/>
        </w:trPr>
        <w:tc>
          <w:tcPr>
            <w:tcW w:w="200" w:type="dxa"/>
          </w:tcPr>
          <w:p w14:paraId="116F615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8F5BC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658731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40D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D2402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F3C10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01D0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A765E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FCEAD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CB16F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A3D1D82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A1CFE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B1BC4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05D55A2" w14:textId="77777777" w:rsidTr="008F4065">
        <w:trPr>
          <w:cantSplit/>
          <w:trHeight w:val="190"/>
        </w:trPr>
        <w:tc>
          <w:tcPr>
            <w:tcW w:w="200" w:type="dxa"/>
          </w:tcPr>
          <w:p w14:paraId="4C7FA39C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B470D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59A16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92AAB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AABF95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891D5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36E51F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00CC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B7D5D8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939B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C6595D" w14:textId="77777777" w:rsidR="008F4065" w:rsidRDefault="008F4065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118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2FA86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E6EA6E3" w14:textId="77777777" w:rsidTr="008F4065">
        <w:trPr>
          <w:cantSplit/>
          <w:trHeight w:val="190"/>
        </w:trPr>
        <w:tc>
          <w:tcPr>
            <w:tcW w:w="200" w:type="dxa"/>
          </w:tcPr>
          <w:p w14:paraId="07AB013F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65B75C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C11281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EFAA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79DAFD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D2F06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5E819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9EE2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D62A9D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19DF2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239A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BB744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684D6A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5F9ABA4" w14:textId="77777777" w:rsidTr="008F4065">
        <w:trPr>
          <w:cantSplit/>
          <w:trHeight w:val="190"/>
        </w:trPr>
        <w:tc>
          <w:tcPr>
            <w:tcW w:w="200" w:type="dxa"/>
          </w:tcPr>
          <w:p w14:paraId="060521F8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F4CF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D6D73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0ACD2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6CC37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330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9AA268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F95AA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BB79161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C510D2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7285FC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08ACE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82DF41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AEB15FD" w14:textId="77777777" w:rsidTr="008F4065">
        <w:trPr>
          <w:cantSplit/>
          <w:trHeight w:val="190"/>
        </w:trPr>
        <w:tc>
          <w:tcPr>
            <w:tcW w:w="200" w:type="dxa"/>
          </w:tcPr>
          <w:p w14:paraId="563A562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708942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29530C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63BEE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9EE7E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334FC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893ED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3DAA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D07616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E4F24B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40BB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6325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B0138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6EB17D2" w14:textId="77777777" w:rsidTr="008F4065">
        <w:trPr>
          <w:cantSplit/>
          <w:trHeight w:val="190"/>
        </w:trPr>
        <w:tc>
          <w:tcPr>
            <w:tcW w:w="200" w:type="dxa"/>
          </w:tcPr>
          <w:p w14:paraId="47B757D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B281A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5426E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72507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861BF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EC46D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66C494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90422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A458FBC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9A7C51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3FBF45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9986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8C3B45C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7A9885A" w14:textId="77777777" w:rsidTr="008F4065">
        <w:trPr>
          <w:cantSplit/>
          <w:trHeight w:val="190"/>
        </w:trPr>
        <w:tc>
          <w:tcPr>
            <w:tcW w:w="200" w:type="dxa"/>
          </w:tcPr>
          <w:p w14:paraId="73FDAA6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5802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F8AF4DE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E0DDB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DA5784A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0470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4C3D6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DD652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7F3C73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3EDE1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DB22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E71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E25A2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B6E3EF2" w14:textId="77777777" w:rsidTr="008F4065">
        <w:trPr>
          <w:cantSplit/>
          <w:trHeight w:val="190"/>
        </w:trPr>
        <w:tc>
          <w:tcPr>
            <w:tcW w:w="200" w:type="dxa"/>
          </w:tcPr>
          <w:p w14:paraId="5DE093AD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8E296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7D7B1F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D3C84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FB7C47B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F9775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649B4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A5B5A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35BC3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2D5A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4A9CA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9067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2AD65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1ADEB8B" w14:textId="77777777" w:rsidTr="008F4065">
        <w:trPr>
          <w:cantSplit/>
          <w:trHeight w:val="190"/>
        </w:trPr>
        <w:tc>
          <w:tcPr>
            <w:tcW w:w="200" w:type="dxa"/>
          </w:tcPr>
          <w:p w14:paraId="3F71943E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50EF8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02FD0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4B25C6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F97E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C2A95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E7728E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22866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8B0EE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C8C7C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A51F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A89FF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0D92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16FD3541" w14:textId="77777777" w:rsidTr="008F4065">
        <w:trPr>
          <w:cantSplit/>
          <w:trHeight w:val="190"/>
        </w:trPr>
        <w:tc>
          <w:tcPr>
            <w:tcW w:w="200" w:type="dxa"/>
          </w:tcPr>
          <w:p w14:paraId="2831FE80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FD478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AD9D0C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26EA62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E838D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D9B6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2D9711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B0910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D1FB8B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ABC19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2F6DC3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92C7D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F09D354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BE5B371" w14:textId="77777777" w:rsidTr="008F4065">
        <w:trPr>
          <w:cantSplit/>
          <w:trHeight w:val="190"/>
        </w:trPr>
        <w:tc>
          <w:tcPr>
            <w:tcW w:w="200" w:type="dxa"/>
          </w:tcPr>
          <w:p w14:paraId="0AF0BC2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06E1CB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4FC948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EE9A93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50DAFEB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922BDC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4D6B1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5865F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94D75CC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ACF99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F0C21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52E63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55A69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77B6E6C" w14:textId="77777777" w:rsidTr="008F4065">
        <w:trPr>
          <w:cantSplit/>
          <w:trHeight w:val="190"/>
        </w:trPr>
        <w:tc>
          <w:tcPr>
            <w:tcW w:w="200" w:type="dxa"/>
          </w:tcPr>
          <w:p w14:paraId="3621FF89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55015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202C09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46242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E669B9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72D1D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E8498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E5A34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A3F99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EAACB6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4B0FEF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AEF68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3557F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DD32F91" w14:textId="77777777" w:rsidTr="008F4065">
        <w:trPr>
          <w:cantSplit/>
          <w:trHeight w:val="190"/>
        </w:trPr>
        <w:tc>
          <w:tcPr>
            <w:tcW w:w="200" w:type="dxa"/>
          </w:tcPr>
          <w:p w14:paraId="0548161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83C5D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4AD63B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093D3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E7E787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E149E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1DBD084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8DB565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18CCB62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633EC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76C1968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177EB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5648F1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03733F5" w14:textId="77777777" w:rsidTr="008F4065">
        <w:trPr>
          <w:cantSplit/>
          <w:trHeight w:val="190"/>
        </w:trPr>
        <w:tc>
          <w:tcPr>
            <w:tcW w:w="200" w:type="dxa"/>
          </w:tcPr>
          <w:p w14:paraId="69D493F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3D0662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F2A920E" w14:textId="77777777" w:rsidR="008F4065" w:rsidRDefault="008F4065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31DC4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6DB9A27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1B5C3C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5247B9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A52E15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E5D59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40B6C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BB11331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39EDE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069A6F8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571A5C5" w14:textId="77777777" w:rsidTr="008F4065">
        <w:trPr>
          <w:cantSplit/>
          <w:trHeight w:val="190"/>
        </w:trPr>
        <w:tc>
          <w:tcPr>
            <w:tcW w:w="200" w:type="dxa"/>
          </w:tcPr>
          <w:p w14:paraId="10D1433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0CEE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2C235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654433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3EFA0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12C81CD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7C638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03D60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C3711D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7B4B85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B104A1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AF6B9E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46CEA1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495F8DF" w14:textId="77777777" w:rsidTr="008F4065">
        <w:trPr>
          <w:cantSplit/>
          <w:trHeight w:val="190"/>
        </w:trPr>
        <w:tc>
          <w:tcPr>
            <w:tcW w:w="200" w:type="dxa"/>
          </w:tcPr>
          <w:p w14:paraId="63F141A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7030E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11FA12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CB355A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EB0FEA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2CE48D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CE43B6" w14:textId="77777777" w:rsidR="008F4065" w:rsidRDefault="008F4065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A08A00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EF9FE2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D5604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DAEF4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C19C0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EE21DE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3FF191E3" w14:textId="77777777" w:rsidTr="008F4065">
        <w:trPr>
          <w:cantSplit/>
          <w:trHeight w:val="190"/>
        </w:trPr>
        <w:tc>
          <w:tcPr>
            <w:tcW w:w="200" w:type="dxa"/>
          </w:tcPr>
          <w:p w14:paraId="287957D5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22B518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E3AF5D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CB5E4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C74F4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4F801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F1EF2F" w14:textId="77777777" w:rsidR="008F4065" w:rsidRDefault="008F4065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171CF9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35B4E4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5694AE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6C0D22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40C38A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69A7E72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D7CB83D" w14:textId="77777777" w:rsidTr="008F4065">
        <w:trPr>
          <w:cantSplit/>
          <w:trHeight w:val="190"/>
        </w:trPr>
        <w:tc>
          <w:tcPr>
            <w:tcW w:w="200" w:type="dxa"/>
          </w:tcPr>
          <w:p w14:paraId="31768D5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189D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5FAE2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CA9599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DF2257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3542B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4C470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4DE9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10C6D06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BF3A9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37DAF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4D93EA8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457A9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7AF97CB" w14:textId="77777777" w:rsidTr="008F4065">
        <w:trPr>
          <w:cantSplit/>
          <w:trHeight w:val="190"/>
        </w:trPr>
        <w:tc>
          <w:tcPr>
            <w:tcW w:w="200" w:type="dxa"/>
          </w:tcPr>
          <w:p w14:paraId="44B4DDA4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9A7C27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DCC3B8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4D5E49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26D45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ACBB77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7A07E01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30EA190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358E9CD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4B2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66877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867A7B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99D5E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437F9C14" w14:textId="77777777" w:rsidTr="008F4065">
        <w:trPr>
          <w:cantSplit/>
          <w:trHeight w:val="190"/>
        </w:trPr>
        <w:tc>
          <w:tcPr>
            <w:tcW w:w="200" w:type="dxa"/>
          </w:tcPr>
          <w:p w14:paraId="265F2C47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C32581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94777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E7580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29D0E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040E4A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49071E5" w14:textId="77777777" w:rsidR="008F4065" w:rsidRDefault="008F4065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E43D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2E8837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CADC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127DAF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66C81B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B9D726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DB91B5D" w14:textId="77777777" w:rsidTr="008F4065">
        <w:trPr>
          <w:cantSplit/>
          <w:trHeight w:val="190"/>
        </w:trPr>
        <w:tc>
          <w:tcPr>
            <w:tcW w:w="200" w:type="dxa"/>
          </w:tcPr>
          <w:p w14:paraId="11938BD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68E2D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D3383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11F61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BD8DF3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FFB889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FB385C9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2038B4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02C0C3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DD3DA6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692CE77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90777CF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8C0C19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0106231E" w14:textId="77777777" w:rsidTr="008F4065">
        <w:trPr>
          <w:cantSplit/>
          <w:trHeight w:val="190"/>
        </w:trPr>
        <w:tc>
          <w:tcPr>
            <w:tcW w:w="200" w:type="dxa"/>
          </w:tcPr>
          <w:p w14:paraId="115B7111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C0D481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4931C3B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AAECBBD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ECAF65D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B5A2C6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D66EE85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0D94281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D90EB4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15DFF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D3CDE24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322F0C3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E7B089B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6FDC56AF" w14:textId="77777777" w:rsidTr="008F4065">
        <w:trPr>
          <w:cantSplit/>
          <w:trHeight w:val="190"/>
        </w:trPr>
        <w:tc>
          <w:tcPr>
            <w:tcW w:w="200" w:type="dxa"/>
          </w:tcPr>
          <w:p w14:paraId="637DE33A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F83242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50EC9AE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35BE6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795C317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76A03B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91DBD26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EE5F0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7C1667D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85B169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0F3E77A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8042777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26AA22D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34E7354" w14:textId="77777777" w:rsidTr="008F4065">
        <w:trPr>
          <w:cantSplit/>
          <w:trHeight w:val="190"/>
        </w:trPr>
        <w:tc>
          <w:tcPr>
            <w:tcW w:w="200" w:type="dxa"/>
          </w:tcPr>
          <w:p w14:paraId="72F67C92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515D6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1DCDC11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0F3614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3E89ABE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D8547DC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D229ECA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04325306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9A7C408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41818E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B7F75DC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3D95802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4120B75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20B92B1D" w14:textId="77777777" w:rsidTr="008F4065">
        <w:trPr>
          <w:cantSplit/>
          <w:trHeight w:val="190"/>
        </w:trPr>
        <w:tc>
          <w:tcPr>
            <w:tcW w:w="200" w:type="dxa"/>
          </w:tcPr>
          <w:p w14:paraId="13AB1F9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26E838BB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512FC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6181A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7E176D04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3BE2E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21A6F3F" w14:textId="77777777" w:rsidR="008F4065" w:rsidRDefault="008F4065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1B2A8C1F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A4E38A2" w14:textId="77777777" w:rsidR="008F4065" w:rsidRDefault="008F4065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35DF819C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5A7C0095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622F35D5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14:paraId="48312730" w14:textId="77777777" w:rsidR="008F4065" w:rsidRDefault="008F4065" w:rsidP="00B831D9">
            <w:pPr>
              <w:pStyle w:val="tabletext10"/>
              <w:jc w:val="center"/>
            </w:pPr>
          </w:p>
        </w:tc>
      </w:tr>
      <w:tr w:rsidR="008F4065" w14:paraId="73A219B2" w14:textId="77777777" w:rsidTr="008F4065">
        <w:trPr>
          <w:cantSplit/>
          <w:trHeight w:val="190"/>
        </w:trPr>
        <w:tc>
          <w:tcPr>
            <w:tcW w:w="200" w:type="dxa"/>
          </w:tcPr>
          <w:p w14:paraId="7AB7C6BB" w14:textId="77777777" w:rsidR="008F4065" w:rsidRDefault="008F4065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F3E8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14C6" w14:textId="77777777" w:rsidR="008F4065" w:rsidRDefault="008F4065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D5C3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F478B" w14:textId="77777777" w:rsidR="008F4065" w:rsidRDefault="008F4065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8980E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E34F8" w14:textId="77777777" w:rsidR="008F4065" w:rsidRDefault="008F4065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2C684" w14:textId="77777777" w:rsidR="008F4065" w:rsidRDefault="008F4065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872D" w14:textId="77777777" w:rsidR="008F4065" w:rsidRDefault="008F4065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9F4B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7C0D6" w14:textId="77777777" w:rsidR="008F4065" w:rsidRDefault="008F4065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9B40" w14:textId="77777777" w:rsidR="008F4065" w:rsidRDefault="008F4065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9A0FF" w14:textId="77777777" w:rsidR="008F4065" w:rsidRDefault="008F4065" w:rsidP="00B831D9">
            <w:pPr>
              <w:pStyle w:val="tabletext10"/>
              <w:jc w:val="center"/>
            </w:pPr>
          </w:p>
        </w:tc>
      </w:tr>
    </w:tbl>
    <w:p w14:paraId="38E8BF55" w14:textId="77777777" w:rsidR="008F4065" w:rsidRDefault="008F4065" w:rsidP="008F4065">
      <w:pPr>
        <w:pStyle w:val="tablecaption"/>
      </w:pPr>
      <w:r>
        <w:t>Table 56.C.#6(ILTA) Increased Limits Table Assignments – Class Codes 96408 – 99988</w:t>
      </w:r>
    </w:p>
    <w:p w14:paraId="2B8E12DC" w14:textId="77777777" w:rsidR="008F4065" w:rsidRDefault="008F4065" w:rsidP="007C6636">
      <w:pPr>
        <w:pStyle w:val="isonormal"/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CD57A" w14:textId="77777777" w:rsidR="00F768D6" w:rsidRDefault="00F768D6">
      <w:r>
        <w:separator/>
      </w:r>
    </w:p>
  </w:endnote>
  <w:endnote w:type="continuationSeparator" w:id="0">
    <w:p w14:paraId="686101DF" w14:textId="77777777" w:rsidR="00F768D6" w:rsidRDefault="00F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F768D6" w14:paraId="3A4357E4" w14:textId="77777777" w:rsidTr="009554DD">
      <w:tc>
        <w:tcPr>
          <w:tcW w:w="3708" w:type="dxa"/>
        </w:tcPr>
        <w:p w14:paraId="2F5BDBEC" w14:textId="0F71392A" w:rsidR="00F768D6" w:rsidRPr="009554DD" w:rsidRDefault="00F768D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F768D6" w:rsidRDefault="00F768D6">
          <w:pPr>
            <w:pStyle w:val="Footer"/>
          </w:pPr>
        </w:p>
      </w:tc>
      <w:tc>
        <w:tcPr>
          <w:tcW w:w="2880" w:type="dxa"/>
        </w:tcPr>
        <w:p w14:paraId="05F2A5DC" w14:textId="6A9C52AC" w:rsidR="00F768D6" w:rsidRPr="009554DD" w:rsidRDefault="00440878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Illinois</w:t>
          </w:r>
        </w:p>
      </w:tc>
      <w:tc>
        <w:tcPr>
          <w:tcW w:w="1710" w:type="dxa"/>
        </w:tcPr>
        <w:p w14:paraId="48D18B50" w14:textId="0DA28636" w:rsidR="00F768D6" w:rsidRPr="009554DD" w:rsidRDefault="00F768D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F768D6" w:rsidRPr="009554DD" w:rsidRDefault="00F768D6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F768D6" w:rsidRDefault="00F76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B373F" w14:textId="77777777" w:rsidR="00F768D6" w:rsidRDefault="00F768D6">
      <w:r>
        <w:separator/>
      </w:r>
    </w:p>
  </w:footnote>
  <w:footnote w:type="continuationSeparator" w:id="0">
    <w:p w14:paraId="061742F4" w14:textId="77777777" w:rsidR="00F768D6" w:rsidRDefault="00F76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40878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LI-GL-2020-155 - 004 -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Manual Pages</CircularDocDescription>
    <Date_x0020_Modified xmlns="a86cc342-0045-41e2-80e9-abdb777d2eca">2020-09-15T15:45:36+00:00</Date_x0020_Modified>
    <CircularDate xmlns="a86cc342-0045-41e2-80e9-abdb777d2eca">2020-09-17T04:00:00+00:00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+3.4% from the increased limit factors currently in effect.</KeyMessage>
    <CircularNumber xmlns="a86cc342-0045-41e2-80e9-abdb777d2eca">LI-GL-2020-155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Rules;</ServiceModuleString>
    <CircId xmlns="a86cc342-0045-41e2-80e9-abdb777d2eca">30645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ILLINOIS GENERAL LIABILITY INCREASED LIMIT FACTORS TO BE IMPLEMENTED</CircularTitle>
    <Jurs xmlns="a86cc342-0045-41e2-80e9-abdb777d2eca">
      <Value>15</Value>
    </Jurs>
  </documentManagement>
</p:properties>
</file>

<file path=customXml/itemProps1.xml><?xml version="1.0" encoding="utf-8"?>
<ds:datastoreItem xmlns:ds="http://schemas.openxmlformats.org/officeDocument/2006/customXml" ds:itemID="{39CA2610-B5B6-4B26-B5D3-C0EB69AFF817}"/>
</file>

<file path=customXml/itemProps2.xml><?xml version="1.0" encoding="utf-8"?>
<ds:datastoreItem xmlns:ds="http://schemas.openxmlformats.org/officeDocument/2006/customXml" ds:itemID="{65ECAA16-CB3F-40FB-9A2A-08D3C95D596E}"/>
</file>

<file path=customXml/itemProps3.xml><?xml version="1.0" encoding="utf-8"?>
<ds:datastoreItem xmlns:ds="http://schemas.openxmlformats.org/officeDocument/2006/customXml" ds:itemID="{44C27D98-3E5F-4D58-A6D2-5657BB271910}"/>
</file>

<file path=customXml/itemProps4.xml><?xml version="1.0" encoding="utf-8"?>
<ds:datastoreItem xmlns:ds="http://schemas.openxmlformats.org/officeDocument/2006/customXml" ds:itemID="{247C53FF-2E03-4ED5-94A1-7E3D8B678DB1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4749</Words>
  <Characters>19711</Characters>
  <Application>Microsoft Office Word</Application>
  <DocSecurity>0</DocSecurity>
  <Lines>9855</Lines>
  <Paragraphs>4076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2020-08-19T18:12:00Z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