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bookmarkStart w:id="0" w:name="_GoBack"/>
      <w:bookmarkEnd w:id="0"/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7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Default="009B1C09" w:rsidP="00F62BA3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8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9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0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1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2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3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</w:t>
      </w:r>
      <w:r>
        <w:rPr>
          <w:noProof/>
          <w:szCs w:val="22"/>
        </w:rPr>
        <w:t>TAH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5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8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9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1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2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3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6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7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8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1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2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3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4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Default="00F36962" w:rsidP="00F62BA3">
            <w:pPr>
              <w:pStyle w:val="tabletext11"/>
              <w:jc w:val="center"/>
            </w:pPr>
          </w:p>
        </w:tc>
      </w:tr>
    </w:tbl>
    <w:p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5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6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7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2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8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9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4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4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5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6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spacing w:after="100"/>
        <w:jc w:val="center"/>
      </w:pPr>
      <w:r>
        <w:t>REVISED INCREASED LIMIT FACTORS</w:t>
      </w: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0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1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7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8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:rsidR="00F62BA3" w:rsidRDefault="00F62BA3" w:rsidP="00F62BA3">
      <w:pPr>
        <w:pStyle w:val="Header"/>
        <w:tabs>
          <w:tab w:val="left" w:pos="720"/>
        </w:tabs>
      </w:pPr>
      <w:r>
        <w:br w:type="page"/>
      </w:r>
      <w:r>
        <w:lastRenderedPageBreak/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spacing w:after="100"/>
        <w:jc w:val="center"/>
      </w:pPr>
      <w:r>
        <w:t xml:space="preserve">REVISED </w:t>
      </w:r>
      <w:r w:rsidR="007D0E37">
        <w:t>INCREASED LIMITS TABLE</w:t>
      </w:r>
      <w:r>
        <w:t xml:space="preserve"> ASSIGNMENTS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10010 – 15699</w:t>
      </w:r>
    </w:p>
    <w:p w:rsidR="00F62BA3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56.C.#1(ILTA) Increased Limits Table Assignments – Class Codes 10010 – 15699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pStyle w:val="isonormal"/>
      </w:pP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15733 – 45450</w:t>
      </w:r>
    </w:p>
    <w:p w:rsidR="00F62BA3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56.C.#2(ILTA) Increased Limits Table Assignments – Class Codes 15733 – 45450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45523 – 52076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:rsidR="00F62BA3" w:rsidRDefault="00F62BA3" w:rsidP="00F62BA3">
      <w:pPr>
        <w:pStyle w:val="tablecaption"/>
      </w:pPr>
      <w:r>
        <w:t>Table 56.C.#3(ILTA) Increased Limits Table Assignments – Class Codes 45523 – 52076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Pr="008F4065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:rsidR="00F62BA3" w:rsidRDefault="00F62BA3" w:rsidP="00F62BA3">
      <w:pPr>
        <w:pStyle w:val="tablecaption"/>
      </w:pPr>
      <w:r>
        <w:t>Table 56.C.#4(ILTA) Increased Limits Table Assignments – Class Codes 52109 – 59724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59725 – 96317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1" w:author="Author" w:date="2020-06-23T13:02:00Z">
              <w:r w:rsidR="00DC4132">
                <w:t>B</w:t>
              </w:r>
            </w:ins>
            <w:del w:id="722" w:author="Author" w:date="2020-06-23T12:50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3" w:author="Author" w:date="2020-06-23T13:02:00Z">
              <w:r w:rsidR="00DC4132">
                <w:t>B</w:t>
              </w:r>
            </w:ins>
            <w:del w:id="724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5" w:author="Author" w:date="2020-06-23T13:02:00Z">
              <w:r w:rsidR="00DC4132">
                <w:t>B</w:t>
              </w:r>
            </w:ins>
            <w:del w:id="726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7" w:author="Author" w:date="2020-06-23T13:02:00Z">
              <w:r w:rsidR="00DC4132">
                <w:t>A</w:t>
              </w:r>
            </w:ins>
            <w:del w:id="728" w:author="Author" w:date="2020-06-23T12:51:00Z">
              <w:r w:rsidR="00022B04" w:rsidDel="00022B04">
                <w:delText>B</w:delText>
              </w:r>
            </w:del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56.C.#5(ILTA) Increased Limits Table Assignments – Class Codes 59725 – 96317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A160F6" w:rsidRDefault="00A160F6" w:rsidP="00A160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5A5" w:rsidRDefault="005C05A5">
      <w:r>
        <w:separator/>
      </w:r>
    </w:p>
  </w:endnote>
  <w:endnote w:type="continuationSeparator" w:id="0">
    <w:p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:rsidTr="009554DD">
      <w:tc>
        <w:tcPr>
          <w:tcW w:w="3708" w:type="dxa"/>
        </w:tcPr>
        <w:p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:rsidR="00C70A8E" w:rsidRDefault="00C70A8E">
          <w:pPr>
            <w:pStyle w:val="Footer"/>
          </w:pPr>
        </w:p>
      </w:tc>
      <w:tc>
        <w:tcPr>
          <w:tcW w:w="2880" w:type="dxa"/>
        </w:tcPr>
        <w:p w:rsidR="00C70A8E" w:rsidRPr="009554DD" w:rsidRDefault="00A160F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Utah</w:t>
          </w:r>
        </w:p>
      </w:tc>
      <w:tc>
        <w:tcPr>
          <w:tcW w:w="1710" w:type="dxa"/>
        </w:tcPr>
        <w:p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5A5" w:rsidRDefault="005C05A5">
      <w:r>
        <w:separator/>
      </w:r>
    </w:p>
  </w:footnote>
  <w:footnote w:type="continuationSeparator" w:id="0">
    <w:p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160F6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72E3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LI-GL-2020-167 - 004 -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2020-09-21T12:28:47+00:00</Date_x0020_Modified>
    <CircularDate xmlns="a86cc342-0045-41e2-80e9-abdb777d2eca">2020-09-23T04:00:00+00:00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LI-GL-2020-167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30685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GENERAL LIABILITY INCREASED LIMIT FACTORS TO BE IMPLEMENTED</CircularTitle>
    <Jurs xmlns="a86cc342-0045-41e2-80e9-abdb777d2eca">
      <Value>48</Value>
    </Jurs>
  </documentManagement>
</p:properties>
</file>

<file path=customXml/itemProps1.xml><?xml version="1.0" encoding="utf-8"?>
<ds:datastoreItem xmlns:ds="http://schemas.openxmlformats.org/officeDocument/2006/customXml" ds:itemID="{1F22E8AB-FE90-4FC8-BF44-26521CCB8988}"/>
</file>

<file path=customXml/itemProps2.xml><?xml version="1.0" encoding="utf-8"?>
<ds:datastoreItem xmlns:ds="http://schemas.openxmlformats.org/officeDocument/2006/customXml" ds:itemID="{7F758317-8B0C-4C77-B707-3FA145D51EBC}"/>
</file>

<file path=customXml/itemProps3.xml><?xml version="1.0" encoding="utf-8"?>
<ds:datastoreItem xmlns:ds="http://schemas.openxmlformats.org/officeDocument/2006/customXml" ds:itemID="{1EA937B7-480A-46E5-910E-351DEDB24AA1}"/>
</file>

<file path=customXml/itemProps4.xml><?xml version="1.0" encoding="utf-8"?>
<ds:datastoreItem xmlns:ds="http://schemas.openxmlformats.org/officeDocument/2006/customXml" ds:itemID="{57BEEEAA-E222-4423-AEF2-3C35A33753D2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4703</Words>
  <Characters>19475</Characters>
  <Application>Microsoft Office Word</Application>
  <DocSecurity>0</DocSecurity>
  <Lines>9737</Lines>
  <Paragraphs>4835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2020-08-14T17:38:00Z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