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781" w:rsidRDefault="00670781" w:rsidP="00670781">
      <w:pPr>
        <w:tabs>
          <w:tab w:val="left" w:pos="1440"/>
          <w:tab w:val="left" w:pos="8040"/>
        </w:tabs>
        <w:jc w:val="center"/>
      </w:pPr>
      <w:r>
        <w:t>VIRGINIA</w:t>
      </w:r>
    </w:p>
    <w:p w:rsidR="00670781" w:rsidRDefault="00670781" w:rsidP="00670781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670781" w:rsidRDefault="00670781" w:rsidP="00670781">
      <w:pPr>
        <w:tabs>
          <w:tab w:val="left" w:pos="1440"/>
          <w:tab w:val="left" w:pos="8040"/>
        </w:tabs>
      </w:pPr>
    </w:p>
    <w:p w:rsidR="00670781" w:rsidRDefault="00670781" w:rsidP="00670781">
      <w:pPr>
        <w:tabs>
          <w:tab w:val="left" w:pos="1440"/>
          <w:tab w:val="left" w:pos="8040"/>
        </w:tabs>
      </w:pPr>
    </w:p>
    <w:p w:rsidR="00670781" w:rsidRPr="00C869E6" w:rsidRDefault="00670781" w:rsidP="00670781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:rsidR="00670781" w:rsidRDefault="00670781" w:rsidP="00670781">
      <w:pPr>
        <w:tabs>
          <w:tab w:val="left" w:pos="1440"/>
          <w:tab w:val="left" w:pos="8040"/>
          <w:tab w:val="left" w:pos="8640"/>
        </w:tabs>
        <w:ind w:left="1440"/>
      </w:pPr>
    </w:p>
    <w:p w:rsidR="00670781" w:rsidRDefault="00670781" w:rsidP="00670781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:rsidR="00670781" w:rsidRDefault="00670781" w:rsidP="00670781">
      <w:pPr>
        <w:tabs>
          <w:tab w:val="left" w:pos="1440"/>
          <w:tab w:val="left" w:pos="8040"/>
          <w:tab w:val="left" w:pos="8640"/>
        </w:tabs>
        <w:ind w:left="1440"/>
      </w:pPr>
    </w:p>
    <w:p w:rsidR="00670781" w:rsidRDefault="00670781" w:rsidP="00670781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:rsidR="00670781" w:rsidRDefault="00670781" w:rsidP="00670781">
      <w:pPr>
        <w:tabs>
          <w:tab w:val="left" w:pos="1440"/>
          <w:tab w:val="left" w:pos="8040"/>
          <w:tab w:val="left" w:pos="8640"/>
        </w:tabs>
        <w:ind w:left="1440"/>
      </w:pPr>
    </w:p>
    <w:p w:rsidR="00670781" w:rsidRDefault="00670781" w:rsidP="00670781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:rsidR="00670781" w:rsidRDefault="00670781">
      <w:pPr>
        <w:sectPr w:rsidR="00670781" w:rsidSect="006707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670781">
        <w:rPr>
          <w:rFonts w:ascii="Arial" w:hAnsi="Arial"/>
          <w:b/>
          <w:sz w:val="18"/>
        </w:rPr>
        <w:lastRenderedPageBreak/>
        <w:t>70.  CAUSES OF LOSS – BASIC FORM</w:t>
      </w:r>
    </w:p>
    <w:p w:rsidR="00670781" w:rsidRPr="00670781" w:rsidRDefault="00670781" w:rsidP="00670781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670781">
        <w:rPr>
          <w:rFonts w:ascii="Arial" w:hAnsi="Arial"/>
          <w:b/>
          <w:sz w:val="18"/>
        </w:rPr>
        <w:tab/>
        <w:t>E.</w:t>
      </w:r>
      <w:r w:rsidRPr="00670781">
        <w:rPr>
          <w:rFonts w:ascii="Arial" w:hAnsi="Arial"/>
          <w:b/>
          <w:sz w:val="18"/>
        </w:rPr>
        <w:tab/>
        <w:t>Rating Procedure</w:t>
      </w:r>
    </w:p>
    <w:p w:rsidR="00670781" w:rsidRPr="00670781" w:rsidRDefault="00670781" w:rsidP="00670781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670781">
        <w:rPr>
          <w:rFonts w:ascii="Arial" w:hAnsi="Arial"/>
          <w:b/>
          <w:sz w:val="18"/>
        </w:rPr>
        <w:tab/>
        <w:t>2.</w:t>
      </w:r>
      <w:r w:rsidRPr="00670781">
        <w:rPr>
          <w:rFonts w:ascii="Arial" w:hAnsi="Arial"/>
          <w:b/>
          <w:sz w:val="18"/>
        </w:rPr>
        <w:tab/>
        <w:t>Property Damage – Group II Causes Of Loss</w:t>
      </w:r>
    </w:p>
    <w:p w:rsidR="00670781" w:rsidRPr="00670781" w:rsidRDefault="00670781" w:rsidP="00670781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670781">
        <w:rPr>
          <w:rFonts w:ascii="Arial" w:hAnsi="Arial"/>
          <w:b/>
          <w:sz w:val="18"/>
        </w:rPr>
        <w:tab/>
        <w:t>e.</w:t>
      </w:r>
      <w:r w:rsidRPr="00670781">
        <w:rPr>
          <w:rFonts w:ascii="Arial" w:hAnsi="Arial"/>
          <w:b/>
          <w:sz w:val="18"/>
        </w:rPr>
        <w:tab/>
        <w:t>Loss Costs</w:t>
      </w:r>
    </w:p>
    <w:p w:rsidR="00670781" w:rsidRPr="00670781" w:rsidRDefault="00670781" w:rsidP="0067078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</w:r>
      <w:r w:rsidRPr="00670781">
        <w:rPr>
          <w:rFonts w:ascii="Arial" w:hAnsi="Arial"/>
          <w:b/>
          <w:sz w:val="18"/>
        </w:rPr>
        <w:t>(1)</w:t>
      </w:r>
      <w:r w:rsidRPr="00670781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670781">
        <w:rPr>
          <w:rFonts w:ascii="Arial" w:hAnsi="Arial"/>
          <w:b/>
          <w:bCs/>
          <w:sz w:val="18"/>
        </w:rPr>
        <w:t>70.E.2.a.</w:t>
      </w:r>
    </w:p>
    <w:p w:rsidR="00670781" w:rsidRPr="00670781" w:rsidRDefault="00670781" w:rsidP="0067078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</w:r>
      <w:r w:rsidRPr="00670781">
        <w:rPr>
          <w:rFonts w:ascii="Arial" w:hAnsi="Arial"/>
          <w:b/>
          <w:sz w:val="18"/>
        </w:rPr>
        <w:t>(2)</w:t>
      </w:r>
      <w:r w:rsidRPr="00670781">
        <w:rPr>
          <w:rFonts w:ascii="Arial" w:hAnsi="Arial"/>
          <w:sz w:val="18"/>
        </w:rPr>
        <w:tab/>
        <w:t>Determine the territory in which the property is located. Refer to the Territory Section.</w:t>
      </w:r>
    </w:p>
    <w:p w:rsidR="00670781" w:rsidRPr="00670781" w:rsidRDefault="00670781" w:rsidP="0067078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</w:r>
      <w:r w:rsidRPr="00670781">
        <w:rPr>
          <w:rFonts w:ascii="Arial" w:hAnsi="Arial"/>
          <w:b/>
          <w:sz w:val="18"/>
        </w:rPr>
        <w:t>(3)</w:t>
      </w:r>
      <w:r w:rsidRPr="00670781">
        <w:rPr>
          <w:rFonts w:ascii="Arial" w:hAnsi="Arial"/>
          <w:sz w:val="18"/>
        </w:rPr>
        <w:tab/>
        <w:t xml:space="preserve">For Symbols </w:t>
      </w:r>
      <w:r w:rsidRPr="00670781">
        <w:rPr>
          <w:rFonts w:ascii="Arial" w:hAnsi="Arial"/>
          <w:b/>
          <w:sz w:val="18"/>
        </w:rPr>
        <w:t>AA, A, AB</w:t>
      </w:r>
      <w:r w:rsidRPr="00670781">
        <w:rPr>
          <w:rFonts w:ascii="Arial" w:hAnsi="Arial"/>
          <w:sz w:val="18"/>
        </w:rPr>
        <w:t xml:space="preserve"> and </w:t>
      </w:r>
      <w:r w:rsidRPr="00670781">
        <w:rPr>
          <w:rFonts w:ascii="Arial" w:hAnsi="Arial"/>
          <w:b/>
          <w:sz w:val="18"/>
        </w:rPr>
        <w:t>B</w:t>
      </w:r>
      <w:r w:rsidRPr="00670781">
        <w:rPr>
          <w:rFonts w:ascii="Arial" w:hAnsi="Arial"/>
          <w:sz w:val="18"/>
        </w:rPr>
        <w:t xml:space="preserve"> use the applicable rate.</w:t>
      </w:r>
    </w:p>
    <w:p w:rsidR="00670781" w:rsidRPr="00670781" w:rsidRDefault="00670781" w:rsidP="0067078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</w:r>
      <w:r w:rsidRPr="00670781">
        <w:rPr>
          <w:rFonts w:ascii="Arial" w:hAnsi="Arial"/>
          <w:b/>
          <w:sz w:val="18"/>
        </w:rPr>
        <w:t>(4)</w:t>
      </w:r>
      <w:r w:rsidRPr="00670781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670781">
        <w:rPr>
          <w:rFonts w:ascii="Arial" w:hAnsi="Arial"/>
          <w:b/>
          <w:bCs/>
          <w:sz w:val="18"/>
        </w:rPr>
        <w:t>70.E.2.a.</w:t>
      </w:r>
    </w:p>
    <w:p w:rsidR="00670781" w:rsidRPr="00670781" w:rsidRDefault="00670781" w:rsidP="0067078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20"/>
        <w:gridCol w:w="900"/>
      </w:tblGrid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170" w:type="dxa"/>
            <w:gridSpan w:val="3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520" w:type="dxa"/>
            <w:gridSpan w:val="3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  <w:gridSpan w:val="2"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720" w:type="dxa"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4690" w:type="dxa"/>
            <w:gridSpan w:val="6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Territory I</w:t>
            </w:r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0-08-17T11:53:00Z">
              <w:r w:rsidRPr="00670781">
                <w:rPr>
                  <w:rFonts w:ascii="Arial" w:hAnsi="Arial"/>
                  <w:sz w:val="18"/>
                </w:rPr>
                <w:t>.031</w:t>
              </w:r>
            </w:ins>
            <w:del w:id="1" w:author="Author" w:date="2020-08-17T11:53:00Z">
              <w:r w:rsidRPr="00670781" w:rsidDel="00AB49C9">
                <w:rPr>
                  <w:rFonts w:ascii="Arial" w:hAnsi="Arial"/>
                  <w:sz w:val="18"/>
                </w:rPr>
                <w:delText>.030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0-08-17T11:53:00Z">
              <w:r w:rsidRPr="00670781">
                <w:rPr>
                  <w:rFonts w:ascii="Arial" w:hAnsi="Arial"/>
                  <w:sz w:val="18"/>
                </w:rPr>
                <w:t>.034</w:t>
              </w:r>
            </w:ins>
            <w:del w:id="3" w:author="Author" w:date="2020-08-17T11:53:00Z">
              <w:r w:rsidRPr="00670781" w:rsidDel="00AB49C9">
                <w:rPr>
                  <w:rFonts w:ascii="Arial" w:hAnsi="Arial"/>
                  <w:sz w:val="18"/>
                </w:rPr>
                <w:delText>.033</w:delText>
              </w:r>
            </w:del>
          </w:p>
        </w:tc>
        <w:tc>
          <w:tcPr>
            <w:tcW w:w="82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0-08-17T12:44:00Z">
              <w:r w:rsidRPr="00670781">
                <w:rPr>
                  <w:rFonts w:ascii="Arial" w:hAnsi="Arial"/>
                  <w:sz w:val="18"/>
                </w:rPr>
                <w:t>.041</w:t>
              </w:r>
            </w:ins>
            <w:del w:id="5" w:author="Author" w:date="2020-08-17T12:44:00Z">
              <w:r w:rsidRPr="00670781" w:rsidDel="00040333">
                <w:rPr>
                  <w:rFonts w:ascii="Arial" w:hAnsi="Arial"/>
                  <w:sz w:val="18"/>
                </w:rPr>
                <w:delText>.040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0-08-17T12:45:00Z">
              <w:r w:rsidRPr="00670781">
                <w:rPr>
                  <w:rFonts w:ascii="Arial" w:hAnsi="Arial"/>
                  <w:sz w:val="18"/>
                </w:rPr>
                <w:t>.059</w:t>
              </w:r>
            </w:ins>
            <w:del w:id="7" w:author="Author" w:date="2020-08-17T12:45:00Z">
              <w:r w:rsidRPr="00670781" w:rsidDel="00040333">
                <w:rPr>
                  <w:rFonts w:ascii="Arial" w:hAnsi="Arial"/>
                  <w:sz w:val="18"/>
                </w:rPr>
                <w:delText>.058</w:delText>
              </w:r>
            </w:del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0-08-17T11:53:00Z">
              <w:r w:rsidRPr="00670781">
                <w:rPr>
                  <w:rFonts w:ascii="Arial" w:hAnsi="Arial"/>
                  <w:sz w:val="18"/>
                </w:rPr>
                <w:t>.027</w:t>
              </w:r>
            </w:ins>
            <w:del w:id="9" w:author="Author" w:date="2020-08-17T11:53:00Z">
              <w:r w:rsidRPr="00670781" w:rsidDel="00AB49C9">
                <w:rPr>
                  <w:rFonts w:ascii="Arial" w:hAnsi="Arial"/>
                  <w:sz w:val="18"/>
                </w:rPr>
                <w:delText>.026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0-08-17T11:54:00Z">
              <w:r w:rsidRPr="00670781">
                <w:rPr>
                  <w:rFonts w:ascii="Arial" w:hAnsi="Arial"/>
                  <w:sz w:val="18"/>
                </w:rPr>
                <w:t>.030</w:t>
              </w:r>
            </w:ins>
            <w:del w:id="11" w:author="Author" w:date="2020-08-17T11:54:00Z">
              <w:r w:rsidRPr="00670781" w:rsidDel="00AB49C9">
                <w:rPr>
                  <w:rFonts w:ascii="Arial" w:hAnsi="Arial"/>
                  <w:sz w:val="18"/>
                </w:rPr>
                <w:delText>.029</w:delText>
              </w:r>
            </w:del>
          </w:p>
        </w:tc>
        <w:tc>
          <w:tcPr>
            <w:tcW w:w="82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0-08-17T12:45:00Z">
              <w:r w:rsidRPr="00670781">
                <w:rPr>
                  <w:rFonts w:ascii="Arial" w:hAnsi="Arial"/>
                  <w:sz w:val="18"/>
                </w:rPr>
                <w:t>.036</w:t>
              </w:r>
            </w:ins>
            <w:del w:id="13" w:author="Author" w:date="2020-08-17T12:44:00Z">
              <w:r w:rsidRPr="00670781" w:rsidDel="00040333">
                <w:rPr>
                  <w:rFonts w:ascii="Arial" w:hAnsi="Arial"/>
                  <w:sz w:val="18"/>
                </w:rPr>
                <w:delText>.035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0-08-17T12:46:00Z">
              <w:r w:rsidRPr="00670781">
                <w:rPr>
                  <w:rFonts w:ascii="Arial" w:hAnsi="Arial"/>
                  <w:sz w:val="18"/>
                </w:rPr>
                <w:t>.053</w:t>
              </w:r>
            </w:ins>
            <w:del w:id="15" w:author="Author" w:date="2020-08-17T12:46:00Z">
              <w:r w:rsidRPr="00670781" w:rsidDel="00040333">
                <w:rPr>
                  <w:rFonts w:ascii="Arial" w:hAnsi="Arial"/>
                  <w:sz w:val="18"/>
                </w:rPr>
                <w:delText>.052</w:delText>
              </w:r>
            </w:del>
          </w:p>
        </w:tc>
      </w:tr>
    </w:tbl>
    <w:p w:rsidR="00670781" w:rsidRPr="00670781" w:rsidRDefault="00670781" w:rsidP="0067078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20"/>
        <w:gridCol w:w="900"/>
      </w:tblGrid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4690" w:type="dxa"/>
            <w:gridSpan w:val="6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Territory II</w:t>
            </w:r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0-08-17T12:52:00Z">
              <w:r w:rsidRPr="00670781">
                <w:rPr>
                  <w:rFonts w:ascii="Arial" w:hAnsi="Arial"/>
                  <w:sz w:val="18"/>
                </w:rPr>
                <w:t>.054</w:t>
              </w:r>
            </w:ins>
            <w:del w:id="17" w:author="Author" w:date="2020-08-17T12:52:00Z">
              <w:r w:rsidRPr="00670781" w:rsidDel="00040333">
                <w:rPr>
                  <w:rFonts w:ascii="Arial" w:hAnsi="Arial"/>
                  <w:sz w:val="18"/>
                </w:rPr>
                <w:delText>.053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0-08-17T12:50:00Z">
              <w:r w:rsidRPr="00670781">
                <w:rPr>
                  <w:rFonts w:ascii="Arial" w:hAnsi="Arial"/>
                  <w:sz w:val="18"/>
                </w:rPr>
                <w:t>.060</w:t>
              </w:r>
            </w:ins>
            <w:del w:id="19" w:author="Author" w:date="2020-08-17T12:50:00Z">
              <w:r w:rsidRPr="00670781" w:rsidDel="00040333">
                <w:rPr>
                  <w:rFonts w:ascii="Arial" w:hAnsi="Arial"/>
                  <w:sz w:val="18"/>
                </w:rPr>
                <w:delText>.059</w:delText>
              </w:r>
            </w:del>
          </w:p>
        </w:tc>
        <w:tc>
          <w:tcPr>
            <w:tcW w:w="82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0-08-17T12:53:00Z">
              <w:r w:rsidRPr="00670781">
                <w:rPr>
                  <w:rFonts w:ascii="Arial" w:hAnsi="Arial"/>
                  <w:sz w:val="18"/>
                </w:rPr>
                <w:t>.071</w:t>
              </w:r>
            </w:ins>
            <w:del w:id="21" w:author="Author" w:date="2020-08-17T12:53:00Z">
              <w:r w:rsidRPr="00670781" w:rsidDel="00040333">
                <w:rPr>
                  <w:rFonts w:ascii="Arial" w:hAnsi="Arial"/>
                  <w:sz w:val="18"/>
                </w:rPr>
                <w:delText>.070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0-08-17T12:53:00Z">
              <w:r w:rsidRPr="00670781">
                <w:rPr>
                  <w:rFonts w:ascii="Arial" w:hAnsi="Arial"/>
                  <w:sz w:val="18"/>
                </w:rPr>
                <w:t>.120</w:t>
              </w:r>
            </w:ins>
            <w:del w:id="23" w:author="Author" w:date="2020-08-17T12:53:00Z">
              <w:r w:rsidRPr="00670781" w:rsidDel="00040333">
                <w:rPr>
                  <w:rFonts w:ascii="Arial" w:hAnsi="Arial"/>
                  <w:sz w:val="18"/>
                </w:rPr>
                <w:delText>.117</w:delText>
              </w:r>
            </w:del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0-08-17T12:53:00Z">
              <w:r w:rsidRPr="00670781">
                <w:rPr>
                  <w:rFonts w:ascii="Arial" w:hAnsi="Arial"/>
                  <w:sz w:val="18"/>
                </w:rPr>
                <w:t>.048</w:t>
              </w:r>
            </w:ins>
            <w:del w:id="25" w:author="Author" w:date="2020-08-17T12:53:00Z">
              <w:r w:rsidRPr="00670781" w:rsidDel="00040333">
                <w:rPr>
                  <w:rFonts w:ascii="Arial" w:hAnsi="Arial"/>
                  <w:sz w:val="18"/>
                </w:rPr>
                <w:delText>.047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6" w:author="Author" w:date="2020-08-17T12:52:00Z">
              <w:r w:rsidRPr="00670781">
                <w:rPr>
                  <w:rFonts w:ascii="Arial" w:hAnsi="Arial"/>
                  <w:sz w:val="18"/>
                </w:rPr>
                <w:t>.053</w:t>
              </w:r>
            </w:ins>
            <w:del w:id="27" w:author="Author" w:date="2020-08-17T12:52:00Z">
              <w:r w:rsidRPr="00670781" w:rsidDel="00040333">
                <w:rPr>
                  <w:rFonts w:ascii="Arial" w:hAnsi="Arial"/>
                  <w:sz w:val="18"/>
                </w:rPr>
                <w:delText>.052</w:delText>
              </w:r>
            </w:del>
          </w:p>
        </w:tc>
        <w:tc>
          <w:tcPr>
            <w:tcW w:w="82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8" w:author="Author" w:date="2020-08-17T12:53:00Z">
              <w:r w:rsidRPr="00670781">
                <w:rPr>
                  <w:rFonts w:ascii="Arial" w:hAnsi="Arial"/>
                  <w:sz w:val="18"/>
                </w:rPr>
                <w:t>.062</w:t>
              </w:r>
            </w:ins>
            <w:del w:id="29" w:author="Author" w:date="2020-08-17T12:53:00Z">
              <w:r w:rsidRPr="00670781" w:rsidDel="00040333">
                <w:rPr>
                  <w:rFonts w:ascii="Arial" w:hAnsi="Arial"/>
                  <w:sz w:val="18"/>
                </w:rPr>
                <w:delText>.061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0" w:author="Author" w:date="2020-08-17T12:54:00Z">
              <w:r w:rsidRPr="00670781">
                <w:rPr>
                  <w:rFonts w:ascii="Arial" w:hAnsi="Arial"/>
                  <w:sz w:val="18"/>
                </w:rPr>
                <w:t>.109</w:t>
              </w:r>
            </w:ins>
            <w:del w:id="31" w:author="Author" w:date="2020-08-17T12:54:00Z">
              <w:r w:rsidRPr="00670781" w:rsidDel="00040333">
                <w:rPr>
                  <w:rFonts w:ascii="Arial" w:hAnsi="Arial"/>
                  <w:sz w:val="18"/>
                </w:rPr>
                <w:delText>.108</w:delText>
              </w:r>
            </w:del>
          </w:p>
        </w:tc>
      </w:tr>
    </w:tbl>
    <w:p w:rsidR="00670781" w:rsidRPr="00670781" w:rsidRDefault="00670781" w:rsidP="0067078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10"/>
        <w:gridCol w:w="910"/>
      </w:tblGrid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4790" w:type="dxa"/>
            <w:gridSpan w:val="6"/>
          </w:tcPr>
          <w:p w:rsidR="00670781" w:rsidRPr="00670781" w:rsidRDefault="00670781" w:rsidP="00670781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Territory III</w:t>
            </w:r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2" w:author="Author" w:date="2020-08-17T12:54:00Z">
              <w:r w:rsidRPr="00670781">
                <w:rPr>
                  <w:rFonts w:ascii="Arial" w:hAnsi="Arial"/>
                  <w:sz w:val="18"/>
                </w:rPr>
                <w:t>.076</w:t>
              </w:r>
            </w:ins>
            <w:del w:id="33" w:author="Author" w:date="2020-08-17T12:54:00Z">
              <w:r w:rsidRPr="00670781" w:rsidDel="00040333">
                <w:rPr>
                  <w:rFonts w:ascii="Arial" w:hAnsi="Arial"/>
                  <w:sz w:val="18"/>
                </w:rPr>
                <w:delText>.075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4" w:author="Author" w:date="2020-08-17T12:55:00Z">
              <w:r w:rsidRPr="00670781">
                <w:rPr>
                  <w:rFonts w:ascii="Arial" w:hAnsi="Arial"/>
                  <w:sz w:val="18"/>
                </w:rPr>
                <w:t>.083</w:t>
              </w:r>
            </w:ins>
            <w:del w:id="35" w:author="Author" w:date="2020-08-17T12:55:00Z">
              <w:r w:rsidRPr="00670781" w:rsidDel="003447A6">
                <w:rPr>
                  <w:rFonts w:ascii="Arial" w:hAnsi="Arial"/>
                  <w:sz w:val="18"/>
                </w:rPr>
                <w:delText>.082</w:delText>
              </w:r>
            </w:del>
          </w:p>
        </w:tc>
        <w:tc>
          <w:tcPr>
            <w:tcW w:w="81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6" w:author="Author" w:date="2020-08-17T12:56:00Z">
              <w:r w:rsidRPr="00670781">
                <w:rPr>
                  <w:rFonts w:ascii="Arial" w:hAnsi="Arial"/>
                  <w:sz w:val="18"/>
                </w:rPr>
                <w:t>.098</w:t>
              </w:r>
            </w:ins>
            <w:del w:id="37" w:author="Author" w:date="2020-08-17T12:56:00Z">
              <w:r w:rsidRPr="00670781" w:rsidDel="003447A6">
                <w:rPr>
                  <w:rFonts w:ascii="Arial" w:hAnsi="Arial"/>
                  <w:sz w:val="18"/>
                </w:rPr>
                <w:delText>.096</w:delText>
              </w:r>
            </w:del>
          </w:p>
        </w:tc>
        <w:tc>
          <w:tcPr>
            <w:tcW w:w="91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8" w:author="Author" w:date="2020-08-17T12:56:00Z">
              <w:r w:rsidRPr="00670781">
                <w:rPr>
                  <w:rFonts w:ascii="Arial" w:hAnsi="Arial"/>
                  <w:sz w:val="18"/>
                </w:rPr>
                <w:t>.164</w:t>
              </w:r>
            </w:ins>
            <w:del w:id="39" w:author="Author" w:date="2020-08-17T12:56:00Z">
              <w:r w:rsidRPr="00670781" w:rsidDel="003447A6">
                <w:rPr>
                  <w:rFonts w:ascii="Arial" w:hAnsi="Arial"/>
                  <w:sz w:val="18"/>
                </w:rPr>
                <w:delText>.161</w:delText>
              </w:r>
            </w:del>
          </w:p>
        </w:tc>
      </w:tr>
      <w:tr w:rsidR="00670781" w:rsidRPr="00670781" w:rsidTr="0040019F">
        <w:trPr>
          <w:trHeight w:val="190"/>
        </w:trPr>
        <w:tc>
          <w:tcPr>
            <w:tcW w:w="2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0" w:author="Author" w:date="2020-08-17T12:54:00Z">
              <w:r w:rsidRPr="00670781">
                <w:rPr>
                  <w:rFonts w:ascii="Arial" w:hAnsi="Arial"/>
                  <w:sz w:val="18"/>
                </w:rPr>
                <w:t>.074</w:t>
              </w:r>
            </w:ins>
            <w:del w:id="41" w:author="Author" w:date="2020-08-17T12:54:00Z">
              <w:r w:rsidRPr="00670781" w:rsidDel="003447A6">
                <w:rPr>
                  <w:rFonts w:ascii="Arial" w:hAnsi="Arial"/>
                  <w:sz w:val="18"/>
                </w:rPr>
                <w:delText>.073</w:delText>
              </w:r>
            </w:del>
          </w:p>
        </w:tc>
        <w:tc>
          <w:tcPr>
            <w:tcW w:w="90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2" w:author="Author" w:date="2020-08-17T12:55:00Z">
              <w:r w:rsidRPr="00670781">
                <w:rPr>
                  <w:rFonts w:ascii="Arial" w:hAnsi="Arial"/>
                  <w:sz w:val="18"/>
                </w:rPr>
                <w:t>.081</w:t>
              </w:r>
            </w:ins>
            <w:del w:id="43" w:author="Author" w:date="2020-08-17T12:55:00Z">
              <w:r w:rsidRPr="00670781" w:rsidDel="003447A6">
                <w:rPr>
                  <w:rFonts w:ascii="Arial" w:hAnsi="Arial"/>
                  <w:sz w:val="18"/>
                </w:rPr>
                <w:delText>.080</w:delText>
              </w:r>
            </w:del>
          </w:p>
        </w:tc>
        <w:tc>
          <w:tcPr>
            <w:tcW w:w="81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4" w:author="Author" w:date="2020-08-17T12:56:00Z">
              <w:r w:rsidRPr="00670781">
                <w:rPr>
                  <w:rFonts w:ascii="Arial" w:hAnsi="Arial"/>
                  <w:sz w:val="18"/>
                </w:rPr>
                <w:t>.092</w:t>
              </w:r>
            </w:ins>
            <w:del w:id="45" w:author="Author" w:date="2020-08-17T12:56:00Z">
              <w:r w:rsidRPr="00670781" w:rsidDel="003447A6">
                <w:rPr>
                  <w:rFonts w:ascii="Arial" w:hAnsi="Arial"/>
                  <w:sz w:val="18"/>
                </w:rPr>
                <w:delText>.091</w:delText>
              </w:r>
            </w:del>
          </w:p>
        </w:tc>
        <w:tc>
          <w:tcPr>
            <w:tcW w:w="910" w:type="dxa"/>
          </w:tcPr>
          <w:p w:rsidR="00670781" w:rsidRPr="00670781" w:rsidRDefault="00670781" w:rsidP="00670781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6" w:author="Author" w:date="2020-08-17T12:57:00Z">
              <w:r w:rsidRPr="00670781">
                <w:rPr>
                  <w:rFonts w:ascii="Arial" w:hAnsi="Arial"/>
                  <w:sz w:val="18"/>
                </w:rPr>
                <w:t>.164</w:t>
              </w:r>
            </w:ins>
            <w:del w:id="47" w:author="Author" w:date="2020-08-17T12:57:00Z">
              <w:r w:rsidRPr="00670781" w:rsidDel="003447A6">
                <w:rPr>
                  <w:rFonts w:ascii="Arial" w:hAnsi="Arial"/>
                  <w:sz w:val="18"/>
                </w:rPr>
                <w:delText>.163</w:delText>
              </w:r>
            </w:del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Default="00670781">
      <w:pPr>
        <w:sectPr w:rsidR="00670781" w:rsidSect="00670781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:rsidR="00670781" w:rsidRPr="00670781" w:rsidRDefault="00670781" w:rsidP="0067078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670781">
        <w:rPr>
          <w:rFonts w:ascii="Arial" w:hAnsi="Arial"/>
          <w:b/>
          <w:sz w:val="18"/>
        </w:rPr>
        <w:lastRenderedPageBreak/>
        <w:t>72.  CAUSES OF LOSS – SPECIAL FORM</w:t>
      </w:r>
    </w:p>
    <w:p w:rsidR="00670781" w:rsidRPr="00670781" w:rsidRDefault="00670781" w:rsidP="00670781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tab/>
        <w:t>E.2.</w:t>
      </w:r>
      <w:r w:rsidRPr="00670781">
        <w:rPr>
          <w:rFonts w:ascii="Arial" w:hAnsi="Arial"/>
          <w:b/>
          <w:sz w:val="18"/>
        </w:rPr>
        <w:tab/>
      </w:r>
      <w:r w:rsidRPr="00670781">
        <w:rPr>
          <w:rFonts w:ascii="Arial" w:hAnsi="Arial"/>
          <w:sz w:val="18"/>
        </w:rPr>
        <w:t>Rating Procedure – Property Damage – Other than Builders' Risk</w:t>
      </w:r>
    </w:p>
    <w:p w:rsidR="00670781" w:rsidRPr="00670781" w:rsidRDefault="00670781" w:rsidP="0067078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tab/>
        <w:t>b.(1)</w:t>
      </w:r>
      <w:r w:rsidRPr="00670781">
        <w:rPr>
          <w:rFonts w:ascii="Arial" w:hAnsi="Arial"/>
          <w:sz w:val="18"/>
        </w:rPr>
        <w:tab/>
        <w:t xml:space="preserve">Building Coverage – Loss Cost: </w:t>
      </w:r>
      <w:ins w:id="48" w:author="Author" w:date="2020-08-17T13:12:00Z">
        <w:r w:rsidRPr="00670781">
          <w:rPr>
            <w:rFonts w:ascii="Arial" w:hAnsi="Arial"/>
            <w:sz w:val="18"/>
          </w:rPr>
          <w:t>.034</w:t>
        </w:r>
      </w:ins>
      <w:del w:id="49" w:author="Author" w:date="2020-08-17T13:12:00Z">
        <w:r w:rsidRPr="00670781" w:rsidDel="0074427F">
          <w:rPr>
            <w:rFonts w:ascii="Arial" w:hAnsi="Arial"/>
            <w:sz w:val="18"/>
          </w:rPr>
          <w:delText>.035</w:delText>
        </w:r>
      </w:del>
    </w:p>
    <w:p w:rsidR="00670781" w:rsidRPr="00670781" w:rsidRDefault="00670781" w:rsidP="0067078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</w:r>
      <w:r w:rsidRPr="00670781">
        <w:rPr>
          <w:rFonts w:ascii="Arial" w:hAnsi="Arial"/>
          <w:b/>
          <w:sz w:val="18"/>
        </w:rPr>
        <w:t>c.(2)</w:t>
      </w:r>
      <w:r w:rsidRPr="00670781">
        <w:rPr>
          <w:rFonts w:ascii="Arial" w:hAnsi="Arial"/>
          <w:sz w:val="18"/>
        </w:rPr>
        <w:tab/>
        <w:t>Personal Property Coverage – Loss Costs</w:t>
      </w:r>
    </w:p>
    <w:p w:rsidR="00670781" w:rsidRPr="00670781" w:rsidRDefault="00670781" w:rsidP="0067078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360"/>
      </w:tblGrid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670781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0" w:author="Author" w:date="2020-08-17T13:12:00Z">
              <w:r w:rsidRPr="00670781">
                <w:rPr>
                  <w:rFonts w:ascii="Arial" w:hAnsi="Arial" w:cs="Arial"/>
                  <w:sz w:val="18"/>
                  <w:szCs w:val="18"/>
                </w:rPr>
                <w:t>.121</w:t>
              </w:r>
            </w:ins>
            <w:del w:id="51" w:author="Author" w:date="2020-08-17T13:12:00Z">
              <w:r w:rsidRPr="00670781" w:rsidDel="0074427F">
                <w:rPr>
                  <w:rFonts w:ascii="Arial" w:hAnsi="Arial" w:cs="Arial"/>
                  <w:sz w:val="18"/>
                  <w:szCs w:val="18"/>
                </w:rPr>
                <w:delText>.122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2" w:author="Author" w:date="2020-08-17T13:14:00Z">
              <w:r w:rsidRPr="00670781">
                <w:rPr>
                  <w:rFonts w:ascii="Arial" w:hAnsi="Arial" w:cs="Arial"/>
                  <w:sz w:val="18"/>
                  <w:szCs w:val="18"/>
                </w:rPr>
                <w:t>.128</w:t>
              </w:r>
            </w:ins>
            <w:del w:id="53" w:author="Author" w:date="2020-08-17T13:14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.131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4" w:author="Author" w:date="2020-08-17T13:16:00Z">
              <w:r w:rsidRPr="00670781">
                <w:rPr>
                  <w:rFonts w:ascii="Arial" w:hAnsi="Arial" w:cs="Arial"/>
                  <w:sz w:val="18"/>
                  <w:szCs w:val="18"/>
                </w:rPr>
                <w:t>.153</w:t>
              </w:r>
            </w:ins>
            <w:del w:id="55" w:author="Author" w:date="2020-08-17T13:16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.152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6" w:author="Author" w:date="2020-08-17T13:18:00Z">
              <w:r w:rsidRPr="00670781">
                <w:rPr>
                  <w:rFonts w:ascii="Arial" w:hAnsi="Arial" w:cs="Arial"/>
                  <w:sz w:val="18"/>
                  <w:szCs w:val="18"/>
                </w:rPr>
                <w:t>.126</w:t>
              </w:r>
            </w:ins>
            <w:del w:id="57" w:author="Author" w:date="2020-08-17T13:18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.127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8" w:author="Author" w:date="2020-08-17T13:19:00Z">
              <w:r w:rsidRPr="00670781">
                <w:rPr>
                  <w:rFonts w:ascii="Arial" w:hAnsi="Arial" w:cs="Arial"/>
                  <w:sz w:val="18"/>
                  <w:szCs w:val="18"/>
                </w:rPr>
                <w:t>.095</w:t>
              </w:r>
            </w:ins>
            <w:del w:id="59" w:author="Author" w:date="2020-08-17T13:18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.096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0781">
              <w:rPr>
                <w:rFonts w:ascii="Arial" w:hAnsi="Arial" w:cs="Arial"/>
                <w:sz w:val="18"/>
                <w:szCs w:val="18"/>
              </w:rPr>
              <w:t>.071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0781">
              <w:rPr>
                <w:rFonts w:ascii="Arial" w:hAnsi="Arial" w:cs="Arial"/>
                <w:sz w:val="18"/>
                <w:szCs w:val="18"/>
              </w:rPr>
              <w:t>.069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0781">
              <w:rPr>
                <w:rFonts w:ascii="Arial" w:hAnsi="Arial" w:cs="Arial"/>
                <w:sz w:val="18"/>
                <w:szCs w:val="18"/>
              </w:rPr>
              <w:t>.037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60" w:author="Author" w:date="2020-08-17T13:22:00Z">
              <w:r w:rsidRPr="00670781">
                <w:rPr>
                  <w:rFonts w:ascii="Arial" w:hAnsi="Arial" w:cs="Arial"/>
                  <w:sz w:val="18"/>
                  <w:szCs w:val="18"/>
                </w:rPr>
                <w:t>.147</w:t>
              </w:r>
            </w:ins>
            <w:del w:id="61" w:author="Author" w:date="2020-08-17T13:22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.148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2" w:author="Author" w:date="2020-08-17T13:21:00Z">
              <w:r w:rsidRPr="00670781">
                <w:rPr>
                  <w:rFonts w:ascii="Arial" w:hAnsi="Arial" w:cs="Arial"/>
                  <w:sz w:val="18"/>
                  <w:szCs w:val="18"/>
                </w:rPr>
                <w:t>.13</w:t>
              </w:r>
            </w:ins>
            <w:ins w:id="63" w:author="Maasbach, Rimma" w:date="2020-10-08T10:47:00Z">
              <w:r w:rsidR="00CF7716">
                <w:rPr>
                  <w:rFonts w:ascii="Arial" w:hAnsi="Arial" w:cs="Arial"/>
                  <w:sz w:val="18"/>
                  <w:szCs w:val="18"/>
                </w:rPr>
                <w:t>6</w:t>
              </w:r>
            </w:ins>
            <w:del w:id="64" w:author="Author" w:date="2020-08-17T13:21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.13</w:delText>
              </w:r>
            </w:del>
            <w:del w:id="65" w:author="Author" w:date="2020-08-17T13:20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6" w:author="Author" w:date="2020-08-17T13:20:00Z">
              <w:r w:rsidRPr="00670781">
                <w:rPr>
                  <w:rFonts w:ascii="Arial" w:hAnsi="Arial" w:cs="Arial"/>
                  <w:sz w:val="18"/>
                  <w:szCs w:val="18"/>
                </w:rPr>
                <w:t>.126</w:t>
              </w:r>
            </w:ins>
            <w:del w:id="67" w:author="Author" w:date="2020-08-17T13:20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.124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8" w:author="Author" w:date="2020-08-17T13:20:00Z">
              <w:r w:rsidRPr="00670781">
                <w:rPr>
                  <w:rFonts w:ascii="Arial" w:hAnsi="Arial" w:cs="Arial"/>
                  <w:sz w:val="18"/>
                  <w:szCs w:val="18"/>
                </w:rPr>
                <w:t>.101</w:t>
              </w:r>
            </w:ins>
            <w:del w:id="69" w:author="Author" w:date="2020-08-17T13:20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.100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70" w:author="Author" w:date="2020-08-17T13:20:00Z">
              <w:r w:rsidRPr="00670781">
                <w:rPr>
                  <w:rFonts w:ascii="Arial" w:hAnsi="Arial" w:cs="Arial"/>
                  <w:sz w:val="18"/>
                  <w:szCs w:val="18"/>
                </w:rPr>
                <w:t>.190</w:t>
              </w:r>
            </w:ins>
            <w:del w:id="71" w:author="Author" w:date="2020-08-17T13:20:00Z">
              <w:r w:rsidRPr="00670781" w:rsidDel="0062652C">
                <w:rPr>
                  <w:rFonts w:ascii="Arial" w:hAnsi="Arial" w:cs="Arial"/>
                  <w:sz w:val="18"/>
                  <w:szCs w:val="18"/>
                </w:rPr>
                <w:delText>.192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Arlington, Fairfax, Alexandria (city), Falls Church (city)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  <w:t>1.199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Norfolk (city), Portsmouth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1.211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Chesapeake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1.028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Chesterfield, Henrico, Richmond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1.186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670781" w:rsidRPr="00670781" w:rsidRDefault="00670781" w:rsidP="0067078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bookmarkStart w:id="72" w:name="_GoBack"/>
            <w:bookmarkEnd w:id="72"/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CF7716" w:rsidRPr="00CF7716" w:rsidTr="00CF7716">
        <w:trPr>
          <w:tblCellSpacing w:w="15" w:type="dxa"/>
        </w:trPr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7716" w:rsidRPr="00CF7716" w:rsidRDefault="00CF7716" w:rsidP="00CF771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</w:tbl>
    <w:p w:rsidR="00670781" w:rsidRDefault="00670781">
      <w:pPr>
        <w:sectPr w:rsidR="00670781" w:rsidSect="00670781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0.258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Government Offices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0.283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0.283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0.283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Drive-in Theaters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Halls and Auditoriums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Hospitals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Funeral Homes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Penal Institutions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Schools, Academic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Builders' Risk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Freight Terminals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0.313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670781" w:rsidRPr="00670781" w:rsidRDefault="00670781" w:rsidP="0067078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70781">
        <w:rPr>
          <w:rFonts w:ascii="Arial" w:hAnsi="Arial"/>
          <w:b/>
          <w:sz w:val="18"/>
        </w:rPr>
        <w:lastRenderedPageBreak/>
        <w:t>85.  BASIC GROUP I CLASS LOSS COSTS</w:t>
      </w:r>
      <w:r w:rsidRPr="00670781">
        <w:rPr>
          <w:rFonts w:ascii="Arial" w:hAnsi="Arial"/>
          <w:sz w:val="18"/>
        </w:rPr>
        <w:t xml:space="preserve"> (Cont'd)</w:t>
      </w:r>
    </w:p>
    <w:p w:rsidR="00670781" w:rsidRPr="00670781" w:rsidRDefault="00670781" w:rsidP="0067078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tab/>
        <w:t>All rates are subject to protection class and territorial multipliers.</w:t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  <w:r w:rsidRPr="00670781">
        <w:rPr>
          <w:rFonts w:ascii="Arial" w:hAnsi="Arial"/>
          <w:sz w:val="18"/>
        </w:rPr>
        <w:br w:type="column"/>
      </w:r>
    </w:p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  <w:sectPr w:rsidR="00670781" w:rsidRPr="00670781" w:rsidSect="00670781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70781" w:rsidRPr="00670781" w:rsidTr="0040019F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Mill Yards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Textile Mill Products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Printing</w:t>
            </w: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</w:r>
            <w:r w:rsidRPr="0067078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Frame</w:t>
            </w:r>
            <w:r w:rsidRPr="0067078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Joisted Masonry</w:t>
            </w:r>
            <w:r w:rsidRPr="0067078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Non</w:t>
            </w:r>
            <w:r w:rsidRPr="0067078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7078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Mas. Non-Comb.</w:t>
            </w:r>
            <w:r w:rsidRPr="0067078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Mod. F.R. (5) </w:t>
            </w:r>
            <w:r w:rsidRPr="00670781">
              <w:rPr>
                <w:rFonts w:ascii="Arial" w:hAnsi="Arial"/>
                <w:b/>
                <w:sz w:val="18"/>
              </w:rPr>
              <w:br/>
              <w:t>Or</w:t>
            </w:r>
            <w:r w:rsidRPr="0067078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0.768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0.462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0.916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0.826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0.777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0.645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0.412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0.290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0.405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0.882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0.795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0.746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0.619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0.410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0.795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0.715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0.553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0.318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0.640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0.543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 0.451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7078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1.421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0.787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1.495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t>1.000</w:t>
            </w: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670781" w:rsidRPr="00670781" w:rsidRDefault="00670781" w:rsidP="0067078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70781" w:rsidRPr="00670781" w:rsidRDefault="00670781" w:rsidP="0067078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70781" w:rsidRPr="00670781" w:rsidTr="0040019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670781" w:rsidRPr="00670781" w:rsidRDefault="00670781" w:rsidP="0067078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70781">
              <w:rPr>
                <w:rFonts w:ascii="Arial" w:hAnsi="Arial"/>
                <w:sz w:val="18"/>
              </w:rPr>
              <w:br/>
            </w:r>
          </w:p>
        </w:tc>
      </w:tr>
    </w:tbl>
    <w:p w:rsidR="00670781" w:rsidRPr="00670781" w:rsidRDefault="00670781" w:rsidP="00670781">
      <w:pPr>
        <w:spacing w:before="80" w:line="190" w:lineRule="exact"/>
        <w:jc w:val="both"/>
        <w:rPr>
          <w:rFonts w:ascii="Arial" w:hAnsi="Arial"/>
          <w:sz w:val="18"/>
        </w:rPr>
      </w:pPr>
    </w:p>
    <w:p w:rsidR="0024183F" w:rsidRDefault="00CF7716"/>
    <w:sectPr w:rsidR="0024183F" w:rsidSect="00670781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781" w:rsidRDefault="00670781" w:rsidP="00670781">
      <w:r>
        <w:separator/>
      </w:r>
    </w:p>
  </w:endnote>
  <w:endnote w:type="continuationSeparator" w:id="0">
    <w:p w:rsidR="00670781" w:rsidRDefault="00670781" w:rsidP="0067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781" w:rsidRDefault="00670781" w:rsidP="00BA25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70781" w:rsidRDefault="00670781" w:rsidP="006707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781" w:rsidRPr="00670781" w:rsidRDefault="00670781" w:rsidP="00670781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670781">
      <w:rPr>
        <w:rStyle w:val="PageNumber"/>
        <w:rFonts w:ascii="Times New Roman" w:hAnsi="Times New Roman"/>
      </w:rPr>
      <w:t>© Insurance Services Office, Inc., 2020        Virginia        CF-2020-RLA1        E-</w:t>
    </w:r>
    <w:r w:rsidRPr="00670781">
      <w:rPr>
        <w:rStyle w:val="PageNumber"/>
        <w:rFonts w:ascii="Times New Roman" w:hAnsi="Times New Roman"/>
      </w:rPr>
      <w:fldChar w:fldCharType="begin"/>
    </w:r>
    <w:r w:rsidRPr="00670781">
      <w:rPr>
        <w:rStyle w:val="PageNumber"/>
        <w:rFonts w:ascii="Times New Roman" w:hAnsi="Times New Roman"/>
      </w:rPr>
      <w:instrText xml:space="preserve"> PAGE </w:instrText>
    </w:r>
    <w:r w:rsidRPr="00670781">
      <w:rPr>
        <w:rStyle w:val="PageNumber"/>
        <w:rFonts w:ascii="Times New Roman" w:hAnsi="Times New Roman"/>
      </w:rPr>
      <w:fldChar w:fldCharType="separate"/>
    </w:r>
    <w:r w:rsidRPr="00670781">
      <w:rPr>
        <w:rStyle w:val="PageNumber"/>
        <w:rFonts w:ascii="Times New Roman" w:hAnsi="Times New Roman"/>
        <w:noProof/>
      </w:rPr>
      <w:t>1</w:t>
    </w:r>
    <w:r w:rsidRPr="00670781">
      <w:rPr>
        <w:rStyle w:val="PageNumber"/>
        <w:rFonts w:ascii="Times New Roman" w:hAnsi="Times New Roman"/>
      </w:rPr>
      <w:fldChar w:fldCharType="end"/>
    </w:r>
  </w:p>
  <w:p w:rsidR="00670781" w:rsidRPr="00670781" w:rsidRDefault="00670781" w:rsidP="00670781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781" w:rsidRDefault="00670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781" w:rsidRDefault="00670781" w:rsidP="00670781">
      <w:r>
        <w:separator/>
      </w:r>
    </w:p>
  </w:footnote>
  <w:footnote w:type="continuationSeparator" w:id="0">
    <w:p w:rsidR="00670781" w:rsidRDefault="00670781" w:rsidP="0067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781" w:rsidRDefault="00670781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  <w:r>
            <w:t>VIRGINIA (45)</w:t>
          </w: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  <w:r>
            <w:t>VIRGINIA (45)</w:t>
          </w: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  <w:r>
            <w:t>VIRGINIA (45)</w:t>
          </w: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991" w:rsidRDefault="00CF7716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781" w:rsidRDefault="0067078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  <w:r>
            <w:t>VIRGINIA (45)</w:t>
          </w: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  <w:r>
            <w:t>VIRGINIA (45)</w:t>
          </w: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  <w:r>
            <w:t>VIRGINIA (45)</w:t>
          </w: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  <w:tr w:rsidR="00670781">
      <w:trPr>
        <w:cantSplit/>
      </w:trPr>
      <w:tc>
        <w:tcPr>
          <w:tcW w:w="2420" w:type="dxa"/>
        </w:tcPr>
        <w:p w:rsidR="00670781" w:rsidRDefault="00670781">
          <w:pPr>
            <w:pStyle w:val="Header"/>
          </w:pPr>
        </w:p>
      </w:tc>
      <w:tc>
        <w:tcPr>
          <w:tcW w:w="5440" w:type="dxa"/>
        </w:tcPr>
        <w:p w:rsidR="00670781" w:rsidRDefault="00670781">
          <w:pPr>
            <w:pStyle w:val="Header"/>
            <w:jc w:val="center"/>
          </w:pPr>
        </w:p>
      </w:tc>
      <w:tc>
        <w:tcPr>
          <w:tcW w:w="2420" w:type="dxa"/>
        </w:tcPr>
        <w:p w:rsidR="00670781" w:rsidRDefault="00670781">
          <w:pPr>
            <w:pStyle w:val="Header"/>
            <w:jc w:val="right"/>
          </w:pPr>
        </w:p>
      </w:tc>
    </w:tr>
  </w:tbl>
  <w:p w:rsidR="00670781" w:rsidRDefault="00670781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3E44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E6D8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CC4E7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53A78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asbach, Rimma">
    <w15:presenceInfo w15:providerId="AD" w15:userId="S::I08721@verisk.com::1bf74ce4-c1f1-4298-adf3-b724a77c38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781"/>
    <w:rsid w:val="00670781"/>
    <w:rsid w:val="00672139"/>
    <w:rsid w:val="007D0DE1"/>
    <w:rsid w:val="00B372FC"/>
    <w:rsid w:val="00B62782"/>
    <w:rsid w:val="00C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275D5"/>
  <w15:chartTrackingRefBased/>
  <w15:docId w15:val="{F680CDE0-7F25-4AAC-83A9-74117079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707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70781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670781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670781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670781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0781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670781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670781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670781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70781"/>
  </w:style>
  <w:style w:type="paragraph" w:styleId="Header">
    <w:name w:val="header"/>
    <w:basedOn w:val="isonormal"/>
    <w:link w:val="HeaderChar"/>
    <w:rsid w:val="00670781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670781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670781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670781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67078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70781"/>
    <w:pPr>
      <w:spacing w:before="20" w:after="20"/>
      <w:jc w:val="left"/>
    </w:pPr>
  </w:style>
  <w:style w:type="paragraph" w:customStyle="1" w:styleId="isonormal">
    <w:name w:val="isonormal"/>
    <w:rsid w:val="00670781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67078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7078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7078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7078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7078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7078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7078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7078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7078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70781"/>
    <w:pPr>
      <w:keepLines/>
    </w:pPr>
  </w:style>
  <w:style w:type="paragraph" w:customStyle="1" w:styleId="blocktext10">
    <w:name w:val="blocktext10"/>
    <w:basedOn w:val="isonormal"/>
    <w:rsid w:val="00670781"/>
    <w:pPr>
      <w:keepLines/>
      <w:ind w:left="2700"/>
    </w:pPr>
  </w:style>
  <w:style w:type="paragraph" w:customStyle="1" w:styleId="blocktext2">
    <w:name w:val="blocktext2"/>
    <w:basedOn w:val="isonormal"/>
    <w:rsid w:val="00670781"/>
    <w:pPr>
      <w:keepLines/>
      <w:ind w:left="300"/>
    </w:pPr>
  </w:style>
  <w:style w:type="paragraph" w:customStyle="1" w:styleId="blocktext3">
    <w:name w:val="blocktext3"/>
    <w:basedOn w:val="isonormal"/>
    <w:rsid w:val="00670781"/>
    <w:pPr>
      <w:keepLines/>
      <w:ind w:left="600"/>
    </w:pPr>
  </w:style>
  <w:style w:type="paragraph" w:customStyle="1" w:styleId="blocktext4">
    <w:name w:val="blocktext4"/>
    <w:basedOn w:val="isonormal"/>
    <w:rsid w:val="00670781"/>
    <w:pPr>
      <w:keepLines/>
      <w:ind w:left="900"/>
    </w:pPr>
  </w:style>
  <w:style w:type="paragraph" w:customStyle="1" w:styleId="blocktext5">
    <w:name w:val="blocktext5"/>
    <w:basedOn w:val="isonormal"/>
    <w:rsid w:val="00670781"/>
    <w:pPr>
      <w:keepLines/>
      <w:ind w:left="1200"/>
    </w:pPr>
  </w:style>
  <w:style w:type="paragraph" w:customStyle="1" w:styleId="blocktext6">
    <w:name w:val="blocktext6"/>
    <w:basedOn w:val="isonormal"/>
    <w:rsid w:val="00670781"/>
    <w:pPr>
      <w:keepLines/>
      <w:ind w:left="1500"/>
    </w:pPr>
  </w:style>
  <w:style w:type="paragraph" w:customStyle="1" w:styleId="blocktext7">
    <w:name w:val="blocktext7"/>
    <w:basedOn w:val="isonormal"/>
    <w:rsid w:val="00670781"/>
    <w:pPr>
      <w:keepLines/>
      <w:ind w:left="1800"/>
    </w:pPr>
  </w:style>
  <w:style w:type="paragraph" w:customStyle="1" w:styleId="blocktext8">
    <w:name w:val="blocktext8"/>
    <w:basedOn w:val="isonormal"/>
    <w:rsid w:val="00670781"/>
    <w:pPr>
      <w:keepLines/>
      <w:ind w:left="2100"/>
    </w:pPr>
  </w:style>
  <w:style w:type="paragraph" w:customStyle="1" w:styleId="blocktext9">
    <w:name w:val="blocktext9"/>
    <w:basedOn w:val="isonormal"/>
    <w:rsid w:val="0067078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7078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70781"/>
    <w:pPr>
      <w:jc w:val="center"/>
    </w:pPr>
    <w:rPr>
      <w:b/>
    </w:rPr>
  </w:style>
  <w:style w:type="paragraph" w:customStyle="1" w:styleId="ctoutlinetxt1">
    <w:name w:val="ctoutlinetxt1"/>
    <w:basedOn w:val="isonormal"/>
    <w:rsid w:val="0067078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7078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7078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7078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70781"/>
    <w:rPr>
      <w:b/>
    </w:rPr>
  </w:style>
  <w:style w:type="paragraph" w:customStyle="1" w:styleId="icblock">
    <w:name w:val="i/cblock"/>
    <w:basedOn w:val="isonormal"/>
    <w:rsid w:val="0067078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70781"/>
  </w:style>
  <w:style w:type="paragraph" w:styleId="MacroText">
    <w:name w:val="macro"/>
    <w:link w:val="MacroTextChar"/>
    <w:rsid w:val="006707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670781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67078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7078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7078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7078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7078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7078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7078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7078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7078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7078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7078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7078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7078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7078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7078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7078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7078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7078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7078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670781"/>
  </w:style>
  <w:style w:type="character" w:customStyle="1" w:styleId="rulelink">
    <w:name w:val="rulelink"/>
    <w:rsid w:val="00670781"/>
    <w:rPr>
      <w:b/>
    </w:rPr>
  </w:style>
  <w:style w:type="paragraph" w:styleId="Signature">
    <w:name w:val="Signature"/>
    <w:basedOn w:val="Normal"/>
    <w:link w:val="SignatureChar"/>
    <w:rsid w:val="00670781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670781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67078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7078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70781"/>
    <w:pPr>
      <w:spacing w:before="0" w:line="160" w:lineRule="exact"/>
    </w:pPr>
  </w:style>
  <w:style w:type="character" w:customStyle="1" w:styleId="spotlinksource">
    <w:name w:val="spotlinksource"/>
    <w:rsid w:val="00670781"/>
    <w:rPr>
      <w:b/>
    </w:rPr>
  </w:style>
  <w:style w:type="character" w:customStyle="1" w:styleId="spotlinktarget">
    <w:name w:val="spotlinktarget"/>
    <w:rsid w:val="00670781"/>
    <w:rPr>
      <w:b/>
    </w:rPr>
  </w:style>
  <w:style w:type="paragraph" w:customStyle="1" w:styleId="subcap">
    <w:name w:val="subcap"/>
    <w:basedOn w:val="isonormal"/>
    <w:rsid w:val="0067078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7078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70781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670781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670781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70781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670781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67078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7078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7078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7078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70781"/>
    <w:pPr>
      <w:jc w:val="left"/>
    </w:pPr>
    <w:rPr>
      <w:b/>
    </w:rPr>
  </w:style>
  <w:style w:type="character" w:customStyle="1" w:styleId="tablelink">
    <w:name w:val="tablelink"/>
    <w:rsid w:val="00670781"/>
    <w:rPr>
      <w:b/>
    </w:rPr>
  </w:style>
  <w:style w:type="paragraph" w:customStyle="1" w:styleId="tabletext00">
    <w:name w:val="tabletext0/0"/>
    <w:basedOn w:val="isonormal"/>
    <w:rsid w:val="00670781"/>
    <w:pPr>
      <w:spacing w:before="0"/>
      <w:jc w:val="left"/>
    </w:pPr>
  </w:style>
  <w:style w:type="paragraph" w:customStyle="1" w:styleId="tabletext01">
    <w:name w:val="tabletext0/1"/>
    <w:basedOn w:val="isonormal"/>
    <w:rsid w:val="00670781"/>
    <w:pPr>
      <w:spacing w:before="0" w:after="20"/>
      <w:jc w:val="left"/>
    </w:pPr>
  </w:style>
  <w:style w:type="paragraph" w:customStyle="1" w:styleId="tabletext10">
    <w:name w:val="tabletext1/0"/>
    <w:basedOn w:val="isonormal"/>
    <w:rsid w:val="00670781"/>
    <w:pPr>
      <w:spacing w:before="20"/>
      <w:jc w:val="left"/>
    </w:pPr>
  </w:style>
  <w:style w:type="paragraph" w:customStyle="1" w:styleId="tabletext40">
    <w:name w:val="tabletext4/0"/>
    <w:basedOn w:val="isonormal"/>
    <w:rsid w:val="00670781"/>
    <w:pPr>
      <w:jc w:val="left"/>
    </w:pPr>
  </w:style>
  <w:style w:type="paragraph" w:customStyle="1" w:styleId="tabletext44">
    <w:name w:val="tabletext4/4"/>
    <w:basedOn w:val="isonormal"/>
    <w:rsid w:val="00670781"/>
    <w:pPr>
      <w:spacing w:after="80"/>
      <w:jc w:val="left"/>
    </w:pPr>
  </w:style>
  <w:style w:type="paragraph" w:customStyle="1" w:styleId="terr2colblock1">
    <w:name w:val="terr2colblock1"/>
    <w:basedOn w:val="isonormal"/>
    <w:rsid w:val="0067078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7078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7078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7078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7078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7078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7078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7078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70781"/>
  </w:style>
  <w:style w:type="paragraph" w:customStyle="1" w:styleId="tabletext1">
    <w:name w:val="tabletext1"/>
    <w:rsid w:val="00670781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670781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670781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670781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67078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7078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7078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7078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7078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7078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7078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70781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67078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7078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7078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70781"/>
  </w:style>
  <w:style w:type="paragraph" w:customStyle="1" w:styleId="spacesingle">
    <w:name w:val="spacesingle"/>
    <w:basedOn w:val="isonormal"/>
    <w:next w:val="isonormal"/>
    <w:rsid w:val="0067078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8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microsoft.com/office/2011/relationships/people" Target="peop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LI-CF-2020-102 - 004 -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Loss Costs</CircularDocDescription>
    <Date_x0020_Modified xmlns="a86cc342-0045-41e2-80e9-abdb777d2eca">2020-10-12T15:21:18+00:00</Date_x0020_Modified>
    <CircularDate xmlns="a86cc342-0045-41e2-80e9-abdb777d2eca">2020-10-26T04:00:00+00:00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-0.2% have been filed.</KeyMessage>
    <CircularNumber xmlns="a86cc342-0045-41e2-80e9-abdb777d2eca">LI-CF-2020-102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3</Sequence>
    <ServiceModuleString xmlns="a86cc342-0045-41e2-80e9-abdb777d2eca">Loss Costs;</ServiceModuleString>
    <CircId xmlns="a86cc342-0045-41e2-80e9-abdb777d2eca">30935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COMMERCIAL FIRE AND ALLIED LINES ADVISORY PROSPECTIVE LOSS COST REVISION FILED; EXHIBITS NEWLY PRESENTED IN EXCEL</CircularTitle>
    <Jurs xmlns="a86cc342-0045-41e2-80e9-abdb777d2eca">
      <Value>50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24A67A-48CA-4A58-9E07-65D2AB4C5F70}"/>
</file>

<file path=customXml/itemProps2.xml><?xml version="1.0" encoding="utf-8"?>
<ds:datastoreItem xmlns:ds="http://schemas.openxmlformats.org/officeDocument/2006/customXml" ds:itemID="{D1C0BB2B-82F1-4D9D-8ACD-9C0861303AED}"/>
</file>

<file path=customXml/itemProps3.xml><?xml version="1.0" encoding="utf-8"?>
<ds:datastoreItem xmlns:ds="http://schemas.openxmlformats.org/officeDocument/2006/customXml" ds:itemID="{31012CD6-CD7A-474C-A9B2-2F6E7EEA47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3982</Words>
  <Characters>22703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Maasbach, Rimma</cp:lastModifiedBy>
  <cp:revision>2</cp:revision>
  <dcterms:created xsi:type="dcterms:W3CDTF">2020-09-01T15:52:00Z</dcterms:created>
  <dcterms:modified xsi:type="dcterms:W3CDTF">2020-10-08T14:48:00Z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