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Pr="00892413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892413">
        <w:t>INSURANCE SERVICES OFFICE, INC.</w:t>
      </w:r>
    </w:p>
    <w:p w14:paraId="0E2CC853" w14:textId="77777777" w:rsidR="009448A7" w:rsidRPr="00892413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275F1D87" w:rsidR="00A105C5" w:rsidRPr="00892413" w:rsidRDefault="00892413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1891626B" w14:textId="77777777" w:rsidR="009448A7" w:rsidRPr="00892413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1C7972D2" w14:textId="77777777" w:rsidR="009448A7" w:rsidRPr="00892413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892413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892413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892413" w:rsidRDefault="009448A7" w:rsidP="00274D2B">
      <w:pPr>
        <w:jc w:val="center"/>
      </w:pPr>
      <w:r w:rsidRPr="00892413">
        <w:t>REVISED INCREASED LIMIT FACTORS</w:t>
      </w:r>
    </w:p>
    <w:p w14:paraId="57842C72" w14:textId="77777777" w:rsidR="009448A7" w:rsidRPr="00892413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892413" w:rsidRDefault="009448A7" w:rsidP="00274D2B">
      <w:pPr>
        <w:pStyle w:val="centeredtext"/>
        <w:rPr>
          <w:b w:val="0"/>
          <w:color w:val="000000"/>
        </w:rPr>
      </w:pPr>
      <w:r w:rsidRPr="00892413">
        <w:rPr>
          <w:b w:val="0"/>
          <w:color w:val="000000"/>
        </w:rPr>
        <w:t>(Limits are in thousands)</w:t>
      </w:r>
    </w:p>
    <w:p w14:paraId="082B51D6" w14:textId="77777777" w:rsidR="009448A7" w:rsidRPr="00892413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892413" w:rsidRDefault="009448A7" w:rsidP="00274D2B">
      <w:pPr>
        <w:pStyle w:val="boxrule"/>
      </w:pPr>
      <w:r w:rsidRPr="00892413">
        <w:t>RULE 56.</w:t>
      </w:r>
      <w:r w:rsidRPr="00892413">
        <w:br/>
        <w:t>INCREASED LIMITS TABLES</w:t>
      </w:r>
    </w:p>
    <w:p w14:paraId="7571887A" w14:textId="77777777" w:rsidR="009448A7" w:rsidRPr="00892413" w:rsidRDefault="009448A7" w:rsidP="00274D2B">
      <w:pPr>
        <w:pStyle w:val="isonormal"/>
        <w:rPr>
          <w:b/>
        </w:rPr>
      </w:pPr>
      <w:r w:rsidRPr="00892413">
        <w:rPr>
          <w:b/>
        </w:rPr>
        <w:tab/>
        <w:t>1.</w:t>
      </w:r>
      <w:r w:rsidRPr="00892413">
        <w:rPr>
          <w:b/>
        </w:rPr>
        <w:tab/>
      </w:r>
      <w:r w:rsidRPr="00892413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892413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892413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892413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892413" w:rsidRDefault="009448A7" w:rsidP="00274D2B">
            <w:pPr>
              <w:pStyle w:val="tablehead"/>
            </w:pPr>
            <w:r w:rsidRPr="00892413">
              <w:t>Per Occurrence</w:t>
            </w:r>
          </w:p>
        </w:tc>
      </w:tr>
      <w:tr w:rsidR="009448A7" w:rsidRPr="00892413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1,000</w:t>
            </w:r>
          </w:p>
        </w:tc>
      </w:tr>
      <w:tr w:rsidR="00286D04" w:rsidRPr="00892413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6358BE7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1AB6993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1" w:author="Author" w:date="2020-09-08T15:58:00Z">
              <w:r w:rsidRPr="00892413" w:rsidDel="00E63E22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3FB29766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69335D6E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7294422A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3CBB331A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74A4515F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5ED29D0D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50DFD92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69E265B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vAlign w:val="bottom"/>
          </w:tcPr>
          <w:p w14:paraId="168C9B11" w14:textId="160928D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3" w:author="Author" w:date="2020-09-08T15:58:00Z">
              <w:r w:rsidRPr="00892413" w:rsidDel="00E63E22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776BC60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5" w:author="Author" w:date="2020-09-08T15:58:00Z">
              <w:r w:rsidRPr="00892413" w:rsidDel="00E63E22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DAE06D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7A2A4E44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44097E1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3B36134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5656" w:rsidRPr="00892413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185656" w:rsidRPr="00892413" w:rsidRDefault="00185656" w:rsidP="0018565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16139019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183957F1" w14:textId="1A6E3A33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6AEF82A7" w14:textId="5D34E1AA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70A75F66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  <w:bookmarkStart w:id="6" w:name="_GoBack"/>
            <w:bookmarkEnd w:id="6"/>
          </w:p>
        </w:tc>
        <w:tc>
          <w:tcPr>
            <w:tcW w:w="1260" w:type="dxa"/>
            <w:gridSpan w:val="2"/>
            <w:vAlign w:val="bottom"/>
          </w:tcPr>
          <w:p w14:paraId="61DB7459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4166EEAF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5656" w:rsidRPr="00892413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185656" w:rsidRPr="00892413" w:rsidRDefault="00185656" w:rsidP="0018565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7D26874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24DF861E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5656" w:rsidRPr="00892413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185656" w:rsidRPr="00892413" w:rsidRDefault="00185656" w:rsidP="0018565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24950FC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0FDBF720" w14:textId="26E34063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4A44D36" w14:textId="1D8CE2D6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48A19DD9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" w:author="Author" w:date="2020-09-11T09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8" w:author="Author" w:date="2020-09-11T09:39:00Z">
              <w:r w:rsidRPr="00892413" w:rsidDel="00D832C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01C0C3BE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0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2E28FEDF" w:rsidR="00185656" w:rsidRPr="00892413" w:rsidRDefault="00185656" w:rsidP="00185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0A196B44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5C67FE9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5D3F43C1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A56CF47" w14:textId="1808C86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4F5AC935" w14:textId="53B337C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A8ACD1D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2" w:author="Author" w:date="2020-09-08T15:58:00Z">
              <w:r w:rsidRPr="00892413" w:rsidDel="00BA59E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5B4FCE9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4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13D57BE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B25F1BF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26683094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59B8200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09EC4C1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6D3DB5" w14:textId="585FBF6F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39E52D9C" w14:textId="6941815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26DA1169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8" w:author="Author" w:date="2020-09-08T15:58:00Z">
              <w:r w:rsidRPr="00892413" w:rsidDel="00BA59E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4333E58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0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64C5FA3D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2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7B0844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06BB1FE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9CE8CC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1DE2BE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117BE35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CB1662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" w:author="Author" w:date="2020-09-08T15:58:00Z">
              <w:r w:rsidRPr="00892413" w:rsidDel="00BA59E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29E834D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6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FFEA126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3D92450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0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286D04" w:rsidRPr="00892413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6F5EC89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23FC707D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0039D0D1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3CCAC459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2" w:author="Author" w:date="2020-09-08T15:58:00Z">
              <w:r w:rsidRPr="00892413" w:rsidDel="00BA59E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480BAA3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4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CF7021F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6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3822E2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8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286D04" w:rsidRPr="00892413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A54D7B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267420F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2726B1D6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E96751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" w:author="Author" w:date="2020-09-08T15:58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0" w:author="Author" w:date="2020-09-08T15:58:00Z">
              <w:r w:rsidRPr="00892413" w:rsidDel="00BA59E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43765B2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564021E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4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242B1E9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6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286D04" w:rsidRPr="00892413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B368D75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50223884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7FAB847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1E231B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8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5D70ACD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6658FAE9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2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286D04" w:rsidRPr="00892413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2883823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4BDEF90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FA1E87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07E7BE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4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3E5B4EF1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6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D82ED4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8" w:author="Author" w:date="2020-09-08T15:59:00Z">
              <w:r w:rsidRPr="00892413" w:rsidDel="002900C8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1E79F8" w:rsidRPr="00892413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892413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89241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48A7" w:rsidRPr="00892413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92413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92413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892413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Per Occurrence</w:t>
            </w:r>
          </w:p>
        </w:tc>
      </w:tr>
      <w:tr w:rsidR="009448A7" w:rsidRPr="00892413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10,000</w:t>
            </w:r>
          </w:p>
        </w:tc>
      </w:tr>
      <w:tr w:rsidR="00286D04" w:rsidRPr="00892413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D06695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4404F3B6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74EA9F3B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60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9E3CC2F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107F2CBB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7ED019EA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1DE0E1C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332587F8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4A049289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331D2781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92413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2C7680BD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7A2AFA5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62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520C97D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64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0081403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5935ACDF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7989CC0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92413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7B35DB86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627DEEC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6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439B731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8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36653C61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5C338ED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64CA22C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92413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FB2B44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0AAB828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70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6F71AF1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72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5E9A266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4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39A57926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EB797C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1C25718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92413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397C565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76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7535163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8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1E0A757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80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02AAC0E6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82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61EAD485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4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435B807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6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38065B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6446C9D1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4FCBD18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92413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C70BCE5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8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00B9AA5F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90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6FE0300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2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1210903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94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CD5D99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96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66B048A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8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018D1A3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00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vAlign w:val="bottom"/>
          </w:tcPr>
          <w:p w14:paraId="64AFFB6E" w14:textId="59315DDD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0AB9420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55EAC7D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92413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0025C32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2DF92A3F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02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1D384E9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04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440FF62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6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4A7015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7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08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31C281BD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9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0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7BCE507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1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12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vAlign w:val="bottom"/>
          </w:tcPr>
          <w:p w14:paraId="629B8411" w14:textId="6714775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3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14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</w:tr>
      <w:tr w:rsidR="00286D04" w:rsidRPr="00892413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43BBAD9E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2B026EA9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86D04" w:rsidRPr="00892413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286D04" w:rsidRPr="00892413" w:rsidRDefault="00286D04" w:rsidP="00286D0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92413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12005E1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358B651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5" w:author="Author" w:date="2020-09-08T15:5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16" w:author="Author" w:date="2020-09-08T15:59:00Z">
              <w:r w:rsidRPr="00892413" w:rsidDel="006A37F3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9448A7" w:rsidRPr="00892413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892413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892413" w:rsidRDefault="009448A7" w:rsidP="00274D2B">
      <w:pPr>
        <w:pStyle w:val="isonormal"/>
        <w:rPr>
          <w:b/>
          <w:bCs/>
        </w:rPr>
      </w:pPr>
      <w:r w:rsidRPr="00892413">
        <w:rPr>
          <w:b/>
          <w:bCs/>
        </w:rPr>
        <w:t>Table 56.B.1</w:t>
      </w:r>
      <w:r w:rsidR="00090933" w:rsidRPr="00892413">
        <w:rPr>
          <w:b/>
          <w:bCs/>
        </w:rPr>
        <w:t>.</w:t>
      </w:r>
      <w:r w:rsidRPr="00892413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892413" w:rsidRDefault="009448A7" w:rsidP="00274D2B">
      <w:pPr>
        <w:pStyle w:val="Header"/>
        <w:tabs>
          <w:tab w:val="clear" w:pos="4320"/>
          <w:tab w:val="clear" w:pos="8640"/>
        </w:tabs>
      </w:pPr>
      <w:r w:rsidRPr="00892413">
        <w:rPr>
          <w:rFonts w:ascii="Arial" w:hAnsi="Arial" w:cs="Arial"/>
          <w:b/>
          <w:sz w:val="18"/>
        </w:rPr>
        <w:br w:type="page"/>
      </w:r>
      <w:r w:rsidRPr="00892413">
        <w:lastRenderedPageBreak/>
        <w:t>INSURANCE SERVICES OFFICE, INC.</w:t>
      </w:r>
    </w:p>
    <w:p w14:paraId="77C8E2E3" w14:textId="77777777" w:rsidR="009448A7" w:rsidRPr="00892413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22C929B8" w:rsidR="00EB6FBB" w:rsidRPr="00892413" w:rsidRDefault="00892413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6C6F7A02" w14:textId="77777777" w:rsidR="009448A7" w:rsidRPr="00892413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0BA88CF3" w14:textId="77777777" w:rsidR="009448A7" w:rsidRPr="00892413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892413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892413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892413" w:rsidRDefault="009448A7" w:rsidP="00C32A12">
      <w:pPr>
        <w:jc w:val="center"/>
      </w:pPr>
      <w:r w:rsidRPr="00892413">
        <w:t>REVISED INCREASED LIMIT FACTORS</w:t>
      </w:r>
    </w:p>
    <w:p w14:paraId="6E3238A5" w14:textId="77777777" w:rsidR="009448A7" w:rsidRPr="00892413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892413" w:rsidRDefault="009448A7" w:rsidP="00274D2B">
      <w:pPr>
        <w:pStyle w:val="centeredtext"/>
        <w:rPr>
          <w:rFonts w:cs="Arial"/>
          <w:b w:val="0"/>
          <w:color w:val="000000"/>
        </w:rPr>
      </w:pPr>
      <w:r w:rsidRPr="00892413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892413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892413" w:rsidRDefault="009448A7" w:rsidP="00274D2B">
      <w:pPr>
        <w:pStyle w:val="boxrule"/>
        <w:rPr>
          <w:rFonts w:cs="Arial"/>
        </w:rPr>
      </w:pPr>
      <w:r w:rsidRPr="00892413">
        <w:rPr>
          <w:rFonts w:cs="Arial"/>
        </w:rPr>
        <w:t>RULE 56.</w:t>
      </w:r>
      <w:r w:rsidRPr="00892413">
        <w:rPr>
          <w:rFonts w:cs="Arial"/>
        </w:rPr>
        <w:br/>
        <w:t>INCREASED LIMITS TABLES</w:t>
      </w:r>
    </w:p>
    <w:p w14:paraId="7E2C2F96" w14:textId="77777777" w:rsidR="009448A7" w:rsidRPr="00892413" w:rsidRDefault="009448A7" w:rsidP="00274D2B">
      <w:pPr>
        <w:pStyle w:val="isonormal"/>
        <w:rPr>
          <w:rFonts w:cs="Arial"/>
          <w:b/>
        </w:rPr>
      </w:pPr>
      <w:r w:rsidRPr="00892413">
        <w:rPr>
          <w:rFonts w:cs="Arial"/>
          <w:b/>
        </w:rPr>
        <w:tab/>
        <w:t>2.</w:t>
      </w:r>
      <w:r w:rsidRPr="00892413">
        <w:rPr>
          <w:rFonts w:cs="Arial"/>
          <w:b/>
        </w:rPr>
        <w:tab/>
      </w:r>
      <w:r w:rsidRPr="00892413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892413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892413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892413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892413" w:rsidRDefault="009448A7" w:rsidP="00274D2B">
            <w:pPr>
              <w:pStyle w:val="tablehead"/>
            </w:pPr>
            <w:r w:rsidRPr="00892413">
              <w:t>Per Occurrence</w:t>
            </w:r>
          </w:p>
        </w:tc>
      </w:tr>
      <w:tr w:rsidR="009448A7" w:rsidRPr="00892413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892413" w:rsidRDefault="009448A7" w:rsidP="00274D2B">
            <w:pPr>
              <w:pStyle w:val="tabletext11"/>
              <w:jc w:val="center"/>
              <w:rPr>
                <w:b/>
              </w:rPr>
            </w:pPr>
            <w:r w:rsidRPr="00892413">
              <w:rPr>
                <w:b/>
              </w:rPr>
              <w:t>1,000</w:t>
            </w:r>
          </w:p>
        </w:tc>
      </w:tr>
      <w:tr w:rsidR="00286D04" w:rsidRPr="00892413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5B0E9940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50AE86DD" w:rsidR="00286D04" w:rsidRPr="00892413" w:rsidRDefault="00362A4B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574B461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938D5D7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24706276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067E1C0B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2F0676F0" w:rsidR="00286D04" w:rsidRPr="00892413" w:rsidRDefault="00286D04" w:rsidP="00286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260D9DB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73686F16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217C00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0691347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7" w:author="Author" w:date="2020-09-08T16:0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8" w:author="Author" w:date="2020-09-08T16:06:00Z">
              <w:r w:rsidRPr="00892413" w:rsidDel="00C55458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26AF577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2FBBEA6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571CD174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079C2D08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56D15F0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361C2E8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1026811A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41B2AB3C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692F52CE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7E5FEACB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86D04" w:rsidRPr="00892413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286D04" w:rsidRPr="00892413" w:rsidRDefault="00286D04" w:rsidP="00286D0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40BF715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0B6B2F22" w:rsidR="00286D04" w:rsidRPr="00892413" w:rsidRDefault="00286D04" w:rsidP="00286D0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3F83527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0B76F5C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52D394E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0D361D9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14:paraId="4560DBE6" w14:textId="3DAA413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9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20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CE747D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5CB25EB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4FBBC70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7B905B4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B2E8B5E" w14:textId="529B164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44520E5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65A6D82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77CFD302" w14:textId="03066A0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1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22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1A14181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3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24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71CF378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49A2AB9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359203A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14C2761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DDD2DEC" w14:textId="47CBE70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6E448E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7CC56CA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18ABAB80" w14:textId="420EC2E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5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26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7B1E243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7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28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3DA397D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0473487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805732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7984047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693B830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3647C16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3AA7F748" w14:textId="0677D49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9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0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5A2EDF4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1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32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5C52496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3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34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362A4B" w:rsidRPr="00892413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43DBEC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141F09F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5820137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78ED24F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13890808" w14:textId="37F88C5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5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6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2581AB4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7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8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9C70E4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9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40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362A4B" w:rsidRPr="00892413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16002E9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05CE131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F05961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30A55EB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4A1D0D38" w14:textId="39D091C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1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2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61B4D34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3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4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4E26DC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5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46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362A4B" w:rsidRPr="00892413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07B59D4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4DBE077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3B7978E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235CEB9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7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48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DC2E0F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9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0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599D0C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1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52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362A4B" w:rsidRPr="00892413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46C3B70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0E31DC2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7425E4F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77CC8AC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3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4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39DE23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5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56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0D9C668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7" w:author="Author" w:date="2020-09-08T16:07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8" w:author="Author" w:date="2020-09-08T16:07:00Z">
              <w:r w:rsidRPr="00892413" w:rsidDel="00F965E5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9448A7" w:rsidRPr="00892413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892413" w:rsidRDefault="009448A7" w:rsidP="00274D2B">
            <w:pPr>
              <w:pStyle w:val="tabletext11"/>
              <w:jc w:val="center"/>
            </w:pPr>
          </w:p>
        </w:tc>
      </w:tr>
      <w:tr w:rsidR="009448A7" w:rsidRPr="00892413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92413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92413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892413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892413" w:rsidRDefault="009448A7" w:rsidP="00274D2B">
            <w:pPr>
              <w:pStyle w:val="tablehead"/>
              <w:rPr>
                <w:rFonts w:cs="Arial"/>
              </w:rPr>
            </w:pPr>
            <w:r w:rsidRPr="00892413">
              <w:rPr>
                <w:rFonts w:cs="Arial"/>
              </w:rPr>
              <w:t>Per Occurrence</w:t>
            </w:r>
          </w:p>
        </w:tc>
      </w:tr>
      <w:tr w:rsidR="009448A7" w:rsidRPr="00892413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892413" w:rsidRDefault="009448A7" w:rsidP="00274D2B">
            <w:pPr>
              <w:pStyle w:val="tablehead"/>
            </w:pPr>
            <w:r w:rsidRPr="00892413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892413" w:rsidRDefault="009448A7" w:rsidP="00274D2B">
            <w:pPr>
              <w:pStyle w:val="tablehead"/>
            </w:pPr>
            <w:r w:rsidRPr="00892413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892413" w:rsidRDefault="009448A7" w:rsidP="00274D2B">
            <w:pPr>
              <w:pStyle w:val="tablehead"/>
            </w:pPr>
            <w:r w:rsidRPr="00892413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892413" w:rsidRDefault="009448A7" w:rsidP="00274D2B">
            <w:pPr>
              <w:pStyle w:val="tablehead"/>
            </w:pPr>
            <w:r w:rsidRPr="00892413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892413" w:rsidRDefault="009448A7" w:rsidP="00274D2B">
            <w:pPr>
              <w:pStyle w:val="tablehead"/>
            </w:pPr>
            <w:r w:rsidRPr="00892413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892413" w:rsidRDefault="009448A7" w:rsidP="00274D2B">
            <w:pPr>
              <w:pStyle w:val="tablehead"/>
            </w:pPr>
            <w:r w:rsidRPr="00892413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892413" w:rsidRDefault="009448A7" w:rsidP="00274D2B">
            <w:pPr>
              <w:pStyle w:val="tablehead"/>
            </w:pPr>
            <w:r w:rsidRPr="00892413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892413" w:rsidRDefault="009448A7" w:rsidP="00274D2B">
            <w:pPr>
              <w:pStyle w:val="tablehead"/>
            </w:pPr>
            <w:r w:rsidRPr="00892413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892413" w:rsidRDefault="009448A7" w:rsidP="00274D2B">
            <w:pPr>
              <w:pStyle w:val="tablehead"/>
            </w:pPr>
            <w:r w:rsidRPr="00892413">
              <w:t>10,000</w:t>
            </w:r>
          </w:p>
        </w:tc>
      </w:tr>
      <w:tr w:rsidR="00362A4B" w:rsidRPr="00892413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7A981F2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5278AD2B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463CDAF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9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60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543F17E6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2E99903C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5D58B160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322C0215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2236FA46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38EF7DB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1384C50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56B6ED5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630BF42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62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4BE3E80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64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678825D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42BCC36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6D1F8F3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5EA03BB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1239DB4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66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BBB951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68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6EC5944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4420201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2CD678A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1F7C042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7C5BC64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70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2AF1AFA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72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2A26D1D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74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3ADE96A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73B8E27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08472AB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74E90D3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76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3C3C52D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78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2F3E6A9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80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7FB46FF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82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1DDA248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84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2747589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86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2D3D727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16D4472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295DE30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17688C5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88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AB2C33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90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61418F3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92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773D64E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194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0D0F7FD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96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01C0DF1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198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EF8C5F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0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vAlign w:val="bottom"/>
          </w:tcPr>
          <w:p w14:paraId="6E06C9AC" w14:textId="11DA5CA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68BA298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0122455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8D8577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78345F1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02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6E40C4F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04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2D54FCC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06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9334ED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08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0859184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0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128F9D6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12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vAlign w:val="bottom"/>
          </w:tcPr>
          <w:p w14:paraId="6DD96B1F" w14:textId="71E4BE1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14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</w:tr>
      <w:tr w:rsidR="00362A4B" w:rsidRPr="00892413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2EA0633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1ACB1B6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5A0C3AC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46E879C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0-09-08T16:1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16" w:author="Author" w:date="2020-09-08T16:10:00Z">
              <w:r w:rsidRPr="00892413" w:rsidDel="00BB31BB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9448A7" w:rsidRPr="00892413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892413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892413" w:rsidRDefault="009448A7" w:rsidP="00274D2B">
      <w:pPr>
        <w:pStyle w:val="isonormal"/>
        <w:rPr>
          <w:b/>
          <w:bCs/>
        </w:rPr>
      </w:pPr>
      <w:r w:rsidRPr="00892413">
        <w:rPr>
          <w:b/>
          <w:bCs/>
        </w:rPr>
        <w:t>Table 56.B.2</w:t>
      </w:r>
      <w:r w:rsidR="00090933" w:rsidRPr="00892413">
        <w:rPr>
          <w:b/>
          <w:bCs/>
        </w:rPr>
        <w:t>.</w:t>
      </w:r>
      <w:r w:rsidRPr="00892413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892413" w:rsidRDefault="009448A7" w:rsidP="00274D2B">
      <w:pPr>
        <w:pStyle w:val="Header"/>
        <w:tabs>
          <w:tab w:val="clear" w:pos="4320"/>
          <w:tab w:val="clear" w:pos="8640"/>
        </w:tabs>
      </w:pPr>
      <w:r w:rsidRPr="00892413">
        <w:rPr>
          <w:rFonts w:ascii="Arial" w:hAnsi="Arial"/>
          <w:b/>
          <w:color w:val="000000"/>
          <w:sz w:val="18"/>
        </w:rPr>
        <w:br w:type="page"/>
      </w:r>
      <w:r w:rsidRPr="00892413">
        <w:lastRenderedPageBreak/>
        <w:t>INSURANCE SERVICES OFFICE, INC.</w:t>
      </w:r>
    </w:p>
    <w:p w14:paraId="3F7FA467" w14:textId="77777777" w:rsidR="009448A7" w:rsidRPr="00892413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5DADD673" w:rsidR="00EB6FBB" w:rsidRPr="00892413" w:rsidRDefault="00892413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19D28669" w14:textId="77777777" w:rsidR="009448A7" w:rsidRPr="00892413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3C7B2E41" w14:textId="77777777" w:rsidR="009448A7" w:rsidRPr="00892413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892413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892413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892413" w:rsidRDefault="009448A7" w:rsidP="00C32A12">
      <w:pPr>
        <w:jc w:val="center"/>
      </w:pPr>
      <w:r w:rsidRPr="00892413">
        <w:t>REVISED INCREASED LIMIT FACTORS</w:t>
      </w:r>
    </w:p>
    <w:p w14:paraId="349D3A6D" w14:textId="77777777" w:rsidR="009448A7" w:rsidRPr="00892413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892413" w:rsidRDefault="009448A7" w:rsidP="00274D2B">
      <w:pPr>
        <w:pStyle w:val="centeredtext"/>
        <w:rPr>
          <w:b w:val="0"/>
          <w:color w:val="000000"/>
        </w:rPr>
      </w:pPr>
      <w:r w:rsidRPr="00892413">
        <w:rPr>
          <w:b w:val="0"/>
          <w:color w:val="000000"/>
        </w:rPr>
        <w:t>(Limits are in thousands)</w:t>
      </w:r>
    </w:p>
    <w:p w14:paraId="6F869EEE" w14:textId="77777777" w:rsidR="009448A7" w:rsidRPr="00892413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892413" w:rsidRDefault="009448A7" w:rsidP="00274D2B">
      <w:pPr>
        <w:pStyle w:val="boxrule"/>
      </w:pPr>
      <w:r w:rsidRPr="00892413">
        <w:t>RULE 56.</w:t>
      </w:r>
      <w:r w:rsidRPr="00892413">
        <w:br/>
        <w:t>INCREASED LIMITS TABLES</w:t>
      </w:r>
    </w:p>
    <w:p w14:paraId="099924D2" w14:textId="77777777" w:rsidR="009448A7" w:rsidRPr="00892413" w:rsidRDefault="009448A7" w:rsidP="00274D2B">
      <w:pPr>
        <w:pStyle w:val="isonormal"/>
        <w:rPr>
          <w:b/>
        </w:rPr>
      </w:pPr>
      <w:r w:rsidRPr="00892413">
        <w:rPr>
          <w:b/>
        </w:rPr>
        <w:tab/>
        <w:t>3.</w:t>
      </w:r>
      <w:r w:rsidRPr="00892413">
        <w:rPr>
          <w:b/>
        </w:rPr>
        <w:tab/>
      </w:r>
      <w:r w:rsidRPr="00892413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892413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892413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892413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892413" w:rsidRDefault="009448A7" w:rsidP="00274D2B">
            <w:pPr>
              <w:pStyle w:val="tablehead"/>
            </w:pPr>
            <w:r w:rsidRPr="00892413">
              <w:t>Per Occurrence</w:t>
            </w:r>
          </w:p>
        </w:tc>
      </w:tr>
      <w:tr w:rsidR="009448A7" w:rsidRPr="00892413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1,000</w:t>
            </w:r>
          </w:p>
        </w:tc>
      </w:tr>
      <w:tr w:rsidR="00362A4B" w:rsidRPr="00892413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69775A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2D60F6F7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218" w:author="Author" w:date="2020-09-08T16:14:00Z">
              <w:r w:rsidRPr="00892413" w:rsidDel="000F322B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6AA0856A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2B2B34FC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339C7C97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15648CEB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4D7EC19A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12D60D8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8D2EDE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67B110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742E291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6197150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7C0F5B6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74335E4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71B4C96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3F8F9E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61ED00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46760B3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911347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44178D1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568D1BA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7E6A9D2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4DC5FCC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39A3325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3526BD7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29D67DF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20" w:author="Author" w:date="2020-09-08T16:14:00Z">
              <w:r w:rsidRPr="00892413" w:rsidDel="0044542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3266647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260" w:type="dxa"/>
            <w:gridSpan w:val="3"/>
            <w:vAlign w:val="bottom"/>
          </w:tcPr>
          <w:p w14:paraId="40278FD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1D2870E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37F778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3C193F5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2A4B" w:rsidRPr="00892413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2F9F1F5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D2FC82C" w14:textId="5F791E3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4C91EE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7FF5089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22" w:author="Author" w:date="2020-09-08T16:14:00Z">
              <w:r w:rsidRPr="00892413" w:rsidDel="0044542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FC4901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24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0F5659B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26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29EAF67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6D4574C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5FD824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5F85389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9263E0E" w14:textId="6843E7A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55622D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366BCE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28" w:author="Author" w:date="2020-09-08T16:14:00Z">
              <w:r w:rsidRPr="00892413" w:rsidDel="0044542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78EB940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30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4B1F458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32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597CACB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062C31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1EFB0C8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544D436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01930B3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859C4A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34" w:author="Author" w:date="2020-09-08T16:14:00Z">
              <w:r w:rsidRPr="00892413" w:rsidDel="0044542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1B69245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36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40382DC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38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2AB5C5D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40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</w:tr>
      <w:tr w:rsidR="00362A4B" w:rsidRPr="00892413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7B34C18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201B556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77E630C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2E6FFEE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42" w:author="Author" w:date="2020-09-08T16:14:00Z">
              <w:r w:rsidRPr="00892413" w:rsidDel="0044542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89E22C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44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2A3935E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46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6C9ADE2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48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362A4B" w:rsidRPr="00892413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554D47C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3A9290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6ABA67E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3299D2B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50" w:author="Author" w:date="2020-09-08T16:14:00Z">
              <w:r w:rsidRPr="00892413" w:rsidDel="0044542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3F3EC76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52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33B5E6D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54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4945B6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56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</w:tr>
      <w:tr w:rsidR="00362A4B" w:rsidRPr="00892413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19D5410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1B973FF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502DBE9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5C0FBD7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58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00E7D7D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60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58B84A0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2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</w:tr>
      <w:tr w:rsidR="00362A4B" w:rsidRPr="00892413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2F5128E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147CD0F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4C33473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F97CA1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64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0793719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66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602AE3A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68" w:author="Author" w:date="2020-09-08T16:14:00Z">
              <w:r w:rsidRPr="00892413" w:rsidDel="00680022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</w:tr>
      <w:tr w:rsidR="009448A7" w:rsidRPr="00892413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892413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892413" w:rsidRDefault="009448A7" w:rsidP="00274D2B">
            <w:pPr>
              <w:pStyle w:val="tabletext11"/>
              <w:jc w:val="center"/>
            </w:pPr>
          </w:p>
        </w:tc>
      </w:tr>
      <w:tr w:rsidR="009448A7" w:rsidRPr="00892413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92413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92413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89241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892413" w:rsidRDefault="009448A7" w:rsidP="00274D2B">
            <w:pPr>
              <w:pStyle w:val="tablehead"/>
            </w:pPr>
            <w:r w:rsidRPr="00892413">
              <w:t>Per Occurrence</w:t>
            </w:r>
          </w:p>
        </w:tc>
      </w:tr>
      <w:tr w:rsidR="009448A7" w:rsidRPr="00892413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892413" w:rsidRDefault="009448A7" w:rsidP="00274D2B">
            <w:pPr>
              <w:pStyle w:val="tablehead"/>
            </w:pPr>
            <w:r w:rsidRPr="00892413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892413" w:rsidRDefault="009448A7" w:rsidP="00274D2B">
            <w:pPr>
              <w:pStyle w:val="tablehead"/>
            </w:pPr>
            <w:r w:rsidRPr="00892413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892413" w:rsidRDefault="009448A7" w:rsidP="00274D2B">
            <w:pPr>
              <w:pStyle w:val="tablehead"/>
            </w:pPr>
            <w:r w:rsidRPr="00892413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892413" w:rsidRDefault="009448A7" w:rsidP="00274D2B">
            <w:pPr>
              <w:pStyle w:val="tablehead"/>
            </w:pPr>
            <w:r w:rsidRPr="00892413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892413" w:rsidRDefault="009448A7" w:rsidP="00274D2B">
            <w:pPr>
              <w:pStyle w:val="tablehead"/>
            </w:pPr>
            <w:r w:rsidRPr="00892413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892413" w:rsidRDefault="009448A7" w:rsidP="00274D2B">
            <w:pPr>
              <w:pStyle w:val="tablehead"/>
            </w:pPr>
            <w:r w:rsidRPr="00892413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892413" w:rsidRDefault="009448A7" w:rsidP="00274D2B">
            <w:pPr>
              <w:pStyle w:val="tablehead"/>
            </w:pPr>
            <w:r w:rsidRPr="00892413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892413" w:rsidRDefault="009448A7" w:rsidP="00274D2B">
            <w:pPr>
              <w:pStyle w:val="tablehead"/>
            </w:pPr>
            <w:r w:rsidRPr="00892413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892413" w:rsidRDefault="009448A7" w:rsidP="00274D2B">
            <w:pPr>
              <w:pStyle w:val="tablehead"/>
            </w:pPr>
            <w:r w:rsidRPr="00892413">
              <w:t>10,000</w:t>
            </w:r>
          </w:p>
        </w:tc>
      </w:tr>
      <w:tr w:rsidR="00362A4B" w:rsidRPr="00892413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7F29B5D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315E0670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5389CE10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70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6F6A55F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176D5D9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8182601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70BBB2B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1368D04C" w:rsidR="00362A4B" w:rsidRPr="00892413" w:rsidRDefault="00362A4B" w:rsidP="00362A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E324AC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2F33088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A6AB0F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232DD850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72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3CC706C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274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DBD74C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1A12FDD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33DF62C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65A2123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10EAD7D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76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34CDF25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278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1BDDB39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15A1259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233FFB15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622BDD6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310F8E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80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0CBF4B3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82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25FE0AF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284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689009D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47D8D60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78D5E28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6D35346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86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0D59A88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8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5D9BC0B4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90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1F505FF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2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0B465D1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94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179841E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2.81</w:t>
              </w:r>
            </w:ins>
            <w:del w:id="296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405F5C8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6498048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256EB0C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664CB5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98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1D991B8D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0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69DD7B5E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02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5BED98C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4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5D520C12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306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BD3574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2.83</w:t>
              </w:r>
            </w:ins>
            <w:del w:id="308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2.73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1EBDBFBF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2.95</w:t>
              </w:r>
            </w:ins>
            <w:del w:id="310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281233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36F20F5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4F314CD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7F43A98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7ABAC0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312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30B4449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14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5B8DF46A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16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775821FB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318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5FF1C10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2.84</w:t>
              </w:r>
            </w:ins>
            <w:del w:id="320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4D99C3C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322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2.88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47B2FA78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3.46</w:t>
              </w:r>
            </w:ins>
            <w:del w:id="324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3.37</w:delText>
              </w:r>
            </w:del>
          </w:p>
        </w:tc>
      </w:tr>
      <w:tr w:rsidR="00362A4B" w:rsidRPr="00892413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61CBF5A9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4F974C91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A4B" w:rsidRPr="00892413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362A4B" w:rsidRPr="00892413" w:rsidRDefault="00362A4B" w:rsidP="00362A4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92413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689C4F33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7D24F146" w:rsidR="00362A4B" w:rsidRPr="00892413" w:rsidRDefault="00362A4B" w:rsidP="00362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0-09-08T16:14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3.48</w:t>
              </w:r>
            </w:ins>
            <w:del w:id="326" w:author="Author" w:date="2020-09-08T16:14:00Z">
              <w:r w:rsidRPr="00892413" w:rsidDel="00B13778">
                <w:rPr>
                  <w:rFonts w:ascii="Arial" w:hAnsi="Arial" w:cs="Arial"/>
                  <w:color w:val="000000"/>
                  <w:sz w:val="18"/>
                  <w:szCs w:val="18"/>
                </w:rPr>
                <w:delText>3.38</w:delText>
              </w:r>
            </w:del>
          </w:p>
        </w:tc>
      </w:tr>
      <w:tr w:rsidR="001E79F8" w:rsidRPr="00892413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892413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89241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892413" w:rsidRDefault="009448A7" w:rsidP="007C6636">
      <w:pPr>
        <w:pStyle w:val="isonormal"/>
        <w:rPr>
          <w:b/>
          <w:bCs/>
        </w:rPr>
      </w:pPr>
      <w:r w:rsidRPr="00892413">
        <w:rPr>
          <w:b/>
          <w:bCs/>
        </w:rPr>
        <w:t>Table 56.B.3</w:t>
      </w:r>
      <w:r w:rsidR="00090933" w:rsidRPr="00892413">
        <w:rPr>
          <w:b/>
          <w:bCs/>
        </w:rPr>
        <w:t>.</w:t>
      </w:r>
      <w:r w:rsidRPr="00892413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892413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892413">
        <w:rPr>
          <w:b/>
          <w:bCs/>
        </w:rPr>
        <w:br w:type="page"/>
      </w:r>
    </w:p>
    <w:p w14:paraId="11F3E535" w14:textId="77777777" w:rsidR="007D4ADE" w:rsidRPr="00892413" w:rsidRDefault="007D4ADE" w:rsidP="007D4ADE">
      <w:pPr>
        <w:pStyle w:val="Header"/>
        <w:tabs>
          <w:tab w:val="left" w:pos="720"/>
        </w:tabs>
      </w:pPr>
      <w:r w:rsidRPr="00892413">
        <w:lastRenderedPageBreak/>
        <w:t>INSURANCE SERVICES OFFICE, INC.</w:t>
      </w:r>
    </w:p>
    <w:p w14:paraId="54ACCA1D" w14:textId="77777777" w:rsidR="007D4ADE" w:rsidRPr="00892413" w:rsidRDefault="007D4ADE" w:rsidP="007D4ADE">
      <w:pPr>
        <w:pStyle w:val="Header"/>
        <w:tabs>
          <w:tab w:val="left" w:pos="720"/>
        </w:tabs>
      </w:pPr>
    </w:p>
    <w:p w14:paraId="4D6D4265" w14:textId="3E4CC611" w:rsidR="007D4ADE" w:rsidRPr="00892413" w:rsidRDefault="00892413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44364EA5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7273F0D2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892413" w:rsidRDefault="007D4ADE" w:rsidP="007D4ADE">
      <w:pPr>
        <w:jc w:val="center"/>
      </w:pPr>
      <w:r w:rsidRPr="00892413">
        <w:t>REVISED INCREASED LIMIT FACTORS</w:t>
      </w:r>
    </w:p>
    <w:p w14:paraId="0014B7AB" w14:textId="77777777" w:rsidR="007D4ADE" w:rsidRPr="00892413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892413" w:rsidRDefault="007D4ADE" w:rsidP="007D4ADE">
      <w:pPr>
        <w:pStyle w:val="centeredtext"/>
        <w:rPr>
          <w:b w:val="0"/>
          <w:color w:val="000000"/>
        </w:rPr>
      </w:pPr>
      <w:r w:rsidRPr="00892413">
        <w:rPr>
          <w:b w:val="0"/>
          <w:color w:val="000000"/>
        </w:rPr>
        <w:t>(Limits are in thousands)</w:t>
      </w:r>
    </w:p>
    <w:p w14:paraId="0D9DEB4D" w14:textId="77777777" w:rsidR="007D4ADE" w:rsidRPr="00892413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892413" w:rsidRDefault="007D4ADE" w:rsidP="007D4ADE">
      <w:pPr>
        <w:pStyle w:val="boxrule"/>
      </w:pPr>
      <w:r w:rsidRPr="00892413">
        <w:t>RULE 56.</w:t>
      </w:r>
      <w:r w:rsidRPr="00892413">
        <w:br/>
        <w:t>INCREASED LIMITS TABLES</w:t>
      </w:r>
    </w:p>
    <w:p w14:paraId="28E114AA" w14:textId="77777777" w:rsidR="007D4ADE" w:rsidRPr="00892413" w:rsidRDefault="007D4ADE" w:rsidP="007D4ADE">
      <w:pPr>
        <w:pStyle w:val="isonormal"/>
        <w:rPr>
          <w:b/>
        </w:rPr>
      </w:pPr>
      <w:r w:rsidRPr="00892413">
        <w:rPr>
          <w:b/>
        </w:rPr>
        <w:tab/>
        <w:t>4.</w:t>
      </w:r>
      <w:r w:rsidRPr="00892413">
        <w:rPr>
          <w:b/>
        </w:rPr>
        <w:tab/>
      </w:r>
      <w:r w:rsidRPr="00892413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892413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92413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89241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892413" w:rsidRDefault="007D4ADE">
            <w:pPr>
              <w:pStyle w:val="tablehead"/>
            </w:pPr>
            <w:r w:rsidRPr="00892413">
              <w:t>Per Occurrence</w:t>
            </w:r>
          </w:p>
        </w:tc>
      </w:tr>
      <w:tr w:rsidR="007D4ADE" w:rsidRPr="00892413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892413" w:rsidRDefault="007D4ADE">
            <w:pPr>
              <w:pStyle w:val="tablehead"/>
            </w:pPr>
            <w:r w:rsidRPr="008924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892413" w:rsidRDefault="007D4ADE">
            <w:pPr>
              <w:pStyle w:val="tablehead"/>
            </w:pPr>
            <w:r w:rsidRPr="00892413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892413" w:rsidRDefault="007D4ADE">
            <w:pPr>
              <w:pStyle w:val="tablehead"/>
            </w:pPr>
            <w:r w:rsidRPr="00892413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892413" w:rsidRDefault="007D4ADE">
            <w:pPr>
              <w:pStyle w:val="tablehead"/>
            </w:pPr>
            <w:r w:rsidRPr="00892413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892413" w:rsidRDefault="007D4ADE">
            <w:pPr>
              <w:pStyle w:val="tablehead"/>
            </w:pPr>
            <w:r w:rsidRPr="00892413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892413" w:rsidRDefault="007D4ADE">
            <w:pPr>
              <w:pStyle w:val="tablehead"/>
            </w:pPr>
            <w:r w:rsidRPr="00892413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892413" w:rsidRDefault="007D4ADE">
            <w:pPr>
              <w:pStyle w:val="tablehead"/>
            </w:pPr>
            <w:r w:rsidRPr="00892413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892413" w:rsidRDefault="007D4ADE">
            <w:pPr>
              <w:pStyle w:val="tablehead"/>
            </w:pPr>
            <w:r w:rsidRPr="00892413">
              <w:t>1,000</w:t>
            </w:r>
          </w:p>
        </w:tc>
      </w:tr>
      <w:tr w:rsidR="00F768D6" w:rsidRPr="00892413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892413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28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30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32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34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36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8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40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42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44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46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48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50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52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54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56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8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60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62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892413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64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66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68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70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892413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2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74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76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78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892413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80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82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84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892413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89241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86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88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90" w:author="Author" w:date="2020-06-19T10:11:00Z">
              <w:r w:rsidRPr="0089241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892413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892413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92413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892413" w:rsidRDefault="007D4ADE">
            <w:pPr>
              <w:pStyle w:val="tabletext11"/>
            </w:pPr>
            <w:r w:rsidRPr="00892413">
              <w:t>The following factors MUST be referred to company before using.</w:t>
            </w:r>
          </w:p>
        </w:tc>
      </w:tr>
      <w:tr w:rsidR="007D4ADE" w:rsidRPr="00892413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89241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892413" w:rsidRDefault="007D4ADE">
            <w:pPr>
              <w:pStyle w:val="tablehead"/>
            </w:pPr>
            <w:r w:rsidRPr="00892413">
              <w:t>Per Occurrence</w:t>
            </w:r>
          </w:p>
        </w:tc>
      </w:tr>
      <w:tr w:rsidR="007D4ADE" w:rsidRPr="00892413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892413" w:rsidRDefault="007D4ADE">
            <w:pPr>
              <w:pStyle w:val="tablehead"/>
            </w:pPr>
            <w:r w:rsidRPr="00892413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892413" w:rsidRDefault="007D4ADE">
            <w:pPr>
              <w:pStyle w:val="tablehead"/>
            </w:pPr>
            <w:r w:rsidRPr="00892413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892413" w:rsidRDefault="007D4ADE">
            <w:pPr>
              <w:pStyle w:val="tablehead"/>
            </w:pPr>
            <w:r w:rsidRPr="00892413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892413" w:rsidRDefault="007D4ADE">
            <w:pPr>
              <w:pStyle w:val="tablehead"/>
            </w:pPr>
            <w:r w:rsidRPr="00892413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892413" w:rsidRDefault="007D4ADE">
            <w:pPr>
              <w:pStyle w:val="tablehead"/>
            </w:pPr>
            <w:r w:rsidRPr="00892413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892413" w:rsidRDefault="007D4ADE">
            <w:pPr>
              <w:pStyle w:val="tablehead"/>
            </w:pPr>
            <w:r w:rsidRPr="00892413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892413" w:rsidRDefault="007D4ADE">
            <w:pPr>
              <w:pStyle w:val="tablehead"/>
            </w:pPr>
            <w:r w:rsidRPr="00892413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892413" w:rsidRDefault="007D4ADE">
            <w:pPr>
              <w:pStyle w:val="tablehead"/>
            </w:pPr>
            <w:r w:rsidRPr="00892413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892413" w:rsidRDefault="007D4ADE">
            <w:pPr>
              <w:pStyle w:val="tablehead"/>
            </w:pPr>
            <w:r w:rsidRPr="00892413">
              <w:t>10,000</w:t>
            </w:r>
          </w:p>
        </w:tc>
      </w:tr>
      <w:tr w:rsidR="00F768D6" w:rsidRPr="00892413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892413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92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94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6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98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0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02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04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06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08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10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12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14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16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18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20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22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24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26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28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30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32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34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6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38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0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42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44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46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892413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92413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89241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89241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89241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48" w:author="Author" w:date="2020-06-19T10:12:00Z">
              <w:r w:rsidRPr="0089241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892413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892413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892413" w:rsidRDefault="007D4ADE" w:rsidP="007D4ADE">
      <w:pPr>
        <w:rPr>
          <w:rFonts w:ascii="Arial" w:hAnsi="Arial"/>
          <w:b/>
          <w:color w:val="000000"/>
          <w:sz w:val="18"/>
        </w:rPr>
      </w:pPr>
      <w:r w:rsidRPr="00892413">
        <w:rPr>
          <w:rFonts w:ascii="Arial" w:hAnsi="Arial"/>
          <w:b/>
          <w:color w:val="000000"/>
          <w:sz w:val="18"/>
        </w:rPr>
        <w:t>Table 56.B.4</w:t>
      </w:r>
      <w:r w:rsidR="00090933" w:rsidRPr="00892413">
        <w:rPr>
          <w:rFonts w:ascii="Arial" w:hAnsi="Arial"/>
          <w:b/>
          <w:color w:val="000000"/>
          <w:sz w:val="18"/>
        </w:rPr>
        <w:t>.</w:t>
      </w:r>
      <w:r w:rsidRPr="00892413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892413" w:rsidRDefault="007D4ADE" w:rsidP="007D4ADE">
      <w:pPr>
        <w:pStyle w:val="Header"/>
        <w:tabs>
          <w:tab w:val="left" w:pos="720"/>
        </w:tabs>
      </w:pPr>
      <w:r w:rsidRPr="00892413">
        <w:rPr>
          <w:rFonts w:ascii="Arial" w:hAnsi="Arial"/>
          <w:b/>
          <w:color w:val="000000"/>
          <w:sz w:val="18"/>
        </w:rPr>
        <w:br w:type="page"/>
      </w:r>
      <w:r w:rsidRPr="00892413">
        <w:lastRenderedPageBreak/>
        <w:t>INSURANCE SERVICES OFFICE, INC.</w:t>
      </w:r>
    </w:p>
    <w:p w14:paraId="61E01179" w14:textId="77777777" w:rsidR="007D4ADE" w:rsidRPr="00892413" w:rsidRDefault="007D4ADE" w:rsidP="007D4ADE">
      <w:pPr>
        <w:pStyle w:val="Header"/>
        <w:tabs>
          <w:tab w:val="left" w:pos="720"/>
        </w:tabs>
      </w:pPr>
    </w:p>
    <w:p w14:paraId="7398EBAA" w14:textId="0CFC7B15" w:rsidR="007D4ADE" w:rsidRPr="00892413" w:rsidRDefault="00892413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04FA96D6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1C793356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892413" w:rsidRDefault="007D4ADE" w:rsidP="007D4ADE">
      <w:pPr>
        <w:jc w:val="center"/>
      </w:pPr>
      <w:r w:rsidRPr="00892413">
        <w:t>REVISED INCREASED LIMIT FACTORS</w:t>
      </w:r>
    </w:p>
    <w:p w14:paraId="6F303D0F" w14:textId="77777777" w:rsidR="007D4ADE" w:rsidRPr="00892413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892413" w:rsidRDefault="007D4ADE" w:rsidP="007D4ADE">
      <w:pPr>
        <w:pStyle w:val="centeredtext"/>
        <w:rPr>
          <w:b w:val="0"/>
          <w:color w:val="000000"/>
        </w:rPr>
      </w:pPr>
      <w:r w:rsidRPr="00892413">
        <w:rPr>
          <w:b w:val="0"/>
          <w:color w:val="000000"/>
        </w:rPr>
        <w:t>(Limits are in thousands)</w:t>
      </w:r>
    </w:p>
    <w:p w14:paraId="1C7D4840" w14:textId="77777777" w:rsidR="007D4ADE" w:rsidRPr="00892413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892413" w:rsidRDefault="007D4ADE" w:rsidP="007D4ADE">
      <w:pPr>
        <w:pStyle w:val="boxrule"/>
      </w:pPr>
      <w:r w:rsidRPr="00892413">
        <w:t>RULE 56.</w:t>
      </w:r>
      <w:r w:rsidRPr="00892413">
        <w:br/>
        <w:t>INCREASED LIMITS TABLES</w:t>
      </w:r>
    </w:p>
    <w:p w14:paraId="573BAA4D" w14:textId="77777777" w:rsidR="007D4ADE" w:rsidRPr="00892413" w:rsidRDefault="007D4ADE" w:rsidP="007D4ADE">
      <w:pPr>
        <w:pStyle w:val="isonormal"/>
        <w:rPr>
          <w:b/>
        </w:rPr>
      </w:pPr>
      <w:r w:rsidRPr="00892413">
        <w:rPr>
          <w:b/>
        </w:rPr>
        <w:tab/>
        <w:t>5.</w:t>
      </w:r>
      <w:r w:rsidRPr="00892413">
        <w:rPr>
          <w:b/>
        </w:rPr>
        <w:tab/>
      </w:r>
      <w:r w:rsidRPr="00892413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892413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92413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89241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892413" w:rsidRDefault="007D4ADE">
            <w:pPr>
              <w:pStyle w:val="tablehead"/>
            </w:pPr>
            <w:r w:rsidRPr="00892413">
              <w:t>Per Occurrence</w:t>
            </w:r>
          </w:p>
        </w:tc>
      </w:tr>
      <w:tr w:rsidR="007D4ADE" w:rsidRPr="00892413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892413" w:rsidRDefault="007D4ADE">
            <w:pPr>
              <w:pStyle w:val="tablehead"/>
            </w:pPr>
            <w:r w:rsidRPr="008924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892413" w:rsidRDefault="007D4ADE">
            <w:pPr>
              <w:pStyle w:val="tablehead"/>
            </w:pPr>
            <w:r w:rsidRPr="00892413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892413" w:rsidRDefault="007D4ADE">
            <w:pPr>
              <w:pStyle w:val="tablehead"/>
            </w:pPr>
            <w:r w:rsidRPr="00892413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892413" w:rsidRDefault="007D4ADE">
            <w:pPr>
              <w:pStyle w:val="tablehead"/>
            </w:pPr>
            <w:r w:rsidRPr="00892413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892413" w:rsidRDefault="007D4ADE">
            <w:pPr>
              <w:pStyle w:val="tablehead"/>
            </w:pPr>
            <w:r w:rsidRPr="00892413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892413" w:rsidRDefault="007D4ADE">
            <w:pPr>
              <w:pStyle w:val="tablehead"/>
            </w:pPr>
            <w:r w:rsidRPr="00892413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892413" w:rsidRDefault="007D4ADE">
            <w:pPr>
              <w:pStyle w:val="tablehead"/>
            </w:pPr>
            <w:r w:rsidRPr="00892413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892413" w:rsidRDefault="007D4ADE">
            <w:pPr>
              <w:pStyle w:val="tablehead"/>
            </w:pPr>
            <w:r w:rsidRPr="00892413">
              <w:t>1,000</w:t>
            </w:r>
          </w:p>
        </w:tc>
      </w:tr>
      <w:tr w:rsidR="00F22B58" w:rsidRPr="0089241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89241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50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52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54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56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58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60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62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64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66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68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70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72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74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76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78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80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82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84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86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89241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88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0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92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94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89241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96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8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00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02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89241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04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06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08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89241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0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12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14" w:author="Author" w:date="2020-06-19T10:15:00Z">
              <w:r w:rsidRPr="0089241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892413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892413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92413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892413" w:rsidRDefault="007D4ADE">
            <w:pPr>
              <w:pStyle w:val="tabletext11"/>
            </w:pPr>
            <w:r w:rsidRPr="00892413">
              <w:t>The following factors MUST be referred to company before using.</w:t>
            </w:r>
          </w:p>
        </w:tc>
      </w:tr>
      <w:tr w:rsidR="007D4ADE" w:rsidRPr="00892413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89241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892413" w:rsidRDefault="007D4ADE">
            <w:pPr>
              <w:pStyle w:val="tablehead"/>
            </w:pPr>
            <w:r w:rsidRPr="00892413">
              <w:t>Per Occurrence</w:t>
            </w:r>
          </w:p>
        </w:tc>
      </w:tr>
      <w:tr w:rsidR="007D4ADE" w:rsidRPr="00892413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892413" w:rsidRDefault="007D4ADE">
            <w:pPr>
              <w:pStyle w:val="tablehead"/>
            </w:pPr>
            <w:r w:rsidRPr="00892413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892413" w:rsidRDefault="007D4ADE">
            <w:pPr>
              <w:pStyle w:val="tablehead"/>
            </w:pPr>
            <w:r w:rsidRPr="00892413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892413" w:rsidRDefault="007D4ADE">
            <w:pPr>
              <w:pStyle w:val="tablehead"/>
            </w:pPr>
            <w:r w:rsidRPr="00892413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892413" w:rsidRDefault="007D4ADE">
            <w:pPr>
              <w:pStyle w:val="tablehead"/>
            </w:pPr>
            <w:r w:rsidRPr="00892413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892413" w:rsidRDefault="007D4ADE">
            <w:pPr>
              <w:pStyle w:val="tablehead"/>
            </w:pPr>
            <w:r w:rsidRPr="00892413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892413" w:rsidRDefault="007D4ADE">
            <w:pPr>
              <w:pStyle w:val="tablehead"/>
            </w:pPr>
            <w:r w:rsidRPr="00892413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892413" w:rsidRDefault="007D4ADE">
            <w:pPr>
              <w:pStyle w:val="tablehead"/>
            </w:pPr>
            <w:r w:rsidRPr="00892413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892413" w:rsidRDefault="007D4ADE">
            <w:pPr>
              <w:pStyle w:val="tablehead"/>
            </w:pPr>
            <w:r w:rsidRPr="00892413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892413" w:rsidRDefault="007D4ADE">
            <w:pPr>
              <w:pStyle w:val="tablehead"/>
            </w:pPr>
            <w:r w:rsidRPr="00892413">
              <w:t>10,000</w:t>
            </w:r>
          </w:p>
        </w:tc>
      </w:tr>
      <w:tr w:rsidR="00F22B58" w:rsidRPr="0089241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89241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16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18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20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22" w:author="Author" w:date="2020-06-19T10:16:00Z">
              <w:r w:rsidRPr="00892413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24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26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28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30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32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34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36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38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40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42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44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46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48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50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52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54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56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58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60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62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64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66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68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70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89241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72" w:author="Author" w:date="2020-06-19T10:16:00Z">
              <w:r w:rsidRPr="0089241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892413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892413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89241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892413" w:rsidRDefault="007D4ADE" w:rsidP="007D4ADE">
      <w:pPr>
        <w:rPr>
          <w:rFonts w:ascii="Arial" w:hAnsi="Arial"/>
          <w:b/>
          <w:color w:val="000000"/>
          <w:sz w:val="18"/>
        </w:rPr>
      </w:pPr>
      <w:r w:rsidRPr="00892413">
        <w:rPr>
          <w:rFonts w:ascii="Arial" w:hAnsi="Arial"/>
          <w:b/>
          <w:color w:val="000000"/>
          <w:sz w:val="18"/>
        </w:rPr>
        <w:t>Table 56.B.5</w:t>
      </w:r>
      <w:r w:rsidR="00090933" w:rsidRPr="00892413">
        <w:rPr>
          <w:rFonts w:ascii="Arial" w:hAnsi="Arial"/>
          <w:b/>
          <w:color w:val="000000"/>
          <w:sz w:val="18"/>
        </w:rPr>
        <w:t>.</w:t>
      </w:r>
      <w:r w:rsidRPr="00892413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892413" w:rsidRDefault="007D4ADE" w:rsidP="007D4ADE">
      <w:pPr>
        <w:pStyle w:val="Header"/>
        <w:tabs>
          <w:tab w:val="left" w:pos="720"/>
        </w:tabs>
      </w:pPr>
      <w:r w:rsidRPr="00892413">
        <w:rPr>
          <w:rFonts w:ascii="Arial" w:hAnsi="Arial"/>
          <w:b/>
          <w:color w:val="000000"/>
          <w:sz w:val="18"/>
        </w:rPr>
        <w:br w:type="page"/>
      </w:r>
      <w:r w:rsidRPr="00892413">
        <w:lastRenderedPageBreak/>
        <w:t>INSURANCE SERVICES OFFICE, INC.</w:t>
      </w:r>
    </w:p>
    <w:p w14:paraId="151065A2" w14:textId="77777777" w:rsidR="007D4ADE" w:rsidRPr="00892413" w:rsidRDefault="007D4ADE" w:rsidP="007D4ADE">
      <w:pPr>
        <w:pStyle w:val="Header"/>
        <w:tabs>
          <w:tab w:val="left" w:pos="720"/>
        </w:tabs>
      </w:pPr>
    </w:p>
    <w:p w14:paraId="4C95C3D4" w14:textId="2A058F1C" w:rsidR="007D4ADE" w:rsidRPr="00892413" w:rsidRDefault="00892413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76B528EC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1EEFE03F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89241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892413" w:rsidRDefault="007D4ADE" w:rsidP="007D4ADE">
      <w:pPr>
        <w:spacing w:after="100"/>
        <w:jc w:val="center"/>
      </w:pPr>
      <w:r w:rsidRPr="00892413">
        <w:t>REVISED INCREASED LIMIT FACTORS</w:t>
      </w:r>
    </w:p>
    <w:p w14:paraId="2944B78A" w14:textId="77777777" w:rsidR="007D4ADE" w:rsidRPr="00892413" w:rsidRDefault="007D4ADE" w:rsidP="007D4ADE">
      <w:pPr>
        <w:pStyle w:val="centeredtext"/>
        <w:rPr>
          <w:b w:val="0"/>
          <w:color w:val="000000"/>
        </w:rPr>
      </w:pPr>
      <w:r w:rsidRPr="00892413">
        <w:rPr>
          <w:b w:val="0"/>
          <w:color w:val="000000"/>
        </w:rPr>
        <w:t xml:space="preserve"> (Limits are in thousands)</w:t>
      </w:r>
    </w:p>
    <w:p w14:paraId="4C41E274" w14:textId="77777777" w:rsidR="007D4ADE" w:rsidRPr="00892413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892413" w:rsidRDefault="007D4ADE" w:rsidP="007D4ADE">
      <w:pPr>
        <w:pStyle w:val="boxrule"/>
      </w:pPr>
      <w:r w:rsidRPr="00892413">
        <w:t>RULE 56.</w:t>
      </w:r>
      <w:r w:rsidRPr="00892413">
        <w:br/>
        <w:t>INCREASED LIMITS TABLES</w:t>
      </w:r>
    </w:p>
    <w:p w14:paraId="134232D5" w14:textId="77777777" w:rsidR="007D4ADE" w:rsidRPr="00892413" w:rsidRDefault="007D4ADE" w:rsidP="007D4ADE">
      <w:pPr>
        <w:pStyle w:val="isonormal"/>
        <w:rPr>
          <w:b/>
        </w:rPr>
      </w:pPr>
      <w:r w:rsidRPr="00892413">
        <w:rPr>
          <w:b/>
        </w:rPr>
        <w:tab/>
        <w:t>6.</w:t>
      </w:r>
      <w:r w:rsidRPr="00892413">
        <w:rPr>
          <w:b/>
        </w:rPr>
        <w:tab/>
      </w:r>
      <w:r w:rsidRPr="00892413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892413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92413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89241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892413" w:rsidRDefault="007D4ADE">
            <w:pPr>
              <w:pStyle w:val="tablehead"/>
            </w:pPr>
            <w:r w:rsidRPr="00892413">
              <w:t>Per Occurrence</w:t>
            </w:r>
          </w:p>
        </w:tc>
      </w:tr>
      <w:tr w:rsidR="007D4ADE" w:rsidRPr="00892413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892413" w:rsidRDefault="007D4ADE">
            <w:pPr>
              <w:pStyle w:val="tablehead"/>
            </w:pPr>
            <w:r w:rsidRPr="008924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892413" w:rsidRDefault="007D4ADE">
            <w:pPr>
              <w:pStyle w:val="tablehead"/>
            </w:pPr>
            <w:r w:rsidRPr="00892413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892413" w:rsidRDefault="007D4ADE">
            <w:pPr>
              <w:pStyle w:val="tablehead"/>
            </w:pPr>
            <w:r w:rsidRPr="00892413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892413" w:rsidRDefault="007D4ADE">
            <w:pPr>
              <w:pStyle w:val="tablehead"/>
            </w:pPr>
            <w:r w:rsidRPr="00892413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892413" w:rsidRDefault="007D4ADE">
            <w:pPr>
              <w:pStyle w:val="tablehead"/>
            </w:pPr>
            <w:r w:rsidRPr="00892413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892413" w:rsidRDefault="007D4ADE">
            <w:pPr>
              <w:pStyle w:val="tablehead"/>
            </w:pPr>
            <w:r w:rsidRPr="00892413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892413" w:rsidRDefault="007D4ADE">
            <w:pPr>
              <w:pStyle w:val="tablehead"/>
            </w:pPr>
            <w:r w:rsidRPr="00892413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892413" w:rsidRDefault="007D4ADE">
            <w:pPr>
              <w:pStyle w:val="tablehead"/>
            </w:pPr>
            <w:r w:rsidRPr="00892413">
              <w:t>1,000</w:t>
            </w:r>
          </w:p>
        </w:tc>
      </w:tr>
      <w:tr w:rsidR="00F22B58" w:rsidRPr="0089241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89241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74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76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78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80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82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84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86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88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590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92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94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96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98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00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02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04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41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06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08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10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12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89241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14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6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18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20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89241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22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24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26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28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89241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30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32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34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89241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89241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89241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36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38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40" w:author="Author" w:date="2020-06-19T10:19:00Z">
              <w:r w:rsidRPr="0089241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892413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892413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92413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892413" w:rsidRDefault="007D4ADE">
            <w:pPr>
              <w:pStyle w:val="tabletext11"/>
            </w:pPr>
            <w:r w:rsidRPr="00892413">
              <w:t>The following factors MUST be referred to company before using.</w:t>
            </w:r>
          </w:p>
        </w:tc>
      </w:tr>
      <w:tr w:rsidR="007D4ADE" w:rsidRPr="00892413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89241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892413" w:rsidRDefault="007D4ADE">
            <w:pPr>
              <w:pStyle w:val="tablehead"/>
            </w:pPr>
            <w:r w:rsidRPr="00892413">
              <w:t>Per Occurrence</w:t>
            </w:r>
          </w:p>
        </w:tc>
      </w:tr>
      <w:tr w:rsidR="007D4ADE" w:rsidRPr="00892413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892413" w:rsidRDefault="007D4ADE">
            <w:pPr>
              <w:pStyle w:val="tablehead"/>
            </w:pPr>
            <w:r w:rsidRPr="00892413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892413" w:rsidRDefault="007D4ADE">
            <w:pPr>
              <w:pStyle w:val="tablehead"/>
            </w:pPr>
            <w:r w:rsidRPr="00892413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892413" w:rsidRDefault="007D4ADE">
            <w:pPr>
              <w:pStyle w:val="tablehead"/>
            </w:pPr>
            <w:r w:rsidRPr="00892413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892413" w:rsidRDefault="007D4ADE">
            <w:pPr>
              <w:pStyle w:val="tablehead"/>
            </w:pPr>
            <w:r w:rsidRPr="00892413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892413" w:rsidRDefault="007D4ADE">
            <w:pPr>
              <w:pStyle w:val="tablehead"/>
            </w:pPr>
            <w:r w:rsidRPr="00892413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892413" w:rsidRDefault="007D4ADE">
            <w:pPr>
              <w:pStyle w:val="tablehead"/>
            </w:pPr>
            <w:r w:rsidRPr="00892413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892413" w:rsidRDefault="007D4ADE">
            <w:pPr>
              <w:pStyle w:val="tablehead"/>
            </w:pPr>
            <w:r w:rsidRPr="00892413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892413" w:rsidRDefault="007D4ADE">
            <w:pPr>
              <w:pStyle w:val="tablehead"/>
            </w:pPr>
            <w:r w:rsidRPr="00892413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892413" w:rsidRDefault="007D4ADE">
            <w:pPr>
              <w:pStyle w:val="tablehead"/>
            </w:pPr>
            <w:r w:rsidRPr="00892413">
              <w:t>10,000</w:t>
            </w:r>
          </w:p>
        </w:tc>
      </w:tr>
      <w:tr w:rsidR="00F22B58" w:rsidRPr="0089241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89241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42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44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46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48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50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52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54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56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58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60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62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64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66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68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70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72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74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76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78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680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682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84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86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88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690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92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694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696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89241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9241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89241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92413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89241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89241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 w:rsidRPr="00892413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698" w:author="Author" w:date="2020-06-19T10:20:00Z">
              <w:r w:rsidRPr="0089241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892413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892413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89241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892413" w:rsidRDefault="007D4ADE" w:rsidP="007D4ADE">
      <w:pPr>
        <w:pStyle w:val="isonormal"/>
        <w:rPr>
          <w:b/>
        </w:rPr>
      </w:pPr>
      <w:r w:rsidRPr="00892413">
        <w:rPr>
          <w:b/>
          <w:color w:val="000000"/>
        </w:rPr>
        <w:t>Table 56.B.6</w:t>
      </w:r>
      <w:r w:rsidR="00090933" w:rsidRPr="00892413">
        <w:rPr>
          <w:b/>
          <w:color w:val="000000"/>
        </w:rPr>
        <w:t>.</w:t>
      </w:r>
      <w:r w:rsidRPr="00892413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89241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92413">
        <w:br w:type="page"/>
      </w:r>
    </w:p>
    <w:p w14:paraId="60E8E1E3" w14:textId="77777777" w:rsidR="008F4065" w:rsidRPr="00892413" w:rsidRDefault="008F4065" w:rsidP="008F4065">
      <w:pPr>
        <w:pStyle w:val="Header"/>
        <w:tabs>
          <w:tab w:val="left" w:pos="720"/>
        </w:tabs>
      </w:pPr>
      <w:r w:rsidRPr="00892413">
        <w:lastRenderedPageBreak/>
        <w:t>INSURANCE SERVICES OFFICE, INC.</w:t>
      </w:r>
    </w:p>
    <w:p w14:paraId="612EA75E" w14:textId="77777777" w:rsidR="008F4065" w:rsidRPr="00892413" w:rsidRDefault="008F4065" w:rsidP="008F4065">
      <w:pPr>
        <w:pStyle w:val="Header"/>
        <w:tabs>
          <w:tab w:val="left" w:pos="720"/>
        </w:tabs>
      </w:pPr>
    </w:p>
    <w:p w14:paraId="55D79C2F" w14:textId="3E8A2F35" w:rsidR="008F4065" w:rsidRPr="00892413" w:rsidRDefault="0089241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4B8FAB83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61B3A4C4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89241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892413" w:rsidRDefault="008F4065" w:rsidP="008F4065">
      <w:pPr>
        <w:spacing w:after="100"/>
        <w:jc w:val="center"/>
      </w:pPr>
      <w:r w:rsidRPr="00892413">
        <w:t>REVISED I</w:t>
      </w:r>
      <w:r w:rsidR="00090933" w:rsidRPr="00892413">
        <w:t>NCREASED LIMITS TABLE</w:t>
      </w:r>
      <w:r w:rsidRPr="00892413">
        <w:t xml:space="preserve"> ASSIGNMENTS</w:t>
      </w:r>
    </w:p>
    <w:p w14:paraId="23B86301" w14:textId="4BE2EB85" w:rsidR="008F4065" w:rsidRPr="00892413" w:rsidRDefault="008F4065" w:rsidP="008F4065">
      <w:pPr>
        <w:spacing w:after="100"/>
        <w:jc w:val="center"/>
      </w:pPr>
    </w:p>
    <w:p w14:paraId="47E45DB7" w14:textId="173F7CDD" w:rsidR="008F4065" w:rsidRPr="00892413" w:rsidRDefault="008F4065" w:rsidP="008F4065">
      <w:pPr>
        <w:pStyle w:val="outlinehd2"/>
        <w:numPr>
          <w:ilvl w:val="0"/>
          <w:numId w:val="6"/>
        </w:numPr>
      </w:pPr>
      <w:r w:rsidRPr="00892413">
        <w:t>Class Codes 10010 – 15699</w:t>
      </w:r>
    </w:p>
    <w:p w14:paraId="5D518295" w14:textId="1B0B80D9" w:rsidR="008F4065" w:rsidRPr="00892413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92413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892413" w:rsidRDefault="008F4065" w:rsidP="00286D04">
            <w:pPr>
              <w:pStyle w:val="tablehead"/>
            </w:pPr>
            <w:r w:rsidRPr="00892413">
              <w:br w:type="column"/>
            </w:r>
            <w:r w:rsidRPr="0089241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892413" w:rsidRDefault="008F4065" w:rsidP="00286D04">
            <w:pPr>
              <w:pStyle w:val="tablehead"/>
            </w:pPr>
            <w:r w:rsidRPr="00892413">
              <w:t>Premises/Operations (Subline Code 334) And Products/Completed Operations (Subline Code 336)</w:t>
            </w:r>
            <w:r w:rsidRPr="00892413">
              <w:br/>
              <w:t>Increased Limits Table Assignments By Classification – $100/200 Basic Limit</w:t>
            </w:r>
          </w:p>
        </w:tc>
      </w:tr>
      <w:tr w:rsidR="008F4065" w:rsidRPr="00892413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892413" w:rsidRDefault="008F4065" w:rsidP="00286D0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</w:tr>
      <w:tr w:rsidR="008F4065" w:rsidRPr="00892413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</w:tr>
      <w:tr w:rsidR="008F4065" w:rsidRPr="00892413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</w:tr>
      <w:tr w:rsidR="008F4065" w:rsidRPr="00892413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</w:tr>
      <w:tr w:rsidR="008F4065" w:rsidRPr="00892413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</w:tr>
      <w:tr w:rsidR="008F4065" w:rsidRPr="00892413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</w:tr>
      <w:tr w:rsidR="008F4065" w:rsidRPr="00892413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</w:tr>
      <w:tr w:rsidR="008F4065" w:rsidRPr="00892413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</w:tr>
      <w:tr w:rsidR="008F4065" w:rsidRPr="00892413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1C</w:t>
            </w:r>
          </w:p>
        </w:tc>
      </w:tr>
      <w:tr w:rsidR="008F4065" w:rsidRPr="00892413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</w:tr>
      <w:tr w:rsidR="008F4065" w:rsidRPr="00892413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</w:tr>
      <w:tr w:rsidR="008F4065" w:rsidRPr="00892413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</w:tbl>
    <w:p w14:paraId="062C8FA0" w14:textId="77777777" w:rsidR="008F4065" w:rsidRPr="00892413" w:rsidRDefault="008F4065" w:rsidP="008F4065">
      <w:pPr>
        <w:pStyle w:val="tablecaption"/>
      </w:pPr>
      <w:r w:rsidRPr="00892413">
        <w:t>Table 56.C.#1(ILTA) Increased Limits Table Assignments – Class Codes 10010 – 15699</w:t>
      </w:r>
    </w:p>
    <w:p w14:paraId="235ABBD5" w14:textId="77777777" w:rsidR="008F4065" w:rsidRPr="00892413" w:rsidRDefault="008F4065" w:rsidP="008F4065">
      <w:pPr>
        <w:spacing w:after="100"/>
        <w:jc w:val="center"/>
      </w:pPr>
    </w:p>
    <w:p w14:paraId="0E8BBD94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892413" w:rsidRDefault="009448A7" w:rsidP="007C6636">
      <w:pPr>
        <w:pStyle w:val="isonormal"/>
      </w:pPr>
    </w:p>
    <w:p w14:paraId="408885D2" w14:textId="1CC70E2F" w:rsidR="008F4065" w:rsidRPr="0089241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92413">
        <w:br w:type="page"/>
      </w:r>
    </w:p>
    <w:p w14:paraId="5F52D4B2" w14:textId="77777777" w:rsidR="008F4065" w:rsidRPr="00892413" w:rsidRDefault="008F4065" w:rsidP="008F4065">
      <w:pPr>
        <w:pStyle w:val="Header"/>
        <w:tabs>
          <w:tab w:val="left" w:pos="720"/>
        </w:tabs>
      </w:pPr>
      <w:r w:rsidRPr="00892413">
        <w:lastRenderedPageBreak/>
        <w:t>INSURANCE SERVICES OFFICE, INC.</w:t>
      </w:r>
    </w:p>
    <w:p w14:paraId="07B690BA" w14:textId="77777777" w:rsidR="008F4065" w:rsidRPr="00892413" w:rsidRDefault="008F4065" w:rsidP="008F4065">
      <w:pPr>
        <w:pStyle w:val="Header"/>
        <w:tabs>
          <w:tab w:val="left" w:pos="720"/>
        </w:tabs>
      </w:pPr>
    </w:p>
    <w:p w14:paraId="01DADDCE" w14:textId="368500D1" w:rsidR="008F4065" w:rsidRPr="00892413" w:rsidRDefault="0089241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447BDE16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5F03B8F3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89241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892413" w:rsidRDefault="00090933" w:rsidP="00090933">
      <w:pPr>
        <w:spacing w:after="100"/>
        <w:jc w:val="center"/>
      </w:pPr>
      <w:r w:rsidRPr="00892413">
        <w:t>REVISED INCREASED LIMITS TABLE ASSIGNMENTS</w:t>
      </w:r>
    </w:p>
    <w:p w14:paraId="1B77D5D4" w14:textId="03E6C83B" w:rsidR="008F4065" w:rsidRPr="00892413" w:rsidRDefault="008F4065" w:rsidP="007C6636">
      <w:pPr>
        <w:pStyle w:val="isonormal"/>
      </w:pPr>
    </w:p>
    <w:p w14:paraId="35739C03" w14:textId="10144B11" w:rsidR="008F4065" w:rsidRPr="00892413" w:rsidRDefault="008F4065" w:rsidP="008F4065">
      <w:pPr>
        <w:pStyle w:val="outlinehd2"/>
        <w:numPr>
          <w:ilvl w:val="0"/>
          <w:numId w:val="6"/>
        </w:numPr>
      </w:pPr>
      <w:r w:rsidRPr="00892413">
        <w:t>Class Codes 15733 – 45450</w:t>
      </w:r>
    </w:p>
    <w:p w14:paraId="04C097EF" w14:textId="6B915EEC" w:rsidR="008F4065" w:rsidRPr="00892413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92413" w14:paraId="105B20AD" w14:textId="77777777" w:rsidTr="00286D04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892413" w:rsidRDefault="008F4065" w:rsidP="00286D04">
            <w:pPr>
              <w:pStyle w:val="tablehead"/>
            </w:pPr>
            <w:r w:rsidRPr="00892413">
              <w:br w:type="column"/>
            </w:r>
            <w:r w:rsidRPr="0089241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892413" w:rsidRDefault="008F4065" w:rsidP="00286D04">
            <w:pPr>
              <w:pStyle w:val="tablehead"/>
            </w:pPr>
            <w:r w:rsidRPr="00892413">
              <w:t>Premises/Operations (Subline Code 334) And Products/Completed Operations (Subline Code 336)</w:t>
            </w:r>
            <w:r w:rsidRPr="00892413">
              <w:br/>
              <w:t>Increased Limits Table Assignments By Classification – $100/200 Basic Limit</w:t>
            </w:r>
          </w:p>
        </w:tc>
      </w:tr>
      <w:tr w:rsidR="008F4065" w:rsidRPr="00892413" w14:paraId="5937E65A" w14:textId="77777777" w:rsidTr="00286D04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892413" w:rsidRDefault="008F4065" w:rsidP="00286D0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</w:tr>
      <w:tr w:rsidR="008F4065" w:rsidRPr="00892413" w14:paraId="12CB29BE" w14:textId="77777777" w:rsidTr="00286D04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4FA0C796" w14:textId="77777777" w:rsidTr="00286D04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38DE9217" w14:textId="77777777" w:rsidTr="00286D04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58C730D2" w14:textId="77777777" w:rsidTr="00286D04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40318B70" w14:textId="77777777" w:rsidTr="00286D04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47B88C48" w14:textId="77777777" w:rsidTr="00286D04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5FFBE50F" w14:textId="77777777" w:rsidTr="00286D04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41A9BC02" w14:textId="77777777" w:rsidTr="00286D04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4D4178A9" w14:textId="77777777" w:rsidTr="00286D04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01A4ABC6" w14:textId="77777777" w:rsidTr="00286D04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5247133A" w14:textId="77777777" w:rsidTr="00286D04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0199DA0B" w14:textId="77777777" w:rsidTr="00286D04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54057D44" w14:textId="77777777" w:rsidTr="00286D04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351E4207" w14:textId="77777777" w:rsidTr="00286D04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47A35B6E" w14:textId="77777777" w:rsidTr="00286D04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141BE542" w14:textId="77777777" w:rsidTr="00286D04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0FB1D488" w14:textId="77777777" w:rsidTr="00286D04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2B5CAD58" w14:textId="77777777" w:rsidTr="00286D04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8540543" w14:textId="77777777" w:rsidTr="00286D04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0DA31A7D" w14:textId="77777777" w:rsidTr="00286D04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5E599E1B" w14:textId="77777777" w:rsidTr="00286D04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6A5C36BE" w14:textId="77777777" w:rsidTr="00286D04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7A1D1CD1" w14:textId="77777777" w:rsidTr="00286D04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5DCFC6C7" w14:textId="77777777" w:rsidTr="00286D04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617211D" w14:textId="77777777" w:rsidTr="00286D04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10A4F721" w14:textId="77777777" w:rsidTr="00286D04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6D4A6A16" w14:textId="77777777" w:rsidTr="00286D04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63038074" w14:textId="77777777" w:rsidTr="00286D04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74D92BAE" w14:textId="77777777" w:rsidTr="00286D04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6F720E35" w14:textId="77777777" w:rsidTr="00286D04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050ACEA0" w14:textId="77777777" w:rsidTr="00286D04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2A045477" w14:textId="77777777" w:rsidTr="00286D04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</w:tr>
      <w:tr w:rsidR="008F4065" w:rsidRPr="00892413" w14:paraId="1AC4BD03" w14:textId="77777777" w:rsidTr="00286D04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</w:tr>
      <w:tr w:rsidR="008F4065" w:rsidRPr="00892413" w14:paraId="070C174B" w14:textId="77777777" w:rsidTr="00286D04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70301D81" w14:textId="77777777" w:rsidTr="00286D04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</w:tr>
      <w:tr w:rsidR="008F4065" w:rsidRPr="00892413" w14:paraId="0CD73EA8" w14:textId="77777777" w:rsidTr="00286D04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4CDCF33" w14:textId="77777777" w:rsidTr="00286D04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0AA6B46F" w14:textId="77777777" w:rsidTr="00286D04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7D10D85A" w14:textId="77777777" w:rsidTr="00286D04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45B094E6" w14:textId="77777777" w:rsidTr="00286D04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76BE80E6" w14:textId="77777777" w:rsidTr="00286D04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</w:tbl>
    <w:p w14:paraId="32C16B3B" w14:textId="77777777" w:rsidR="008F4065" w:rsidRPr="00892413" w:rsidRDefault="008F4065" w:rsidP="008F4065">
      <w:pPr>
        <w:pStyle w:val="tablecaption"/>
      </w:pPr>
      <w:r w:rsidRPr="00892413">
        <w:t>Table 56.C.#2(ILTA) Increased Limits Table Assignments – Class Codes 15733 – 45450</w:t>
      </w:r>
    </w:p>
    <w:p w14:paraId="3EFDF78F" w14:textId="4760F127" w:rsidR="008F4065" w:rsidRPr="0089241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92413">
        <w:br w:type="page"/>
      </w:r>
    </w:p>
    <w:p w14:paraId="22C6E77B" w14:textId="77777777" w:rsidR="008F4065" w:rsidRPr="00892413" w:rsidRDefault="008F4065" w:rsidP="008F4065">
      <w:pPr>
        <w:pStyle w:val="Header"/>
        <w:tabs>
          <w:tab w:val="left" w:pos="720"/>
        </w:tabs>
      </w:pPr>
      <w:r w:rsidRPr="00892413">
        <w:lastRenderedPageBreak/>
        <w:t>INSURANCE SERVICES OFFICE, INC.</w:t>
      </w:r>
    </w:p>
    <w:p w14:paraId="43AB0EA8" w14:textId="77777777" w:rsidR="008F4065" w:rsidRPr="00892413" w:rsidRDefault="008F4065" w:rsidP="008F4065">
      <w:pPr>
        <w:pStyle w:val="Header"/>
        <w:tabs>
          <w:tab w:val="left" w:pos="720"/>
        </w:tabs>
      </w:pPr>
    </w:p>
    <w:p w14:paraId="145E2CFC" w14:textId="05E58852" w:rsidR="008F4065" w:rsidRPr="00892413" w:rsidRDefault="0089241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7BF06CE0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518DC975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89241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892413" w:rsidRDefault="00090933" w:rsidP="00090933">
      <w:pPr>
        <w:spacing w:after="100"/>
        <w:jc w:val="center"/>
      </w:pPr>
      <w:r w:rsidRPr="00892413">
        <w:t>REVISED INCREASED LIMITS TABLE ASSIGNMENTS</w:t>
      </w:r>
    </w:p>
    <w:p w14:paraId="6D103B7C" w14:textId="1B524F96" w:rsidR="008F4065" w:rsidRPr="00892413" w:rsidRDefault="008F4065" w:rsidP="007C6636">
      <w:pPr>
        <w:pStyle w:val="isonormal"/>
      </w:pPr>
    </w:p>
    <w:p w14:paraId="3FC3F666" w14:textId="436A8FA8" w:rsidR="008F4065" w:rsidRPr="00892413" w:rsidRDefault="008F4065" w:rsidP="00286D04">
      <w:pPr>
        <w:pStyle w:val="outlinehd2"/>
        <w:numPr>
          <w:ilvl w:val="0"/>
          <w:numId w:val="6"/>
        </w:numPr>
      </w:pPr>
      <w:r w:rsidRPr="00892413">
        <w:t>Class Codes 45523 – 52076</w:t>
      </w:r>
    </w:p>
    <w:p w14:paraId="67699452" w14:textId="586BFA6F" w:rsidR="008F4065" w:rsidRPr="0089241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92413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892413" w:rsidRDefault="008F4065" w:rsidP="00286D04">
            <w:pPr>
              <w:pStyle w:val="tablehead"/>
            </w:pPr>
            <w:r w:rsidRPr="00892413">
              <w:br w:type="column"/>
            </w:r>
            <w:r w:rsidRPr="0089241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892413" w:rsidRDefault="008F4065" w:rsidP="00286D04">
            <w:pPr>
              <w:pStyle w:val="tablehead"/>
            </w:pPr>
            <w:r w:rsidRPr="00892413">
              <w:t>Premises/Operations (Subline Code 334) And Products/Completed Operations (Subline Code 336)</w:t>
            </w:r>
            <w:r w:rsidRPr="00892413">
              <w:br/>
              <w:t>Increased Limits Table Assignments By Classification – $100/200 Basic Limit</w:t>
            </w:r>
          </w:p>
        </w:tc>
      </w:tr>
      <w:tr w:rsidR="008F4065" w:rsidRPr="00892413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892413" w:rsidRDefault="008F4065" w:rsidP="00286D0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</w:tr>
      <w:tr w:rsidR="008F4065" w:rsidRPr="00892413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</w:tbl>
    <w:p w14:paraId="67453B83" w14:textId="77777777" w:rsidR="008F4065" w:rsidRPr="00892413" w:rsidRDefault="008F4065" w:rsidP="008F4065">
      <w:pPr>
        <w:pStyle w:val="tablecaption"/>
      </w:pPr>
      <w:r w:rsidRPr="00892413">
        <w:t>Table 56.C.#3(ILTA) Increased Limits Table Assignments – Class Codes 45523 – 52076</w:t>
      </w:r>
    </w:p>
    <w:p w14:paraId="41735CB3" w14:textId="2F6E16B7" w:rsidR="008F4065" w:rsidRPr="0089241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92413">
        <w:br w:type="page"/>
      </w:r>
    </w:p>
    <w:p w14:paraId="11DF2BCC" w14:textId="77777777" w:rsidR="008F4065" w:rsidRPr="00892413" w:rsidRDefault="008F4065" w:rsidP="008F4065">
      <w:pPr>
        <w:pStyle w:val="Header"/>
        <w:tabs>
          <w:tab w:val="left" w:pos="720"/>
        </w:tabs>
      </w:pPr>
      <w:r w:rsidRPr="00892413">
        <w:lastRenderedPageBreak/>
        <w:t>INSURANCE SERVICES OFFICE, INC.</w:t>
      </w:r>
    </w:p>
    <w:p w14:paraId="399FED81" w14:textId="77777777" w:rsidR="008F4065" w:rsidRPr="00892413" w:rsidRDefault="008F4065" w:rsidP="008F4065">
      <w:pPr>
        <w:pStyle w:val="Header"/>
        <w:tabs>
          <w:tab w:val="left" w:pos="720"/>
        </w:tabs>
      </w:pPr>
    </w:p>
    <w:p w14:paraId="476730C6" w14:textId="3905001B" w:rsidR="008F4065" w:rsidRPr="00892413" w:rsidRDefault="0089241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5CC6FDA2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58FD2AA8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892413" w:rsidRDefault="00090933" w:rsidP="00090933">
      <w:pPr>
        <w:spacing w:after="100"/>
        <w:jc w:val="center"/>
      </w:pPr>
    </w:p>
    <w:p w14:paraId="6C123730" w14:textId="11DC20CE" w:rsidR="00090933" w:rsidRPr="00892413" w:rsidRDefault="00090933" w:rsidP="00090933">
      <w:pPr>
        <w:spacing w:after="100"/>
        <w:jc w:val="center"/>
      </w:pPr>
      <w:r w:rsidRPr="00892413">
        <w:t>REVISED INCREASED LIMITS TABLE ASSIGNMENTS</w:t>
      </w:r>
    </w:p>
    <w:p w14:paraId="2D6A2FA4" w14:textId="6A2DACAB" w:rsidR="008F4065" w:rsidRPr="00892413" w:rsidRDefault="008F4065" w:rsidP="007C6636">
      <w:pPr>
        <w:pStyle w:val="isonormal"/>
      </w:pPr>
    </w:p>
    <w:p w14:paraId="754615E0" w14:textId="269B9145" w:rsidR="008F4065" w:rsidRPr="00892413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92413">
        <w:rPr>
          <w:b/>
          <w:bCs/>
        </w:rPr>
        <w:t>Class Codes 52109 – 59724</w:t>
      </w:r>
    </w:p>
    <w:p w14:paraId="620F7E71" w14:textId="0772AFC9" w:rsidR="008F4065" w:rsidRPr="0089241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92413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892413" w:rsidRDefault="008F4065" w:rsidP="00286D04">
            <w:pPr>
              <w:pStyle w:val="tablehead"/>
            </w:pPr>
            <w:r w:rsidRPr="00892413">
              <w:br w:type="column"/>
            </w:r>
            <w:r w:rsidRPr="0089241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892413" w:rsidRDefault="008F4065" w:rsidP="00286D04">
            <w:pPr>
              <w:pStyle w:val="tablehead"/>
            </w:pPr>
            <w:r w:rsidRPr="00892413">
              <w:t>Premises/Operations (Subline Code 334) And Products/Completed Operations (Subline Code 336)</w:t>
            </w:r>
            <w:r w:rsidRPr="00892413">
              <w:br/>
              <w:t>Increased Limits Table Assignments By Classification – $100/200 Basic Limit</w:t>
            </w:r>
          </w:p>
        </w:tc>
      </w:tr>
      <w:tr w:rsidR="008F4065" w:rsidRPr="00892413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892413" w:rsidRDefault="008F4065" w:rsidP="00286D0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</w:tr>
      <w:tr w:rsidR="008F4065" w:rsidRPr="00892413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</w:tbl>
    <w:p w14:paraId="40362E8C" w14:textId="77777777" w:rsidR="008F4065" w:rsidRPr="00892413" w:rsidRDefault="008F4065" w:rsidP="008F4065">
      <w:pPr>
        <w:pStyle w:val="tablecaption"/>
      </w:pPr>
      <w:r w:rsidRPr="00892413">
        <w:t>Table 56.C.#4(ILTA) Increased Limits Table Assignments – Class Codes 52109 – 59724</w:t>
      </w:r>
    </w:p>
    <w:p w14:paraId="55CE79BA" w14:textId="43C46B6D" w:rsidR="008F4065" w:rsidRPr="0089241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92413">
        <w:br w:type="page"/>
      </w:r>
    </w:p>
    <w:p w14:paraId="57336CFF" w14:textId="77777777" w:rsidR="008F4065" w:rsidRPr="00892413" w:rsidRDefault="008F4065" w:rsidP="008F4065">
      <w:pPr>
        <w:pStyle w:val="Header"/>
        <w:tabs>
          <w:tab w:val="left" w:pos="720"/>
        </w:tabs>
      </w:pPr>
      <w:r w:rsidRPr="00892413">
        <w:lastRenderedPageBreak/>
        <w:t>INSURANCE SERVICES OFFICE, INC.</w:t>
      </w:r>
    </w:p>
    <w:p w14:paraId="6AE953F7" w14:textId="77777777" w:rsidR="008F4065" w:rsidRPr="00892413" w:rsidRDefault="008F4065" w:rsidP="008F4065">
      <w:pPr>
        <w:pStyle w:val="Header"/>
        <w:tabs>
          <w:tab w:val="left" w:pos="720"/>
        </w:tabs>
      </w:pPr>
    </w:p>
    <w:p w14:paraId="14472910" w14:textId="681A0423" w:rsidR="008F4065" w:rsidRPr="00892413" w:rsidRDefault="0089241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08FF07E2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3ADE1E00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89241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892413" w:rsidRDefault="00090933" w:rsidP="00090933">
      <w:pPr>
        <w:spacing w:after="100"/>
        <w:jc w:val="center"/>
      </w:pPr>
      <w:r w:rsidRPr="00892413">
        <w:t>REVISED INCREASED LIMITS TABLE ASSIGNMENTS</w:t>
      </w:r>
    </w:p>
    <w:p w14:paraId="615A1062" w14:textId="26E17884" w:rsidR="008F4065" w:rsidRPr="00892413" w:rsidRDefault="008F4065" w:rsidP="007C6636">
      <w:pPr>
        <w:pStyle w:val="isonormal"/>
      </w:pPr>
    </w:p>
    <w:p w14:paraId="32D91D19" w14:textId="07481E1D" w:rsidR="008F4065" w:rsidRPr="00892413" w:rsidRDefault="008F4065" w:rsidP="00286D04">
      <w:pPr>
        <w:pStyle w:val="outlinehd2"/>
        <w:numPr>
          <w:ilvl w:val="0"/>
          <w:numId w:val="6"/>
        </w:numPr>
      </w:pPr>
      <w:r w:rsidRPr="00892413">
        <w:t>Class Codes 59725 – 96317</w:t>
      </w:r>
    </w:p>
    <w:p w14:paraId="47992B9D" w14:textId="5A2AF11D" w:rsidR="008F4065" w:rsidRPr="0089241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92413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892413" w:rsidRDefault="008F4065" w:rsidP="00286D04">
            <w:pPr>
              <w:pStyle w:val="tablehead"/>
            </w:pPr>
            <w:r w:rsidRPr="00892413">
              <w:br w:type="column"/>
            </w:r>
            <w:r w:rsidRPr="0089241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892413" w:rsidRDefault="008F4065" w:rsidP="00286D04">
            <w:pPr>
              <w:pStyle w:val="tablehead"/>
            </w:pPr>
            <w:r w:rsidRPr="00892413">
              <w:t>Premises/Operations (Subline Code 334) And Products/Completed Operations (Subline Code 336)</w:t>
            </w:r>
            <w:r w:rsidRPr="00892413">
              <w:br/>
              <w:t>Increased Limits Table Assignments By Classification – $100/200 Basic Limit</w:t>
            </w:r>
          </w:p>
        </w:tc>
      </w:tr>
      <w:tr w:rsidR="008F4065" w:rsidRPr="00892413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892413" w:rsidRDefault="008F4065" w:rsidP="00286D0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</w:tr>
      <w:tr w:rsidR="008F4065" w:rsidRPr="00892413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892413" w:rsidRDefault="008F4065" w:rsidP="00286D04">
            <w:pPr>
              <w:pStyle w:val="tabletext10"/>
              <w:jc w:val="center"/>
            </w:pPr>
            <w:r w:rsidRPr="00892413">
              <w:t>2</w:t>
            </w:r>
            <w:ins w:id="699" w:author="Author" w:date="2020-06-23T12:57:00Z">
              <w:r w:rsidR="00A869AE" w:rsidRPr="00892413">
                <w:t>B</w:t>
              </w:r>
            </w:ins>
            <w:del w:id="700" w:author="Author" w:date="2020-06-23T12:46:00Z">
              <w:r w:rsidR="00852B84" w:rsidRPr="00892413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892413" w:rsidRDefault="008F4065" w:rsidP="00286D04">
            <w:pPr>
              <w:pStyle w:val="tabletext10"/>
              <w:jc w:val="center"/>
            </w:pPr>
            <w:r w:rsidRPr="00892413">
              <w:t>3</w:t>
            </w:r>
            <w:ins w:id="701" w:author="Author" w:date="2020-06-23T12:57:00Z">
              <w:r w:rsidR="00A869AE" w:rsidRPr="00892413">
                <w:t>B</w:t>
              </w:r>
            </w:ins>
            <w:del w:id="702" w:author="Author" w:date="2020-06-23T12:46:00Z">
              <w:r w:rsidR="00852B84" w:rsidRPr="00892413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</w:tr>
      <w:tr w:rsidR="008F4065" w:rsidRPr="00892413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</w:tr>
      <w:tr w:rsidR="008F4065" w:rsidRPr="00892413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  <w:tr w:rsidR="008F4065" w:rsidRPr="00892413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892413" w:rsidRDefault="008F4065" w:rsidP="00286D04">
            <w:pPr>
              <w:pStyle w:val="tabletext10"/>
              <w:jc w:val="center"/>
            </w:pPr>
            <w:r w:rsidRPr="00892413">
              <w:t>3</w:t>
            </w:r>
            <w:ins w:id="703" w:author="Author" w:date="2020-06-23T12:57:00Z">
              <w:r w:rsidR="00A869AE" w:rsidRPr="00892413">
                <w:t>B</w:t>
              </w:r>
            </w:ins>
            <w:del w:id="704" w:author="Author" w:date="2020-06-23T12:45:00Z">
              <w:r w:rsidR="00852B84" w:rsidRPr="00892413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</w:tr>
      <w:tr w:rsidR="008F4065" w:rsidRPr="00892413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</w:tr>
      <w:tr w:rsidR="008F4065" w:rsidRPr="00892413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</w:tr>
      <w:tr w:rsidR="008F4065" w:rsidRPr="00892413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</w:tr>
      <w:tr w:rsidR="008F4065" w:rsidRPr="00892413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</w:tr>
      <w:tr w:rsidR="008F4065" w:rsidRPr="00892413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</w:tr>
      <w:tr w:rsidR="008F4065" w:rsidRPr="00892413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</w:tr>
      <w:tr w:rsidR="008F4065" w:rsidRPr="00892413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892413" w:rsidRDefault="008F4065" w:rsidP="00286D04">
            <w:pPr>
              <w:pStyle w:val="tabletext10"/>
              <w:jc w:val="center"/>
            </w:pPr>
            <w:r w:rsidRPr="00892413">
              <w:t>2</w:t>
            </w:r>
            <w:ins w:id="705" w:author="Author" w:date="2020-06-23T12:57:00Z">
              <w:r w:rsidR="00A869AE" w:rsidRPr="00892413">
                <w:t>A</w:t>
              </w:r>
            </w:ins>
            <w:del w:id="706" w:author="Author" w:date="2020-06-23T12:46:00Z">
              <w:r w:rsidR="00852B84" w:rsidRPr="00892413" w:rsidDel="00852B84">
                <w:delText>B</w:delText>
              </w:r>
            </w:del>
          </w:p>
        </w:tc>
      </w:tr>
      <w:tr w:rsidR="008F4065" w:rsidRPr="00892413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</w:tr>
      <w:tr w:rsidR="008F4065" w:rsidRPr="00892413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</w:tr>
      <w:tr w:rsidR="008F4065" w:rsidRPr="00892413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</w:tr>
    </w:tbl>
    <w:p w14:paraId="4FDA8E1D" w14:textId="77777777" w:rsidR="008F4065" w:rsidRPr="00892413" w:rsidRDefault="008F4065" w:rsidP="008F4065">
      <w:pPr>
        <w:pStyle w:val="tablecaption"/>
      </w:pPr>
      <w:r w:rsidRPr="00892413">
        <w:t>Table 56.C.#5(ILTA) Increased Limits Table Assignments – Class Codes 59725 – 96317</w:t>
      </w:r>
    </w:p>
    <w:p w14:paraId="3C70BF86" w14:textId="6D415113" w:rsidR="008F4065" w:rsidRPr="0089241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92413">
        <w:br w:type="page"/>
      </w:r>
    </w:p>
    <w:p w14:paraId="53782854" w14:textId="77777777" w:rsidR="008F4065" w:rsidRPr="00892413" w:rsidRDefault="008F4065" w:rsidP="008F4065">
      <w:pPr>
        <w:pStyle w:val="Header"/>
        <w:tabs>
          <w:tab w:val="left" w:pos="720"/>
        </w:tabs>
      </w:pPr>
      <w:r w:rsidRPr="00892413">
        <w:lastRenderedPageBreak/>
        <w:t>INSURANCE SERVICES OFFICE, INC.</w:t>
      </w:r>
    </w:p>
    <w:p w14:paraId="43B00505" w14:textId="77777777" w:rsidR="008F4065" w:rsidRPr="00892413" w:rsidRDefault="008F4065" w:rsidP="008F4065">
      <w:pPr>
        <w:pStyle w:val="Header"/>
        <w:tabs>
          <w:tab w:val="left" w:pos="720"/>
        </w:tabs>
      </w:pPr>
    </w:p>
    <w:p w14:paraId="52BD56E0" w14:textId="13239605" w:rsidR="008F4065" w:rsidRPr="00892413" w:rsidRDefault="0089241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92413">
        <w:t>PENNSYLVANIA</w:t>
      </w:r>
    </w:p>
    <w:p w14:paraId="44BAA2D8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92413">
        <w:rPr>
          <w:rStyle w:val="PageNumber"/>
          <w:szCs w:val="22"/>
        </w:rPr>
        <w:t>GENERAL LIABILITY INCREASED LIMIT FACTORS</w:t>
      </w:r>
    </w:p>
    <w:p w14:paraId="47061FA5" w14:textId="77777777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89241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92413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89241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892413" w:rsidRDefault="00090933" w:rsidP="00090933">
      <w:pPr>
        <w:spacing w:after="100"/>
        <w:jc w:val="center"/>
      </w:pPr>
      <w:r w:rsidRPr="00892413">
        <w:t>REVISED INCREASED LIMITS TABLE ASSIGNMENTS</w:t>
      </w:r>
    </w:p>
    <w:p w14:paraId="7DD048B9" w14:textId="5D932950" w:rsidR="008F4065" w:rsidRPr="00892413" w:rsidRDefault="008F4065" w:rsidP="007C6636">
      <w:pPr>
        <w:pStyle w:val="isonormal"/>
      </w:pPr>
    </w:p>
    <w:p w14:paraId="030C0C0F" w14:textId="77777777" w:rsidR="008F4065" w:rsidRPr="00892413" w:rsidRDefault="008F4065" w:rsidP="008F4065">
      <w:pPr>
        <w:pStyle w:val="outlinehd2"/>
      </w:pPr>
      <w:r w:rsidRPr="00892413">
        <w:tab/>
      </w:r>
      <w:r w:rsidRPr="00892413">
        <w:sym w:font="Wingdings" w:char="F06C"/>
      </w:r>
      <w:r w:rsidRPr="00892413">
        <w:tab/>
        <w:t>Class Codes 96408 – 99988</w:t>
      </w:r>
    </w:p>
    <w:p w14:paraId="6876D828" w14:textId="324F6979" w:rsidR="008F4065" w:rsidRPr="0089241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92413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892413" w:rsidRDefault="008F4065" w:rsidP="00286D04">
            <w:pPr>
              <w:pStyle w:val="tablehead"/>
            </w:pPr>
            <w:r w:rsidRPr="00892413">
              <w:br w:type="column"/>
            </w:r>
            <w:r w:rsidRPr="0089241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892413" w:rsidRDefault="008F4065" w:rsidP="00286D04">
            <w:pPr>
              <w:pStyle w:val="tablehead"/>
            </w:pPr>
            <w:r w:rsidRPr="00892413">
              <w:t>Premises/Operations (Subline Code 334) And Products/Completed Operations (Subline Code 336)</w:t>
            </w:r>
            <w:r w:rsidRPr="00892413">
              <w:br/>
              <w:t>Increased Limits Table Assignments By Classification – $100/200 Basic Limit</w:t>
            </w:r>
          </w:p>
        </w:tc>
      </w:tr>
      <w:tr w:rsidR="008F4065" w:rsidRPr="00892413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892413" w:rsidRDefault="008F4065" w:rsidP="00286D0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892413" w:rsidRDefault="008F4065" w:rsidP="00286D04">
            <w:pPr>
              <w:pStyle w:val="tablehead"/>
            </w:pPr>
            <w:r w:rsidRPr="00892413">
              <w:t>Class</w:t>
            </w:r>
            <w:r w:rsidRPr="0089241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892413" w:rsidRDefault="008F4065" w:rsidP="00286D04">
            <w:pPr>
              <w:pStyle w:val="tablehead"/>
            </w:pPr>
            <w:r w:rsidRPr="00892413">
              <w:t>IL</w:t>
            </w:r>
            <w:r w:rsidRPr="00892413">
              <w:br/>
              <w:t>Table</w:t>
            </w:r>
          </w:p>
        </w:tc>
      </w:tr>
      <w:tr w:rsidR="008F4065" w:rsidRPr="00892413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  <w:tr w:rsidR="008F4065" w:rsidRPr="00892413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892413" w:rsidRDefault="008F4065" w:rsidP="00286D0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892413" w:rsidRDefault="008F4065" w:rsidP="00286D04">
            <w:pPr>
              <w:pStyle w:val="tabletext10"/>
              <w:rPr>
                <w:b/>
              </w:rPr>
            </w:pPr>
            <w:r w:rsidRPr="00892413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892413" w:rsidRDefault="008F4065" w:rsidP="00286D04">
            <w:pPr>
              <w:pStyle w:val="tabletext10"/>
              <w:jc w:val="center"/>
            </w:pPr>
            <w:r w:rsidRPr="0089241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892413" w:rsidRDefault="008F4065" w:rsidP="00286D0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892413" w:rsidRDefault="008F4065" w:rsidP="00286D0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892413" w:rsidRDefault="008F4065" w:rsidP="00286D04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 w:rsidRPr="00892413"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286D04" w:rsidRDefault="00286D04">
      <w:r>
        <w:separator/>
      </w:r>
    </w:p>
  </w:endnote>
  <w:endnote w:type="continuationSeparator" w:id="0">
    <w:p w14:paraId="686101DF" w14:textId="77777777" w:rsidR="00286D04" w:rsidRDefault="0028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17"/>
      <w:gridCol w:w="2826"/>
      <w:gridCol w:w="1679"/>
      <w:gridCol w:w="1958"/>
    </w:tblGrid>
    <w:tr w:rsidR="00286D04" w14:paraId="3A4357E4" w14:textId="77777777" w:rsidTr="009554DD">
      <w:tc>
        <w:tcPr>
          <w:tcW w:w="3708" w:type="dxa"/>
        </w:tcPr>
        <w:p w14:paraId="2F5BDBEC" w14:textId="0F71392A" w:rsidR="00286D04" w:rsidRPr="009554DD" w:rsidRDefault="00286D0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286D04" w:rsidRDefault="00286D04">
          <w:pPr>
            <w:pStyle w:val="Footer"/>
          </w:pPr>
        </w:p>
      </w:tc>
      <w:tc>
        <w:tcPr>
          <w:tcW w:w="2880" w:type="dxa"/>
        </w:tcPr>
        <w:p w14:paraId="05F2A5DC" w14:textId="7E73DA7C" w:rsidR="00286D04" w:rsidRPr="00892413" w:rsidRDefault="00892413" w:rsidP="009554DD">
          <w:pPr>
            <w:pStyle w:val="Footer"/>
            <w:jc w:val="center"/>
            <w:rPr>
              <w:noProof/>
              <w:sz w:val="20"/>
            </w:rPr>
          </w:pPr>
          <w:r w:rsidRPr="00892413">
            <w:rPr>
              <w:noProof/>
              <w:sz w:val="20"/>
            </w:rPr>
            <w:t>Pennsylvania</w:t>
          </w:r>
        </w:p>
      </w:tc>
      <w:tc>
        <w:tcPr>
          <w:tcW w:w="1710" w:type="dxa"/>
        </w:tcPr>
        <w:p w14:paraId="48D18B50" w14:textId="0DA28636" w:rsidR="00286D04" w:rsidRPr="009554DD" w:rsidRDefault="00286D0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286D04" w:rsidRPr="009554DD" w:rsidRDefault="00286D0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286D04" w:rsidRDefault="00286D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286D04" w:rsidRDefault="00286D04">
      <w:r>
        <w:separator/>
      </w:r>
    </w:p>
  </w:footnote>
  <w:footnote w:type="continuationSeparator" w:id="0">
    <w:p w14:paraId="061742F4" w14:textId="77777777" w:rsidR="00286D04" w:rsidRDefault="00286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85656"/>
    <w:rsid w:val="001E79F8"/>
    <w:rsid w:val="00231B34"/>
    <w:rsid w:val="00274D2B"/>
    <w:rsid w:val="00286D04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62A4B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92413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LI-GL-2020-159 - 004 -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2020-09-11T04:00:00+00:00</Date_x0020_Modified>
    <CircularDate xmlns="a86cc342-0045-41e2-80e9-abdb777d2eca">2020-09-22T04:00:00+00:00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+1.9% from the increased limit factors currently in effect.</KeyMessage>
    <CircularNumber xmlns="a86cc342-0045-41e2-80e9-abdb777d2eca">LI-GL-2020-159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30666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PENNSYLVANIA GENERAL LIABILITY INCREASED LIMIT FACTORS REVISION FILED</CircularTitle>
    <Jurs xmlns="a86cc342-0045-41e2-80e9-abdb777d2eca">
      <Value>40</Value>
    </Jurs>
  </documentManagement>
</p:properties>
</file>

<file path=customXml/itemProps1.xml><?xml version="1.0" encoding="utf-8"?>
<ds:datastoreItem xmlns:ds="http://schemas.openxmlformats.org/officeDocument/2006/customXml" ds:itemID="{D7ED9528-0EFE-43DF-8087-208F061ABD80}"/>
</file>

<file path=customXml/itemProps2.xml><?xml version="1.0" encoding="utf-8"?>
<ds:datastoreItem xmlns:ds="http://schemas.openxmlformats.org/officeDocument/2006/customXml" ds:itemID="{EA4A2E7A-8BAB-43F9-A39F-004FCBB89FFF}"/>
</file>

<file path=customXml/itemProps3.xml><?xml version="1.0" encoding="utf-8"?>
<ds:datastoreItem xmlns:ds="http://schemas.openxmlformats.org/officeDocument/2006/customXml" ds:itemID="{513C332C-17E1-475D-8961-F80563C67B27}"/>
</file>

<file path=customXml/itemProps4.xml><?xml version="1.0" encoding="utf-8"?>
<ds:datastoreItem xmlns:ds="http://schemas.openxmlformats.org/officeDocument/2006/customXml" ds:itemID="{1728F817-42E5-4806-98D5-B0A278AACE7C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4711</Words>
  <Characters>19601</Characters>
  <Application>Microsoft Office Word</Application>
  <DocSecurity>0</DocSecurity>
  <Lines>9800</Lines>
  <Paragraphs>4051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2020-09-11T13:40:00Z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