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7F70E0D1" w:rsidR="00A105C5" w:rsidRDefault="008370FE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NORTH DAKOTA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F768D6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3A3653A5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4A54BF0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79A811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3FB2EF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4E9CCEA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70B10C7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5337769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11CC439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644A94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7760CD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7325AC6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2B88DF1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1C32FA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18F4C2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6AD279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36D6B1C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42400F6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3CE263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4E0A7E9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1.10</w:t>
              </w:r>
            </w:ins>
            <w:del w:id="1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278243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4EEDEEF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4B634DD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0F19A57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55C117E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54063A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243B67B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1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7DE369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3BAE765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7F1B21D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2EFDDE4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2FB99F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7D2C535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0DEF1B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7F46E4E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01CE5A9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39B6A75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5C448C3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4BFFCF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4CC374E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3AF45F7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2D1D3CC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28FC491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05B5302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6918EF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01B6DE0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01682C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75A44B9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146E53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7B292C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718BDF8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59C2A46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3FA16BC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5985665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06E9B6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</w:tr>
      <w:tr w:rsidR="00F768D6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0BE214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679857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6DB9CC5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180B5FC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6AFEDDB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6F68FDA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63C5578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</w:tr>
      <w:tr w:rsidR="00F768D6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2916E0C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5A56C39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14F57F0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78D2D45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5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6CBC398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2049D4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4F6897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6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</w:tr>
      <w:tr w:rsidR="00F768D6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478002B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4D9967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40458EB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5A61BF0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0C1A379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6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279AA02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</w:tr>
      <w:tr w:rsidR="00F768D6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4160F9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1114E0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68EC03F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2D3C984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464CA49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7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43666B5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7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</w:tr>
      <w:tr w:rsidR="001E79F8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F768D6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00E25393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3876AC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53087BB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7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3BC392C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58E270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01F820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270ABB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6C3D5BE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05ACCFC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B64213" w14:textId="08FBCD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51AAA5B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584834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7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007D395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7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971F8B9" w14:textId="3F0FB7D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1AA3F57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664502" w14:textId="590C0B6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1F0DAA1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5833816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8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286B56F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83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111EF59" w14:textId="3E1DF1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6A43A4A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2957C68" w14:textId="1DBAB3E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4010622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5FCD64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8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7E0CD44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8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6F1BE0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8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890E226" w14:textId="1E955DB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4F9230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A56DDF" w14:textId="633A29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49F72C6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9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1895FB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93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4AA501B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9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49C6CA8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9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3253893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9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1E1A75E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0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494E47C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365EA9B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AEE7CDA" w14:textId="5B25A0D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3281538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03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759067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0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5A9A6F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0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60A1C71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0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12CDA7E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1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438E372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13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2BE34CD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1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vAlign w:val="bottom"/>
          </w:tcPr>
          <w:p w14:paraId="64AFFB6E" w14:textId="4D97833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68A2507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F5944EC" w14:textId="4891902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35F59D6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3298B79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1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2A63579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1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2452450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2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5F0027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23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6EC7F29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2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55AA7E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2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vAlign w:val="bottom"/>
          </w:tcPr>
          <w:p w14:paraId="629B8411" w14:textId="21586BA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2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F768D6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2AA5414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DFFB3FA" w14:textId="1354D4D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20C623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2DEEBCE" w14:textId="0FF3068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3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</w:tr>
      <w:tr w:rsidR="009448A7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70B50AE2" w14:textId="4103C838" w:rsidR="00EB6FBB" w:rsidRDefault="008370FE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NORTH DAKOTA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F768D6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1E0BFDEA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4D18BD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61CB0D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45C1DA3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38DC2B1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716D1DE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022091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366EC4D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528337B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4936E38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1AC7E50C" w14:textId="59C37B6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01AAC106" w14:textId="3B61CB3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0EBBB77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0EFE3C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7985463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4A5A675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31BE3B6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vAlign w:val="bottom"/>
          </w:tcPr>
          <w:p w14:paraId="294DF99D" w14:textId="69F89A6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2F6DCA30" w14:textId="01485B0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6FBCCB8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13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2F52C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093BA41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08E2DA6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5012C94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4FD8ED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14:paraId="0109DF99" w14:textId="50282F5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72D3948B" w14:textId="30ACD55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11321B8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3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68E5C3F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37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7BC0176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01E0C2F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134EEB9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26A322C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7180BE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63A55E34" w14:textId="730F62B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7E8090A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39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7A32513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1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441F73D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4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55B0CE9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5B7A82A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7AF2E6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05F3981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304AA24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14:paraId="6937961E" w14:textId="3A40669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1C408C5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4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32B7F6B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47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3D97DCA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49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5380AB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6D1E66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0A4C2E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424197B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53AD99A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590605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51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190FC0E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5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72C58B8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5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0FFFA4E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57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F768D6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6965640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2793044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71BC1F2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5AD83B1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59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53BAAB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61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535C8D6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3B3A8CA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F768D6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5903687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4E17F28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72CA921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1EE13C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67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65FB15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69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374AA5B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71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235A605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7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F768D6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60534A6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07C023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765B42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70A9E8B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7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0590A2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7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4BBA5A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79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F768D6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260AF30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7130D5C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0D1A9EA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31E4362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81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51BC5CD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8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7674359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8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9448A7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Default="009448A7" w:rsidP="00274D2B">
            <w:pPr>
              <w:pStyle w:val="tabletext11"/>
              <w:jc w:val="center"/>
            </w:pPr>
          </w:p>
        </w:tc>
      </w:tr>
      <w:tr w:rsidR="009448A7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F768D6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514616BB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0AC5D84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77DDAFA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8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630693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0E5762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497690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64867E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16A9C7F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08E2F38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B6C22F2" w14:textId="0A6837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05A461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098ADEA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8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543550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9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EED1C67" w14:textId="5B241A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0E2DCFA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816D6D7" w14:textId="13281D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0E831B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7E2C7E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9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213C61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95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5CBD985" w14:textId="04FAE9F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56BA00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03B19E" w14:textId="28EDEA7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38AC782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3AFB3A3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9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34B0DB6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9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6169A86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0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3FF9E73" w14:textId="4A48B33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4B8B3D6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EC1978E" w14:textId="62112D7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1F31CEB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10B8960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5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41E362F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0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11E9013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0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5073DC6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1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60967BB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1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4809DCD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37BE5C5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2ED6144" w14:textId="3D69D6D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5BFE713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15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13DE8B2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1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2D7ED6F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1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535B02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2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27D582E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2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6FCE4D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25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020C5CD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2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vAlign w:val="bottom"/>
          </w:tcPr>
          <w:p w14:paraId="6E06C9AC" w14:textId="2063821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1CE99F5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2006A6" w14:textId="2482AEF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4991D0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5F3787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2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000341B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3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6B4ADE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3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05522E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35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20D570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3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7D150A0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3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vAlign w:val="bottom"/>
          </w:tcPr>
          <w:p w14:paraId="6DD96B1F" w14:textId="21165A0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4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F768D6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79EE06D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6A89876" w14:textId="447EB77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3B88D0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2F71D8" w14:textId="226C306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4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9448A7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1ED2D8C3" w14:textId="7B94D8D7" w:rsidR="00EB6FBB" w:rsidRDefault="008370FE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NORTH DAKOTA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F768D6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52632128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5448193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24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4C51D8A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7AF158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17EBA44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460916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65AFF70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2AA47D9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5189347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3FFBEF4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2AA360AE" w14:textId="164435F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24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0B5F9" w14:textId="3F1802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17AF650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0371FC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3EC340D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172255A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745FD5DA" w14:textId="1B3C049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1B9C05BB" w14:textId="6889CFE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108F3A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4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026866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639B51A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46E0E5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589803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09FAAF9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617231B4" w14:textId="712EC3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74E9BC06" w14:textId="2A20B69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4542DE5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5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F9F5FB6" w14:textId="4B142D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53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5ABBE65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3CC1319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757FA48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5A985B5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4409B35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0D1F321B" w14:textId="4333084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5042EC7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5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DB9F1F" w14:textId="69B5D19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5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4F04E8E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5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3CD735C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21F467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27377E7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3831A0F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17D21BB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0B278045" w14:textId="727DCF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0B71AB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6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CE1013E" w14:textId="0E43523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63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2A37495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6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16FC882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62F9C73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70FF4A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235BDFB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5F85156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1726311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E865D30" w14:textId="40A0EA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6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051EDA6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60998A" w14:textId="1D5DB69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73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F768D6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16A186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0CD836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4DA951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0E0EE8A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C42D6C" w14:textId="5F4688F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7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336524F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7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F5E3C2F" w14:textId="43B80EF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8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</w:tr>
      <w:tr w:rsidR="00F768D6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7398F6D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5DB4AD4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4E433A6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7E6C8D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83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01D1C73" w14:textId="4B59456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10249BC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8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8E2FEA" w14:textId="3C7185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8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</w:tr>
      <w:tr w:rsidR="00F768D6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04244B3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77697BF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7F66A05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6B2411B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9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65E5358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93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AFF33AB" w14:textId="27C8FCA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9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</w:tr>
      <w:tr w:rsidR="00F768D6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1F2169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24C5FC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5FC9889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7D4289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9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2FF0A1F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9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586FDF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30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</w:tr>
      <w:tr w:rsidR="009448A7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F768D6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5A698E17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705C2B3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00522E6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0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1AF2AD7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6AF518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57B12D2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431E884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055F452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1E7CE67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32ED44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38A242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147CAE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0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76133D0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0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A3950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536ED5A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43DCA3E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5E07BA4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0288922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247220E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09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57055E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11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55EA0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6982996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4C5B0B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5244BDB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5BD6FA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1ABCC8D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31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24DC6E4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31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AB4058" w14:textId="3FFCC1C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31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322E1A0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61669EE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2DA83EA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204C15A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19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6A66748" w14:textId="4C6E06B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321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8D4EFE6" w14:textId="341B8A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32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38CD68E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32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4AED77" w14:textId="668CA62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32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6EAD027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29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2.39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2A785F8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38EC226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66F606E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302A83E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31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4367C8F" w14:textId="705674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33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55458D" w14:textId="1333B81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33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3B46EC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33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22E141" w14:textId="046071E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39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0E9602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341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450BAC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2.55</w:t>
              </w:r>
            </w:ins>
            <w:del w:id="34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07748B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55F15CC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1D09A9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27812C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521C2D6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34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C0E997" w14:textId="193C67C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34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6984C6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349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BED200" w14:textId="257A9E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51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6BA75A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35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2.41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207C3E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35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72C43C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2.93</w:t>
              </w:r>
            </w:ins>
            <w:del w:id="35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2.90</w:delText>
              </w:r>
            </w:del>
          </w:p>
        </w:tc>
      </w:tr>
      <w:tr w:rsidR="00F768D6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21929E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16B00F8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10E9B1F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61DF664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359" w:author="Author" w:date="2020-06-19T10:08:00Z">
              <w:r w:rsidDel="002D2430">
                <w:rPr>
                  <w:rFonts w:ascii="Arial" w:hAnsi="Arial" w:cs="Arial"/>
                  <w:sz w:val="18"/>
                  <w:szCs w:val="18"/>
                </w:rPr>
                <w:delText>2.91</w:delText>
              </w:r>
            </w:del>
          </w:p>
        </w:tc>
      </w:tr>
      <w:tr w:rsidR="001E79F8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>
        <w:rPr>
          <w:b/>
          <w:bCs/>
        </w:rPr>
        <w:br w:type="page"/>
      </w:r>
    </w:p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4D6D4265" w14:textId="3ECA4188" w:rsidR="007D4ADE" w:rsidRDefault="008370FE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NORTH DAKOTA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768D6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0314B266" w:rsidR="00F768D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4C0CAEE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B50050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47DEDC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4BC0E23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41B370F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1C0249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1A38182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1EDB669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0E5138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2A190D7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6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5CFA39B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61FB5FA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50258D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0390AD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D2260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6EF6021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6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3AEDCAE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C9D846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6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60519E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761637E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363C47F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19BDE4B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472FB74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6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24FC27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02E660A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6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25BE53C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7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41A17FC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4D6C251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6BB1011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48D79A6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262C75D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7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06CBE8B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342A1EC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7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379261C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7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36CF5C6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7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0082ACF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124C34D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033283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109415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496C59E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8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3545667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266CA6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8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64B8B00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8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25C3D93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8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359AE30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1C179F7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204847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514E874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679086C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529E6DA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8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4ED44B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9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13F9E90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9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18ED6C7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9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F768D6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4CA98FB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525A56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1FFADA7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5871E65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9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570F35F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9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7E73CE8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0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40574FE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0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F768D6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759BB42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6EC35E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715C6EA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68151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0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637F708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0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480643D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0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7433301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1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F768D6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20EC9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5816353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0C57E77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32B27D6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1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0AF491A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1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9AF458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1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F768D6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2356A82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6703DC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4E7CCEC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3785A34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1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25E244C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2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14D076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2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7D4ADE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768D6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5164A61" w:rsidR="00F768D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59E3B2C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60EA9A6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2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0F4DA48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30AE9A8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356AF6B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6386F9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4C2675E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63303A5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7A87423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4C3BD46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210DAE6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2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783E1BB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2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3204238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2E51673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63D2D88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03F1680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7C09776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3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3E79F92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3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2AC912D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5F2F724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7EE3FE7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3A3F38E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51C06E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3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163A6BB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3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916195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3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BA5346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2676B11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BD931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5E2AF49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4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69B855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4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6FD5541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4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0655255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4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25AE051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4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0C8259E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5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3654CD1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32756C0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6E4D9BA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61D0C85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5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7AC575C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5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425F92E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5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1557E63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5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295F3B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6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05069EE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6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1B129E7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6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3258AE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5DBEB8E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F331E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8C8B77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5C276DA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6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543EEFC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6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2F805C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7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5929863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7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751855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7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78D350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7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0C300A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7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F768D6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4732E42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371AC9E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0667DF0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0F77D43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8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7D4ADE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7398EBAA" w14:textId="3BC4E890" w:rsidR="007D4ADE" w:rsidRDefault="008370FE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NORTH DAKOTA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22B58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4CAA3C98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8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66EC92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8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19C02C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7C7B3A8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1E8124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5B56028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0DAAEA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4B9F67D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0E4B0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74160E0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8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00F04B5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167313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8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105802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3D5EC5D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1B565A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6D1EAB0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9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7B42CE8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4CFB2A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423BE5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9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AECB1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77D7DDA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45688A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6461BC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9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6A1905A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5CFA352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433692B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9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7FAD5F9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9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56A444C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2F5F641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76EEA5B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9900C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3D0FE9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83FD8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B462A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50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454908B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0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5314EB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0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3C580BC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649745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18C901C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6B0003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6B74B67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7789296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2F12FCE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0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2608FE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0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32DCF28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1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7254F38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7A96B2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400F2E2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024E12B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67E62A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7CE657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1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100CA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1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1B9C08F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1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81706D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1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F22B58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0830B17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216B4D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4F1460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604DD1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2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3619D3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2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75B7BF8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2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71065DC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2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F22B58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5BD0534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2C9219E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621865F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75A0408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2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34D07F0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3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16BF932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3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5BF71B6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3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F22B58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5D0BDED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7BF7E53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2B7197F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6B8E63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3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271794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3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6C47FC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4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F22B58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E04DE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702161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1B1968F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2CC367B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4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24DFFD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4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266A768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4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7D4ADE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22B58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38DCA199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03304A9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76BFB10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4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6EA96A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745FEC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1F08B95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2CBB138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1FE7E7A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0F9012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1EAD9B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2529ED5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5FDD70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5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0F2FF9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5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053718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5483D3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2DB19B6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6049C07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77ABEEF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55" w:author="Author" w:date="2020-06-19T10:16:00Z">
              <w:r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3A76A22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5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11A40E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0868670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5DD5812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28451EF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17D97F6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5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719C5C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6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3A80E58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6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62C9C7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7EC1654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7204157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3701E9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6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3EB816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6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605F77C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6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2316A9F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7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C2BDAD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7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261687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7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21B83CF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5C586C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40795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FA983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7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350E99E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7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1B133BF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8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4BF2AFC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8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45F70B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8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03E5DCD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8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24DC05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8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21F33AE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7438A0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0B26F8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0513FE6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0B0D93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9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BC744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9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120891C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9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088E360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9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4E78E22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9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2E6C58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0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3EB8189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0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F22B58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B1260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710E644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3B1472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303CA40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0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7D4ADE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4C95C3D4" w14:textId="4C1ABD86" w:rsidR="007D4ADE" w:rsidRDefault="008370FE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NORTH DAKOTA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Default="007D4ADE" w:rsidP="007D4ADE">
      <w:pPr>
        <w:spacing w:after="100"/>
        <w:jc w:val="center"/>
      </w:pPr>
      <w:r>
        <w:t>REVISED INCREASED LIMIT FACTORS</w:t>
      </w:r>
    </w:p>
    <w:p w14:paraId="2944B78A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22B58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34304574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1EE1C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60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305B9A1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4533144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539EFE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1588134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057613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04BDC37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5339EC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53D6EAF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6AF6657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60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246B5B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1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702928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7F0168E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760724C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4D1A8A7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31A555F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1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0E3E505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251D84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1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0B1B1DA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74214A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2A4D08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6795E87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460D460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1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7D03B96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110D179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1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4CFC02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2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685398F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3C3D2E1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6A20F33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121F1FA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6B9C1E5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2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464020D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444C950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2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6FBFB19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2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3EF42D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2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0D1F152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F0EDD1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7C7BCF1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0845239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0878FC2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3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0477FA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7222902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3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4635D53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3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7EEFF86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3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4C46F3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5F71FB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6EEC2E8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32BB836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535A54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3CFB98A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3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1C6CCCD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4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20E8777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4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F4B5B4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4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F22B58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EAC76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75C1FA2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1957AB9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3BC144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4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44C24CA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4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0F18B3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5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1DD111E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5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F22B58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535F5E8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2DA6E0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CBA5F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07E3CF8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5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2B5565E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5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017C2D3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5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7247A0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6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F22B58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64F242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75F8732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3CEA50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7461301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6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69D1A3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6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147B60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6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F22B58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0428756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5766259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F2B8A0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0DCC5A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6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7C55F4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7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4DB4044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7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7D4ADE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22B58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45A8063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6DAAF7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95F13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7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52E9D40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6F778E1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589222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794654A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1A2B25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EFC33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0448740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2C63BC4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24F6AA2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7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4C1E8C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7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6A984D2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093A55A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6FD4500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DF465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628EC14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8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3A06AE6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8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3F0F9A6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43EF28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54A3242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48EAC1E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3029C1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8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355137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8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697B8CE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8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11AFCC7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711CCA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2044675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5D47EF2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9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66C32F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9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2A33FA5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9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662DF20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9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56B556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69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4A2531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70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7B3E756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89B04C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262C1F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1970807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70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1BF5341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70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738FF8E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70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3856227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70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55A4C4B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71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13DF9A1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71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4793AD9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1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05D1CA0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6E146A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5C3F21F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2037D0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644EA14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1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3F1C20D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1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6936680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2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729A27A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2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5CD8BB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2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02957B2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2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57DC1E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2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F22B58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84867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7D07C5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2CCA730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0579FEC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3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7D4ADE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3177B458" w14:textId="3A35E344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60E8E1E3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12EA75E" w14:textId="77777777" w:rsidR="008F4065" w:rsidRDefault="008F4065" w:rsidP="008F4065">
      <w:pPr>
        <w:pStyle w:val="Header"/>
        <w:tabs>
          <w:tab w:val="left" w:pos="720"/>
        </w:tabs>
      </w:pPr>
    </w:p>
    <w:p w14:paraId="55D79C2F" w14:textId="259F84D8" w:rsidR="008F4065" w:rsidRDefault="008370FE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NORTH DAKOTA</w:t>
      </w:r>
    </w:p>
    <w:p w14:paraId="4B8FAB8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61B3A4C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3C4EDC9" w14:textId="65D71A0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80DDC01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1F485AC" w14:textId="45319643" w:rsidR="008F4065" w:rsidRDefault="008F4065" w:rsidP="008F4065">
      <w:pPr>
        <w:spacing w:after="100"/>
        <w:jc w:val="center"/>
      </w:pPr>
      <w:r>
        <w:t>REVISED I</w:t>
      </w:r>
      <w:r w:rsidR="00090933">
        <w:t>NCREASED LIMITS TABLE</w:t>
      </w:r>
      <w:r>
        <w:t xml:space="preserve"> ASSIGNMENTS</w:t>
      </w:r>
    </w:p>
    <w:p w14:paraId="23B86301" w14:textId="4BE2EB85" w:rsidR="008F4065" w:rsidRDefault="008F4065" w:rsidP="008F4065">
      <w:pPr>
        <w:spacing w:after="100"/>
        <w:jc w:val="center"/>
      </w:pPr>
    </w:p>
    <w:p w14:paraId="47E45DB7" w14:textId="173F7CDD" w:rsidR="008F4065" w:rsidRDefault="008F4065" w:rsidP="008F4065">
      <w:pPr>
        <w:pStyle w:val="outlinehd2"/>
        <w:numPr>
          <w:ilvl w:val="0"/>
          <w:numId w:val="6"/>
        </w:numPr>
      </w:pPr>
      <w:r>
        <w:t>Class Codes 10010 – 15699</w:t>
      </w:r>
    </w:p>
    <w:p w14:paraId="5D518295" w14:textId="1B0B80D9" w:rsidR="008F4065" w:rsidRDefault="008F4065" w:rsidP="008F4065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F1046A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AE49A4A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06C3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151718E5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741A89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AE2B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497F39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26C45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0869B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8C599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13788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C11A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F1FA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ECCB3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F9FE1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5650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72E710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B903206" w14:textId="77777777" w:rsidTr="008F4065">
        <w:trPr>
          <w:cantSplit/>
          <w:trHeight w:val="190"/>
        </w:trPr>
        <w:tc>
          <w:tcPr>
            <w:tcW w:w="200" w:type="dxa"/>
          </w:tcPr>
          <w:p w14:paraId="3222D8F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B4C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248C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FEFA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A04A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167D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96F8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898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18467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3A8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21738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190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C803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67E66EC" w14:textId="77777777" w:rsidTr="008F4065">
        <w:trPr>
          <w:cantSplit/>
          <w:trHeight w:val="190"/>
        </w:trPr>
        <w:tc>
          <w:tcPr>
            <w:tcW w:w="200" w:type="dxa"/>
          </w:tcPr>
          <w:p w14:paraId="05DBDA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60D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A040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81C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B97D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E39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5936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3CB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FF0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E6C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971A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979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D6DE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A97AE88" w14:textId="77777777" w:rsidTr="008F4065">
        <w:trPr>
          <w:cantSplit/>
          <w:trHeight w:val="190"/>
        </w:trPr>
        <w:tc>
          <w:tcPr>
            <w:tcW w:w="200" w:type="dxa"/>
          </w:tcPr>
          <w:p w14:paraId="6A3F5F6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C9D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1689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585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C7F04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17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E38E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949F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63E1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A25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C505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250E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7669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56D476F" w14:textId="77777777" w:rsidTr="008F4065">
        <w:trPr>
          <w:cantSplit/>
          <w:trHeight w:val="190"/>
        </w:trPr>
        <w:tc>
          <w:tcPr>
            <w:tcW w:w="200" w:type="dxa"/>
          </w:tcPr>
          <w:p w14:paraId="280F850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F2D7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10D5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9C9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0457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6BA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8537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7AB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E526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C4C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E7A9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2EE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0A59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F028DFB" w14:textId="77777777" w:rsidTr="008F4065">
        <w:trPr>
          <w:cantSplit/>
          <w:trHeight w:val="190"/>
        </w:trPr>
        <w:tc>
          <w:tcPr>
            <w:tcW w:w="200" w:type="dxa"/>
          </w:tcPr>
          <w:p w14:paraId="4C5A1BE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E52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1C3F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6AA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4E214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1E1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3023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39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5047F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A31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4F8AB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490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B2E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A0623E1" w14:textId="77777777" w:rsidTr="008F4065">
        <w:trPr>
          <w:cantSplit/>
          <w:trHeight w:val="190"/>
        </w:trPr>
        <w:tc>
          <w:tcPr>
            <w:tcW w:w="200" w:type="dxa"/>
          </w:tcPr>
          <w:p w14:paraId="100DAE9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00A4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853A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E68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9315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62F4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0360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6250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7601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D8D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17E2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0D8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CAA8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2FA2A39" w14:textId="77777777" w:rsidTr="008F4065">
        <w:trPr>
          <w:cantSplit/>
          <w:trHeight w:val="190"/>
        </w:trPr>
        <w:tc>
          <w:tcPr>
            <w:tcW w:w="200" w:type="dxa"/>
          </w:tcPr>
          <w:p w14:paraId="689B42B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BF18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899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4D6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C7CB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A736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9B286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2876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295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D2F3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9B00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366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DA75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612CD686" w14:textId="77777777" w:rsidTr="008F4065">
        <w:trPr>
          <w:cantSplit/>
          <w:trHeight w:val="190"/>
        </w:trPr>
        <w:tc>
          <w:tcPr>
            <w:tcW w:w="200" w:type="dxa"/>
          </w:tcPr>
          <w:p w14:paraId="5232903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381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B8061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8F8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CA335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E148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6449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1AA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317F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AA13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78FF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A365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48CD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E5A8992" w14:textId="77777777" w:rsidTr="008F4065">
        <w:trPr>
          <w:cantSplit/>
          <w:trHeight w:val="190"/>
        </w:trPr>
        <w:tc>
          <w:tcPr>
            <w:tcW w:w="200" w:type="dxa"/>
          </w:tcPr>
          <w:p w14:paraId="102EB42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26E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1632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76E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E79E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800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B80F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045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8EB51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86B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4133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20F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1F39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927DECD" w14:textId="77777777" w:rsidTr="008F4065">
        <w:trPr>
          <w:cantSplit/>
          <w:trHeight w:val="190"/>
        </w:trPr>
        <w:tc>
          <w:tcPr>
            <w:tcW w:w="200" w:type="dxa"/>
          </w:tcPr>
          <w:p w14:paraId="525C9C5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6FB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23FF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D90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EC9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0E4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4901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788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7F7E3" w14:textId="77777777" w:rsidR="008F4065" w:rsidRDefault="008F4065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D82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81E3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B37B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678D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58AF441" w14:textId="77777777" w:rsidTr="008F4065">
        <w:trPr>
          <w:cantSplit/>
          <w:trHeight w:val="190"/>
        </w:trPr>
        <w:tc>
          <w:tcPr>
            <w:tcW w:w="200" w:type="dxa"/>
          </w:tcPr>
          <w:p w14:paraId="799B259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D87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36B0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D82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325C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C80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BC15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407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0958E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65C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914E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40D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254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7F3C74E" w14:textId="77777777" w:rsidTr="008F4065">
        <w:trPr>
          <w:cantSplit/>
          <w:trHeight w:val="190"/>
        </w:trPr>
        <w:tc>
          <w:tcPr>
            <w:tcW w:w="200" w:type="dxa"/>
          </w:tcPr>
          <w:p w14:paraId="5EC924F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C499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0C7C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C080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D21B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2C78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DC81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29EE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60D3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6750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5BE7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9532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8745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F4ADB09" w14:textId="77777777" w:rsidTr="008F4065">
        <w:trPr>
          <w:cantSplit/>
          <w:trHeight w:val="190"/>
        </w:trPr>
        <w:tc>
          <w:tcPr>
            <w:tcW w:w="200" w:type="dxa"/>
          </w:tcPr>
          <w:p w14:paraId="3E31E0C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7C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C434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D1C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AD9A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BDE2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6C1A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020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A5A4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641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D2C9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569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A7A1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C1DDF8E" w14:textId="77777777" w:rsidTr="008F4065">
        <w:trPr>
          <w:cantSplit/>
          <w:trHeight w:val="190"/>
        </w:trPr>
        <w:tc>
          <w:tcPr>
            <w:tcW w:w="200" w:type="dxa"/>
          </w:tcPr>
          <w:p w14:paraId="55C1CCD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B8B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DC739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0B32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55953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098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9131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D55B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DD51F" w14:textId="77777777" w:rsidR="008F4065" w:rsidRDefault="008F4065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F4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B343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E61C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82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65EB1EA" w14:textId="77777777" w:rsidTr="008F4065">
        <w:trPr>
          <w:cantSplit/>
          <w:trHeight w:val="190"/>
        </w:trPr>
        <w:tc>
          <w:tcPr>
            <w:tcW w:w="200" w:type="dxa"/>
          </w:tcPr>
          <w:p w14:paraId="411615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FB4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BF6C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702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BD9B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CC3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7C8C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E1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59A6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115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6E659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FAD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B8C9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5705682" w14:textId="77777777" w:rsidTr="008F4065">
        <w:trPr>
          <w:cantSplit/>
          <w:trHeight w:val="190"/>
        </w:trPr>
        <w:tc>
          <w:tcPr>
            <w:tcW w:w="200" w:type="dxa"/>
          </w:tcPr>
          <w:p w14:paraId="79DC251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8B1D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B329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088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3E39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FAE4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E25D3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DDA6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1927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BC2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C424E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887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F1E7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4C0964FB" w14:textId="77777777" w:rsidTr="008F4065">
        <w:trPr>
          <w:cantSplit/>
          <w:trHeight w:val="190"/>
        </w:trPr>
        <w:tc>
          <w:tcPr>
            <w:tcW w:w="200" w:type="dxa"/>
          </w:tcPr>
          <w:p w14:paraId="11B3713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A7F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29BA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9C7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EF3C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B760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EF1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02B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3DD7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535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578E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C1E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2FE0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63743EA" w14:textId="77777777" w:rsidTr="008F4065">
        <w:trPr>
          <w:cantSplit/>
          <w:trHeight w:val="190"/>
        </w:trPr>
        <w:tc>
          <w:tcPr>
            <w:tcW w:w="200" w:type="dxa"/>
          </w:tcPr>
          <w:p w14:paraId="1F73E1C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A4F8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A215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E205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C38C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AC53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BCAA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A716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DCCF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C26C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9338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9BC1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E11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FE7069F" w14:textId="77777777" w:rsidTr="008F4065">
        <w:trPr>
          <w:cantSplit/>
          <w:trHeight w:val="190"/>
        </w:trPr>
        <w:tc>
          <w:tcPr>
            <w:tcW w:w="200" w:type="dxa"/>
          </w:tcPr>
          <w:p w14:paraId="1135098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A54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2677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874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4BA6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EBD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F524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495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63DE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2AE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ED33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A04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D385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7C75FEA5" w14:textId="77777777" w:rsidTr="008F4065">
        <w:trPr>
          <w:cantSplit/>
          <w:trHeight w:val="190"/>
        </w:trPr>
        <w:tc>
          <w:tcPr>
            <w:tcW w:w="200" w:type="dxa"/>
          </w:tcPr>
          <w:p w14:paraId="4CF5D14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9C6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F95E1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599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37480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9497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504F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C7F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CD00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62F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BE05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AE0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7AF8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6E62C359" w14:textId="77777777" w:rsidTr="008F4065">
        <w:trPr>
          <w:cantSplit/>
          <w:trHeight w:val="190"/>
        </w:trPr>
        <w:tc>
          <w:tcPr>
            <w:tcW w:w="200" w:type="dxa"/>
          </w:tcPr>
          <w:p w14:paraId="55B7050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834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DDD2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C81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0FEE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F402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DE5F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C63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DB65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803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439F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147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4844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1CAA59DC" w14:textId="77777777" w:rsidTr="008F4065">
        <w:trPr>
          <w:cantSplit/>
          <w:trHeight w:val="190"/>
        </w:trPr>
        <w:tc>
          <w:tcPr>
            <w:tcW w:w="200" w:type="dxa"/>
          </w:tcPr>
          <w:p w14:paraId="5DED125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541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A4C2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76D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CF76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C8D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B5CD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5FC9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7640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525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800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A44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0F6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5F9D38C" w14:textId="77777777" w:rsidTr="008F4065">
        <w:trPr>
          <w:cantSplit/>
          <w:trHeight w:val="190"/>
        </w:trPr>
        <w:tc>
          <w:tcPr>
            <w:tcW w:w="200" w:type="dxa"/>
          </w:tcPr>
          <w:p w14:paraId="4E460A1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CEA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B86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157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5F250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DC6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7668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819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9664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6A0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97A4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619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191F8" w14:textId="77777777" w:rsidR="008F4065" w:rsidRDefault="008F4065" w:rsidP="00B831D9">
            <w:pPr>
              <w:pStyle w:val="tabletext10"/>
              <w:jc w:val="center"/>
            </w:pPr>
            <w:r>
              <w:t>1C</w:t>
            </w:r>
          </w:p>
        </w:tc>
      </w:tr>
      <w:tr w:rsidR="008F4065" w14:paraId="0F61ABBF" w14:textId="77777777" w:rsidTr="008F4065">
        <w:trPr>
          <w:cantSplit/>
          <w:trHeight w:val="190"/>
        </w:trPr>
        <w:tc>
          <w:tcPr>
            <w:tcW w:w="200" w:type="dxa"/>
          </w:tcPr>
          <w:p w14:paraId="3C3596D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7E4E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48FD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EE7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6BC4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1F3B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94D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AED9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ACDC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5C7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AC3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DEA1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B3BC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69DC1A5" w14:textId="77777777" w:rsidTr="008F4065">
        <w:trPr>
          <w:cantSplit/>
          <w:trHeight w:val="190"/>
        </w:trPr>
        <w:tc>
          <w:tcPr>
            <w:tcW w:w="200" w:type="dxa"/>
          </w:tcPr>
          <w:p w14:paraId="31067F6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345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FA9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D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F74E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4F8A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492C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FFA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E51E5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897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91D7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CED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0425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E19F3D3" w14:textId="77777777" w:rsidTr="008F4065">
        <w:trPr>
          <w:cantSplit/>
          <w:trHeight w:val="190"/>
        </w:trPr>
        <w:tc>
          <w:tcPr>
            <w:tcW w:w="200" w:type="dxa"/>
          </w:tcPr>
          <w:p w14:paraId="7D1AC01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71F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63B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C98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78D2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02F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06DC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158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9DFE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EA0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E2E3A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04F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EE37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612EF62" w14:textId="77777777" w:rsidTr="008F4065">
        <w:trPr>
          <w:cantSplit/>
          <w:trHeight w:val="190"/>
        </w:trPr>
        <w:tc>
          <w:tcPr>
            <w:tcW w:w="200" w:type="dxa"/>
          </w:tcPr>
          <w:p w14:paraId="64ABAF1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892C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356C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3CC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F18C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588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B9B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5D6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5ECF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FB9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C4B2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CAA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5ABF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6A8F3D" w14:textId="77777777" w:rsidTr="008F4065">
        <w:trPr>
          <w:cantSplit/>
          <w:trHeight w:val="190"/>
        </w:trPr>
        <w:tc>
          <w:tcPr>
            <w:tcW w:w="200" w:type="dxa"/>
          </w:tcPr>
          <w:p w14:paraId="0F76557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9D8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D16C3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F2E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00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D173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F7AC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720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49BA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8A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3E2C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F65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65F8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8C225F3" w14:textId="77777777" w:rsidTr="008F4065">
        <w:trPr>
          <w:cantSplit/>
          <w:trHeight w:val="190"/>
        </w:trPr>
        <w:tc>
          <w:tcPr>
            <w:tcW w:w="200" w:type="dxa"/>
          </w:tcPr>
          <w:p w14:paraId="4105D38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1B1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336D8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BD0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A6FB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B5B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C948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B7B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28EE1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01AD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2806D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592A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85F0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965931E" w14:textId="77777777" w:rsidTr="008F4065">
        <w:trPr>
          <w:cantSplit/>
          <w:trHeight w:val="190"/>
        </w:trPr>
        <w:tc>
          <w:tcPr>
            <w:tcW w:w="200" w:type="dxa"/>
          </w:tcPr>
          <w:p w14:paraId="0B369AA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5F3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9E40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D9D9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444F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567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1E16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0ACC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1BE1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55DA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5BF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1E50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B50C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F6E6A0A" w14:textId="77777777" w:rsidTr="008F4065">
        <w:trPr>
          <w:cantSplit/>
          <w:trHeight w:val="190"/>
        </w:trPr>
        <w:tc>
          <w:tcPr>
            <w:tcW w:w="200" w:type="dxa"/>
          </w:tcPr>
          <w:p w14:paraId="38C9B6A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1B6F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5947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B9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9176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4832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8E8E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CF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10C1E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AC9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DE4B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07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A4D2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22CCB002" w14:textId="77777777" w:rsidTr="008F4065">
        <w:trPr>
          <w:cantSplit/>
          <w:trHeight w:val="190"/>
        </w:trPr>
        <w:tc>
          <w:tcPr>
            <w:tcW w:w="200" w:type="dxa"/>
          </w:tcPr>
          <w:p w14:paraId="49E70D8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EAC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562B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8BE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9762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76C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9712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67E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1316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0CA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7370D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796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3450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DBE166" w14:textId="77777777" w:rsidTr="008F4065">
        <w:trPr>
          <w:cantSplit/>
          <w:trHeight w:val="190"/>
        </w:trPr>
        <w:tc>
          <w:tcPr>
            <w:tcW w:w="200" w:type="dxa"/>
          </w:tcPr>
          <w:p w14:paraId="2188FDB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935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DFE0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6F1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CC39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90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7D91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183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B48B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243A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9C16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E13B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73868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4F6B601A" w14:textId="77777777" w:rsidTr="008F4065">
        <w:trPr>
          <w:cantSplit/>
          <w:trHeight w:val="190"/>
        </w:trPr>
        <w:tc>
          <w:tcPr>
            <w:tcW w:w="200" w:type="dxa"/>
          </w:tcPr>
          <w:p w14:paraId="4562C3F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3F6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51F7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4A7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86F0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7EB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1FBF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41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4F8DB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BB2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ECF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A23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1AD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9B1A330" w14:textId="77777777" w:rsidTr="008F4065">
        <w:trPr>
          <w:cantSplit/>
          <w:trHeight w:val="190"/>
        </w:trPr>
        <w:tc>
          <w:tcPr>
            <w:tcW w:w="200" w:type="dxa"/>
          </w:tcPr>
          <w:p w14:paraId="6552A5F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559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527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42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983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12A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A1E03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E33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44B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CC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9C7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E6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C34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14:paraId="062C8FA0" w14:textId="77777777" w:rsidR="008F4065" w:rsidRDefault="008F4065" w:rsidP="008F4065">
      <w:pPr>
        <w:pStyle w:val="tablecaption"/>
      </w:pPr>
      <w:r>
        <w:t>Table 56.C.#1(ILTA) Increased Limits Table Assignments – Class Codes 10010 – 15699</w:t>
      </w:r>
    </w:p>
    <w:p w14:paraId="235ABBD5" w14:textId="77777777" w:rsidR="008F4065" w:rsidRDefault="008F4065" w:rsidP="008F4065">
      <w:pPr>
        <w:spacing w:after="100"/>
        <w:jc w:val="center"/>
      </w:pPr>
    </w:p>
    <w:p w14:paraId="0E8BBD9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05C6F2F" w14:textId="7038725E" w:rsidR="009448A7" w:rsidRDefault="009448A7" w:rsidP="007C6636">
      <w:pPr>
        <w:pStyle w:val="isonormal"/>
      </w:pPr>
    </w:p>
    <w:p w14:paraId="408885D2" w14:textId="1CC70E2F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F52D4B2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07B690BA" w14:textId="77777777" w:rsidR="008F4065" w:rsidRDefault="008F4065" w:rsidP="008F4065">
      <w:pPr>
        <w:pStyle w:val="Header"/>
        <w:tabs>
          <w:tab w:val="left" w:pos="720"/>
        </w:tabs>
      </w:pPr>
    </w:p>
    <w:p w14:paraId="01DADDCE" w14:textId="6A7878A6" w:rsidR="008F4065" w:rsidRDefault="008370FE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NORTH DAKOTA</w:t>
      </w:r>
    </w:p>
    <w:p w14:paraId="447BDE16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F03B8F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CDB33A5" w14:textId="6535499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8548317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D35D867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1B77D5D4" w14:textId="03E6C83B" w:rsidR="008F4065" w:rsidRDefault="008F4065" w:rsidP="007C6636">
      <w:pPr>
        <w:pStyle w:val="isonormal"/>
      </w:pPr>
    </w:p>
    <w:p w14:paraId="35739C03" w14:textId="10144B11" w:rsidR="008F4065" w:rsidRDefault="008F4065" w:rsidP="008F4065">
      <w:pPr>
        <w:pStyle w:val="outlinehd2"/>
        <w:numPr>
          <w:ilvl w:val="0"/>
          <w:numId w:val="6"/>
        </w:numPr>
      </w:pPr>
      <w:r>
        <w:t>Class Codes 15733 – 45450</w:t>
      </w:r>
    </w:p>
    <w:p w14:paraId="04C097EF" w14:textId="6B915EEC" w:rsidR="008F4065" w:rsidRDefault="008F4065" w:rsidP="007C6636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05B20AD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3321C177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B944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937E65A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13013E74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5A50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9FDC7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98027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62F3B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EED30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DFC91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DF0E01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93991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25D99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D7BF8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99437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7C185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2CB29BE" w14:textId="77777777" w:rsidTr="00B831D9">
        <w:trPr>
          <w:cantSplit/>
          <w:trHeight w:val="190"/>
        </w:trPr>
        <w:tc>
          <w:tcPr>
            <w:tcW w:w="200" w:type="dxa"/>
          </w:tcPr>
          <w:p w14:paraId="508CFF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49F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8F8A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6F2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8A989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CEB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8208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4DF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70A9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D8A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4A6C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F14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14F4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FA0C796" w14:textId="77777777" w:rsidTr="00B831D9">
        <w:trPr>
          <w:cantSplit/>
          <w:trHeight w:val="190"/>
        </w:trPr>
        <w:tc>
          <w:tcPr>
            <w:tcW w:w="200" w:type="dxa"/>
          </w:tcPr>
          <w:p w14:paraId="170D146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548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CEC1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ACB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AE7AA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639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44D88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F2F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AEF9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720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98AA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86B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94BE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8DE9217" w14:textId="77777777" w:rsidTr="00B831D9">
        <w:trPr>
          <w:cantSplit/>
          <w:trHeight w:val="190"/>
        </w:trPr>
        <w:tc>
          <w:tcPr>
            <w:tcW w:w="200" w:type="dxa"/>
          </w:tcPr>
          <w:p w14:paraId="66159EF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FF2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B562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52F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26140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994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BA68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FED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8D44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549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31C7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83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F09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8C730D2" w14:textId="77777777" w:rsidTr="00B831D9">
        <w:trPr>
          <w:cantSplit/>
          <w:trHeight w:val="190"/>
        </w:trPr>
        <w:tc>
          <w:tcPr>
            <w:tcW w:w="200" w:type="dxa"/>
          </w:tcPr>
          <w:p w14:paraId="4D9744A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EC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B59B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EDAB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AEF52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C11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522A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EA7F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DDBD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864C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238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FD3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1625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0318B70" w14:textId="77777777" w:rsidTr="00B831D9">
        <w:trPr>
          <w:cantSplit/>
          <w:trHeight w:val="190"/>
        </w:trPr>
        <w:tc>
          <w:tcPr>
            <w:tcW w:w="200" w:type="dxa"/>
          </w:tcPr>
          <w:p w14:paraId="6CA8DA7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273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AC45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A80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DE775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52A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6970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D1F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F6BB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508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4045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788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5EC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B88C48" w14:textId="77777777" w:rsidTr="00B831D9">
        <w:trPr>
          <w:cantSplit/>
          <w:trHeight w:val="190"/>
        </w:trPr>
        <w:tc>
          <w:tcPr>
            <w:tcW w:w="200" w:type="dxa"/>
          </w:tcPr>
          <w:p w14:paraId="47BF263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B21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399F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718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0FF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D99A1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48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224A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44F9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E2D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6179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403D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48FAC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FFBE50F" w14:textId="77777777" w:rsidTr="00B831D9">
        <w:trPr>
          <w:cantSplit/>
          <w:trHeight w:val="190"/>
        </w:trPr>
        <w:tc>
          <w:tcPr>
            <w:tcW w:w="200" w:type="dxa"/>
          </w:tcPr>
          <w:p w14:paraId="0DEA74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69E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4812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BE5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07B61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A20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201E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0A1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9471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90C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93D05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6A4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A4D1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1A9BC02" w14:textId="77777777" w:rsidTr="00B831D9">
        <w:trPr>
          <w:cantSplit/>
          <w:trHeight w:val="190"/>
        </w:trPr>
        <w:tc>
          <w:tcPr>
            <w:tcW w:w="200" w:type="dxa"/>
          </w:tcPr>
          <w:p w14:paraId="5D8F66C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619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9B16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88C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36B54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963F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CA42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2CA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8E81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C59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7D99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44A4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80D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D4178A9" w14:textId="77777777" w:rsidTr="00B831D9">
        <w:trPr>
          <w:cantSplit/>
          <w:trHeight w:val="190"/>
        </w:trPr>
        <w:tc>
          <w:tcPr>
            <w:tcW w:w="200" w:type="dxa"/>
          </w:tcPr>
          <w:p w14:paraId="279E803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91E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FD5D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AC5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14B3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12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A846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5AC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BD90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935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F755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5253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283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A4ABC6" w14:textId="77777777" w:rsidTr="00B831D9">
        <w:trPr>
          <w:cantSplit/>
          <w:trHeight w:val="190"/>
        </w:trPr>
        <w:tc>
          <w:tcPr>
            <w:tcW w:w="200" w:type="dxa"/>
          </w:tcPr>
          <w:p w14:paraId="63BED6B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F225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5158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6F5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27DA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B82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3EF1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842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E55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E31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4870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CCE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98A8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247133A" w14:textId="77777777" w:rsidTr="00B831D9">
        <w:trPr>
          <w:cantSplit/>
          <w:trHeight w:val="190"/>
        </w:trPr>
        <w:tc>
          <w:tcPr>
            <w:tcW w:w="200" w:type="dxa"/>
          </w:tcPr>
          <w:p w14:paraId="255E840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BC3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1A5D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3AE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B808F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FD7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C06F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449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0270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5AC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FFCE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54E2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334A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99DA0B" w14:textId="77777777" w:rsidTr="00B831D9">
        <w:trPr>
          <w:cantSplit/>
          <w:trHeight w:val="190"/>
        </w:trPr>
        <w:tc>
          <w:tcPr>
            <w:tcW w:w="200" w:type="dxa"/>
          </w:tcPr>
          <w:p w14:paraId="0BB989E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B9FE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35ED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9BE0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C430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327C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9A96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593F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B1F2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64D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6C09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6821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8CEF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4057D44" w14:textId="77777777" w:rsidTr="00B831D9">
        <w:trPr>
          <w:cantSplit/>
          <w:trHeight w:val="190"/>
        </w:trPr>
        <w:tc>
          <w:tcPr>
            <w:tcW w:w="200" w:type="dxa"/>
          </w:tcPr>
          <w:p w14:paraId="064E947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263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1124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623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B1560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FBD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58A4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61BB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24F5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998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6FBA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033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9BC3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51E4207" w14:textId="77777777" w:rsidTr="00B831D9">
        <w:trPr>
          <w:cantSplit/>
          <w:trHeight w:val="190"/>
        </w:trPr>
        <w:tc>
          <w:tcPr>
            <w:tcW w:w="200" w:type="dxa"/>
          </w:tcPr>
          <w:p w14:paraId="71A36EE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2353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F3EC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8A8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E677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438C3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78B0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D4B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8BE1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247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71B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A99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AE98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A35B6E" w14:textId="77777777" w:rsidTr="00B831D9">
        <w:trPr>
          <w:cantSplit/>
          <w:trHeight w:val="190"/>
        </w:trPr>
        <w:tc>
          <w:tcPr>
            <w:tcW w:w="200" w:type="dxa"/>
          </w:tcPr>
          <w:p w14:paraId="64D7D9C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AEC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5AD71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B9BA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FE43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3A7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F846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621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167A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16B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F66F3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5F96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DF6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41BE542" w14:textId="77777777" w:rsidTr="00B831D9">
        <w:trPr>
          <w:cantSplit/>
          <w:trHeight w:val="190"/>
        </w:trPr>
        <w:tc>
          <w:tcPr>
            <w:tcW w:w="200" w:type="dxa"/>
          </w:tcPr>
          <w:p w14:paraId="60F7675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499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B1B1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C02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8AFC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B7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1C97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A0C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B08D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FFD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B8B6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ECF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68A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FB1D488" w14:textId="77777777" w:rsidTr="00B831D9">
        <w:trPr>
          <w:cantSplit/>
          <w:trHeight w:val="190"/>
        </w:trPr>
        <w:tc>
          <w:tcPr>
            <w:tcW w:w="200" w:type="dxa"/>
          </w:tcPr>
          <w:p w14:paraId="0D36D48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3A6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A2C5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436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C13CF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CC5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BB47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62B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13AE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8D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3024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BDC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5F7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B5CAD58" w14:textId="77777777" w:rsidTr="00B831D9">
        <w:trPr>
          <w:cantSplit/>
          <w:trHeight w:val="190"/>
        </w:trPr>
        <w:tc>
          <w:tcPr>
            <w:tcW w:w="200" w:type="dxa"/>
          </w:tcPr>
          <w:p w14:paraId="34331F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9BBB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4682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C6AE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CCA8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2448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BE4C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3A7A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3FFA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3437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F327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01F6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27FC7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8540543" w14:textId="77777777" w:rsidTr="00B831D9">
        <w:trPr>
          <w:cantSplit/>
          <w:trHeight w:val="190"/>
        </w:trPr>
        <w:tc>
          <w:tcPr>
            <w:tcW w:w="200" w:type="dxa"/>
          </w:tcPr>
          <w:p w14:paraId="1D72CE5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2D8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D16F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81D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1F5F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720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DCCE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0F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92F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B7B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DC7E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A99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7250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DA31A7D" w14:textId="77777777" w:rsidTr="00B831D9">
        <w:trPr>
          <w:cantSplit/>
          <w:trHeight w:val="190"/>
        </w:trPr>
        <w:tc>
          <w:tcPr>
            <w:tcW w:w="200" w:type="dxa"/>
          </w:tcPr>
          <w:p w14:paraId="6A5AAA0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92A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6224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E07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A6146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287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642B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A96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1C67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819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F76C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CF8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EE42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599E1B" w14:textId="77777777" w:rsidTr="00B831D9">
        <w:trPr>
          <w:cantSplit/>
          <w:trHeight w:val="190"/>
        </w:trPr>
        <w:tc>
          <w:tcPr>
            <w:tcW w:w="200" w:type="dxa"/>
          </w:tcPr>
          <w:p w14:paraId="453BE5F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2AD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0D6A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845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B721D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5A0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678E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99B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AC57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547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719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AE0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62A8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A5C36BE" w14:textId="77777777" w:rsidTr="00B831D9">
        <w:trPr>
          <w:cantSplit/>
          <w:trHeight w:val="190"/>
        </w:trPr>
        <w:tc>
          <w:tcPr>
            <w:tcW w:w="200" w:type="dxa"/>
          </w:tcPr>
          <w:p w14:paraId="2F136CB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D97F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AE9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F8F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7DCF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427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94F9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E7F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F44A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A12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037A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309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706C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A1D1CD1" w14:textId="77777777" w:rsidTr="00B831D9">
        <w:trPr>
          <w:cantSplit/>
          <w:trHeight w:val="190"/>
        </w:trPr>
        <w:tc>
          <w:tcPr>
            <w:tcW w:w="200" w:type="dxa"/>
          </w:tcPr>
          <w:p w14:paraId="6EACFC2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32C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C48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7C6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630AE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64E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EE6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CF6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6D8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34B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CF23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410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BC76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DCFC6C7" w14:textId="77777777" w:rsidTr="00B831D9">
        <w:trPr>
          <w:cantSplit/>
          <w:trHeight w:val="190"/>
        </w:trPr>
        <w:tc>
          <w:tcPr>
            <w:tcW w:w="200" w:type="dxa"/>
          </w:tcPr>
          <w:p w14:paraId="49E787D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438E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8977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69E7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B3CC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8C6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E007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4454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24DD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03E6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658A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13956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38D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617211D" w14:textId="77777777" w:rsidTr="00B831D9">
        <w:trPr>
          <w:cantSplit/>
          <w:trHeight w:val="190"/>
        </w:trPr>
        <w:tc>
          <w:tcPr>
            <w:tcW w:w="200" w:type="dxa"/>
          </w:tcPr>
          <w:p w14:paraId="0709BA5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EE4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D888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C857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8931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100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377F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EC5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040B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0A5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A3595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841D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2B50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0A4F721" w14:textId="77777777" w:rsidTr="00B831D9">
        <w:trPr>
          <w:cantSplit/>
          <w:trHeight w:val="190"/>
        </w:trPr>
        <w:tc>
          <w:tcPr>
            <w:tcW w:w="200" w:type="dxa"/>
          </w:tcPr>
          <w:p w14:paraId="105E140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316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CA52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8CE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8A6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CAEC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DB03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23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BEBA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CCC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D5BD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9EB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137C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D4A6A16" w14:textId="77777777" w:rsidTr="00B831D9">
        <w:trPr>
          <w:cantSplit/>
          <w:trHeight w:val="190"/>
        </w:trPr>
        <w:tc>
          <w:tcPr>
            <w:tcW w:w="200" w:type="dxa"/>
          </w:tcPr>
          <w:p w14:paraId="23A964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D3F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622F8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841B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CBC4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ECFB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4ACD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6FD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2C76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8D43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34B3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8ED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53E0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3038074" w14:textId="77777777" w:rsidTr="00B831D9">
        <w:trPr>
          <w:cantSplit/>
          <w:trHeight w:val="190"/>
        </w:trPr>
        <w:tc>
          <w:tcPr>
            <w:tcW w:w="200" w:type="dxa"/>
          </w:tcPr>
          <w:p w14:paraId="5AD4C76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191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BB81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1D0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A34F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DC8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D7D1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40D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6F24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903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4AFC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88E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783A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4D92BAE" w14:textId="77777777" w:rsidTr="00B831D9">
        <w:trPr>
          <w:cantSplit/>
          <w:trHeight w:val="190"/>
        </w:trPr>
        <w:tc>
          <w:tcPr>
            <w:tcW w:w="200" w:type="dxa"/>
          </w:tcPr>
          <w:p w14:paraId="1863BEA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6D9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7580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846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10CE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B9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E595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55F3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3160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FE7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B2A0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75F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644C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720E35" w14:textId="77777777" w:rsidTr="00B831D9">
        <w:trPr>
          <w:cantSplit/>
          <w:trHeight w:val="190"/>
        </w:trPr>
        <w:tc>
          <w:tcPr>
            <w:tcW w:w="200" w:type="dxa"/>
          </w:tcPr>
          <w:p w14:paraId="4A6DA48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E964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71E1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9661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E5A1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4221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9DF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2922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DD88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9992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43CC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CD4E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021E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50ACEA0" w14:textId="77777777" w:rsidTr="00B831D9">
        <w:trPr>
          <w:cantSplit/>
          <w:trHeight w:val="190"/>
        </w:trPr>
        <w:tc>
          <w:tcPr>
            <w:tcW w:w="200" w:type="dxa"/>
          </w:tcPr>
          <w:p w14:paraId="0597FF5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C73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CFC6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5C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3EC9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65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04E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DB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3A780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DE7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5600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78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6BC8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A045477" w14:textId="77777777" w:rsidTr="00B831D9">
        <w:trPr>
          <w:cantSplit/>
          <w:trHeight w:val="190"/>
        </w:trPr>
        <w:tc>
          <w:tcPr>
            <w:tcW w:w="200" w:type="dxa"/>
          </w:tcPr>
          <w:p w14:paraId="0AA58C4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3ED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F8E1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B75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4C3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E33B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3143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ADA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E98D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9AE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5C7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B7F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3C75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1AC4BD03" w14:textId="77777777" w:rsidTr="00B831D9">
        <w:trPr>
          <w:cantSplit/>
          <w:trHeight w:val="190"/>
        </w:trPr>
        <w:tc>
          <w:tcPr>
            <w:tcW w:w="200" w:type="dxa"/>
          </w:tcPr>
          <w:p w14:paraId="0329219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B49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98F7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262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1B1B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B8B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2EF4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1CF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2282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A49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3B02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ABB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9B1B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70C174B" w14:textId="77777777" w:rsidTr="00B831D9">
        <w:trPr>
          <w:cantSplit/>
          <w:trHeight w:val="190"/>
        </w:trPr>
        <w:tc>
          <w:tcPr>
            <w:tcW w:w="200" w:type="dxa"/>
          </w:tcPr>
          <w:p w14:paraId="0893E0A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E21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5E1C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3FF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3EB3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330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840A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3F5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8508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5E2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55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3B2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2351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301D81" w14:textId="77777777" w:rsidTr="00B831D9">
        <w:trPr>
          <w:cantSplit/>
          <w:trHeight w:val="190"/>
        </w:trPr>
        <w:tc>
          <w:tcPr>
            <w:tcW w:w="200" w:type="dxa"/>
          </w:tcPr>
          <w:p w14:paraId="75E63A7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EA7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17346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02F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E110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8E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BED9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5BEA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0B5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CF6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87D9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7BA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C61C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CD73EA8" w14:textId="77777777" w:rsidTr="00B831D9">
        <w:trPr>
          <w:cantSplit/>
          <w:trHeight w:val="190"/>
        </w:trPr>
        <w:tc>
          <w:tcPr>
            <w:tcW w:w="200" w:type="dxa"/>
          </w:tcPr>
          <w:p w14:paraId="00E8D4A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1DFC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1E2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C88F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FAC9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D31E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B62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C6E4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E9D4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3F18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587E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AB9A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0F94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4CDCF33" w14:textId="77777777" w:rsidTr="00B831D9">
        <w:trPr>
          <w:cantSplit/>
          <w:trHeight w:val="190"/>
        </w:trPr>
        <w:tc>
          <w:tcPr>
            <w:tcW w:w="200" w:type="dxa"/>
          </w:tcPr>
          <w:p w14:paraId="388B792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41A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101B8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BCE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2C7CA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746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8FB4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D36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2475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8772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0E2A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2CF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0E2E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AA6B46F" w14:textId="77777777" w:rsidTr="00B831D9">
        <w:trPr>
          <w:cantSplit/>
          <w:trHeight w:val="190"/>
        </w:trPr>
        <w:tc>
          <w:tcPr>
            <w:tcW w:w="200" w:type="dxa"/>
          </w:tcPr>
          <w:p w14:paraId="3692A71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166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78AA9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F36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0ACE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562D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E54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131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AA63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852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FA28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BCB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A90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D10D85A" w14:textId="77777777" w:rsidTr="00B831D9">
        <w:trPr>
          <w:cantSplit/>
          <w:trHeight w:val="190"/>
        </w:trPr>
        <w:tc>
          <w:tcPr>
            <w:tcW w:w="200" w:type="dxa"/>
          </w:tcPr>
          <w:p w14:paraId="3864CAF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B01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680CB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7C30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2218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E5D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0A0B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23D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D8FF3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815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B04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B51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4A52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5B094E6" w14:textId="77777777" w:rsidTr="00B831D9">
        <w:trPr>
          <w:cantSplit/>
          <w:trHeight w:val="190"/>
        </w:trPr>
        <w:tc>
          <w:tcPr>
            <w:tcW w:w="200" w:type="dxa"/>
          </w:tcPr>
          <w:p w14:paraId="0A48F95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185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4CAC0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303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70BA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6B0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0A1A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599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D28F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A64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32B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81A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6B9B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BE80E6" w14:textId="77777777" w:rsidTr="00B831D9">
        <w:trPr>
          <w:cantSplit/>
          <w:trHeight w:val="190"/>
        </w:trPr>
        <w:tc>
          <w:tcPr>
            <w:tcW w:w="200" w:type="dxa"/>
          </w:tcPr>
          <w:p w14:paraId="224D247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66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1DA6A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4D09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715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02F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E0AD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B6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378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A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073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64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756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14:paraId="32C16B3B" w14:textId="77777777" w:rsidR="008F4065" w:rsidRDefault="008F4065" w:rsidP="008F4065">
      <w:pPr>
        <w:pStyle w:val="tablecaption"/>
      </w:pPr>
      <w:r>
        <w:t>Table 56.C.#2(ILTA) Increased Limits Table Assignments – Class Codes 15733 – 45450</w:t>
      </w:r>
    </w:p>
    <w:p w14:paraId="3EFDF78F" w14:textId="4760F12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22C6E77B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AB0EA8" w14:textId="77777777" w:rsidR="008F4065" w:rsidRDefault="008F4065" w:rsidP="008F4065">
      <w:pPr>
        <w:pStyle w:val="Header"/>
        <w:tabs>
          <w:tab w:val="left" w:pos="720"/>
        </w:tabs>
      </w:pPr>
    </w:p>
    <w:p w14:paraId="145E2CFC" w14:textId="67AE6FA7" w:rsidR="008F4065" w:rsidRDefault="008370FE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NORTH DAKOTA</w:t>
      </w:r>
    </w:p>
    <w:p w14:paraId="7BF06CE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18DC97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7765F8D" w14:textId="563783E6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ACBEB64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9E80C94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D103B7C" w14:textId="1B524F96" w:rsidR="008F4065" w:rsidRDefault="008F4065" w:rsidP="007C6636">
      <w:pPr>
        <w:pStyle w:val="isonormal"/>
      </w:pPr>
    </w:p>
    <w:p w14:paraId="3FC3F666" w14:textId="436A8FA8" w:rsidR="008F4065" w:rsidRDefault="008F4065" w:rsidP="001A27A7">
      <w:pPr>
        <w:pStyle w:val="outlinehd2"/>
        <w:numPr>
          <w:ilvl w:val="0"/>
          <w:numId w:val="6"/>
        </w:numPr>
      </w:pPr>
      <w:r>
        <w:t>Class Codes 45523 – 52076</w:t>
      </w:r>
    </w:p>
    <w:p w14:paraId="67699452" w14:textId="586BFA6F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6F159C3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1B819D8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2CA4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E155782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40D5193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F5609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464B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9C62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4C7E7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59FB0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C1AA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81C83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ABA3D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7782C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A0AC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D13A4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76B1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BAB55B6" w14:textId="77777777" w:rsidTr="008F4065">
        <w:trPr>
          <w:cantSplit/>
          <w:trHeight w:val="190"/>
        </w:trPr>
        <w:tc>
          <w:tcPr>
            <w:tcW w:w="200" w:type="dxa"/>
          </w:tcPr>
          <w:p w14:paraId="23CAE88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63A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ED04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988F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42B5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E4B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D3A0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8B8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ACDA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517B7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AED6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292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6FBE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BF4D1C6" w14:textId="77777777" w:rsidTr="008F4065">
        <w:trPr>
          <w:cantSplit/>
          <w:trHeight w:val="190"/>
        </w:trPr>
        <w:tc>
          <w:tcPr>
            <w:tcW w:w="200" w:type="dxa"/>
          </w:tcPr>
          <w:p w14:paraId="2704242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C8B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276B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1519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3615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A71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BFB6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8EA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148D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340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95F98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17A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989B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1AFA7F9" w14:textId="77777777" w:rsidTr="008F4065">
        <w:trPr>
          <w:cantSplit/>
          <w:trHeight w:val="190"/>
        </w:trPr>
        <w:tc>
          <w:tcPr>
            <w:tcW w:w="200" w:type="dxa"/>
          </w:tcPr>
          <w:p w14:paraId="3A207DC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64E3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E87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A6F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AEFC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D4C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1A42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4AE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E1EA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BA0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DE26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47A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2AA6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96AD395" w14:textId="77777777" w:rsidTr="008F4065">
        <w:trPr>
          <w:cantSplit/>
          <w:trHeight w:val="190"/>
        </w:trPr>
        <w:tc>
          <w:tcPr>
            <w:tcW w:w="200" w:type="dxa"/>
          </w:tcPr>
          <w:p w14:paraId="7ACC002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ECC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39AF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C43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5D6C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D4C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55F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D5B1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C2DA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FAD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E93C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758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933F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1A29A3E" w14:textId="77777777" w:rsidTr="008F4065">
        <w:trPr>
          <w:cantSplit/>
          <w:trHeight w:val="190"/>
        </w:trPr>
        <w:tc>
          <w:tcPr>
            <w:tcW w:w="200" w:type="dxa"/>
          </w:tcPr>
          <w:p w14:paraId="7243E0F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9EB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C0A4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204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863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0B0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E1BE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1C7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F43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E219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AC95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AC6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56A1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44F21FB" w14:textId="77777777" w:rsidTr="008F4065">
        <w:trPr>
          <w:cantSplit/>
          <w:trHeight w:val="190"/>
        </w:trPr>
        <w:tc>
          <w:tcPr>
            <w:tcW w:w="200" w:type="dxa"/>
          </w:tcPr>
          <w:p w14:paraId="2603F95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251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DB13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414F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4736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D5C4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968C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49C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302F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6E8E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1877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788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3B26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60A19F2" w14:textId="77777777" w:rsidTr="008F4065">
        <w:trPr>
          <w:cantSplit/>
          <w:trHeight w:val="190"/>
        </w:trPr>
        <w:tc>
          <w:tcPr>
            <w:tcW w:w="200" w:type="dxa"/>
          </w:tcPr>
          <w:p w14:paraId="2AD7860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CB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4595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460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25A2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9802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741C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313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9A2E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A8D6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E441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7D4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A40E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6464390" w14:textId="77777777" w:rsidTr="008F4065">
        <w:trPr>
          <w:cantSplit/>
          <w:trHeight w:val="190"/>
        </w:trPr>
        <w:tc>
          <w:tcPr>
            <w:tcW w:w="200" w:type="dxa"/>
          </w:tcPr>
          <w:p w14:paraId="3C921BF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80F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824A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2C3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BA51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93A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79E2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A8D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7A54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BE4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59D4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F9B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EC27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920FAE7" w14:textId="77777777" w:rsidTr="008F4065">
        <w:trPr>
          <w:cantSplit/>
          <w:trHeight w:val="190"/>
        </w:trPr>
        <w:tc>
          <w:tcPr>
            <w:tcW w:w="200" w:type="dxa"/>
          </w:tcPr>
          <w:p w14:paraId="009AD55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71EF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C5BB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8AE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BC8C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3724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4202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1620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9FDB5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6E2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8528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EBE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3592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2E2EC6B" w14:textId="77777777" w:rsidTr="008F4065">
        <w:trPr>
          <w:cantSplit/>
          <w:trHeight w:val="190"/>
        </w:trPr>
        <w:tc>
          <w:tcPr>
            <w:tcW w:w="200" w:type="dxa"/>
          </w:tcPr>
          <w:p w14:paraId="5146247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0E9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CB2A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E37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09E5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8E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A0F4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8B4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5D01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DC3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78C5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12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E5AE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4FAEBC3" w14:textId="77777777" w:rsidTr="008F4065">
        <w:trPr>
          <w:cantSplit/>
          <w:trHeight w:val="190"/>
        </w:trPr>
        <w:tc>
          <w:tcPr>
            <w:tcW w:w="200" w:type="dxa"/>
          </w:tcPr>
          <w:p w14:paraId="0694B92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30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8B2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F1C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E148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6CD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55E8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8CE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B038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2D7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CE0A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346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0020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EAA3EB8" w14:textId="77777777" w:rsidTr="008F4065">
        <w:trPr>
          <w:cantSplit/>
          <w:trHeight w:val="190"/>
        </w:trPr>
        <w:tc>
          <w:tcPr>
            <w:tcW w:w="200" w:type="dxa"/>
          </w:tcPr>
          <w:p w14:paraId="49335F2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6F1D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8198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701E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1539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16D3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71C1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5AA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C664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D195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2B30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A7D1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CBC2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8054EE2" w14:textId="77777777" w:rsidTr="008F4065">
        <w:trPr>
          <w:cantSplit/>
          <w:trHeight w:val="190"/>
        </w:trPr>
        <w:tc>
          <w:tcPr>
            <w:tcW w:w="200" w:type="dxa"/>
          </w:tcPr>
          <w:p w14:paraId="3434CE9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573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8FEBFA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CAF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D58B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12C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620E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881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61E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EBE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15C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C58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753C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52FCC2C" w14:textId="77777777" w:rsidTr="008F4065">
        <w:trPr>
          <w:cantSplit/>
          <w:trHeight w:val="190"/>
        </w:trPr>
        <w:tc>
          <w:tcPr>
            <w:tcW w:w="200" w:type="dxa"/>
          </w:tcPr>
          <w:p w14:paraId="0EB0154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D5B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DF56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B7D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E199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75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C3E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EE3A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FD92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B81F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4D84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A4B4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6A5B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9FAB2D1" w14:textId="77777777" w:rsidTr="008F4065">
        <w:trPr>
          <w:cantSplit/>
          <w:trHeight w:val="190"/>
        </w:trPr>
        <w:tc>
          <w:tcPr>
            <w:tcW w:w="200" w:type="dxa"/>
          </w:tcPr>
          <w:p w14:paraId="25B88F6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206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45E3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06CF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1A7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BB2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71518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11C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FD7E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9A2B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30C8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3B7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3DFB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AAE9B3" w14:textId="77777777" w:rsidTr="008F4065">
        <w:trPr>
          <w:cantSplit/>
          <w:trHeight w:val="190"/>
        </w:trPr>
        <w:tc>
          <w:tcPr>
            <w:tcW w:w="200" w:type="dxa"/>
          </w:tcPr>
          <w:p w14:paraId="21AAEA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E0E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D977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783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EAA9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359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C18C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E54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2D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3D7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F113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513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A1881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63A19448" w14:textId="77777777" w:rsidTr="008F4065">
        <w:trPr>
          <w:cantSplit/>
          <w:trHeight w:val="190"/>
        </w:trPr>
        <w:tc>
          <w:tcPr>
            <w:tcW w:w="200" w:type="dxa"/>
          </w:tcPr>
          <w:p w14:paraId="0CD453E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31F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8E53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EBA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22DE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D6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9AB1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5A3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CD9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EAE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8FC0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A96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973F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3B8D1DF" w14:textId="77777777" w:rsidTr="008F4065">
        <w:trPr>
          <w:cantSplit/>
          <w:trHeight w:val="190"/>
        </w:trPr>
        <w:tc>
          <w:tcPr>
            <w:tcW w:w="200" w:type="dxa"/>
          </w:tcPr>
          <w:p w14:paraId="48C273A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CDF2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8FE0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65B3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60C7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58457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E783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7C65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05C4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01E5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93C6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E65B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065A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F9838D4" w14:textId="77777777" w:rsidTr="008F4065">
        <w:trPr>
          <w:cantSplit/>
          <w:trHeight w:val="190"/>
        </w:trPr>
        <w:tc>
          <w:tcPr>
            <w:tcW w:w="200" w:type="dxa"/>
          </w:tcPr>
          <w:p w14:paraId="04582A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F16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CC15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111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4A2F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2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757E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375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BFDB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1DE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D3F9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CFA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6F31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E58A9B" w14:textId="77777777" w:rsidTr="008F4065">
        <w:trPr>
          <w:cantSplit/>
          <w:trHeight w:val="190"/>
        </w:trPr>
        <w:tc>
          <w:tcPr>
            <w:tcW w:w="200" w:type="dxa"/>
          </w:tcPr>
          <w:p w14:paraId="0DC912C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330F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B57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701A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780D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7A1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0ADA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2A5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124A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7333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3BE9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2532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06B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D0EF756" w14:textId="77777777" w:rsidTr="008F4065">
        <w:trPr>
          <w:cantSplit/>
          <w:trHeight w:val="190"/>
        </w:trPr>
        <w:tc>
          <w:tcPr>
            <w:tcW w:w="200" w:type="dxa"/>
          </w:tcPr>
          <w:p w14:paraId="15031F2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EA9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D224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8CC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A877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AC1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DC28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F9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E4E6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21F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6D58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AD4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4CD9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62264B0" w14:textId="77777777" w:rsidTr="008F4065">
        <w:trPr>
          <w:cantSplit/>
          <w:trHeight w:val="190"/>
        </w:trPr>
        <w:tc>
          <w:tcPr>
            <w:tcW w:w="200" w:type="dxa"/>
          </w:tcPr>
          <w:p w14:paraId="023378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50D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D4D0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1D5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5FF8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9CA9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D10B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80A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2544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6D3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1FF7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300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1616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E987C83" w14:textId="77777777" w:rsidTr="008F4065">
        <w:trPr>
          <w:cantSplit/>
          <w:trHeight w:val="190"/>
        </w:trPr>
        <w:tc>
          <w:tcPr>
            <w:tcW w:w="200" w:type="dxa"/>
          </w:tcPr>
          <w:p w14:paraId="207DA91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C9D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0FE3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4DF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8ED4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309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94A6E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94E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CDE6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DAC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EE15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70A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C691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9F564F" w14:textId="77777777" w:rsidTr="008F4065">
        <w:trPr>
          <w:cantSplit/>
          <w:trHeight w:val="190"/>
        </w:trPr>
        <w:tc>
          <w:tcPr>
            <w:tcW w:w="200" w:type="dxa"/>
          </w:tcPr>
          <w:p w14:paraId="2AED694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DCC9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FD03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2DF4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DCF1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573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19DF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6D7E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6002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0B15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FE99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0116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8AD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8370782" w14:textId="77777777" w:rsidTr="008F4065">
        <w:trPr>
          <w:cantSplit/>
          <w:trHeight w:val="190"/>
        </w:trPr>
        <w:tc>
          <w:tcPr>
            <w:tcW w:w="200" w:type="dxa"/>
          </w:tcPr>
          <w:p w14:paraId="28BEDB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977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2978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C8F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4AE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271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C0BB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A61A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0BB9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8DE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D12D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8E6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124A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AD5643" w14:textId="77777777" w:rsidTr="008F4065">
        <w:trPr>
          <w:cantSplit/>
          <w:trHeight w:val="190"/>
        </w:trPr>
        <w:tc>
          <w:tcPr>
            <w:tcW w:w="200" w:type="dxa"/>
          </w:tcPr>
          <w:p w14:paraId="3227E9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738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56D0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387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40F4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C17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BCAF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6CF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9D6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36E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60ED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173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C3D6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08A65E" w14:textId="77777777" w:rsidTr="008F4065">
        <w:trPr>
          <w:cantSplit/>
          <w:trHeight w:val="190"/>
        </w:trPr>
        <w:tc>
          <w:tcPr>
            <w:tcW w:w="200" w:type="dxa"/>
          </w:tcPr>
          <w:p w14:paraId="37D3361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FAE0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53FC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C965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FD0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2BE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2AAB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C9AE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E868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AB1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441D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DA5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F15E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6C7BE4A" w14:textId="77777777" w:rsidTr="008F4065">
        <w:trPr>
          <w:cantSplit/>
          <w:trHeight w:val="190"/>
        </w:trPr>
        <w:tc>
          <w:tcPr>
            <w:tcW w:w="200" w:type="dxa"/>
          </w:tcPr>
          <w:p w14:paraId="16E367B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EFC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B669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C9A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F4DC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7B7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BBF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0945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735E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CB60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F870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BED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854B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89B1D89" w14:textId="77777777" w:rsidTr="008F4065">
        <w:trPr>
          <w:cantSplit/>
          <w:trHeight w:val="190"/>
        </w:trPr>
        <w:tc>
          <w:tcPr>
            <w:tcW w:w="200" w:type="dxa"/>
          </w:tcPr>
          <w:p w14:paraId="37DBD86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8BD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1536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9B3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8724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561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D71C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1EF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67A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C28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9483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4C1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3CCF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16902CF" w14:textId="77777777" w:rsidTr="008F4065">
        <w:trPr>
          <w:cantSplit/>
          <w:trHeight w:val="190"/>
        </w:trPr>
        <w:tc>
          <w:tcPr>
            <w:tcW w:w="200" w:type="dxa"/>
          </w:tcPr>
          <w:p w14:paraId="61C8E9A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7D60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A8CC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79E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AC5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131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5595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2186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1C8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663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D6D3E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BDBC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AFDD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765CABA" w14:textId="77777777" w:rsidTr="008F4065">
        <w:trPr>
          <w:cantSplit/>
          <w:trHeight w:val="190"/>
        </w:trPr>
        <w:tc>
          <w:tcPr>
            <w:tcW w:w="200" w:type="dxa"/>
          </w:tcPr>
          <w:p w14:paraId="649DBA0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5AD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CF7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F4B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FC06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5D1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1A11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DC7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D17A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55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8551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62C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2305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D7E1A1A" w14:textId="77777777" w:rsidTr="008F4065">
        <w:trPr>
          <w:cantSplit/>
          <w:trHeight w:val="190"/>
        </w:trPr>
        <w:tc>
          <w:tcPr>
            <w:tcW w:w="200" w:type="dxa"/>
          </w:tcPr>
          <w:p w14:paraId="171F403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EBD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76F5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873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6A11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E52E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E81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94D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896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94A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A430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A1A3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D86E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ECA8E88" w14:textId="77777777" w:rsidTr="008F4065">
        <w:trPr>
          <w:cantSplit/>
          <w:trHeight w:val="190"/>
        </w:trPr>
        <w:tc>
          <w:tcPr>
            <w:tcW w:w="200" w:type="dxa"/>
          </w:tcPr>
          <w:p w14:paraId="09BC0F6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849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E2D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89E6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0A78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70F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8E28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86E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69EB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3B6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AA60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F3A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3F49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75C4A93" w14:textId="77777777" w:rsidTr="008F4065">
        <w:trPr>
          <w:cantSplit/>
          <w:trHeight w:val="190"/>
        </w:trPr>
        <w:tc>
          <w:tcPr>
            <w:tcW w:w="200" w:type="dxa"/>
          </w:tcPr>
          <w:p w14:paraId="4BCADD2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3A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1EF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F5A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F3FE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25E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969D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E7F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0164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32AF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2FE46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1890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314A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1E72BAF" w14:textId="77777777" w:rsidTr="008F4065">
        <w:trPr>
          <w:cantSplit/>
          <w:trHeight w:val="190"/>
        </w:trPr>
        <w:tc>
          <w:tcPr>
            <w:tcW w:w="200" w:type="dxa"/>
          </w:tcPr>
          <w:p w14:paraId="7AA59F3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951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4A93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CAA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867B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FD7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F465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BAE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D9D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9F6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6E31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88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C32D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50E9C0" w14:textId="77777777" w:rsidTr="008F4065">
        <w:trPr>
          <w:cantSplit/>
          <w:trHeight w:val="190"/>
        </w:trPr>
        <w:tc>
          <w:tcPr>
            <w:tcW w:w="200" w:type="dxa"/>
          </w:tcPr>
          <w:p w14:paraId="7C83C0A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2859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C7B5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40E3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1755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FA15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E31F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EDD7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3F6A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B24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E257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0B4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AC33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1DE1ACB" w14:textId="77777777" w:rsidTr="008F4065">
        <w:trPr>
          <w:cantSplit/>
          <w:trHeight w:val="190"/>
        </w:trPr>
        <w:tc>
          <w:tcPr>
            <w:tcW w:w="200" w:type="dxa"/>
          </w:tcPr>
          <w:p w14:paraId="0E246E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D5D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F0CA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4A6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FDB4A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C97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905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21F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425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8BC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90F9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852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B09A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53B5558" w14:textId="77777777" w:rsidTr="008F4065">
        <w:trPr>
          <w:cantSplit/>
          <w:trHeight w:val="190"/>
        </w:trPr>
        <w:tc>
          <w:tcPr>
            <w:tcW w:w="200" w:type="dxa"/>
          </w:tcPr>
          <w:p w14:paraId="00B6B06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9D39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6BA2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FF9A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A52B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318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F56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614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51FB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F93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D959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17C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B899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40DE7C0" w14:textId="77777777" w:rsidTr="008F4065">
        <w:trPr>
          <w:cantSplit/>
          <w:trHeight w:val="190"/>
        </w:trPr>
        <w:tc>
          <w:tcPr>
            <w:tcW w:w="200" w:type="dxa"/>
          </w:tcPr>
          <w:p w14:paraId="4045D22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C23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7A65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676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D825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F3E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59D8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65E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69C7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E5E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273E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941BC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BC053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4596EDF4" w14:textId="77777777" w:rsidTr="008F4065">
        <w:trPr>
          <w:cantSplit/>
          <w:trHeight w:val="190"/>
        </w:trPr>
        <w:tc>
          <w:tcPr>
            <w:tcW w:w="200" w:type="dxa"/>
          </w:tcPr>
          <w:p w14:paraId="3480820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9E34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0B0E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31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84CE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B5B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0AF6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523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007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79A3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3D51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1EA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B19B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8F42ED" w14:textId="77777777" w:rsidTr="008F4065">
        <w:trPr>
          <w:cantSplit/>
          <w:trHeight w:val="190"/>
        </w:trPr>
        <w:tc>
          <w:tcPr>
            <w:tcW w:w="200" w:type="dxa"/>
          </w:tcPr>
          <w:p w14:paraId="4A338D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46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C310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13F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2FD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818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E3A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15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9BA18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FE9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BDF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29C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FA2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</w:tbl>
    <w:p w14:paraId="67453B83" w14:textId="77777777" w:rsidR="008F4065" w:rsidRDefault="008F4065" w:rsidP="008F4065">
      <w:pPr>
        <w:pStyle w:val="tablecaption"/>
      </w:pPr>
      <w:r>
        <w:t>Table 56.C.#3(ILTA) Increased Limits Table Assignments – Class Codes 45523 – 52076</w:t>
      </w:r>
    </w:p>
    <w:p w14:paraId="41735CB3" w14:textId="2F6E16B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11DF2BCC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399FED81" w14:textId="77777777" w:rsidR="008F4065" w:rsidRDefault="008F4065" w:rsidP="008F4065">
      <w:pPr>
        <w:pStyle w:val="Header"/>
        <w:tabs>
          <w:tab w:val="left" w:pos="720"/>
        </w:tabs>
      </w:pPr>
    </w:p>
    <w:p w14:paraId="476730C6" w14:textId="0BE158D2" w:rsidR="008F4065" w:rsidRDefault="008370FE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NORTH DAKOTA</w:t>
      </w:r>
    </w:p>
    <w:p w14:paraId="5CC6FDA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8FD2AA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35A641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4E335C2" w14:textId="77777777" w:rsidR="00090933" w:rsidRDefault="00090933" w:rsidP="00090933">
      <w:pPr>
        <w:spacing w:after="100"/>
        <w:jc w:val="center"/>
      </w:pPr>
    </w:p>
    <w:p w14:paraId="6C123730" w14:textId="11DC20CE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2D6A2FA4" w14:textId="6A2DACAB" w:rsidR="008F4065" w:rsidRDefault="008F4065" w:rsidP="007C6636">
      <w:pPr>
        <w:pStyle w:val="isonormal"/>
      </w:pPr>
    </w:p>
    <w:p w14:paraId="754615E0" w14:textId="269B9145" w:rsidR="008F4065" w:rsidRPr="008F4065" w:rsidRDefault="008F4065" w:rsidP="008F4065">
      <w:pPr>
        <w:pStyle w:val="isonormal"/>
        <w:numPr>
          <w:ilvl w:val="0"/>
          <w:numId w:val="6"/>
        </w:numPr>
        <w:rPr>
          <w:b/>
          <w:bCs/>
        </w:rPr>
      </w:pPr>
      <w:r w:rsidRPr="008F4065">
        <w:rPr>
          <w:b/>
          <w:bCs/>
        </w:rPr>
        <w:t>Class Codes 52109 – 59724</w:t>
      </w:r>
    </w:p>
    <w:p w14:paraId="620F7E71" w14:textId="0772AFC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58AA05E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D20A7E3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AF12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310BC7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DB149E2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6C2A35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C1B8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9EA6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3619E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4BFA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9D1B9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EF6E6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C9C6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9BE11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D5C0E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162A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3354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C6D227F" w14:textId="77777777" w:rsidTr="008F4065">
        <w:trPr>
          <w:cantSplit/>
          <w:trHeight w:val="190"/>
        </w:trPr>
        <w:tc>
          <w:tcPr>
            <w:tcW w:w="200" w:type="dxa"/>
          </w:tcPr>
          <w:p w14:paraId="441BE8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E50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86C0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561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EEE2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201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1E2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0DA2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D56C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69D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8D0D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0AD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A9E0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8420F4" w14:textId="77777777" w:rsidTr="008F4065">
        <w:trPr>
          <w:cantSplit/>
          <w:trHeight w:val="190"/>
        </w:trPr>
        <w:tc>
          <w:tcPr>
            <w:tcW w:w="200" w:type="dxa"/>
          </w:tcPr>
          <w:p w14:paraId="31D1459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6A7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2080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B3B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FDB3C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A5E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565C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F41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E48F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21F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C371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A6A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25D5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FC7A013" w14:textId="77777777" w:rsidTr="008F4065">
        <w:trPr>
          <w:cantSplit/>
          <w:trHeight w:val="190"/>
        </w:trPr>
        <w:tc>
          <w:tcPr>
            <w:tcW w:w="200" w:type="dxa"/>
          </w:tcPr>
          <w:p w14:paraId="0AF139F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50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CB50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927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70A44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186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2231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8FF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DEC8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7C6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7526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0D8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DC2D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8137AF" w14:textId="77777777" w:rsidTr="008F4065">
        <w:trPr>
          <w:cantSplit/>
          <w:trHeight w:val="190"/>
        </w:trPr>
        <w:tc>
          <w:tcPr>
            <w:tcW w:w="200" w:type="dxa"/>
          </w:tcPr>
          <w:p w14:paraId="7854ABB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BF8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8C91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6F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EE875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8BC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1C3D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32E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3852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35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6851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D16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0A6F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1F6944E" w14:textId="77777777" w:rsidTr="008F4065">
        <w:trPr>
          <w:cantSplit/>
          <w:trHeight w:val="190"/>
        </w:trPr>
        <w:tc>
          <w:tcPr>
            <w:tcW w:w="200" w:type="dxa"/>
          </w:tcPr>
          <w:p w14:paraId="2641D6A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52A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8617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F3CC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CCEB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2B2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FD8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5ED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9BBB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2E4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8568A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C92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D7A3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CEA4300" w14:textId="77777777" w:rsidTr="008F4065">
        <w:trPr>
          <w:cantSplit/>
          <w:trHeight w:val="190"/>
        </w:trPr>
        <w:tc>
          <w:tcPr>
            <w:tcW w:w="200" w:type="dxa"/>
          </w:tcPr>
          <w:p w14:paraId="2BA445A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034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4FFA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1335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C545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DA0D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FE53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9670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1DDD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875B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7F96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849D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5EAB7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4F93179" w14:textId="77777777" w:rsidTr="008F4065">
        <w:trPr>
          <w:cantSplit/>
          <w:trHeight w:val="190"/>
        </w:trPr>
        <w:tc>
          <w:tcPr>
            <w:tcW w:w="200" w:type="dxa"/>
          </w:tcPr>
          <w:p w14:paraId="52192CA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281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76C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69C7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C9291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F6D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0749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5B4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49EF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31B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0EFA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7A94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ABB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3396B78" w14:textId="77777777" w:rsidTr="008F4065">
        <w:trPr>
          <w:cantSplit/>
          <w:trHeight w:val="190"/>
        </w:trPr>
        <w:tc>
          <w:tcPr>
            <w:tcW w:w="200" w:type="dxa"/>
          </w:tcPr>
          <w:p w14:paraId="36EBA5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A67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179E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DD9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61EA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3225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A5C5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580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EC4C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0F7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4088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9898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FA63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E200273" w14:textId="77777777" w:rsidTr="008F4065">
        <w:trPr>
          <w:cantSplit/>
          <w:trHeight w:val="190"/>
        </w:trPr>
        <w:tc>
          <w:tcPr>
            <w:tcW w:w="200" w:type="dxa"/>
          </w:tcPr>
          <w:p w14:paraId="2CDCB75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2F2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F4CC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0B1A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D15B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6B5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F1D1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93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3E85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57D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9389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D57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CE2A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88F2" w14:textId="77777777" w:rsidTr="008F4065">
        <w:trPr>
          <w:cantSplit/>
          <w:trHeight w:val="190"/>
        </w:trPr>
        <w:tc>
          <w:tcPr>
            <w:tcW w:w="200" w:type="dxa"/>
          </w:tcPr>
          <w:p w14:paraId="3D0AD13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0F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1E5A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34DF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20B7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DAF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B71F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106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ACA4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005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EA11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688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F03C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BF58B0B" w14:textId="77777777" w:rsidTr="008F4065">
        <w:trPr>
          <w:cantSplit/>
          <w:trHeight w:val="190"/>
        </w:trPr>
        <w:tc>
          <w:tcPr>
            <w:tcW w:w="200" w:type="dxa"/>
          </w:tcPr>
          <w:p w14:paraId="7E3F6B9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FDB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74B2A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629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1F66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9E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FC98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439F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1338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226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BE8A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91C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6AA7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EE8C8A3" w14:textId="77777777" w:rsidTr="008F4065">
        <w:trPr>
          <w:cantSplit/>
          <w:trHeight w:val="190"/>
        </w:trPr>
        <w:tc>
          <w:tcPr>
            <w:tcW w:w="200" w:type="dxa"/>
          </w:tcPr>
          <w:p w14:paraId="65E3DE3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1C1A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FB27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E1DB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73FA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12C9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8E85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6F82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CABBC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258F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C0B3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371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A303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E6D8394" w14:textId="77777777" w:rsidTr="008F4065">
        <w:trPr>
          <w:cantSplit/>
          <w:trHeight w:val="190"/>
        </w:trPr>
        <w:tc>
          <w:tcPr>
            <w:tcW w:w="200" w:type="dxa"/>
          </w:tcPr>
          <w:p w14:paraId="1365C51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706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4F21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865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3FC7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A31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46A1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7D69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13D7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F14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CCE0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812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E325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24A675D" w14:textId="77777777" w:rsidTr="008F4065">
        <w:trPr>
          <w:cantSplit/>
          <w:trHeight w:val="190"/>
        </w:trPr>
        <w:tc>
          <w:tcPr>
            <w:tcW w:w="200" w:type="dxa"/>
          </w:tcPr>
          <w:p w14:paraId="3A5D8E0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F2E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A19B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A2F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93BC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6BC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8FD2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40D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C1F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08C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633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DCA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0B5C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7A019F4" w14:textId="77777777" w:rsidTr="008F4065">
        <w:trPr>
          <w:cantSplit/>
          <w:trHeight w:val="190"/>
        </w:trPr>
        <w:tc>
          <w:tcPr>
            <w:tcW w:w="200" w:type="dxa"/>
          </w:tcPr>
          <w:p w14:paraId="1B6C2C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67C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5CD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F4E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1D5A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84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47BF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5624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79DD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065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F4C8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8DB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9BBA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81CE26B" w14:textId="77777777" w:rsidTr="008F4065">
        <w:trPr>
          <w:cantSplit/>
          <w:trHeight w:val="190"/>
        </w:trPr>
        <w:tc>
          <w:tcPr>
            <w:tcW w:w="200" w:type="dxa"/>
          </w:tcPr>
          <w:p w14:paraId="3410994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436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9BDD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496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B25E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A9F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9079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544B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9C293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A4DA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2E29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18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19EF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CF25513" w14:textId="77777777" w:rsidTr="008F4065">
        <w:trPr>
          <w:cantSplit/>
          <w:trHeight w:val="190"/>
        </w:trPr>
        <w:tc>
          <w:tcPr>
            <w:tcW w:w="200" w:type="dxa"/>
          </w:tcPr>
          <w:p w14:paraId="4726F78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34C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2CB5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EBD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BCCD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2D88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BCB5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576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552E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A8C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3FFD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A0AD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F5F2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70234B5" w14:textId="77777777" w:rsidTr="008F4065">
        <w:trPr>
          <w:cantSplit/>
          <w:trHeight w:val="190"/>
        </w:trPr>
        <w:tc>
          <w:tcPr>
            <w:tcW w:w="200" w:type="dxa"/>
          </w:tcPr>
          <w:p w14:paraId="57B6A80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9AEA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DEB6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8D754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85BD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717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F3FA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9FC2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B422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4BD4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E766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23CC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301A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62170AA" w14:textId="77777777" w:rsidTr="008F4065">
        <w:trPr>
          <w:cantSplit/>
          <w:trHeight w:val="190"/>
        </w:trPr>
        <w:tc>
          <w:tcPr>
            <w:tcW w:w="200" w:type="dxa"/>
          </w:tcPr>
          <w:p w14:paraId="2AACFEF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D08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5D28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BB9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3BF1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5E7F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09AB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C29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EAC9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F3A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4C20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349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627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BEBC4F8" w14:textId="77777777" w:rsidTr="008F4065">
        <w:trPr>
          <w:cantSplit/>
          <w:trHeight w:val="190"/>
        </w:trPr>
        <w:tc>
          <w:tcPr>
            <w:tcW w:w="200" w:type="dxa"/>
          </w:tcPr>
          <w:p w14:paraId="3BEBEB0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400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AA8D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D13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1DC9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803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4F7D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41D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0E03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638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F19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136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E381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78D3B6" w14:textId="77777777" w:rsidTr="008F4065">
        <w:trPr>
          <w:cantSplit/>
          <w:trHeight w:val="190"/>
        </w:trPr>
        <w:tc>
          <w:tcPr>
            <w:tcW w:w="200" w:type="dxa"/>
          </w:tcPr>
          <w:p w14:paraId="3EF0316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88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EEE0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EC9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9F0B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4846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8612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3C0B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815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20F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D95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C53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9ED7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FCC3523" w14:textId="77777777" w:rsidTr="008F4065">
        <w:trPr>
          <w:cantSplit/>
          <w:trHeight w:val="190"/>
        </w:trPr>
        <w:tc>
          <w:tcPr>
            <w:tcW w:w="200" w:type="dxa"/>
          </w:tcPr>
          <w:p w14:paraId="0B5EDE4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16E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7483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F5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6F38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A39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0601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37DC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D9F0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99D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E354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E2B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DFCE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92035EA" w14:textId="77777777" w:rsidTr="008F4065">
        <w:trPr>
          <w:cantSplit/>
          <w:trHeight w:val="190"/>
        </w:trPr>
        <w:tc>
          <w:tcPr>
            <w:tcW w:w="200" w:type="dxa"/>
          </w:tcPr>
          <w:p w14:paraId="781F45E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A50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1540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0D6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822F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1AB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2F7EA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5E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979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684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008A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8D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7A1A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39165B0" w14:textId="77777777" w:rsidTr="008F4065">
        <w:trPr>
          <w:cantSplit/>
          <w:trHeight w:val="190"/>
        </w:trPr>
        <w:tc>
          <w:tcPr>
            <w:tcW w:w="200" w:type="dxa"/>
          </w:tcPr>
          <w:p w14:paraId="13C1341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827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7AF3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A153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CD45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A127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481A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DE21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48709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3321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2D7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0B6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BA04C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77A52AD" w14:textId="77777777" w:rsidTr="008F4065">
        <w:trPr>
          <w:cantSplit/>
          <w:trHeight w:val="190"/>
        </w:trPr>
        <w:tc>
          <w:tcPr>
            <w:tcW w:w="200" w:type="dxa"/>
          </w:tcPr>
          <w:p w14:paraId="2BF7083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353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95D2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7692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AAC40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F09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8EC3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AE9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BAB9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271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BF94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7E8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0A7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3A49C5" w14:textId="77777777" w:rsidTr="008F4065">
        <w:trPr>
          <w:cantSplit/>
          <w:trHeight w:val="190"/>
        </w:trPr>
        <w:tc>
          <w:tcPr>
            <w:tcW w:w="200" w:type="dxa"/>
          </w:tcPr>
          <w:p w14:paraId="1AC274A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71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B63F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663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89A6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768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16FA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5C8F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C720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FEB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F856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CF1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C028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51ED622" w14:textId="77777777" w:rsidTr="008F4065">
        <w:trPr>
          <w:cantSplit/>
          <w:trHeight w:val="190"/>
        </w:trPr>
        <w:tc>
          <w:tcPr>
            <w:tcW w:w="200" w:type="dxa"/>
          </w:tcPr>
          <w:p w14:paraId="052CB1A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933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6A28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6D8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712C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8D9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6D9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388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3151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D8C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DD62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D42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C5C5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BD836E4" w14:textId="77777777" w:rsidTr="008F4065">
        <w:trPr>
          <w:cantSplit/>
          <w:trHeight w:val="190"/>
        </w:trPr>
        <w:tc>
          <w:tcPr>
            <w:tcW w:w="200" w:type="dxa"/>
          </w:tcPr>
          <w:p w14:paraId="6B09CB7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F6A6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1A0B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EBE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2CBA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C3A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1443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1FD9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B6CD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C4B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F18C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5DB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409C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498BE01" w14:textId="77777777" w:rsidTr="008F4065">
        <w:trPr>
          <w:cantSplit/>
          <w:trHeight w:val="190"/>
        </w:trPr>
        <w:tc>
          <w:tcPr>
            <w:tcW w:w="200" w:type="dxa"/>
          </w:tcPr>
          <w:p w14:paraId="20BE9EA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812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52E0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15F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C7B6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604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2529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7D0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9E0E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528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8DA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9AF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381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A8CBF48" w14:textId="77777777" w:rsidTr="008F4065">
        <w:trPr>
          <w:cantSplit/>
          <w:trHeight w:val="190"/>
        </w:trPr>
        <w:tc>
          <w:tcPr>
            <w:tcW w:w="200" w:type="dxa"/>
          </w:tcPr>
          <w:p w14:paraId="42BDDD7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510E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6CB2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D8C5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CA26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FB60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78F4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1458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4391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FB97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A0EF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480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087F5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1A0BB81" w14:textId="77777777" w:rsidTr="008F4065">
        <w:trPr>
          <w:cantSplit/>
          <w:trHeight w:val="190"/>
        </w:trPr>
        <w:tc>
          <w:tcPr>
            <w:tcW w:w="200" w:type="dxa"/>
          </w:tcPr>
          <w:p w14:paraId="649321F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B07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536B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15F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F5A9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3334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36F0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754E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026D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DC2B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2E4E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556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5F76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1D65B12" w14:textId="77777777" w:rsidTr="008F4065">
        <w:trPr>
          <w:cantSplit/>
          <w:trHeight w:val="190"/>
        </w:trPr>
        <w:tc>
          <w:tcPr>
            <w:tcW w:w="200" w:type="dxa"/>
          </w:tcPr>
          <w:p w14:paraId="7E46073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FFA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7AC2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433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66BB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FDD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2AF3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90A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3879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570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4D36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F88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67F8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562335D" w14:textId="77777777" w:rsidTr="008F4065">
        <w:trPr>
          <w:cantSplit/>
          <w:trHeight w:val="190"/>
        </w:trPr>
        <w:tc>
          <w:tcPr>
            <w:tcW w:w="200" w:type="dxa"/>
          </w:tcPr>
          <w:p w14:paraId="377087E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A4B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09D7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597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F53D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F80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F2CC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512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BC33E7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FDF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15FF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ABA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E30C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5F280" w14:textId="77777777" w:rsidTr="008F4065">
        <w:trPr>
          <w:cantSplit/>
          <w:trHeight w:val="190"/>
        </w:trPr>
        <w:tc>
          <w:tcPr>
            <w:tcW w:w="200" w:type="dxa"/>
          </w:tcPr>
          <w:p w14:paraId="23592E0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6D7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7E10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011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AD4D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45A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B208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B18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9A26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7F8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555D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01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74D1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178651C" w14:textId="77777777" w:rsidTr="008F4065">
        <w:trPr>
          <w:cantSplit/>
          <w:trHeight w:val="190"/>
        </w:trPr>
        <w:tc>
          <w:tcPr>
            <w:tcW w:w="200" w:type="dxa"/>
          </w:tcPr>
          <w:p w14:paraId="7D0515B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E88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02A8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C18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EF92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876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179A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4A8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01BA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091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AD4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44F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A039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2203CCF" w14:textId="77777777" w:rsidTr="008F4065">
        <w:trPr>
          <w:cantSplit/>
          <w:trHeight w:val="190"/>
        </w:trPr>
        <w:tc>
          <w:tcPr>
            <w:tcW w:w="200" w:type="dxa"/>
          </w:tcPr>
          <w:p w14:paraId="32CBD84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53E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59B4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3B85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45DA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A351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3851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16C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5A6F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37A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D6A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2A6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D617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50A7025" w14:textId="77777777" w:rsidTr="008F4065">
        <w:trPr>
          <w:cantSplit/>
          <w:trHeight w:val="190"/>
        </w:trPr>
        <w:tc>
          <w:tcPr>
            <w:tcW w:w="200" w:type="dxa"/>
          </w:tcPr>
          <w:p w14:paraId="59C9CEB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BB2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7FD8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6ED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6BBB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BE4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A68A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D92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4BA6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FE0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A3B5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335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4A27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C95F0E2" w14:textId="77777777" w:rsidTr="008F4065">
        <w:trPr>
          <w:cantSplit/>
          <w:trHeight w:val="190"/>
        </w:trPr>
        <w:tc>
          <w:tcPr>
            <w:tcW w:w="200" w:type="dxa"/>
          </w:tcPr>
          <w:p w14:paraId="2C7D3A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51C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EA0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2CE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BB68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696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8AE8C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D01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1967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6A3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5105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16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86E2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2A1F3E7" w14:textId="77777777" w:rsidTr="008F4065">
        <w:trPr>
          <w:cantSplit/>
          <w:trHeight w:val="190"/>
        </w:trPr>
        <w:tc>
          <w:tcPr>
            <w:tcW w:w="200" w:type="dxa"/>
          </w:tcPr>
          <w:p w14:paraId="3F46E27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B03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8641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42C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C3783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A97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3735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BF7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07E0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05D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60B4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BE9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B6943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6FBF830" w14:textId="77777777" w:rsidTr="008F4065">
        <w:trPr>
          <w:cantSplit/>
          <w:trHeight w:val="190"/>
        </w:trPr>
        <w:tc>
          <w:tcPr>
            <w:tcW w:w="200" w:type="dxa"/>
          </w:tcPr>
          <w:p w14:paraId="1A16A01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93F0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476E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2DA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1DF7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6BA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AE08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7F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FB7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A1A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7BBC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A9C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DF0C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09DAAA48" w14:textId="77777777" w:rsidTr="008F4065">
        <w:trPr>
          <w:cantSplit/>
          <w:trHeight w:val="190"/>
        </w:trPr>
        <w:tc>
          <w:tcPr>
            <w:tcW w:w="200" w:type="dxa"/>
          </w:tcPr>
          <w:p w14:paraId="7B6D0BB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895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C8F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04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782C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B1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79A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CE1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DF6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52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4C3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5B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EAFC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</w:tbl>
    <w:p w14:paraId="40362E8C" w14:textId="77777777" w:rsidR="008F4065" w:rsidRDefault="008F4065" w:rsidP="008F4065">
      <w:pPr>
        <w:pStyle w:val="tablecaption"/>
      </w:pPr>
      <w:r>
        <w:t>Table 56.C.#4(ILTA) Increased Limits Table Assignments – Class Codes 52109 – 59724</w:t>
      </w:r>
    </w:p>
    <w:p w14:paraId="55CE79BA" w14:textId="43C46B6D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7336CFF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AE953F7" w14:textId="77777777" w:rsidR="008F4065" w:rsidRDefault="008F4065" w:rsidP="008F4065">
      <w:pPr>
        <w:pStyle w:val="Header"/>
        <w:tabs>
          <w:tab w:val="left" w:pos="720"/>
        </w:tabs>
      </w:pPr>
    </w:p>
    <w:p w14:paraId="14472910" w14:textId="3ED506F9" w:rsidR="008F4065" w:rsidRDefault="008370FE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NORTH DAKOTA</w:t>
      </w:r>
    </w:p>
    <w:p w14:paraId="08FF07E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3ADE1E0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631C8FA" w14:textId="12B324A9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7D92207D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5B9232C9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15A1062" w14:textId="26E17884" w:rsidR="008F4065" w:rsidRDefault="008F4065" w:rsidP="007C6636">
      <w:pPr>
        <w:pStyle w:val="isonormal"/>
      </w:pPr>
    </w:p>
    <w:p w14:paraId="32D91D19" w14:textId="07481E1D" w:rsidR="008F4065" w:rsidRDefault="008F4065" w:rsidP="002E37E5">
      <w:pPr>
        <w:pStyle w:val="outlinehd2"/>
        <w:numPr>
          <w:ilvl w:val="0"/>
          <w:numId w:val="6"/>
        </w:numPr>
      </w:pPr>
      <w:r>
        <w:t>Class Codes 59725 – 96317</w:t>
      </w:r>
    </w:p>
    <w:p w14:paraId="47992B9D" w14:textId="5A2AF11D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918295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CBCA0E9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6012F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B8DE4A6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F6AA19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8637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C92A9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353B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F1953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B656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F3CD3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D3AE7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097800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D67CC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3E81B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C3C5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371B4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7A2882FD" w14:textId="77777777" w:rsidTr="008F4065">
        <w:trPr>
          <w:cantSplit/>
          <w:trHeight w:val="190"/>
        </w:trPr>
        <w:tc>
          <w:tcPr>
            <w:tcW w:w="200" w:type="dxa"/>
          </w:tcPr>
          <w:p w14:paraId="1D89A17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0491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830B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1BEA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B4B4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2E6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F757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B28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AA84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64D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CEAE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C9B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555EF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91B97AA" w14:textId="77777777" w:rsidTr="008F4065">
        <w:trPr>
          <w:cantSplit/>
          <w:trHeight w:val="190"/>
        </w:trPr>
        <w:tc>
          <w:tcPr>
            <w:tcW w:w="200" w:type="dxa"/>
          </w:tcPr>
          <w:p w14:paraId="7F3627A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B58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6815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C0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60A2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0B7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E974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F39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8EBE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EC2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AC44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9321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247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0BFF51" w14:textId="77777777" w:rsidTr="008F4065">
        <w:trPr>
          <w:cantSplit/>
          <w:trHeight w:val="190"/>
        </w:trPr>
        <w:tc>
          <w:tcPr>
            <w:tcW w:w="200" w:type="dxa"/>
          </w:tcPr>
          <w:p w14:paraId="12963F6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A58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9BF8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4DA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C5B4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5FF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1E7B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3CF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BF77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0FF7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49E3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784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68D6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19CE418" w14:textId="77777777" w:rsidTr="008F4065">
        <w:trPr>
          <w:cantSplit/>
          <w:trHeight w:val="190"/>
        </w:trPr>
        <w:tc>
          <w:tcPr>
            <w:tcW w:w="200" w:type="dxa"/>
          </w:tcPr>
          <w:p w14:paraId="444E77C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6E83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744C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61BA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F803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711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7530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869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375E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E4E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A01D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5B9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A2AE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450E702" w14:textId="77777777" w:rsidTr="008F4065">
        <w:trPr>
          <w:cantSplit/>
          <w:trHeight w:val="190"/>
        </w:trPr>
        <w:tc>
          <w:tcPr>
            <w:tcW w:w="200" w:type="dxa"/>
          </w:tcPr>
          <w:p w14:paraId="6AE7301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C54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F6F1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617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E38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D83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89C9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CF9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A01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72B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B4A05" w14:textId="21092CA4" w:rsidR="008F4065" w:rsidRDefault="008F4065" w:rsidP="00B831D9">
            <w:pPr>
              <w:pStyle w:val="tabletext10"/>
              <w:jc w:val="center"/>
            </w:pPr>
            <w:r>
              <w:t>2</w:t>
            </w:r>
            <w:ins w:id="732" w:author="Author" w:date="2020-06-23T12:57:00Z">
              <w:r w:rsidR="00A869AE">
                <w:t>B</w:t>
              </w:r>
            </w:ins>
            <w:del w:id="733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3A1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BCCE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7C7B" w14:textId="77777777" w:rsidTr="008F4065">
        <w:trPr>
          <w:cantSplit/>
          <w:trHeight w:val="190"/>
        </w:trPr>
        <w:tc>
          <w:tcPr>
            <w:tcW w:w="200" w:type="dxa"/>
          </w:tcPr>
          <w:p w14:paraId="2EBADB7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256B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5BFA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6A90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F94A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701C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C9FE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EAAD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C0E9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513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11BE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7393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BC355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4476A70" w14:textId="77777777" w:rsidTr="008F4065">
        <w:trPr>
          <w:cantSplit/>
          <w:trHeight w:val="190"/>
        </w:trPr>
        <w:tc>
          <w:tcPr>
            <w:tcW w:w="200" w:type="dxa"/>
          </w:tcPr>
          <w:p w14:paraId="7C61440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C06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DD84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F6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FF8B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BE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E95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BCB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851A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2A2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9B90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BF3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746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F9C28D" w14:textId="77777777" w:rsidTr="008F4065">
        <w:trPr>
          <w:cantSplit/>
          <w:trHeight w:val="190"/>
        </w:trPr>
        <w:tc>
          <w:tcPr>
            <w:tcW w:w="200" w:type="dxa"/>
          </w:tcPr>
          <w:p w14:paraId="52CB39A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FBC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58B0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3C3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AFF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79D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5F4F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451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2C87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50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64AB8" w14:textId="0C62A446" w:rsidR="008F4065" w:rsidRDefault="008F4065" w:rsidP="00B831D9">
            <w:pPr>
              <w:pStyle w:val="tabletext10"/>
              <w:jc w:val="center"/>
            </w:pPr>
            <w:r>
              <w:t>3</w:t>
            </w:r>
            <w:ins w:id="734" w:author="Author" w:date="2020-06-23T12:57:00Z">
              <w:r w:rsidR="00A869AE">
                <w:t>B</w:t>
              </w:r>
            </w:ins>
            <w:del w:id="735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D63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81CE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E1BDDAD" w14:textId="77777777" w:rsidTr="008F4065">
        <w:trPr>
          <w:cantSplit/>
          <w:trHeight w:val="190"/>
        </w:trPr>
        <w:tc>
          <w:tcPr>
            <w:tcW w:w="200" w:type="dxa"/>
          </w:tcPr>
          <w:p w14:paraId="2EA985F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65B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7C1BB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FD2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4722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C25A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E19B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D60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5C1C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880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711C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238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93AA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4CF1130" w14:textId="77777777" w:rsidTr="008F4065">
        <w:trPr>
          <w:cantSplit/>
          <w:trHeight w:val="190"/>
        </w:trPr>
        <w:tc>
          <w:tcPr>
            <w:tcW w:w="200" w:type="dxa"/>
          </w:tcPr>
          <w:p w14:paraId="1E141A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6F1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56FC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DB8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2475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8AC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B677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C6C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CA1C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834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3A23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BB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9DBB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1EDD68D" w14:textId="77777777" w:rsidTr="008F4065">
        <w:trPr>
          <w:cantSplit/>
          <w:trHeight w:val="190"/>
        </w:trPr>
        <w:tc>
          <w:tcPr>
            <w:tcW w:w="200" w:type="dxa"/>
          </w:tcPr>
          <w:p w14:paraId="06D335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A12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3C83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4A4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95C0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CA2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500F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30CB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B0A5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97B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AEF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21C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B913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13A1D3A6" w14:textId="77777777" w:rsidTr="008F4065">
        <w:trPr>
          <w:cantSplit/>
          <w:trHeight w:val="190"/>
        </w:trPr>
        <w:tc>
          <w:tcPr>
            <w:tcW w:w="200" w:type="dxa"/>
          </w:tcPr>
          <w:p w14:paraId="3C4C993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EC37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CDEE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032B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748E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5F59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B19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1376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7277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29B6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FE8A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C1CD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C22D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27BB7E7" w14:textId="77777777" w:rsidTr="008F4065">
        <w:trPr>
          <w:cantSplit/>
          <w:trHeight w:val="190"/>
        </w:trPr>
        <w:tc>
          <w:tcPr>
            <w:tcW w:w="200" w:type="dxa"/>
          </w:tcPr>
          <w:p w14:paraId="4241419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70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0FFF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823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52A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6E8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FDB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C80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8032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EBA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5A2B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0BE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729CE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28F7291" w14:textId="77777777" w:rsidTr="008F4065">
        <w:trPr>
          <w:cantSplit/>
          <w:trHeight w:val="190"/>
        </w:trPr>
        <w:tc>
          <w:tcPr>
            <w:tcW w:w="200" w:type="dxa"/>
          </w:tcPr>
          <w:p w14:paraId="2F4ADA5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6B8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988D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367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E4AC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7F7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FAAD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9C0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67E5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AA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AA6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521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4AD7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D2ADEF4" w14:textId="77777777" w:rsidTr="008F4065">
        <w:trPr>
          <w:cantSplit/>
          <w:trHeight w:val="190"/>
        </w:trPr>
        <w:tc>
          <w:tcPr>
            <w:tcW w:w="200" w:type="dxa"/>
          </w:tcPr>
          <w:p w14:paraId="442AF15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8F6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109C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0307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1238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C85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3E7E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4318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F31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78F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9C40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2AD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8755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54B0A2B" w14:textId="77777777" w:rsidTr="008F4065">
        <w:trPr>
          <w:cantSplit/>
          <w:trHeight w:val="190"/>
        </w:trPr>
        <w:tc>
          <w:tcPr>
            <w:tcW w:w="200" w:type="dxa"/>
          </w:tcPr>
          <w:p w14:paraId="60B807A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9DF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47D5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9AE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7FA9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4B3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7020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5C79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5FDA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028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6A78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F4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2D1E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7031F8E1" w14:textId="77777777" w:rsidTr="008F4065">
        <w:trPr>
          <w:cantSplit/>
          <w:trHeight w:val="190"/>
        </w:trPr>
        <w:tc>
          <w:tcPr>
            <w:tcW w:w="200" w:type="dxa"/>
          </w:tcPr>
          <w:p w14:paraId="3AD1F48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DCD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CFE3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281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0BAE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DC4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F5AF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09B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2CB6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17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E2E5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3FC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DEB8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339B369" w14:textId="77777777" w:rsidTr="008F4065">
        <w:trPr>
          <w:cantSplit/>
          <w:trHeight w:val="190"/>
        </w:trPr>
        <w:tc>
          <w:tcPr>
            <w:tcW w:w="200" w:type="dxa"/>
          </w:tcPr>
          <w:p w14:paraId="4825B13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C975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606C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F8A1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06C5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A22D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7AA5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F68D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686C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E603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E97B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F30F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6DD7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84EA6D6" w14:textId="77777777" w:rsidTr="008F4065">
        <w:trPr>
          <w:cantSplit/>
          <w:trHeight w:val="190"/>
        </w:trPr>
        <w:tc>
          <w:tcPr>
            <w:tcW w:w="200" w:type="dxa"/>
          </w:tcPr>
          <w:p w14:paraId="27A46C9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654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EA55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AC9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641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584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2391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475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91D6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90A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4986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89C2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CAA5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58EDA9F" w14:textId="77777777" w:rsidTr="008F4065">
        <w:trPr>
          <w:cantSplit/>
          <w:trHeight w:val="190"/>
        </w:trPr>
        <w:tc>
          <w:tcPr>
            <w:tcW w:w="200" w:type="dxa"/>
          </w:tcPr>
          <w:p w14:paraId="7C634F8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F14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1F5E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36E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E2D5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93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687E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94B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6645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4AA7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C3BB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BED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DFBB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D08C23B" w14:textId="77777777" w:rsidTr="008F4065">
        <w:trPr>
          <w:cantSplit/>
          <w:trHeight w:val="190"/>
        </w:trPr>
        <w:tc>
          <w:tcPr>
            <w:tcW w:w="200" w:type="dxa"/>
          </w:tcPr>
          <w:p w14:paraId="0465ED9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70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0E81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453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CC3D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19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9E0F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8DB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8A5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61B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4CC2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AA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B174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24B4D439" w14:textId="77777777" w:rsidTr="008F4065">
        <w:trPr>
          <w:cantSplit/>
          <w:trHeight w:val="190"/>
        </w:trPr>
        <w:tc>
          <w:tcPr>
            <w:tcW w:w="200" w:type="dxa"/>
          </w:tcPr>
          <w:p w14:paraId="1410173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690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C5A2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ACD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F55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161E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4F8B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354C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E79A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CF6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74EE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AC5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82B6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FC68E1" w14:textId="77777777" w:rsidTr="008F4065">
        <w:trPr>
          <w:cantSplit/>
          <w:trHeight w:val="190"/>
        </w:trPr>
        <w:tc>
          <w:tcPr>
            <w:tcW w:w="200" w:type="dxa"/>
          </w:tcPr>
          <w:p w14:paraId="483E5A1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2CD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229E6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E2F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9EC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1D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4201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096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3657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959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2F62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9E53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983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EA8B46A" w14:textId="77777777" w:rsidTr="008F4065">
        <w:trPr>
          <w:cantSplit/>
          <w:trHeight w:val="190"/>
        </w:trPr>
        <w:tc>
          <w:tcPr>
            <w:tcW w:w="200" w:type="dxa"/>
          </w:tcPr>
          <w:p w14:paraId="4B50380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18E6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FEE1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CB8F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013A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EAB2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A08D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2B12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2AE6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8CC8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C2D1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AAC8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9F42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60BFCA5" w14:textId="77777777" w:rsidTr="008F4065">
        <w:trPr>
          <w:cantSplit/>
          <w:trHeight w:val="190"/>
        </w:trPr>
        <w:tc>
          <w:tcPr>
            <w:tcW w:w="200" w:type="dxa"/>
          </w:tcPr>
          <w:p w14:paraId="291E397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EBC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EF8DF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E2D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2FB6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27F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D7A7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91156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044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32A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CBCC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215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6099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6BDA8B" w14:textId="77777777" w:rsidTr="008F4065">
        <w:trPr>
          <w:cantSplit/>
          <w:trHeight w:val="190"/>
        </w:trPr>
        <w:tc>
          <w:tcPr>
            <w:tcW w:w="200" w:type="dxa"/>
          </w:tcPr>
          <w:p w14:paraId="64E7FE5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607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7ADA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E60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8828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570B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919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C27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E702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154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16FC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B1C3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700F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D64D63D" w14:textId="77777777" w:rsidTr="008F4065">
        <w:trPr>
          <w:cantSplit/>
          <w:trHeight w:val="190"/>
        </w:trPr>
        <w:tc>
          <w:tcPr>
            <w:tcW w:w="200" w:type="dxa"/>
          </w:tcPr>
          <w:p w14:paraId="7BABDAC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5E7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6927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E9E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ACD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E8C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28F8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8E6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CF53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8A0E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1171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03D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8B7E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24CB32F" w14:textId="77777777" w:rsidTr="008F4065">
        <w:trPr>
          <w:cantSplit/>
          <w:trHeight w:val="190"/>
        </w:trPr>
        <w:tc>
          <w:tcPr>
            <w:tcW w:w="200" w:type="dxa"/>
          </w:tcPr>
          <w:p w14:paraId="007BC58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52D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5B0F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3BCD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0DE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CB05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5CEF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285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48ED2" w14:textId="4F22A8D8" w:rsidR="008F4065" w:rsidRDefault="008F4065" w:rsidP="00B831D9">
            <w:pPr>
              <w:pStyle w:val="tabletext10"/>
              <w:jc w:val="center"/>
            </w:pPr>
            <w:r>
              <w:t>3</w:t>
            </w:r>
            <w:ins w:id="736" w:author="Author" w:date="2020-06-23T12:57:00Z">
              <w:r w:rsidR="00A869AE">
                <w:t>B</w:t>
              </w:r>
            </w:ins>
            <w:del w:id="737" w:author="Author" w:date="2020-06-23T12:45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7FDB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CE67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32C2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2308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1BAF3323" w14:textId="77777777" w:rsidTr="008F4065">
        <w:trPr>
          <w:cantSplit/>
          <w:trHeight w:val="190"/>
        </w:trPr>
        <w:tc>
          <w:tcPr>
            <w:tcW w:w="200" w:type="dxa"/>
          </w:tcPr>
          <w:p w14:paraId="038313D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9D5C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C015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BA3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276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861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98E3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07FB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02C6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499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87F2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A5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E51A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461BF91" w14:textId="77777777" w:rsidTr="008F4065">
        <w:trPr>
          <w:cantSplit/>
          <w:trHeight w:val="190"/>
        </w:trPr>
        <w:tc>
          <w:tcPr>
            <w:tcW w:w="200" w:type="dxa"/>
          </w:tcPr>
          <w:p w14:paraId="2B49737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0A84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571A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6122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306A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3467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3A24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5E74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61B9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DE57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9169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5861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4E56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1B98CC3" w14:textId="77777777" w:rsidTr="008F4065">
        <w:trPr>
          <w:cantSplit/>
          <w:trHeight w:val="190"/>
        </w:trPr>
        <w:tc>
          <w:tcPr>
            <w:tcW w:w="200" w:type="dxa"/>
          </w:tcPr>
          <w:p w14:paraId="24FEF00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E1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BFA73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83DC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E5C9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F1E7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D64B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1CAAE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60AA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3B0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A575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661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F04D8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273C0EC3" w14:textId="77777777" w:rsidTr="008F4065">
        <w:trPr>
          <w:cantSplit/>
          <w:trHeight w:val="190"/>
        </w:trPr>
        <w:tc>
          <w:tcPr>
            <w:tcW w:w="200" w:type="dxa"/>
          </w:tcPr>
          <w:p w14:paraId="0659FAD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805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6BC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B95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076A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E5CAA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D24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C81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5E0D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F92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7E29F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BD9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6BE3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CC39CCB" w14:textId="77777777" w:rsidTr="008F4065">
        <w:trPr>
          <w:cantSplit/>
          <w:trHeight w:val="190"/>
        </w:trPr>
        <w:tc>
          <w:tcPr>
            <w:tcW w:w="200" w:type="dxa"/>
          </w:tcPr>
          <w:p w14:paraId="460F0C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0DC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0E7F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F0B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B403A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BB2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687F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AB2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C58D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9D1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D8295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74B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6D8B0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642EC02A" w14:textId="77777777" w:rsidTr="008F4065">
        <w:trPr>
          <w:cantSplit/>
          <w:trHeight w:val="190"/>
        </w:trPr>
        <w:tc>
          <w:tcPr>
            <w:tcW w:w="200" w:type="dxa"/>
          </w:tcPr>
          <w:p w14:paraId="2763152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03BE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6337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0C7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720D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3982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18F2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D83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5697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BDC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8599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216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BD6D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FB33159" w14:textId="77777777" w:rsidTr="008F4065">
        <w:trPr>
          <w:cantSplit/>
          <w:trHeight w:val="190"/>
        </w:trPr>
        <w:tc>
          <w:tcPr>
            <w:tcW w:w="200" w:type="dxa"/>
          </w:tcPr>
          <w:p w14:paraId="708EEA0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579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2F4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AEA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1ED7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FA8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241E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644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A2FF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E81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7C34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B52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4606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5CA6BFA6" w14:textId="77777777" w:rsidTr="008F4065">
        <w:trPr>
          <w:cantSplit/>
          <w:trHeight w:val="190"/>
        </w:trPr>
        <w:tc>
          <w:tcPr>
            <w:tcW w:w="200" w:type="dxa"/>
          </w:tcPr>
          <w:p w14:paraId="78790CA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857E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06FD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0474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C42E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F109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BB8E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09C0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D6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2167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C3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B3BD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4470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DE2B47E" w14:textId="77777777" w:rsidTr="008F4065">
        <w:trPr>
          <w:cantSplit/>
          <w:trHeight w:val="190"/>
        </w:trPr>
        <w:tc>
          <w:tcPr>
            <w:tcW w:w="200" w:type="dxa"/>
          </w:tcPr>
          <w:p w14:paraId="04131BC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E28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24DE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311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CB82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0D1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EBE4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6AB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26B3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8E7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FC8D2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826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4C8A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C3E30" w14:textId="77777777" w:rsidTr="008F4065">
        <w:trPr>
          <w:cantSplit/>
          <w:trHeight w:val="190"/>
        </w:trPr>
        <w:tc>
          <w:tcPr>
            <w:tcW w:w="200" w:type="dxa"/>
          </w:tcPr>
          <w:p w14:paraId="4D3308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C82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5D2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FE4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B376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A97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6FFE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539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C073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DC4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2496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5CE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8456D" w14:textId="43E2880A" w:rsidR="008F4065" w:rsidRDefault="008F4065" w:rsidP="00B831D9">
            <w:pPr>
              <w:pStyle w:val="tabletext10"/>
              <w:jc w:val="center"/>
            </w:pPr>
            <w:r>
              <w:t>2</w:t>
            </w:r>
            <w:ins w:id="738" w:author="Author" w:date="2020-06-23T12:57:00Z">
              <w:r w:rsidR="00A869AE">
                <w:t>A</w:t>
              </w:r>
            </w:ins>
            <w:del w:id="739" w:author="Author" w:date="2020-06-23T12:46:00Z">
              <w:r w:rsidR="00852B84" w:rsidDel="00852B84">
                <w:delText>B</w:delText>
              </w:r>
            </w:del>
          </w:p>
        </w:tc>
      </w:tr>
      <w:tr w:rsidR="008F4065" w14:paraId="44679476" w14:textId="77777777" w:rsidTr="008F4065">
        <w:trPr>
          <w:cantSplit/>
          <w:trHeight w:val="190"/>
        </w:trPr>
        <w:tc>
          <w:tcPr>
            <w:tcW w:w="200" w:type="dxa"/>
          </w:tcPr>
          <w:p w14:paraId="6E8A9E3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56C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097C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B9CF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06F6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E1E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E9A45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11F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F154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F47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9751D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AA8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DCE7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577F91" w14:textId="77777777" w:rsidTr="008F4065">
        <w:trPr>
          <w:cantSplit/>
          <w:trHeight w:val="190"/>
        </w:trPr>
        <w:tc>
          <w:tcPr>
            <w:tcW w:w="200" w:type="dxa"/>
          </w:tcPr>
          <w:p w14:paraId="54B740C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D81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0A35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852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0FDD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836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8A740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53C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5D7E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944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6DC0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414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F395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49BD6A1A" w14:textId="77777777" w:rsidTr="008F4065">
        <w:trPr>
          <w:cantSplit/>
          <w:trHeight w:val="190"/>
        </w:trPr>
        <w:tc>
          <w:tcPr>
            <w:tcW w:w="200" w:type="dxa"/>
          </w:tcPr>
          <w:p w14:paraId="15C5CA0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14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0024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270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AA0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06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3202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2F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0A3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B5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0CA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799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F5A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14:paraId="4FDA8E1D" w14:textId="77777777" w:rsidR="008F4065" w:rsidRDefault="008F4065" w:rsidP="008F4065">
      <w:pPr>
        <w:pStyle w:val="tablecaption"/>
      </w:pPr>
      <w:r>
        <w:t>Table 56.C.#5(ILTA) Increased Limits Table Assignments – Class Codes 59725 – 96317</w:t>
      </w:r>
    </w:p>
    <w:p w14:paraId="3C70BF86" w14:textId="6D415113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3782854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B00505" w14:textId="77777777" w:rsidR="008F4065" w:rsidRDefault="008F4065" w:rsidP="008F4065">
      <w:pPr>
        <w:pStyle w:val="Header"/>
        <w:tabs>
          <w:tab w:val="left" w:pos="720"/>
        </w:tabs>
      </w:pPr>
    </w:p>
    <w:p w14:paraId="52BD56E0" w14:textId="4BDAF84E" w:rsidR="008F4065" w:rsidRDefault="008370FE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NORTH DAKOTA</w:t>
      </w:r>
      <w:bookmarkStart w:id="740" w:name="_GoBack"/>
      <w:bookmarkEnd w:id="740"/>
    </w:p>
    <w:p w14:paraId="44BAA2D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47061FA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0F8DB5A" w14:textId="01644ED8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031590A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9F544FB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7DD048B9" w14:textId="5D932950" w:rsidR="008F4065" w:rsidRDefault="008F4065" w:rsidP="007C6636">
      <w:pPr>
        <w:pStyle w:val="isonormal"/>
      </w:pPr>
    </w:p>
    <w:p w14:paraId="030C0C0F" w14:textId="77777777" w:rsidR="008F4065" w:rsidRDefault="008F4065" w:rsidP="008F4065">
      <w:pPr>
        <w:pStyle w:val="outlinehd2"/>
      </w:pPr>
      <w:r>
        <w:tab/>
      </w:r>
      <w:r>
        <w:sym w:font="Wingdings" w:char="F06C"/>
      </w:r>
      <w:r>
        <w:tab/>
        <w:t>Class Codes 96408 – 99988</w:t>
      </w:r>
    </w:p>
    <w:p w14:paraId="6876D828" w14:textId="324F697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6C44F9DE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4765BD7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F962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39DC0CFB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2D32AE9D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18558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53F50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9A985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2DE88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FBF3A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47FA46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591FF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C9DC7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D9A9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118CD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1714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36D7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4BB9FE9A" w14:textId="77777777" w:rsidTr="008F4065">
        <w:trPr>
          <w:cantSplit/>
          <w:trHeight w:val="190"/>
        </w:trPr>
        <w:tc>
          <w:tcPr>
            <w:tcW w:w="200" w:type="dxa"/>
          </w:tcPr>
          <w:p w14:paraId="49EAD85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A75A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108D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BC49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DBB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A47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5CEC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B4C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046D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AA4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039B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3B2B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D0DDF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01729EF" w14:textId="77777777" w:rsidTr="008F4065">
        <w:trPr>
          <w:cantSplit/>
          <w:trHeight w:val="190"/>
        </w:trPr>
        <w:tc>
          <w:tcPr>
            <w:tcW w:w="200" w:type="dxa"/>
          </w:tcPr>
          <w:p w14:paraId="3969249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CF1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AA2E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7AD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2ACE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F74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5078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E54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CB4E0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3D1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1BF0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A6EF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1055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2840F8A" w14:textId="77777777" w:rsidTr="008F4065">
        <w:trPr>
          <w:cantSplit/>
          <w:trHeight w:val="190"/>
        </w:trPr>
        <w:tc>
          <w:tcPr>
            <w:tcW w:w="200" w:type="dxa"/>
          </w:tcPr>
          <w:p w14:paraId="53B0804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6F8F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90FC4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EA0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A87D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A399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F502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3F3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289C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CAD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E4F4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536E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743E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913C65E" w14:textId="77777777" w:rsidTr="008F4065">
        <w:trPr>
          <w:cantSplit/>
          <w:trHeight w:val="190"/>
        </w:trPr>
        <w:tc>
          <w:tcPr>
            <w:tcW w:w="200" w:type="dxa"/>
          </w:tcPr>
          <w:p w14:paraId="7F55042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E84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3500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113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0272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A09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C552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ACA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D1F3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363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8EC7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388A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DAA1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3E6999E" w14:textId="77777777" w:rsidTr="008F4065">
        <w:trPr>
          <w:cantSplit/>
          <w:trHeight w:val="190"/>
        </w:trPr>
        <w:tc>
          <w:tcPr>
            <w:tcW w:w="200" w:type="dxa"/>
          </w:tcPr>
          <w:p w14:paraId="36ADE7F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853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3A4F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CE4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7396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1E6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A8464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59D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A130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6F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47C9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C0C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6A00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6C8F71F" w14:textId="77777777" w:rsidTr="008F4065">
        <w:trPr>
          <w:cantSplit/>
          <w:trHeight w:val="190"/>
        </w:trPr>
        <w:tc>
          <w:tcPr>
            <w:tcW w:w="200" w:type="dxa"/>
          </w:tcPr>
          <w:p w14:paraId="10A0112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EB4F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189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612C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B64E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A376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C233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FC2A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C74E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E0E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DB12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2E7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9C00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13014C1" w14:textId="77777777" w:rsidTr="008F4065">
        <w:trPr>
          <w:cantSplit/>
          <w:trHeight w:val="190"/>
        </w:trPr>
        <w:tc>
          <w:tcPr>
            <w:tcW w:w="200" w:type="dxa"/>
          </w:tcPr>
          <w:p w14:paraId="66BD13E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23B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E9E0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17E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7C65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1D6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E918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144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BE54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734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0219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536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8E9D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2B8862B" w14:textId="77777777" w:rsidTr="008F4065">
        <w:trPr>
          <w:cantSplit/>
          <w:trHeight w:val="190"/>
        </w:trPr>
        <w:tc>
          <w:tcPr>
            <w:tcW w:w="200" w:type="dxa"/>
          </w:tcPr>
          <w:p w14:paraId="0C9911A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7B9F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71C3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1524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D41E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47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890F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EDD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45C0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C55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3CB8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4974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D057F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01CE3E9" w14:textId="77777777" w:rsidTr="008F4065">
        <w:trPr>
          <w:cantSplit/>
          <w:trHeight w:val="190"/>
        </w:trPr>
        <w:tc>
          <w:tcPr>
            <w:tcW w:w="200" w:type="dxa"/>
          </w:tcPr>
          <w:p w14:paraId="3BFFFFD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661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9298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AE89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922A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30C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2E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851D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9340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83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84A49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C006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8B32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3C4B1F2" w14:textId="77777777" w:rsidTr="008F4065">
        <w:trPr>
          <w:cantSplit/>
          <w:trHeight w:val="190"/>
        </w:trPr>
        <w:tc>
          <w:tcPr>
            <w:tcW w:w="200" w:type="dxa"/>
          </w:tcPr>
          <w:p w14:paraId="4F60433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EE8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667F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F89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A69F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F02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52E74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E5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D429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045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B345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57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1F29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5C8C85C" w14:textId="77777777" w:rsidTr="008F4065">
        <w:trPr>
          <w:cantSplit/>
          <w:trHeight w:val="190"/>
        </w:trPr>
        <w:tc>
          <w:tcPr>
            <w:tcW w:w="200" w:type="dxa"/>
          </w:tcPr>
          <w:p w14:paraId="6BEB6D2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73B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8181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FDF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1DCD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283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BF8C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3A1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AF9A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7F5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432C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475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7049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80A6B63" w14:textId="77777777" w:rsidTr="008F4065">
        <w:trPr>
          <w:cantSplit/>
          <w:trHeight w:val="190"/>
        </w:trPr>
        <w:tc>
          <w:tcPr>
            <w:tcW w:w="200" w:type="dxa"/>
          </w:tcPr>
          <w:p w14:paraId="42BB5CA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DFD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0121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3BA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7E30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C785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0F59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BBD2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3C28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A949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2D2F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37E6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441B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DA7AD45" w14:textId="77777777" w:rsidTr="008F4065">
        <w:trPr>
          <w:cantSplit/>
          <w:trHeight w:val="190"/>
        </w:trPr>
        <w:tc>
          <w:tcPr>
            <w:tcW w:w="200" w:type="dxa"/>
          </w:tcPr>
          <w:p w14:paraId="42C6A79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8BB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B6C2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17C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2DE6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BB9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7CB9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A88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70B2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3D2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F519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9E6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F4B4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E5A312D" w14:textId="77777777" w:rsidTr="008F4065">
        <w:trPr>
          <w:cantSplit/>
          <w:trHeight w:val="190"/>
        </w:trPr>
        <w:tc>
          <w:tcPr>
            <w:tcW w:w="200" w:type="dxa"/>
          </w:tcPr>
          <w:p w14:paraId="54AF1F0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676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F211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470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4B7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7EBA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7D86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5E1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3A8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0B1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4AE0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4F93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A89E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BBB09AF" w14:textId="77777777" w:rsidTr="008F4065">
        <w:trPr>
          <w:cantSplit/>
          <w:trHeight w:val="190"/>
        </w:trPr>
        <w:tc>
          <w:tcPr>
            <w:tcW w:w="200" w:type="dxa"/>
          </w:tcPr>
          <w:p w14:paraId="051D4A4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2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EF0D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93CB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C356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A0F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F72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7CA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1A63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17E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C8A5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33A6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3D69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C9147E2" w14:textId="77777777" w:rsidTr="008F4065">
        <w:trPr>
          <w:cantSplit/>
          <w:trHeight w:val="190"/>
        </w:trPr>
        <w:tc>
          <w:tcPr>
            <w:tcW w:w="200" w:type="dxa"/>
          </w:tcPr>
          <w:p w14:paraId="116F615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5BC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8731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40D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2402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3C1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01D0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765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CEAD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B16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D1D8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1CFE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1BC4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05D55A2" w14:textId="77777777" w:rsidTr="008F4065">
        <w:trPr>
          <w:cantSplit/>
          <w:trHeight w:val="190"/>
        </w:trPr>
        <w:tc>
          <w:tcPr>
            <w:tcW w:w="200" w:type="dxa"/>
          </w:tcPr>
          <w:p w14:paraId="4C7FA39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470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9A16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2AA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BF95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91D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6E51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0CC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7D5D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39B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6595D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11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FA86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E6EA6E3" w14:textId="77777777" w:rsidTr="008F4065">
        <w:trPr>
          <w:cantSplit/>
          <w:trHeight w:val="190"/>
        </w:trPr>
        <w:tc>
          <w:tcPr>
            <w:tcW w:w="200" w:type="dxa"/>
          </w:tcPr>
          <w:p w14:paraId="07AB013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B75C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1128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AAD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9DAF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2F06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E819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EE2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2A9D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9DF2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239A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B744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4D6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5F9ABA4" w14:textId="77777777" w:rsidTr="008F4065">
        <w:trPr>
          <w:cantSplit/>
          <w:trHeight w:val="190"/>
        </w:trPr>
        <w:tc>
          <w:tcPr>
            <w:tcW w:w="200" w:type="dxa"/>
          </w:tcPr>
          <w:p w14:paraId="060521F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4CF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6D73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ACD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CC37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330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A268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5AA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7916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10D2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285F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8ACED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DF41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AEB15FD" w14:textId="77777777" w:rsidTr="008F4065">
        <w:trPr>
          <w:cantSplit/>
          <w:trHeight w:val="190"/>
        </w:trPr>
        <w:tc>
          <w:tcPr>
            <w:tcW w:w="200" w:type="dxa"/>
          </w:tcPr>
          <w:p w14:paraId="563A562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8942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9530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3BEE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EE7E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34F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93ED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DAA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0761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F24B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0BB6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25D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0138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6EB17D2" w14:textId="77777777" w:rsidTr="008F4065">
        <w:trPr>
          <w:cantSplit/>
          <w:trHeight w:val="190"/>
        </w:trPr>
        <w:tc>
          <w:tcPr>
            <w:tcW w:w="200" w:type="dxa"/>
          </w:tcPr>
          <w:p w14:paraId="47B757D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281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5426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250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61BF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46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66C49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042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58FB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7C51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FBF4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9865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3B45C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7A9885A" w14:textId="77777777" w:rsidTr="008F4065">
        <w:trPr>
          <w:cantSplit/>
          <w:trHeight w:val="190"/>
        </w:trPr>
        <w:tc>
          <w:tcPr>
            <w:tcW w:w="200" w:type="dxa"/>
          </w:tcPr>
          <w:p w14:paraId="73FDAA6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021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AF4D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0DDB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5784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470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C3D6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D65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F3C7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EDE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B222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E71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25A2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B6E3EF2" w14:textId="77777777" w:rsidTr="008F4065">
        <w:trPr>
          <w:cantSplit/>
          <w:trHeight w:val="190"/>
        </w:trPr>
        <w:tc>
          <w:tcPr>
            <w:tcW w:w="200" w:type="dxa"/>
          </w:tcPr>
          <w:p w14:paraId="5DE093A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E29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7B1F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3C8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47B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977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49B4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5B5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5BC3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2D5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A9CA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9067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AD65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1ADEB8B" w14:textId="77777777" w:rsidTr="008F4065">
        <w:trPr>
          <w:cantSplit/>
          <w:trHeight w:val="190"/>
        </w:trPr>
        <w:tc>
          <w:tcPr>
            <w:tcW w:w="200" w:type="dxa"/>
          </w:tcPr>
          <w:p w14:paraId="3F71943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0EF8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2FD0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25C6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F97E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A95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7728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2866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B0EE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C8C7C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51F2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89FF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D923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6FD3541" w14:textId="77777777" w:rsidTr="008F4065">
        <w:trPr>
          <w:cantSplit/>
          <w:trHeight w:val="190"/>
        </w:trPr>
        <w:tc>
          <w:tcPr>
            <w:tcW w:w="200" w:type="dxa"/>
          </w:tcPr>
          <w:p w14:paraId="2831FE8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D478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D9D0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EA6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838D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9B6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D971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910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1FB8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BC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F6DC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2C7D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9D354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BE5B371" w14:textId="77777777" w:rsidTr="008F4065">
        <w:trPr>
          <w:cantSplit/>
          <w:trHeight w:val="190"/>
        </w:trPr>
        <w:tc>
          <w:tcPr>
            <w:tcW w:w="200" w:type="dxa"/>
          </w:tcPr>
          <w:p w14:paraId="0AF0BC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E1C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FC94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9A9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DAFE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2BD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6B13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865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D75C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CF99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0C21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2E63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5A69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77B6E6C" w14:textId="77777777" w:rsidTr="008F4065">
        <w:trPr>
          <w:cantSplit/>
          <w:trHeight w:val="190"/>
        </w:trPr>
        <w:tc>
          <w:tcPr>
            <w:tcW w:w="200" w:type="dxa"/>
          </w:tcPr>
          <w:p w14:paraId="3621FF8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501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02C0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6242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669B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2D1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8498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A34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3F99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ACB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B0FE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EF6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3557F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DD32F91" w14:textId="77777777" w:rsidTr="008F4065">
        <w:trPr>
          <w:cantSplit/>
          <w:trHeight w:val="190"/>
        </w:trPr>
        <w:tc>
          <w:tcPr>
            <w:tcW w:w="200" w:type="dxa"/>
          </w:tcPr>
          <w:p w14:paraId="0548161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3C5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AD63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93D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787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49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BD08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B56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CCB6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33E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C196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77EB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48F1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03733F5" w14:textId="77777777" w:rsidTr="008F4065">
        <w:trPr>
          <w:cantSplit/>
          <w:trHeight w:val="190"/>
        </w:trPr>
        <w:tc>
          <w:tcPr>
            <w:tcW w:w="200" w:type="dxa"/>
          </w:tcPr>
          <w:p w14:paraId="69D493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D06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A920E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1DC4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B9A2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5C3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47B9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52E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5D59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0B6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1133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9EDE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9A6F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571A5C5" w14:textId="77777777" w:rsidTr="008F4065">
        <w:trPr>
          <w:cantSplit/>
          <w:trHeight w:val="190"/>
        </w:trPr>
        <w:tc>
          <w:tcPr>
            <w:tcW w:w="200" w:type="dxa"/>
          </w:tcPr>
          <w:p w14:paraId="10D1433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CEEA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C235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4433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3EFA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C81C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638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3D6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711D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4B85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04A1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6B9E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6CEA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495F8DF" w14:textId="77777777" w:rsidTr="008F4065">
        <w:trPr>
          <w:cantSplit/>
          <w:trHeight w:val="190"/>
        </w:trPr>
        <w:tc>
          <w:tcPr>
            <w:tcW w:w="200" w:type="dxa"/>
          </w:tcPr>
          <w:p w14:paraId="63F141A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030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FA1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B355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B0FE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E48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E43B6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A00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F9FE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5604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AEF4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9C02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E21D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FF191E3" w14:textId="77777777" w:rsidTr="008F4065">
        <w:trPr>
          <w:cantSplit/>
          <w:trHeight w:val="190"/>
        </w:trPr>
        <w:tc>
          <w:tcPr>
            <w:tcW w:w="200" w:type="dxa"/>
          </w:tcPr>
          <w:p w14:paraId="287957D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B51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AF5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B5E4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C74F4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F80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1EF2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1CF9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5B4E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94AE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C0D2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0C38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A7E7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D7CB83D" w14:textId="77777777" w:rsidTr="008F4065">
        <w:trPr>
          <w:cantSplit/>
          <w:trHeight w:val="190"/>
        </w:trPr>
        <w:tc>
          <w:tcPr>
            <w:tcW w:w="200" w:type="dxa"/>
          </w:tcPr>
          <w:p w14:paraId="31768D5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89D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AE2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959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F225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542B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C470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E9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C6D0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F3A9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7DAF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93EA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57A9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7AF97CB" w14:textId="77777777" w:rsidTr="008F4065">
        <w:trPr>
          <w:cantSplit/>
          <w:trHeight w:val="190"/>
        </w:trPr>
        <w:tc>
          <w:tcPr>
            <w:tcW w:w="200" w:type="dxa"/>
          </w:tcPr>
          <w:p w14:paraId="44B4DDA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7C2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CC3B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D5E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6D45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CBB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07E0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EA1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8E9C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4B2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6877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7A7B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9D5E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37F9C14" w14:textId="77777777" w:rsidTr="008F4065">
        <w:trPr>
          <w:cantSplit/>
          <w:trHeight w:val="190"/>
        </w:trPr>
        <w:tc>
          <w:tcPr>
            <w:tcW w:w="200" w:type="dxa"/>
          </w:tcPr>
          <w:p w14:paraId="265F2C4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258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9477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758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D0E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0E4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071E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E43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E883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CADC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27DA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C81B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D72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DB91B5D" w14:textId="77777777" w:rsidTr="008F4065">
        <w:trPr>
          <w:cantSplit/>
          <w:trHeight w:val="190"/>
        </w:trPr>
        <w:tc>
          <w:tcPr>
            <w:tcW w:w="200" w:type="dxa"/>
          </w:tcPr>
          <w:p w14:paraId="11938B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8E2D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3383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11F6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D8DF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B889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385C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038B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C0C3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D3DA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2CE7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777C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C0C1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106231E" w14:textId="77777777" w:rsidTr="008F4065">
        <w:trPr>
          <w:cantSplit/>
          <w:trHeight w:val="190"/>
        </w:trPr>
        <w:tc>
          <w:tcPr>
            <w:tcW w:w="200" w:type="dxa"/>
          </w:tcPr>
          <w:p w14:paraId="115B711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D48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31C3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ECB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AF65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A2C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6EE8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942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90EB4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DFF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CDE2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2F0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B089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FDC56AF" w14:textId="77777777" w:rsidTr="008F4065">
        <w:trPr>
          <w:cantSplit/>
          <w:trHeight w:val="190"/>
        </w:trPr>
        <w:tc>
          <w:tcPr>
            <w:tcW w:w="200" w:type="dxa"/>
          </w:tcPr>
          <w:p w14:paraId="637DE33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324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C9A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BE60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5C31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A03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DBD2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E5F0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1667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5B16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3E77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427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AA22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34E7354" w14:textId="77777777" w:rsidTr="008F4065">
        <w:trPr>
          <w:cantSplit/>
          <w:trHeight w:val="190"/>
        </w:trPr>
        <w:tc>
          <w:tcPr>
            <w:tcW w:w="200" w:type="dxa"/>
          </w:tcPr>
          <w:p w14:paraId="72F67C9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5D6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CDC1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3614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89AB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547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29EC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253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7C40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818E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F75D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9580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20B75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0B92B1D" w14:textId="77777777" w:rsidTr="008F4065">
        <w:trPr>
          <w:cantSplit/>
          <w:trHeight w:val="190"/>
        </w:trPr>
        <w:tc>
          <w:tcPr>
            <w:tcW w:w="200" w:type="dxa"/>
          </w:tcPr>
          <w:p w14:paraId="13AB1F9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838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512F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618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76D0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E2E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6F3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2A8C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E38A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F819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C009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F35D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1273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3A219B2" w14:textId="77777777" w:rsidTr="008F4065">
        <w:trPr>
          <w:cantSplit/>
          <w:trHeight w:val="190"/>
        </w:trPr>
        <w:tc>
          <w:tcPr>
            <w:tcW w:w="200" w:type="dxa"/>
          </w:tcPr>
          <w:p w14:paraId="7AB7C6B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F3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D14C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D5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478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898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34F8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C6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872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9F4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7C0D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9B4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9A0FF" w14:textId="77777777" w:rsidR="008F4065" w:rsidRDefault="008F4065" w:rsidP="00B831D9">
            <w:pPr>
              <w:pStyle w:val="tabletext10"/>
              <w:jc w:val="center"/>
            </w:pPr>
          </w:p>
        </w:tc>
      </w:tr>
    </w:tbl>
    <w:p w14:paraId="38E8BF55" w14:textId="77777777" w:rsidR="008F4065" w:rsidRDefault="008F4065" w:rsidP="008F4065">
      <w:pPr>
        <w:pStyle w:val="tablecaption"/>
      </w:pPr>
      <w:r>
        <w:t>Table 56.C.#6(ILTA) Increased Limits Table Assignments – Class Codes 96408 – 99988</w:t>
      </w:r>
    </w:p>
    <w:p w14:paraId="2B8E12DC" w14:textId="77777777" w:rsidR="008F4065" w:rsidRDefault="008F4065" w:rsidP="007C6636">
      <w:pPr>
        <w:pStyle w:val="isonormal"/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CD57A" w14:textId="77777777" w:rsidR="00F768D6" w:rsidRDefault="00F768D6">
      <w:r>
        <w:separator/>
      </w:r>
    </w:p>
  </w:endnote>
  <w:endnote w:type="continuationSeparator" w:id="0">
    <w:p w14:paraId="686101DF" w14:textId="77777777" w:rsidR="00F768D6" w:rsidRDefault="00F76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5"/>
      <w:gridCol w:w="1681"/>
      <w:gridCol w:w="1961"/>
    </w:tblGrid>
    <w:tr w:rsidR="00F768D6" w14:paraId="3A4357E4" w14:textId="77777777" w:rsidTr="009554DD">
      <w:tc>
        <w:tcPr>
          <w:tcW w:w="3708" w:type="dxa"/>
        </w:tcPr>
        <w:p w14:paraId="2F5BDBEC" w14:textId="6D35F315" w:rsidR="00F768D6" w:rsidRPr="009554DD" w:rsidRDefault="00F768D6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8370FE">
            <w:rPr>
              <w:sz w:val="20"/>
            </w:rPr>
            <w:t>1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F768D6" w:rsidRDefault="00F768D6">
          <w:pPr>
            <w:pStyle w:val="Footer"/>
          </w:pPr>
        </w:p>
      </w:tc>
      <w:tc>
        <w:tcPr>
          <w:tcW w:w="2880" w:type="dxa"/>
        </w:tcPr>
        <w:p w14:paraId="05F2A5DC" w14:textId="24AC5000" w:rsidR="00F768D6" w:rsidRPr="009554DD" w:rsidRDefault="008370FE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North Dakota</w:t>
          </w:r>
        </w:p>
      </w:tc>
      <w:tc>
        <w:tcPr>
          <w:tcW w:w="1710" w:type="dxa"/>
        </w:tcPr>
        <w:p w14:paraId="48D18B50" w14:textId="06E7AB9F" w:rsidR="00F768D6" w:rsidRPr="009554DD" w:rsidRDefault="00F768D6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8370FE">
            <w:rPr>
              <w:sz w:val="20"/>
            </w:rPr>
            <w:t>1</w:t>
          </w:r>
          <w:r>
            <w:rPr>
              <w:sz w:val="20"/>
            </w:rPr>
            <w:t>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F768D6" w:rsidRPr="009554DD" w:rsidRDefault="00F768D6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F768D6" w:rsidRDefault="00F768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B373F" w14:textId="77777777" w:rsidR="00F768D6" w:rsidRDefault="00F768D6">
      <w:r>
        <w:separator/>
      </w:r>
    </w:p>
  </w:footnote>
  <w:footnote w:type="continuationSeparator" w:id="0">
    <w:p w14:paraId="061742F4" w14:textId="77777777" w:rsidR="00F768D6" w:rsidRDefault="00F76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370FE"/>
    <w:rsid w:val="00852B84"/>
    <w:rsid w:val="0085625E"/>
    <w:rsid w:val="008565BC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869AE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LI-GL-2021-056 - 004 -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I61344</AuthorId>
    <CircularDocDescription xmlns="a86cc342-0045-41e2-80e9-abdb777d2eca">Pages</CircularDocDescription>
    <Date_x0020_Modified xmlns="a86cc342-0045-41e2-80e9-abdb777d2eca">2021-01-21T20:44:18+00:00</Date_x0020_Modified>
    <CircularDate xmlns="a86cc342-0045-41e2-80e9-abdb777d2eca">2021-02-05T05:00:00+00:00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+2.6% from the increased limit factors currently in effect.</KeyMessage>
    <CircularNumber xmlns="a86cc342-0045-41e2-80e9-abdb777d2eca">LI-GL-2021-056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Edmilao, Maria Agnes F.</AuthorName>
    <Sequence xmlns="a86cc342-0045-41e2-80e9-abdb777d2eca">3</Sequence>
    <ServiceModuleString xmlns="a86cc342-0045-41e2-80e9-abdb777d2eca">Rules;</ServiceModuleString>
    <CircId xmlns="a86cc342-0045-41e2-80e9-abdb777d2eca">31760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NORTH DAKOTA GENERAL LIABILITY INCREASED LIMIT FACTORS TO BE IMPLEMENTED</CircularTitle>
    <Jurs xmlns="a86cc342-0045-41e2-80e9-abdb777d2eca">
      <Value>36</Value>
    </Jurs>
  </documentManagement>
</p:properties>
</file>

<file path=customXml/itemProps1.xml><?xml version="1.0" encoding="utf-8"?>
<ds:datastoreItem xmlns:ds="http://schemas.openxmlformats.org/officeDocument/2006/customXml" ds:itemID="{5668EE3E-7917-4937-9B85-6B31E4B3C933}"/>
</file>

<file path=customXml/itemProps2.xml><?xml version="1.0" encoding="utf-8"?>
<ds:datastoreItem xmlns:ds="http://schemas.openxmlformats.org/officeDocument/2006/customXml" ds:itemID="{FD739408-043D-4979-A4A4-3BAC3A291980}"/>
</file>

<file path=customXml/itemProps3.xml><?xml version="1.0" encoding="utf-8"?>
<ds:datastoreItem xmlns:ds="http://schemas.openxmlformats.org/officeDocument/2006/customXml" ds:itemID="{F268AAC3-B784-4438-8DEA-EC0FD7C81FE2}"/>
</file>

<file path=customXml/itemProps4.xml><?xml version="1.0" encoding="utf-8"?>
<ds:datastoreItem xmlns:ds="http://schemas.openxmlformats.org/officeDocument/2006/customXml" ds:itemID="{DCCC545A-DEEB-40E3-9EA7-D01F4CFC23F9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12</Pages>
  <Words>3882</Words>
  <Characters>16119</Characters>
  <Application>Microsoft Office Word</Application>
  <DocSecurity>0</DocSecurity>
  <Lines>5530</Lines>
  <Paragraphs>3210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2020-12-24T18:35:00Z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