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Pr="007D279A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7D279A">
        <w:t>INSURANCE SERVICES OFFICE, INC.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</w:tabs>
      </w:pPr>
    </w:p>
    <w:p w:rsidR="009B1C09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noProof/>
          <w:szCs w:val="22"/>
        </w:rPr>
        <w:t>MISSOURI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7D279A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7D279A" w:rsidRDefault="009B1C09" w:rsidP="00F62BA3">
      <w:pPr>
        <w:jc w:val="center"/>
      </w:pPr>
      <w:r w:rsidRPr="007D279A">
        <w:t>REVISED INCREASED LIMIT FACTORS</w:t>
      </w:r>
    </w:p>
    <w:p w:rsidR="009B1C09" w:rsidRPr="007D279A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Pr="007D279A" w:rsidRDefault="009B1C09" w:rsidP="00F62BA3">
      <w:pPr>
        <w:pStyle w:val="centeredtext"/>
        <w:rPr>
          <w:b w:val="0"/>
          <w:color w:val="000000"/>
        </w:rPr>
      </w:pPr>
      <w:r w:rsidRPr="007D279A">
        <w:rPr>
          <w:b w:val="0"/>
          <w:color w:val="000000"/>
        </w:rPr>
        <w:t>(Limits are in thousands)</w:t>
      </w:r>
    </w:p>
    <w:p w:rsidR="009B1C09" w:rsidRPr="007D279A" w:rsidRDefault="009B1C09" w:rsidP="00F62BA3">
      <w:pPr>
        <w:pStyle w:val="centeredtext"/>
        <w:spacing w:line="40" w:lineRule="exact"/>
        <w:rPr>
          <w:b w:val="0"/>
        </w:rPr>
      </w:pPr>
    </w:p>
    <w:p w:rsidR="009B1C09" w:rsidRPr="007D279A" w:rsidRDefault="009B1C09" w:rsidP="00F62BA3">
      <w:pPr>
        <w:pStyle w:val="boxrule"/>
      </w:pPr>
      <w:r w:rsidRPr="007D279A">
        <w:t>RULE 56.</w:t>
      </w:r>
      <w:r w:rsidRPr="007D279A">
        <w:br/>
        <w:t>INCREASED LIMITS TABLES</w:t>
      </w:r>
    </w:p>
    <w:p w:rsidR="009B1C09" w:rsidRPr="007D279A" w:rsidRDefault="009B1C09" w:rsidP="00F62BA3">
      <w:pPr>
        <w:pStyle w:val="isonormal"/>
        <w:rPr>
          <w:b/>
        </w:rPr>
      </w:pPr>
      <w:r w:rsidRPr="007D279A">
        <w:rPr>
          <w:b/>
        </w:rPr>
        <w:tab/>
        <w:t>1.</w:t>
      </w:r>
      <w:r w:rsidRPr="007D279A">
        <w:rPr>
          <w:b/>
        </w:rPr>
        <w:tab/>
      </w:r>
      <w:r w:rsidRPr="007D279A">
        <w:rPr>
          <w:b/>
          <w:color w:val="000000"/>
        </w:rPr>
        <w:t xml:space="preserve">  Premises/Operations (Subline Code 334) Table 1 - $100/200 Basic Limit</w:t>
      </w:r>
    </w:p>
    <w:p w:rsidR="009B1C09" w:rsidRPr="007D279A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RPr="007D279A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Pr="007D279A" w:rsidRDefault="009B1C09" w:rsidP="00F62BA3">
            <w:pPr>
              <w:pStyle w:val="tablehead"/>
            </w:pPr>
            <w:r w:rsidRPr="007D279A">
              <w:t>Per Occurrence</w:t>
            </w:r>
          </w:p>
        </w:tc>
      </w:tr>
      <w:tr w:rsidR="009B1C09" w:rsidRPr="007D279A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1,000</w:t>
            </w:r>
          </w:p>
        </w:tc>
      </w:tr>
      <w:tr w:rsidR="00C70A8E" w:rsidRPr="007D279A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RPr="007D279A"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RPr="007D279A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</w:tr>
      <w:tr w:rsidR="009B1C09" w:rsidRPr="007D279A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  <w:r w:rsidRPr="007D279A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RPr="007D279A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Pr="007D279A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Per Occurrence</w:t>
            </w:r>
          </w:p>
        </w:tc>
      </w:tr>
      <w:tr w:rsidR="009B1C09" w:rsidRPr="007D279A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  <w:rPr>
                <w:rFonts w:cs="Arial"/>
              </w:rPr>
            </w:pPr>
            <w:r w:rsidRPr="007D279A">
              <w:rPr>
                <w:rFonts w:cs="Arial"/>
              </w:rPr>
              <w:t>10,000</w:t>
            </w:r>
          </w:p>
        </w:tc>
      </w:tr>
      <w:tr w:rsidR="00C70A8E" w:rsidRPr="007D279A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D279A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D279A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D279A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D279A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D279A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D279A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D279A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RPr="007D279A"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RPr="007D279A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</w:tr>
    </w:tbl>
    <w:p w:rsidR="009B1C09" w:rsidRPr="007D279A" w:rsidRDefault="009B1C09" w:rsidP="00F62BA3">
      <w:pPr>
        <w:pStyle w:val="isonormal"/>
        <w:rPr>
          <w:b/>
          <w:bCs/>
        </w:rPr>
      </w:pPr>
      <w:r w:rsidRPr="007D279A">
        <w:rPr>
          <w:b/>
          <w:bCs/>
        </w:rPr>
        <w:t>Table 56.B.1</w:t>
      </w:r>
      <w:r w:rsidR="007D0E37" w:rsidRPr="007D279A">
        <w:rPr>
          <w:b/>
          <w:bCs/>
        </w:rPr>
        <w:t>.</w:t>
      </w:r>
      <w:r w:rsidRPr="007D279A">
        <w:rPr>
          <w:b/>
          <w:bCs/>
        </w:rPr>
        <w:t xml:space="preserve">  Premises/Operations (Subline Code 334) Table 1 - $100/200 Basic Limit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</w:tabs>
      </w:pPr>
      <w:r w:rsidRPr="007D279A">
        <w:rPr>
          <w:rFonts w:ascii="Arial" w:hAnsi="Arial" w:cs="Arial"/>
          <w:b/>
          <w:sz w:val="18"/>
        </w:rPr>
        <w:br w:type="page"/>
      </w:r>
      <w:r w:rsidRPr="007D279A">
        <w:lastRenderedPageBreak/>
        <w:t>INSURANCE SERVICES OFFICE, INC.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noProof/>
          <w:szCs w:val="22"/>
        </w:rPr>
        <w:t>MISSOURI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7D279A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7D279A" w:rsidRDefault="009B1C09" w:rsidP="00F62BA3">
      <w:pPr>
        <w:jc w:val="center"/>
      </w:pPr>
      <w:r w:rsidRPr="007D279A">
        <w:t>REVISED INCREASED LIMIT FACTORS</w:t>
      </w:r>
    </w:p>
    <w:p w:rsidR="009B1C09" w:rsidRPr="007D279A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Pr="007D279A" w:rsidRDefault="009B1C09" w:rsidP="00F62BA3">
      <w:pPr>
        <w:pStyle w:val="centeredtext"/>
        <w:rPr>
          <w:rFonts w:cs="Arial"/>
          <w:b w:val="0"/>
          <w:color w:val="000000"/>
        </w:rPr>
      </w:pPr>
      <w:r w:rsidRPr="007D279A">
        <w:rPr>
          <w:rFonts w:cs="Arial"/>
          <w:b w:val="0"/>
          <w:color w:val="000000"/>
        </w:rPr>
        <w:t>(Limits are in thousands)</w:t>
      </w:r>
    </w:p>
    <w:p w:rsidR="009B1C09" w:rsidRPr="007D279A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Pr="007D279A" w:rsidRDefault="009B1C09" w:rsidP="00F62BA3">
      <w:pPr>
        <w:pStyle w:val="boxrule"/>
        <w:rPr>
          <w:rFonts w:cs="Arial"/>
        </w:rPr>
      </w:pPr>
      <w:r w:rsidRPr="007D279A">
        <w:rPr>
          <w:rFonts w:cs="Arial"/>
        </w:rPr>
        <w:t>RULE 56.</w:t>
      </w:r>
      <w:r w:rsidRPr="007D279A">
        <w:rPr>
          <w:rFonts w:cs="Arial"/>
        </w:rPr>
        <w:br/>
        <w:t>INCREASED LIMITS TABLES</w:t>
      </w:r>
    </w:p>
    <w:p w:rsidR="009B1C09" w:rsidRPr="007D279A" w:rsidRDefault="009B1C09" w:rsidP="00F62BA3">
      <w:pPr>
        <w:pStyle w:val="isonormal"/>
        <w:rPr>
          <w:rFonts w:cs="Arial"/>
          <w:b/>
        </w:rPr>
      </w:pPr>
      <w:r w:rsidRPr="007D279A">
        <w:rPr>
          <w:rFonts w:cs="Arial"/>
          <w:b/>
        </w:rPr>
        <w:tab/>
        <w:t>2.</w:t>
      </w:r>
      <w:r w:rsidRPr="007D279A">
        <w:rPr>
          <w:rFonts w:cs="Arial"/>
          <w:b/>
        </w:rPr>
        <w:tab/>
      </w:r>
      <w:r w:rsidRPr="007D279A"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Pr="007D279A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RPr="007D279A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Pr="007D279A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Pr="007D279A" w:rsidRDefault="009B1C09" w:rsidP="00F62BA3">
            <w:pPr>
              <w:pStyle w:val="tablehead"/>
            </w:pPr>
            <w:r w:rsidRPr="007D279A">
              <w:t>Per Occurrence</w:t>
            </w:r>
          </w:p>
        </w:tc>
      </w:tr>
      <w:tr w:rsidR="009B1C09" w:rsidRPr="007D279A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b/>
              </w:rPr>
            </w:pPr>
            <w:r w:rsidRPr="007D279A">
              <w:rPr>
                <w:b/>
              </w:rPr>
              <w:t>1,000</w:t>
            </w:r>
          </w:p>
        </w:tc>
      </w:tr>
      <w:tr w:rsidR="00C70A8E" w:rsidRPr="007D279A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3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5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3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7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49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1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3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5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7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9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1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5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7" w:author="Author" w:date="2020-06-19T10:34:00Z">
              <w:r w:rsidRPr="007D279A"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RPr="007D279A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D279A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D279A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Pr="007D279A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7D279A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7D279A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1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3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5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7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9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1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3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5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7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9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1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3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5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1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5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7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9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9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1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3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34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5" w:author="Author" w:date="2020-06-19T10:34:00Z">
              <w:r w:rsidRPr="007D279A"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RPr="007D279A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Pr="007D279A" w:rsidRDefault="009B1C09" w:rsidP="00F62BA3">
            <w:pPr>
              <w:pStyle w:val="tabletext11"/>
              <w:jc w:val="center"/>
            </w:pPr>
          </w:p>
        </w:tc>
      </w:tr>
    </w:tbl>
    <w:p w:rsidR="009B1C09" w:rsidRPr="007D279A" w:rsidRDefault="009B1C09" w:rsidP="00F62BA3">
      <w:pPr>
        <w:pStyle w:val="isonormal"/>
        <w:rPr>
          <w:b/>
          <w:bCs/>
        </w:rPr>
      </w:pPr>
      <w:r w:rsidRPr="007D279A">
        <w:rPr>
          <w:b/>
          <w:bCs/>
        </w:rPr>
        <w:t>Table 56.B.2</w:t>
      </w:r>
      <w:r w:rsidR="007D0E37" w:rsidRPr="007D279A">
        <w:rPr>
          <w:b/>
          <w:bCs/>
        </w:rPr>
        <w:t>.</w:t>
      </w:r>
      <w:r w:rsidRPr="007D279A">
        <w:rPr>
          <w:b/>
          <w:bCs/>
        </w:rPr>
        <w:t xml:space="preserve">  Premises/Operations (Subline Code 334) Table 2 - $100/200 Basic Limit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</w:tabs>
      </w:pPr>
      <w:r w:rsidRPr="007D279A">
        <w:rPr>
          <w:rFonts w:ascii="Arial" w:hAnsi="Arial"/>
          <w:b/>
          <w:color w:val="000000"/>
          <w:sz w:val="18"/>
        </w:rPr>
        <w:br w:type="page"/>
      </w:r>
      <w:r w:rsidRPr="007D279A">
        <w:lastRenderedPageBreak/>
        <w:t>INSURANCE SERVICES OFFICE, INC.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noProof/>
          <w:szCs w:val="22"/>
        </w:rPr>
        <w:t>MISSOURI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7D279A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9B1C09" w:rsidRPr="007D279A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7D279A" w:rsidRDefault="009B1C09" w:rsidP="00F62BA3">
      <w:pPr>
        <w:jc w:val="center"/>
      </w:pPr>
      <w:r w:rsidRPr="007D279A">
        <w:t>REVISED INCREASED LIMIT FACTORS</w:t>
      </w:r>
    </w:p>
    <w:p w:rsidR="009B1C09" w:rsidRPr="007D279A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Pr="007D279A" w:rsidRDefault="009B1C09" w:rsidP="00F62BA3">
      <w:pPr>
        <w:pStyle w:val="centeredtext"/>
        <w:rPr>
          <w:b w:val="0"/>
          <w:color w:val="000000"/>
        </w:rPr>
      </w:pPr>
      <w:r w:rsidRPr="007D279A">
        <w:rPr>
          <w:b w:val="0"/>
          <w:color w:val="000000"/>
        </w:rPr>
        <w:t>(Limits are in thousands)</w:t>
      </w:r>
    </w:p>
    <w:p w:rsidR="009B1C09" w:rsidRPr="007D279A" w:rsidRDefault="009B1C09" w:rsidP="00F62BA3">
      <w:pPr>
        <w:pStyle w:val="centeredtext"/>
        <w:spacing w:line="40" w:lineRule="exact"/>
        <w:rPr>
          <w:b w:val="0"/>
        </w:rPr>
      </w:pPr>
    </w:p>
    <w:p w:rsidR="009B1C09" w:rsidRPr="007D279A" w:rsidRDefault="009B1C09" w:rsidP="00F62BA3">
      <w:pPr>
        <w:pStyle w:val="boxrule"/>
      </w:pPr>
      <w:r w:rsidRPr="007D279A">
        <w:t>RULE 56.</w:t>
      </w:r>
      <w:r w:rsidRPr="007D279A">
        <w:br/>
        <w:t>INCREASED LIMITS TABLES</w:t>
      </w:r>
    </w:p>
    <w:p w:rsidR="009B1C09" w:rsidRPr="007D279A" w:rsidRDefault="009B1C09" w:rsidP="00F62BA3">
      <w:pPr>
        <w:pStyle w:val="isonormal"/>
        <w:rPr>
          <w:b/>
        </w:rPr>
      </w:pPr>
      <w:r w:rsidRPr="007D279A">
        <w:rPr>
          <w:b/>
        </w:rPr>
        <w:tab/>
        <w:t>3.</w:t>
      </w:r>
      <w:r w:rsidRPr="007D279A">
        <w:rPr>
          <w:b/>
        </w:rPr>
        <w:tab/>
      </w:r>
      <w:r w:rsidRPr="007D279A">
        <w:rPr>
          <w:b/>
          <w:color w:val="000000"/>
        </w:rPr>
        <w:t xml:space="preserve">  Premises/Operations (Subline Code 334) Table 3 - $100/200 Basic Limit</w:t>
      </w:r>
    </w:p>
    <w:p w:rsidR="009B1C09" w:rsidRPr="007D279A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RPr="007D279A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Pr="007D279A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Pr="007D279A" w:rsidRDefault="009B1C09" w:rsidP="00F62BA3">
            <w:pPr>
              <w:pStyle w:val="tablehead"/>
            </w:pPr>
            <w:r w:rsidRPr="007D279A">
              <w:t>Per Occurrence</w:t>
            </w:r>
          </w:p>
        </w:tc>
      </w:tr>
      <w:tr w:rsidR="009B1C09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1,000</w:t>
            </w: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7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9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1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3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5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7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9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1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3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5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7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49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1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3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5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7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59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1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3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5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7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69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1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3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5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7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9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1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3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5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7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9" w:author="Author" w:date="2020-06-19T10:36:00Z">
              <w:r w:rsidRPr="007D279A"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D279A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RPr="007D279A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7D279A" w:rsidRDefault="009B1C09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7D279A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1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3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5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7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9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1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5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1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3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5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7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9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3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5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7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29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1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3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5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7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39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1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3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5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RPr="007D279A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D279A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0-06-19T10:3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7" w:author="Author" w:date="2020-06-19T10:36:00Z">
              <w:r w:rsidRPr="007D279A"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RPr="007D279A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36962" w:rsidRPr="007D279A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7D279A" w:rsidRDefault="00F36962" w:rsidP="00F62BA3">
            <w:pPr>
              <w:pStyle w:val="tabletext11"/>
              <w:jc w:val="center"/>
            </w:pPr>
          </w:p>
        </w:tc>
      </w:tr>
    </w:tbl>
    <w:p w:rsidR="00D24886" w:rsidRPr="007D279A" w:rsidRDefault="009B1C09" w:rsidP="00F62BA3">
      <w:pPr>
        <w:pStyle w:val="isonormal"/>
        <w:rPr>
          <w:b/>
          <w:bCs/>
        </w:rPr>
      </w:pPr>
      <w:r w:rsidRPr="007D279A">
        <w:rPr>
          <w:b/>
          <w:bCs/>
        </w:rPr>
        <w:t>Table 56.B.3</w:t>
      </w:r>
      <w:r w:rsidR="007D0E37" w:rsidRPr="007D279A">
        <w:rPr>
          <w:b/>
          <w:bCs/>
        </w:rPr>
        <w:t>.</w:t>
      </w:r>
      <w:r w:rsidRPr="007D279A">
        <w:rPr>
          <w:b/>
          <w:bCs/>
        </w:rPr>
        <w:t xml:space="preserve">  Premises/Operations (Subline Code 334) Table 3 - $100/200 Basic Limit</w:t>
      </w:r>
    </w:p>
    <w:p w:rsidR="00C70A8E" w:rsidRPr="007D279A" w:rsidRDefault="00D24886" w:rsidP="00F62BA3">
      <w:pPr>
        <w:pStyle w:val="Header"/>
        <w:tabs>
          <w:tab w:val="left" w:pos="720"/>
        </w:tabs>
      </w:pPr>
      <w:r w:rsidRPr="007D279A">
        <w:rPr>
          <w:b/>
          <w:bCs/>
        </w:rPr>
        <w:br w:type="page"/>
      </w:r>
      <w:r w:rsidR="00C70A8E" w:rsidRPr="007D279A">
        <w:lastRenderedPageBreak/>
        <w:t>INSURANCE SERVICES OFFICE, INC.</w:t>
      </w:r>
    </w:p>
    <w:p w:rsidR="00C70A8E" w:rsidRPr="007D279A" w:rsidRDefault="00C70A8E" w:rsidP="00F62BA3">
      <w:pPr>
        <w:pStyle w:val="Header"/>
        <w:tabs>
          <w:tab w:val="left" w:pos="720"/>
        </w:tabs>
      </w:pPr>
    </w:p>
    <w:p w:rsidR="00C70A8E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7D279A" w:rsidRDefault="00C70A8E" w:rsidP="00F62BA3">
      <w:pPr>
        <w:jc w:val="center"/>
      </w:pPr>
      <w:r w:rsidRPr="007D279A">
        <w:t>REVISED INCREASED LIMIT FACTORS</w:t>
      </w:r>
    </w:p>
    <w:p w:rsidR="00C70A8E" w:rsidRPr="007D279A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Pr="007D279A" w:rsidRDefault="00C70A8E" w:rsidP="00F62BA3">
      <w:pPr>
        <w:pStyle w:val="centeredtext"/>
        <w:rPr>
          <w:b w:val="0"/>
          <w:color w:val="000000"/>
        </w:rPr>
      </w:pPr>
      <w:r w:rsidRPr="007D279A">
        <w:rPr>
          <w:b w:val="0"/>
          <w:color w:val="000000"/>
        </w:rPr>
        <w:t>(Limits are in thousands)</w:t>
      </w:r>
    </w:p>
    <w:p w:rsidR="00C70A8E" w:rsidRPr="007D279A" w:rsidRDefault="00C70A8E" w:rsidP="00F62BA3">
      <w:pPr>
        <w:pStyle w:val="centeredtext"/>
        <w:spacing w:line="40" w:lineRule="exact"/>
        <w:rPr>
          <w:b w:val="0"/>
        </w:rPr>
      </w:pPr>
    </w:p>
    <w:p w:rsidR="00C70A8E" w:rsidRPr="007D279A" w:rsidRDefault="00C70A8E" w:rsidP="00F62BA3">
      <w:pPr>
        <w:pStyle w:val="boxrule"/>
      </w:pPr>
      <w:r w:rsidRPr="007D279A">
        <w:t>RULE 56.</w:t>
      </w:r>
      <w:r w:rsidRPr="007D279A">
        <w:br/>
        <w:t>INCREASED LIMITS TABLES</w:t>
      </w:r>
    </w:p>
    <w:p w:rsidR="00C70A8E" w:rsidRPr="007D279A" w:rsidRDefault="00C70A8E" w:rsidP="00F62BA3">
      <w:pPr>
        <w:pStyle w:val="isonormal"/>
        <w:rPr>
          <w:b/>
        </w:rPr>
      </w:pPr>
      <w:r w:rsidRPr="007D279A">
        <w:rPr>
          <w:b/>
        </w:rPr>
        <w:tab/>
        <w:t>4.</w:t>
      </w:r>
      <w:r w:rsidRPr="007D279A">
        <w:rPr>
          <w:b/>
        </w:rPr>
        <w:tab/>
      </w:r>
      <w:r w:rsidRPr="007D279A">
        <w:rPr>
          <w:b/>
          <w:color w:val="000000"/>
        </w:rPr>
        <w:t xml:space="preserve">  Products/Completed Operations (Subline Code 336) Table A - $100/200 Basic Limit</w:t>
      </w:r>
    </w:p>
    <w:p w:rsidR="00C70A8E" w:rsidRPr="007D279A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D279A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Per Occurrence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1,000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9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1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3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5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7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9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1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3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5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7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9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1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3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5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7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9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3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5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9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3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 w:date="2020-06-19T10:11:00Z">
              <w:r w:rsidRPr="007D279A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</w:pPr>
            <w:r w:rsidRPr="007D279A">
              <w:t>The following factors MUST be referred to company before using.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Per Occurrence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10,000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3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5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1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5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7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9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1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3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5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7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9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1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7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9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1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3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1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3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5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7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9" w:author="Author" w:date="2020-06-19T10:12:00Z">
              <w:r w:rsidRPr="007D279A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Pr="007D279A" w:rsidRDefault="00C70A8E" w:rsidP="00F62BA3">
      <w:pPr>
        <w:rPr>
          <w:rFonts w:ascii="Arial" w:hAnsi="Arial"/>
          <w:b/>
          <w:color w:val="000000"/>
          <w:sz w:val="18"/>
        </w:rPr>
      </w:pPr>
      <w:r w:rsidRPr="007D279A">
        <w:rPr>
          <w:rFonts w:ascii="Arial" w:hAnsi="Arial"/>
          <w:b/>
          <w:color w:val="000000"/>
          <w:sz w:val="18"/>
        </w:rPr>
        <w:t>Table 56.B.4</w:t>
      </w:r>
      <w:r w:rsidR="007D0E37" w:rsidRPr="007D279A">
        <w:rPr>
          <w:rFonts w:ascii="Arial" w:hAnsi="Arial"/>
          <w:b/>
          <w:color w:val="000000"/>
          <w:sz w:val="18"/>
        </w:rPr>
        <w:t>.</w:t>
      </w:r>
      <w:r w:rsidRPr="007D279A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Pr="007D279A" w:rsidRDefault="00C70A8E" w:rsidP="00F62BA3">
      <w:pPr>
        <w:pStyle w:val="Header"/>
        <w:tabs>
          <w:tab w:val="left" w:pos="720"/>
        </w:tabs>
      </w:pPr>
      <w:r w:rsidRPr="007D279A">
        <w:rPr>
          <w:rFonts w:ascii="Arial" w:hAnsi="Arial"/>
          <w:b/>
          <w:color w:val="000000"/>
          <w:sz w:val="18"/>
        </w:rPr>
        <w:br w:type="page"/>
      </w:r>
      <w:r w:rsidRPr="007D279A">
        <w:lastRenderedPageBreak/>
        <w:t>INSURANCE SERVICES OFFICE, INC.</w:t>
      </w:r>
    </w:p>
    <w:p w:rsidR="00C70A8E" w:rsidRPr="007D279A" w:rsidRDefault="00C70A8E" w:rsidP="00F62BA3">
      <w:pPr>
        <w:pStyle w:val="Header"/>
        <w:tabs>
          <w:tab w:val="left" w:pos="720"/>
        </w:tabs>
      </w:pPr>
    </w:p>
    <w:p w:rsidR="00C70A8E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7D279A" w:rsidRDefault="00C70A8E" w:rsidP="00F62BA3">
      <w:pPr>
        <w:jc w:val="center"/>
      </w:pPr>
      <w:r w:rsidRPr="007D279A">
        <w:t>REVISED INCREASED LIMIT FACTORS</w:t>
      </w:r>
    </w:p>
    <w:p w:rsidR="00C70A8E" w:rsidRPr="007D279A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Pr="007D279A" w:rsidRDefault="00C70A8E" w:rsidP="00F62BA3">
      <w:pPr>
        <w:pStyle w:val="centeredtext"/>
        <w:rPr>
          <w:b w:val="0"/>
          <w:color w:val="000000"/>
        </w:rPr>
      </w:pPr>
      <w:r w:rsidRPr="007D279A">
        <w:rPr>
          <w:b w:val="0"/>
          <w:color w:val="000000"/>
        </w:rPr>
        <w:t>(Limits are in thousands)</w:t>
      </w:r>
    </w:p>
    <w:p w:rsidR="00C70A8E" w:rsidRPr="007D279A" w:rsidRDefault="00C70A8E" w:rsidP="00F62BA3">
      <w:pPr>
        <w:pStyle w:val="centeredtext"/>
        <w:spacing w:line="40" w:lineRule="exact"/>
        <w:rPr>
          <w:b w:val="0"/>
        </w:rPr>
      </w:pPr>
    </w:p>
    <w:p w:rsidR="00C70A8E" w:rsidRPr="007D279A" w:rsidRDefault="00C70A8E" w:rsidP="00F62BA3">
      <w:pPr>
        <w:pStyle w:val="boxrule"/>
      </w:pPr>
      <w:r w:rsidRPr="007D279A">
        <w:t>RULE 56.</w:t>
      </w:r>
      <w:r w:rsidRPr="007D279A">
        <w:br/>
        <w:t>INCREASED LIMITS TABLES</w:t>
      </w:r>
    </w:p>
    <w:p w:rsidR="00C70A8E" w:rsidRPr="007D279A" w:rsidRDefault="00C70A8E" w:rsidP="00F62BA3">
      <w:pPr>
        <w:pStyle w:val="isonormal"/>
        <w:rPr>
          <w:b/>
        </w:rPr>
      </w:pPr>
      <w:r w:rsidRPr="007D279A">
        <w:rPr>
          <w:b/>
        </w:rPr>
        <w:tab/>
        <w:t>5.</w:t>
      </w:r>
      <w:r w:rsidRPr="007D279A">
        <w:rPr>
          <w:b/>
        </w:rPr>
        <w:tab/>
      </w:r>
      <w:r w:rsidRPr="007D279A">
        <w:rPr>
          <w:b/>
          <w:color w:val="000000"/>
        </w:rPr>
        <w:t xml:space="preserve">  Products/Completed Operations (Subline Code 336) Table B - $100/200 Basic Limit</w:t>
      </w:r>
    </w:p>
    <w:p w:rsidR="00C70A8E" w:rsidRPr="007D279A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D279A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Per Occurrence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1,000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1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3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5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7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9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1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3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7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9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3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5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7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9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1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3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5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7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9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1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3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5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7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9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1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3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5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7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9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1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3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5" w:author="Author" w:date="2020-06-19T10:15:00Z">
              <w:r w:rsidRPr="007D279A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</w:pPr>
            <w:r w:rsidRPr="007D279A">
              <w:t>The following factors MUST be referred to company before using.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Per Occurrence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10,000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7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9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1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3" w:author="Author" w:date="2020-06-19T10:16:00Z">
              <w:r w:rsidRPr="007D279A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5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7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9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1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3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5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7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9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1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3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5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7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9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1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3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5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7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1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3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5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7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9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1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3" w:author="Author" w:date="2020-06-19T10:16:00Z">
              <w:r w:rsidRPr="007D279A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Pr="007D279A" w:rsidRDefault="00C70A8E" w:rsidP="00F62BA3">
      <w:pPr>
        <w:rPr>
          <w:rFonts w:ascii="Arial" w:hAnsi="Arial"/>
          <w:b/>
          <w:color w:val="000000"/>
          <w:sz w:val="18"/>
        </w:rPr>
      </w:pPr>
      <w:r w:rsidRPr="007D279A">
        <w:rPr>
          <w:rFonts w:ascii="Arial" w:hAnsi="Arial"/>
          <w:b/>
          <w:color w:val="000000"/>
          <w:sz w:val="18"/>
        </w:rPr>
        <w:t>Table 56.B.5</w:t>
      </w:r>
      <w:r w:rsidR="007D0E37" w:rsidRPr="007D279A">
        <w:rPr>
          <w:rFonts w:ascii="Arial" w:hAnsi="Arial"/>
          <w:b/>
          <w:color w:val="000000"/>
          <w:sz w:val="18"/>
        </w:rPr>
        <w:t>.</w:t>
      </w:r>
      <w:r w:rsidRPr="007D279A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Pr="007D279A" w:rsidRDefault="00C70A8E" w:rsidP="00F62BA3">
      <w:pPr>
        <w:pStyle w:val="Header"/>
        <w:tabs>
          <w:tab w:val="left" w:pos="720"/>
        </w:tabs>
      </w:pPr>
      <w:r w:rsidRPr="007D279A">
        <w:rPr>
          <w:rFonts w:ascii="Arial" w:hAnsi="Arial"/>
          <w:b/>
          <w:color w:val="000000"/>
          <w:sz w:val="18"/>
        </w:rPr>
        <w:br w:type="page"/>
      </w:r>
      <w:r w:rsidRPr="007D279A">
        <w:lastRenderedPageBreak/>
        <w:t>INSURANCE SERVICES OFFICE, INC.</w:t>
      </w:r>
    </w:p>
    <w:p w:rsidR="00C70A8E" w:rsidRPr="007D279A" w:rsidRDefault="00C70A8E" w:rsidP="00F62BA3">
      <w:pPr>
        <w:pStyle w:val="Header"/>
        <w:tabs>
          <w:tab w:val="left" w:pos="720"/>
        </w:tabs>
      </w:pPr>
    </w:p>
    <w:p w:rsidR="00C70A8E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C70A8E" w:rsidRPr="007D279A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Pr="007D279A" w:rsidRDefault="00C70A8E" w:rsidP="00F62BA3">
      <w:pPr>
        <w:spacing w:after="100"/>
        <w:jc w:val="center"/>
      </w:pPr>
      <w:r w:rsidRPr="007D279A">
        <w:t>REVISED INCREASED LIMIT FACTORS</w:t>
      </w:r>
    </w:p>
    <w:p w:rsidR="00C70A8E" w:rsidRPr="007D279A" w:rsidRDefault="00C70A8E" w:rsidP="00F62BA3">
      <w:pPr>
        <w:pStyle w:val="centeredtext"/>
        <w:rPr>
          <w:b w:val="0"/>
          <w:color w:val="000000"/>
        </w:rPr>
      </w:pPr>
      <w:r w:rsidRPr="007D279A">
        <w:rPr>
          <w:b w:val="0"/>
          <w:color w:val="000000"/>
        </w:rPr>
        <w:t xml:space="preserve"> (Limits are in thousands)</w:t>
      </w:r>
    </w:p>
    <w:p w:rsidR="00C70A8E" w:rsidRPr="007D279A" w:rsidRDefault="00C70A8E" w:rsidP="00F62BA3">
      <w:pPr>
        <w:pStyle w:val="centeredtext"/>
        <w:spacing w:line="40" w:lineRule="exact"/>
        <w:rPr>
          <w:b w:val="0"/>
        </w:rPr>
      </w:pPr>
    </w:p>
    <w:p w:rsidR="00C70A8E" w:rsidRPr="007D279A" w:rsidRDefault="00C70A8E" w:rsidP="00F62BA3">
      <w:pPr>
        <w:pStyle w:val="boxrule"/>
      </w:pPr>
      <w:r w:rsidRPr="007D279A">
        <w:t>RULE 56.</w:t>
      </w:r>
      <w:r w:rsidRPr="007D279A">
        <w:br/>
        <w:t>INCREASED LIMITS TABLES</w:t>
      </w:r>
    </w:p>
    <w:p w:rsidR="00C70A8E" w:rsidRPr="007D279A" w:rsidRDefault="00C70A8E" w:rsidP="00F62BA3">
      <w:pPr>
        <w:pStyle w:val="isonormal"/>
        <w:rPr>
          <w:b/>
        </w:rPr>
      </w:pPr>
      <w:r w:rsidRPr="007D279A">
        <w:rPr>
          <w:b/>
        </w:rPr>
        <w:tab/>
        <w:t>6.</w:t>
      </w:r>
      <w:r w:rsidRPr="007D279A">
        <w:rPr>
          <w:b/>
        </w:rPr>
        <w:tab/>
      </w:r>
      <w:r w:rsidRPr="007D279A">
        <w:rPr>
          <w:b/>
          <w:color w:val="000000"/>
        </w:rPr>
        <w:t xml:space="preserve">  Products/Completed Operations (Subline Code 336) Table C - $100/200 Basic Limit</w:t>
      </w:r>
    </w:p>
    <w:p w:rsidR="00C70A8E" w:rsidRPr="007D279A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RPr="007D279A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Per Occurrence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1,000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5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7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9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1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3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5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7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9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1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3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5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7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9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279A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1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3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5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7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9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1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3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9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1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3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5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7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9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1" w:author="Author" w:date="2020-06-19T10:19:00Z">
              <w:r w:rsidRPr="007D279A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</w:pPr>
            <w:r w:rsidRPr="007D279A">
              <w:t>The following factors MUST be referred to company before using.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Per Occurrence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head"/>
            </w:pPr>
            <w:r w:rsidRPr="007D279A">
              <w:t>10,000</w:t>
            </w: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3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5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7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9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1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3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5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7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1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3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5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7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9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1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3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5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7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9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1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3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5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7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9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3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5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7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7D279A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Pr="007D279A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 w:rsidRPr="007D279A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9" w:author="Author" w:date="2020-06-19T10:20:00Z">
              <w:r w:rsidRPr="007D279A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RPr="007D279A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Pr="007D279A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Pr="007D279A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Pr="007D279A" w:rsidRDefault="00C70A8E" w:rsidP="00F62BA3">
      <w:pPr>
        <w:pStyle w:val="isonormal"/>
        <w:rPr>
          <w:b/>
        </w:rPr>
      </w:pPr>
      <w:r w:rsidRPr="007D279A">
        <w:rPr>
          <w:b/>
          <w:color w:val="000000"/>
        </w:rPr>
        <w:t>Table 56.B.6</w:t>
      </w:r>
      <w:r w:rsidR="007D0E37" w:rsidRPr="007D279A">
        <w:rPr>
          <w:b/>
          <w:color w:val="000000"/>
        </w:rPr>
        <w:t>.</w:t>
      </w:r>
      <w:r w:rsidRPr="007D279A">
        <w:rPr>
          <w:b/>
          <w:color w:val="000000"/>
        </w:rPr>
        <w:t xml:space="preserve">  Products/Completed Operations (Subline Code 336) Table C - $100/200 Basic Limit</w:t>
      </w:r>
    </w:p>
    <w:p w:rsidR="002518F6" w:rsidRDefault="00F62BA3" w:rsidP="002518F6">
      <w:pPr>
        <w:pStyle w:val="Header"/>
        <w:tabs>
          <w:tab w:val="clear" w:pos="4320"/>
          <w:tab w:val="clear" w:pos="8640"/>
        </w:tabs>
      </w:pPr>
      <w:r w:rsidRPr="007D279A">
        <w:br w:type="page"/>
      </w:r>
      <w:r w:rsidR="002518F6">
        <w:lastRenderedPageBreak/>
        <w:t>INSURANCE SERVICES OFFICE, INC.</w:t>
      </w:r>
    </w:p>
    <w:p w:rsidR="002518F6" w:rsidRDefault="002518F6" w:rsidP="002518F6">
      <w:pPr>
        <w:pStyle w:val="Header"/>
        <w:tabs>
          <w:tab w:val="clear" w:pos="4320"/>
          <w:tab w:val="clear" w:pos="8640"/>
        </w:tabs>
      </w:pPr>
    </w:p>
    <w:p w:rsidR="002518F6" w:rsidRDefault="002518F6" w:rsidP="002518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MISSOURI</w:t>
      </w:r>
    </w:p>
    <w:p w:rsidR="002518F6" w:rsidRDefault="002518F6" w:rsidP="002518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2518F6" w:rsidRDefault="002518F6" w:rsidP="002518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2518F6" w:rsidRPr="00C32A12" w:rsidRDefault="002518F6" w:rsidP="002518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2518F6" w:rsidRPr="005671DD" w:rsidRDefault="002518F6" w:rsidP="002518F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2518F6" w:rsidRPr="00C32A12" w:rsidRDefault="002518F6" w:rsidP="002518F6">
      <w:pPr>
        <w:spacing w:after="100"/>
        <w:jc w:val="center"/>
      </w:pPr>
      <w:r w:rsidRPr="00C32A12">
        <w:t>REVISED INCREASED LIMIT FACTORS</w:t>
      </w:r>
    </w:p>
    <w:p w:rsidR="002518F6" w:rsidRDefault="002518F6" w:rsidP="002518F6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2518F6" w:rsidRDefault="002518F6" w:rsidP="002518F6">
      <w:pPr>
        <w:pStyle w:val="centeredtext"/>
        <w:spacing w:line="40" w:lineRule="exact"/>
        <w:rPr>
          <w:b w:val="0"/>
        </w:rPr>
      </w:pPr>
    </w:p>
    <w:p w:rsidR="002518F6" w:rsidRDefault="002518F6" w:rsidP="002518F6">
      <w:pPr>
        <w:pStyle w:val="boxrule"/>
      </w:pPr>
      <w:r>
        <w:t>RULE 56.</w:t>
      </w:r>
      <w:r>
        <w:br/>
        <w:t>INCREASED LIMITS TABLES</w:t>
      </w:r>
    </w:p>
    <w:p w:rsidR="002518F6" w:rsidRPr="00F82F48" w:rsidRDefault="002518F6" w:rsidP="002518F6">
      <w:pPr>
        <w:pStyle w:val="outlinehd3"/>
        <w:tabs>
          <w:tab w:val="clear" w:pos="780"/>
          <w:tab w:val="clear" w:pos="900"/>
          <w:tab w:val="right" w:pos="720"/>
          <w:tab w:val="left" w:pos="810"/>
        </w:tabs>
      </w:pPr>
      <w:r w:rsidRPr="00F82F48">
        <w:t>8.</w:t>
      </w:r>
      <w:r w:rsidRPr="00F82F48">
        <w:tab/>
        <w:t>Governmental Units Premises/Operations (Subline Code 334) – $100/200 Basic Limit</w:t>
      </w:r>
    </w:p>
    <w:p w:rsidR="002518F6" w:rsidRPr="001B6BB1" w:rsidRDefault="002518F6" w:rsidP="002518F6">
      <w:pPr>
        <w:pStyle w:val="blocktext4"/>
        <w:ind w:left="180"/>
      </w:pPr>
      <w:r>
        <w:t>The following</w:t>
      </w:r>
      <w:r w:rsidRPr="00F82F48">
        <w:t xml:space="preserve"> increased limits factors are provided for policies c</w:t>
      </w:r>
      <w:r>
        <w:t>overing governmental unit</w:t>
      </w:r>
      <w:r w:rsidRPr="00F82F48">
        <w:t>s</w:t>
      </w:r>
      <w:r>
        <w:t xml:space="preserve"> or political subdivisions in compliance with</w:t>
      </w:r>
      <w:r w:rsidRPr="00F82F48">
        <w:t xml:space="preserve"> </w:t>
      </w:r>
      <w:r>
        <w:t>Mo. Rev. Stat. Sections 537.600 and 537.610</w:t>
      </w:r>
      <w:r>
        <w:rPr>
          <w:color w:val="000000"/>
        </w:rPr>
        <w:t>:</w:t>
      </w:r>
    </w:p>
    <w:p w:rsidR="002518F6" w:rsidRPr="00F82F48" w:rsidRDefault="002518F6" w:rsidP="002518F6">
      <w:pPr>
        <w:pStyle w:val="space4"/>
      </w:pPr>
    </w:p>
    <w:tbl>
      <w:tblPr>
        <w:tblW w:w="0" w:type="auto"/>
        <w:tblInd w:w="-1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"/>
        <w:gridCol w:w="720"/>
        <w:gridCol w:w="1920"/>
        <w:gridCol w:w="2160"/>
      </w:tblGrid>
      <w:tr w:rsidR="002518F6" w:rsidRPr="00F82F48" w:rsidTr="00B2529F">
        <w:trPr>
          <w:cantSplit/>
          <w:trHeight w:val="417"/>
        </w:trPr>
        <w:tc>
          <w:tcPr>
            <w:tcW w:w="200" w:type="dxa"/>
            <w:tcBorders>
              <w:bottom w:val="nil"/>
              <w:right w:val="single" w:sz="4" w:space="0" w:color="auto"/>
            </w:tcBorders>
          </w:tcPr>
          <w:p w:rsidR="002518F6" w:rsidRPr="00F82F48" w:rsidRDefault="002518F6" w:rsidP="00B2529F">
            <w:pPr>
              <w:pStyle w:val="tabletext11"/>
            </w:pPr>
            <w:r w:rsidRPr="00F82F48">
              <w:br/>
            </w:r>
            <w:r w:rsidRPr="00F82F48">
              <w:br/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18F6" w:rsidRDefault="002518F6" w:rsidP="00B2529F">
            <w:pPr>
              <w:pStyle w:val="tablehead"/>
            </w:pPr>
            <w:r>
              <w:t>Limit Per Person</w:t>
            </w:r>
            <w:r w:rsidRPr="00F82F48">
              <w:t>/</w:t>
            </w:r>
          </w:p>
          <w:p w:rsidR="002518F6" w:rsidRPr="00F82F48" w:rsidRDefault="002518F6" w:rsidP="00B2529F">
            <w:pPr>
              <w:pStyle w:val="tablehead"/>
            </w:pPr>
            <w:r>
              <w:t>Occurrence/</w:t>
            </w:r>
            <w:r w:rsidRPr="00F82F48">
              <w:br/>
              <w:t>Aggregate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18F6" w:rsidRPr="00F82F48" w:rsidRDefault="002518F6" w:rsidP="00B2529F">
            <w:pPr>
              <w:pStyle w:val="tablehead"/>
            </w:pPr>
            <w:r w:rsidRPr="00F82F48">
              <w:br/>
            </w:r>
            <w:r w:rsidRPr="00F82F48">
              <w:br/>
              <w:t>Factors</w:t>
            </w:r>
          </w:p>
        </w:tc>
      </w:tr>
      <w:tr w:rsidR="002518F6" w:rsidRPr="00F82F48" w:rsidTr="00B2529F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2518F6" w:rsidRPr="00F82F48" w:rsidRDefault="002518F6" w:rsidP="00B2529F">
            <w:pPr>
              <w:pStyle w:val="tabletext11"/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2518F6" w:rsidRPr="00F82F48" w:rsidRDefault="002518F6" w:rsidP="00B2529F">
            <w:pPr>
              <w:pStyle w:val="tabletext11"/>
              <w:jc w:val="right"/>
            </w:pPr>
            <w:r w:rsidRPr="00F82F48">
              <w:t>$</w:t>
            </w:r>
          </w:p>
        </w:tc>
        <w:tc>
          <w:tcPr>
            <w:tcW w:w="1920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2518F6" w:rsidRPr="00F82F48" w:rsidRDefault="002518F6" w:rsidP="00B2529F">
            <w:pPr>
              <w:pStyle w:val="tabletext11"/>
            </w:pPr>
            <w:ins w:id="720" w:author="Author" w:date="2021-01-29T10:59:00Z">
              <w:r>
                <w:t>442</w:t>
              </w:r>
            </w:ins>
            <w:del w:id="721" w:author="Author" w:date="2021-01-29T10:59:00Z">
              <w:r w:rsidDel="002518F6">
                <w:delText>436</w:delText>
              </w:r>
            </w:del>
            <w:r>
              <w:t>/</w:t>
            </w:r>
            <w:ins w:id="722" w:author="Author" w:date="2021-01-29T10:59:00Z">
              <w:r>
                <w:t>2,941</w:t>
              </w:r>
            </w:ins>
            <w:del w:id="723" w:author="Author" w:date="2021-01-29T10:59:00Z">
              <w:r w:rsidDel="002518F6">
                <w:delText>2,9</w:delText>
              </w:r>
              <w:r w:rsidDel="002518F6">
                <w:delText>06</w:delText>
              </w:r>
            </w:del>
            <w:r>
              <w:t>/3,000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8F6" w:rsidRPr="00F82F48" w:rsidRDefault="002518F6" w:rsidP="00B2529F">
            <w:pPr>
              <w:pStyle w:val="tabletext11"/>
              <w:tabs>
                <w:tab w:val="decimal" w:pos="920"/>
              </w:tabs>
            </w:pPr>
            <w:ins w:id="724" w:author="Author" w:date="2021-01-29T10:59:00Z">
              <w:r>
                <w:t>1.24</w:t>
              </w:r>
            </w:ins>
            <w:del w:id="725" w:author="Author" w:date="2021-01-29T10:59:00Z">
              <w:r w:rsidDel="002518F6">
                <w:delText>1.2</w:delText>
              </w:r>
              <w:r w:rsidDel="002518F6">
                <w:delText>3</w:delText>
              </w:r>
            </w:del>
          </w:p>
        </w:tc>
      </w:tr>
      <w:tr w:rsidR="002518F6" w:rsidRPr="00F82F48" w:rsidTr="00B2529F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2518F6" w:rsidRPr="00F82F48" w:rsidRDefault="002518F6" w:rsidP="00B2529F">
            <w:pPr>
              <w:pStyle w:val="tabletext11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8F6" w:rsidRPr="00F82F48" w:rsidRDefault="002518F6" w:rsidP="00B2529F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518F6" w:rsidRPr="00F82F48" w:rsidRDefault="002518F6" w:rsidP="00B2529F">
            <w:pPr>
              <w:pStyle w:val="tabletext11"/>
            </w:pPr>
            <w:ins w:id="726" w:author="Author" w:date="2021-01-29T10:59:00Z">
              <w:r>
                <w:t>442</w:t>
              </w:r>
            </w:ins>
            <w:del w:id="727" w:author="Author" w:date="2021-01-29T10:59:00Z">
              <w:r w:rsidDel="002518F6">
                <w:delText>4</w:delText>
              </w:r>
              <w:r w:rsidDel="002518F6">
                <w:delText>36</w:delText>
              </w:r>
            </w:del>
            <w:r>
              <w:t>/</w:t>
            </w:r>
            <w:ins w:id="728" w:author="Author" w:date="2021-01-29T10:59:00Z">
              <w:r>
                <w:t>2,941</w:t>
              </w:r>
            </w:ins>
            <w:del w:id="729" w:author="Author" w:date="2021-01-29T10:59:00Z">
              <w:r w:rsidDel="002518F6">
                <w:delText>2,9</w:delText>
              </w:r>
              <w:r w:rsidDel="002518F6">
                <w:delText>06</w:delText>
              </w:r>
            </w:del>
            <w:r>
              <w:t>/5,000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18F6" w:rsidRPr="00F82F48" w:rsidRDefault="002518F6" w:rsidP="00B2529F">
            <w:pPr>
              <w:pStyle w:val="tabletext11"/>
              <w:tabs>
                <w:tab w:val="decimal" w:pos="920"/>
              </w:tabs>
            </w:pPr>
            <w:ins w:id="730" w:author="Author" w:date="2021-01-29T10:59:00Z">
              <w:r>
                <w:t>1.25</w:t>
              </w:r>
            </w:ins>
            <w:del w:id="731" w:author="Author" w:date="2021-01-29T10:59:00Z">
              <w:r w:rsidDel="002518F6">
                <w:delText>1.2</w:delText>
              </w:r>
              <w:r w:rsidDel="002518F6">
                <w:delText>4</w:delText>
              </w:r>
            </w:del>
          </w:p>
        </w:tc>
      </w:tr>
    </w:tbl>
    <w:p w:rsidR="002518F6" w:rsidRPr="00F82F48" w:rsidRDefault="002518F6" w:rsidP="002518F6">
      <w:pPr>
        <w:pStyle w:val="tablecaption"/>
      </w:pPr>
      <w:r w:rsidRPr="00F82F48">
        <w:t>Table 56.B.8. Governmental Units Premises/Operations (Subline Code 334) – $100/200 Basic Limit</w:t>
      </w:r>
    </w:p>
    <w:p w:rsidR="002518F6" w:rsidRDefault="002518F6" w:rsidP="002518F6">
      <w:pPr>
        <w:pStyle w:val="Header"/>
        <w:tabs>
          <w:tab w:val="clear" w:pos="4320"/>
          <w:tab w:val="clear" w:pos="8640"/>
        </w:tabs>
      </w:pPr>
    </w:p>
    <w:p w:rsidR="002518F6" w:rsidRDefault="002518F6" w:rsidP="002518F6">
      <w:pPr>
        <w:pStyle w:val="Header"/>
        <w:tabs>
          <w:tab w:val="clear" w:pos="4320"/>
          <w:tab w:val="clear" w:pos="8640"/>
        </w:tabs>
      </w:pPr>
    </w:p>
    <w:p w:rsidR="00F62BA3" w:rsidRPr="007D279A" w:rsidRDefault="002518F6" w:rsidP="00F62BA3">
      <w:pPr>
        <w:pStyle w:val="Header"/>
        <w:tabs>
          <w:tab w:val="left" w:pos="720"/>
        </w:tabs>
      </w:pPr>
      <w:ins w:id="732" w:author="Author" w:date="2021-01-29T10:58:00Z">
        <w:r>
          <w:br w:type="page"/>
        </w:r>
      </w:ins>
      <w:r w:rsidR="00F62BA3" w:rsidRPr="007D279A">
        <w:lastRenderedPageBreak/>
        <w:t>INSURANCE SERVICES OFFICE, INC.</w:t>
      </w:r>
    </w:p>
    <w:p w:rsidR="00F62BA3" w:rsidRPr="007D279A" w:rsidRDefault="00F62BA3" w:rsidP="00F62BA3">
      <w:pPr>
        <w:pStyle w:val="Header"/>
        <w:tabs>
          <w:tab w:val="left" w:pos="720"/>
        </w:tabs>
      </w:pPr>
    </w:p>
    <w:p w:rsidR="00F62BA3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7D0E37" w:rsidRPr="007D279A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7D279A" w:rsidRDefault="00F62BA3" w:rsidP="00F62BA3">
      <w:pPr>
        <w:spacing w:after="100"/>
        <w:jc w:val="center"/>
      </w:pPr>
      <w:r w:rsidRPr="007D279A">
        <w:t xml:space="preserve">REVISED </w:t>
      </w:r>
      <w:r w:rsidR="007D0E37" w:rsidRPr="007D279A">
        <w:t>INCREASED LIMITS TABLE</w:t>
      </w:r>
      <w:r w:rsidRPr="007D279A">
        <w:t xml:space="preserve"> ASSIGNMENTS</w:t>
      </w:r>
    </w:p>
    <w:p w:rsidR="00F62BA3" w:rsidRPr="007D279A" w:rsidRDefault="00F62BA3" w:rsidP="00F62BA3">
      <w:pPr>
        <w:spacing w:after="100"/>
        <w:jc w:val="center"/>
      </w:pPr>
    </w:p>
    <w:p w:rsidR="00F62BA3" w:rsidRPr="007D279A" w:rsidRDefault="00F62BA3" w:rsidP="00F62BA3">
      <w:pPr>
        <w:pStyle w:val="outlinehd2"/>
        <w:numPr>
          <w:ilvl w:val="0"/>
          <w:numId w:val="6"/>
        </w:numPr>
      </w:pPr>
      <w:r w:rsidRPr="007D279A">
        <w:t>Class Codes 10010 – 15699</w:t>
      </w:r>
    </w:p>
    <w:p w:rsidR="00F62BA3" w:rsidRPr="007D279A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head"/>
            </w:pPr>
            <w:r w:rsidRPr="007D279A">
              <w:br w:type="column"/>
            </w:r>
            <w:r w:rsidRPr="007D279A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Premises/Operations (Subline Code 334) And Products/Completed Operations (Subline Code 336)</w:t>
            </w:r>
            <w:r w:rsidRPr="007D279A">
              <w:br/>
              <w:t>Increased Limits Table Assignments By Classification – $100/200 Basic Limit</w:t>
            </w:r>
          </w:p>
        </w:tc>
      </w:tr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</w:tbl>
    <w:p w:rsidR="00F62BA3" w:rsidRPr="007D279A" w:rsidRDefault="00F62BA3" w:rsidP="00F62BA3">
      <w:pPr>
        <w:pStyle w:val="tablecaption"/>
      </w:pPr>
      <w:r w:rsidRPr="007D279A">
        <w:t>Table 56.C.#1(ILTA) Increased Limits Table Assignments – Class Codes 10010 – 15699</w:t>
      </w:r>
    </w:p>
    <w:p w:rsidR="00F62BA3" w:rsidRPr="007D279A" w:rsidRDefault="00F62BA3" w:rsidP="00F62BA3">
      <w:pPr>
        <w:spacing w:after="100"/>
        <w:jc w:val="center"/>
      </w:pP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7D279A" w:rsidRDefault="00F62BA3" w:rsidP="00F62BA3">
      <w:pPr>
        <w:pStyle w:val="isonormal"/>
      </w:pPr>
    </w:p>
    <w:p w:rsidR="00F62BA3" w:rsidRPr="007D279A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D279A">
        <w:br w:type="page"/>
      </w:r>
    </w:p>
    <w:p w:rsidR="00F62BA3" w:rsidRPr="007D279A" w:rsidRDefault="00F62BA3" w:rsidP="00F62BA3">
      <w:pPr>
        <w:pStyle w:val="Header"/>
        <w:tabs>
          <w:tab w:val="left" w:pos="720"/>
        </w:tabs>
      </w:pPr>
      <w:r w:rsidRPr="007D279A">
        <w:t>INSURANCE SERVICES OFFICE, INC.</w:t>
      </w:r>
    </w:p>
    <w:p w:rsidR="00F62BA3" w:rsidRPr="007D279A" w:rsidRDefault="00F62BA3" w:rsidP="00F62BA3">
      <w:pPr>
        <w:pStyle w:val="Header"/>
        <w:tabs>
          <w:tab w:val="left" w:pos="720"/>
        </w:tabs>
      </w:pPr>
    </w:p>
    <w:p w:rsidR="00F62BA3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7D0E37" w:rsidRPr="007D279A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7D279A" w:rsidRDefault="007D0E37" w:rsidP="00F62BA3">
      <w:pPr>
        <w:spacing w:after="100"/>
        <w:jc w:val="center"/>
      </w:pPr>
      <w:r w:rsidRPr="007D279A">
        <w:t>REVISED INCREASED LIMITS TABLE ASSIGNMENTS</w:t>
      </w:r>
    </w:p>
    <w:p w:rsidR="00F62BA3" w:rsidRPr="007D279A" w:rsidRDefault="00F62BA3" w:rsidP="00F62BA3">
      <w:pPr>
        <w:pStyle w:val="isonormal"/>
      </w:pPr>
    </w:p>
    <w:p w:rsidR="00F62BA3" w:rsidRPr="007D279A" w:rsidRDefault="00F62BA3" w:rsidP="00F62BA3">
      <w:pPr>
        <w:pStyle w:val="outlinehd2"/>
        <w:numPr>
          <w:ilvl w:val="0"/>
          <w:numId w:val="6"/>
        </w:numPr>
      </w:pPr>
      <w:r w:rsidRPr="007D279A">
        <w:t>Class Codes 15733 – 45450</w:t>
      </w:r>
    </w:p>
    <w:p w:rsidR="00F62BA3" w:rsidRPr="007D279A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head"/>
            </w:pPr>
            <w:r w:rsidRPr="007D279A">
              <w:br w:type="column"/>
            </w:r>
            <w:r w:rsidRPr="007D279A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Premises/Operations (Subline Code 334) And Products/Completed Operations (Subline Code 336)</w:t>
            </w:r>
            <w:r w:rsidRPr="007D279A">
              <w:br/>
              <w:t>Increased Limits Table Assignments By Classification – $100/200 Basic Limit</w:t>
            </w:r>
          </w:p>
        </w:tc>
      </w:tr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</w:tbl>
    <w:p w:rsidR="00F62BA3" w:rsidRPr="007D279A" w:rsidRDefault="00F62BA3" w:rsidP="00F62BA3">
      <w:pPr>
        <w:pStyle w:val="tablecaption"/>
      </w:pPr>
      <w:r w:rsidRPr="007D279A">
        <w:t>Table 56.C.#2(ILTA) Increased Limits Table Assignments – Class Codes 15733 – 45450</w:t>
      </w:r>
    </w:p>
    <w:p w:rsidR="00F62BA3" w:rsidRPr="007D279A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D279A">
        <w:br w:type="page"/>
      </w:r>
    </w:p>
    <w:p w:rsidR="00F62BA3" w:rsidRPr="007D279A" w:rsidRDefault="00F62BA3" w:rsidP="00F62BA3">
      <w:pPr>
        <w:pStyle w:val="Header"/>
        <w:tabs>
          <w:tab w:val="left" w:pos="720"/>
        </w:tabs>
      </w:pPr>
      <w:r w:rsidRPr="007D279A">
        <w:t>INSURANCE SERVICES OFFICE, INC.</w:t>
      </w:r>
    </w:p>
    <w:p w:rsidR="00F62BA3" w:rsidRPr="007D279A" w:rsidRDefault="00F62BA3" w:rsidP="00F62BA3">
      <w:pPr>
        <w:pStyle w:val="Header"/>
        <w:tabs>
          <w:tab w:val="left" w:pos="720"/>
        </w:tabs>
      </w:pPr>
    </w:p>
    <w:p w:rsidR="00F62BA3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7D0E37" w:rsidRPr="007D279A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7D279A" w:rsidRDefault="007D0E37" w:rsidP="00F62BA3">
      <w:pPr>
        <w:spacing w:after="100"/>
        <w:jc w:val="center"/>
      </w:pPr>
      <w:r w:rsidRPr="007D279A">
        <w:t>REVISED INCREASED LIMITS TABLE ASSIGNMENTS</w:t>
      </w:r>
    </w:p>
    <w:p w:rsidR="00F62BA3" w:rsidRPr="007D279A" w:rsidRDefault="00F62BA3" w:rsidP="00F62BA3">
      <w:pPr>
        <w:pStyle w:val="isonormal"/>
      </w:pPr>
    </w:p>
    <w:p w:rsidR="00F62BA3" w:rsidRPr="007D279A" w:rsidRDefault="00F62BA3" w:rsidP="00F62BA3">
      <w:pPr>
        <w:pStyle w:val="outlinehd2"/>
        <w:numPr>
          <w:ilvl w:val="0"/>
          <w:numId w:val="6"/>
        </w:numPr>
      </w:pPr>
      <w:r w:rsidRPr="007D279A">
        <w:t>Class Codes 45523 – 52076</w:t>
      </w:r>
    </w:p>
    <w:p w:rsidR="00F62BA3" w:rsidRPr="007D279A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head"/>
            </w:pPr>
            <w:r w:rsidRPr="007D279A">
              <w:br w:type="column"/>
            </w:r>
            <w:r w:rsidRPr="007D279A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Premises/Operations (Subline Code 334) And Products/Completed Operations (Subline Code 336)</w:t>
            </w:r>
            <w:r w:rsidRPr="007D279A">
              <w:br/>
              <w:t>Increased Limits Table Assignments By Classification – $100/200 Basic Limit</w:t>
            </w:r>
          </w:p>
        </w:tc>
      </w:tr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</w:tbl>
    <w:p w:rsidR="00F62BA3" w:rsidRPr="007D279A" w:rsidRDefault="00F62BA3" w:rsidP="00F62BA3">
      <w:pPr>
        <w:pStyle w:val="tablecaption"/>
      </w:pPr>
      <w:r w:rsidRPr="007D279A">
        <w:t>Table 56.C.#3(ILTA) Increased Limits Table Assignments – Class Codes 45523 – 52076</w:t>
      </w:r>
    </w:p>
    <w:p w:rsidR="00F62BA3" w:rsidRPr="007D279A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D279A">
        <w:br w:type="page"/>
      </w:r>
    </w:p>
    <w:p w:rsidR="00F62BA3" w:rsidRPr="007D279A" w:rsidRDefault="00F62BA3" w:rsidP="00F62BA3">
      <w:pPr>
        <w:pStyle w:val="Header"/>
        <w:tabs>
          <w:tab w:val="left" w:pos="720"/>
        </w:tabs>
      </w:pPr>
      <w:r w:rsidRPr="007D279A">
        <w:t>INSURANCE SERVICES OFFICE, INC.</w:t>
      </w:r>
    </w:p>
    <w:p w:rsidR="00F62BA3" w:rsidRPr="007D279A" w:rsidRDefault="00F62BA3" w:rsidP="00F62BA3">
      <w:pPr>
        <w:pStyle w:val="Header"/>
        <w:tabs>
          <w:tab w:val="left" w:pos="720"/>
        </w:tabs>
      </w:pPr>
    </w:p>
    <w:p w:rsidR="00F62BA3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7D0E37" w:rsidRPr="007D279A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7D279A" w:rsidRDefault="007D0E37" w:rsidP="00F62BA3">
      <w:pPr>
        <w:spacing w:after="100"/>
        <w:jc w:val="center"/>
      </w:pPr>
      <w:r w:rsidRPr="007D279A">
        <w:t>REVISED INCREASED LIMITS TABLE ASSIGNMENTS</w:t>
      </w:r>
    </w:p>
    <w:p w:rsidR="00F62BA3" w:rsidRPr="007D279A" w:rsidRDefault="00F62BA3" w:rsidP="00F62BA3">
      <w:pPr>
        <w:pStyle w:val="isonormal"/>
      </w:pPr>
    </w:p>
    <w:p w:rsidR="00F62BA3" w:rsidRPr="007D279A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7D279A">
        <w:rPr>
          <w:b/>
          <w:bCs/>
        </w:rPr>
        <w:t>Class Codes 52109 – 59724</w:t>
      </w:r>
    </w:p>
    <w:p w:rsidR="00F62BA3" w:rsidRPr="007D279A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head"/>
            </w:pPr>
            <w:r w:rsidRPr="007D279A">
              <w:br w:type="column"/>
            </w:r>
            <w:r w:rsidRPr="007D279A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Premises/Operations (Subline Code 334) And Products/Completed Operations (Subline Code 336)</w:t>
            </w:r>
            <w:r w:rsidRPr="007D279A">
              <w:br/>
              <w:t>Increased Limits Table Assignments By Classification – $100/200 Basic Limit</w:t>
            </w:r>
          </w:p>
        </w:tc>
      </w:tr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</w:tbl>
    <w:p w:rsidR="00F62BA3" w:rsidRPr="007D279A" w:rsidRDefault="00F62BA3" w:rsidP="00F62BA3">
      <w:pPr>
        <w:pStyle w:val="tablecaption"/>
      </w:pPr>
      <w:r w:rsidRPr="007D279A">
        <w:t>Table 56.C.#4(ILTA) Increased Limits Table Assignments – Class Codes 52109 – 59724</w:t>
      </w:r>
    </w:p>
    <w:p w:rsidR="00F62BA3" w:rsidRPr="007D279A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D279A">
        <w:br w:type="page"/>
      </w:r>
    </w:p>
    <w:p w:rsidR="00F62BA3" w:rsidRPr="007D279A" w:rsidRDefault="00F62BA3" w:rsidP="00F62BA3">
      <w:pPr>
        <w:pStyle w:val="Header"/>
        <w:tabs>
          <w:tab w:val="left" w:pos="720"/>
        </w:tabs>
      </w:pPr>
      <w:r w:rsidRPr="007D279A">
        <w:t>INSURANCE SERVICES OFFICE, INC.</w:t>
      </w:r>
    </w:p>
    <w:p w:rsidR="00F62BA3" w:rsidRPr="007D279A" w:rsidRDefault="00F62BA3" w:rsidP="00F62BA3">
      <w:pPr>
        <w:pStyle w:val="Header"/>
        <w:tabs>
          <w:tab w:val="left" w:pos="720"/>
        </w:tabs>
      </w:pPr>
    </w:p>
    <w:p w:rsidR="00F62BA3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7D0E37" w:rsidRPr="007D279A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7D279A" w:rsidRDefault="007D0E37" w:rsidP="00F62BA3">
      <w:pPr>
        <w:spacing w:after="100"/>
        <w:jc w:val="center"/>
      </w:pPr>
      <w:r w:rsidRPr="007D279A">
        <w:t>REVISED INCREASED LIMITS TABLE ASSIGNMENTS</w:t>
      </w:r>
    </w:p>
    <w:p w:rsidR="00F62BA3" w:rsidRPr="007D279A" w:rsidRDefault="00F62BA3" w:rsidP="00F62BA3">
      <w:pPr>
        <w:pStyle w:val="isonormal"/>
      </w:pPr>
    </w:p>
    <w:p w:rsidR="00F62BA3" w:rsidRPr="007D279A" w:rsidRDefault="00F62BA3" w:rsidP="00F62BA3">
      <w:pPr>
        <w:pStyle w:val="outlinehd2"/>
        <w:numPr>
          <w:ilvl w:val="0"/>
          <w:numId w:val="6"/>
        </w:numPr>
      </w:pPr>
      <w:r w:rsidRPr="007D279A">
        <w:t>Class Codes 59725 – 96317</w:t>
      </w:r>
    </w:p>
    <w:p w:rsidR="00F62BA3" w:rsidRPr="007D279A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head"/>
            </w:pPr>
            <w:r w:rsidRPr="007D279A">
              <w:br w:type="column"/>
            </w:r>
            <w:r w:rsidRPr="007D279A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Premises/Operations (Subline Code 334) And Products/Completed Operations (Subline Code 336)</w:t>
            </w:r>
            <w:r w:rsidRPr="007D279A">
              <w:br/>
              <w:t>Increased Limits Table Assignments By Classification – $100/200 Basic Limit</w:t>
            </w:r>
          </w:p>
        </w:tc>
      </w:tr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</w:t>
            </w:r>
            <w:ins w:id="733" w:author="Author" w:date="2020-06-23T13:02:00Z">
              <w:r w:rsidR="00DC4132" w:rsidRPr="007D279A">
                <w:t>B</w:t>
              </w:r>
            </w:ins>
            <w:del w:id="734" w:author="Author" w:date="2020-06-23T12:50:00Z">
              <w:r w:rsidR="00022B04" w:rsidRPr="007D279A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</w:t>
            </w:r>
            <w:ins w:id="735" w:author="Author" w:date="2020-06-23T13:02:00Z">
              <w:r w:rsidR="00DC4132" w:rsidRPr="007D279A">
                <w:t>B</w:t>
              </w:r>
            </w:ins>
            <w:del w:id="736" w:author="Author" w:date="2020-06-23T12:51:00Z">
              <w:r w:rsidR="00022B04" w:rsidRPr="007D279A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</w:t>
            </w:r>
            <w:ins w:id="737" w:author="Author" w:date="2020-06-23T13:02:00Z">
              <w:r w:rsidR="00DC4132" w:rsidRPr="007D279A">
                <w:t>B</w:t>
              </w:r>
            </w:ins>
            <w:del w:id="738" w:author="Author" w:date="2020-06-23T12:51:00Z">
              <w:r w:rsidR="00022B04" w:rsidRPr="007D279A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</w:t>
            </w:r>
            <w:ins w:id="739" w:author="Author" w:date="2020-06-23T13:02:00Z">
              <w:r w:rsidR="00DC4132" w:rsidRPr="007D279A">
                <w:t>A</w:t>
              </w:r>
            </w:ins>
            <w:del w:id="740" w:author="Author" w:date="2020-06-23T12:51:00Z">
              <w:r w:rsidR="00022B04" w:rsidRPr="007D279A" w:rsidDel="00022B04">
                <w:delText>B</w:delText>
              </w:r>
            </w:del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</w:tr>
    </w:tbl>
    <w:p w:rsidR="00F62BA3" w:rsidRPr="007D279A" w:rsidRDefault="00F62BA3" w:rsidP="00F62BA3">
      <w:pPr>
        <w:pStyle w:val="tablecaption"/>
      </w:pPr>
      <w:r w:rsidRPr="007D279A">
        <w:t>Table 56.C.#5(ILTA) Increased Limits Table Assignments – Class Codes 59725 – 96317</w:t>
      </w:r>
    </w:p>
    <w:p w:rsidR="00F62BA3" w:rsidRPr="007D279A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7D279A">
        <w:br w:type="page"/>
      </w:r>
    </w:p>
    <w:p w:rsidR="00F62BA3" w:rsidRPr="007D279A" w:rsidRDefault="00F62BA3" w:rsidP="00F62BA3">
      <w:pPr>
        <w:pStyle w:val="Header"/>
        <w:tabs>
          <w:tab w:val="left" w:pos="720"/>
        </w:tabs>
      </w:pPr>
      <w:r w:rsidRPr="007D279A">
        <w:t>INSURANCE SERVICES OFFICE, INC.</w:t>
      </w:r>
    </w:p>
    <w:p w:rsidR="00F62BA3" w:rsidRPr="007D279A" w:rsidRDefault="00F62BA3" w:rsidP="00F62BA3">
      <w:pPr>
        <w:pStyle w:val="Header"/>
        <w:tabs>
          <w:tab w:val="left" w:pos="720"/>
        </w:tabs>
      </w:pPr>
    </w:p>
    <w:p w:rsidR="00F62BA3" w:rsidRPr="007D279A" w:rsidRDefault="007D279A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D279A">
        <w:t>MISSOURI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7D279A">
        <w:rPr>
          <w:rStyle w:val="PageNumber"/>
          <w:szCs w:val="22"/>
        </w:rPr>
        <w:t>GENERAL LIABILITY INCREASED LIMIT FACTORS</w:t>
      </w: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Pr="007D279A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7D279A">
        <w:rPr>
          <w:rStyle w:val="PageNumber"/>
          <w:szCs w:val="22"/>
          <w:u w:val="single"/>
        </w:rPr>
        <w:t>MANUAL PAGES</w:t>
      </w:r>
    </w:p>
    <w:p w:rsidR="007D0E37" w:rsidRPr="007D279A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Pr="007D279A" w:rsidRDefault="007D0E37" w:rsidP="00F62BA3">
      <w:pPr>
        <w:spacing w:after="100"/>
        <w:jc w:val="center"/>
      </w:pPr>
      <w:r w:rsidRPr="007D279A">
        <w:t>REVISED INCREASED LIMITS TABLE ASSIGNMENTS</w:t>
      </w:r>
    </w:p>
    <w:p w:rsidR="00F62BA3" w:rsidRPr="007D279A" w:rsidRDefault="00F62BA3" w:rsidP="00F62BA3">
      <w:pPr>
        <w:pStyle w:val="isonormal"/>
      </w:pPr>
    </w:p>
    <w:p w:rsidR="00F62BA3" w:rsidRPr="007D279A" w:rsidRDefault="00F62BA3" w:rsidP="00F62BA3">
      <w:pPr>
        <w:pStyle w:val="outlinehd2"/>
      </w:pPr>
      <w:r w:rsidRPr="007D279A">
        <w:tab/>
      </w:r>
      <w:r w:rsidRPr="007D279A">
        <w:sym w:font="Wingdings" w:char="F06C"/>
      </w:r>
      <w:r w:rsidRPr="007D279A">
        <w:tab/>
        <w:t>Class Codes 96408 – 99988</w:t>
      </w:r>
    </w:p>
    <w:p w:rsidR="00F62BA3" w:rsidRPr="007D279A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head"/>
            </w:pPr>
            <w:r w:rsidRPr="007D279A">
              <w:br w:type="column"/>
            </w:r>
            <w:r w:rsidRPr="007D279A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Premises/Operations (Subline Code 334) And Products/Completed Operations (Subline Code 336)</w:t>
            </w:r>
            <w:r w:rsidRPr="007D279A">
              <w:br/>
              <w:t>Increased Limits Table Assignments By Classification – $100/200 Basic Limit</w:t>
            </w:r>
          </w:p>
        </w:tc>
      </w:tr>
      <w:tr w:rsidR="00F62BA3" w:rsidRPr="007D279A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Class</w:t>
            </w:r>
            <w:r w:rsidRPr="007D279A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head"/>
            </w:pPr>
            <w:r w:rsidRPr="007D279A">
              <w:t>IL</w:t>
            </w:r>
            <w:r w:rsidRPr="007D279A">
              <w:br/>
              <w:t>Table</w:t>
            </w: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9882</w:t>
            </w:r>
            <w:bookmarkStart w:id="741" w:name="_GoBack"/>
            <w:bookmarkEnd w:id="741"/>
            <w:r w:rsidRPr="007D279A">
              <w:rPr>
                <w:b/>
              </w:rPr>
              <w:t>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  <w:tr w:rsidR="00F62BA3" w:rsidRPr="007D279A" w:rsidTr="00B831D9">
        <w:trPr>
          <w:cantSplit/>
          <w:trHeight w:val="190"/>
        </w:trPr>
        <w:tc>
          <w:tcPr>
            <w:tcW w:w="200" w:type="dxa"/>
          </w:tcPr>
          <w:p w:rsidR="00F62BA3" w:rsidRPr="007D279A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  <w:r w:rsidRPr="007D279A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  <w:r w:rsidRPr="007D279A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Pr="007D279A" w:rsidRDefault="00F62BA3" w:rsidP="00B831D9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 w:rsidRPr="007D279A"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5A5" w:rsidRDefault="005C05A5">
      <w:r>
        <w:separator/>
      </w:r>
    </w:p>
  </w:endnote>
  <w:endnote w:type="continuationSeparator" w:id="0">
    <w:p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:rsidTr="009554DD">
      <w:tc>
        <w:tcPr>
          <w:tcW w:w="3708" w:type="dxa"/>
        </w:tcPr>
        <w:p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7D279A">
            <w:rPr>
              <w:sz w:val="20"/>
            </w:rPr>
            <w:t>1</w:t>
          </w:r>
          <w:r w:rsidRPr="009554DD">
            <w:rPr>
              <w:sz w:val="20"/>
            </w:rPr>
            <w:t xml:space="preserve">  </w:t>
          </w:r>
        </w:p>
        <w:p w:rsidR="00C70A8E" w:rsidRDefault="00C70A8E">
          <w:pPr>
            <w:pStyle w:val="Footer"/>
          </w:pPr>
        </w:p>
      </w:tc>
      <w:tc>
        <w:tcPr>
          <w:tcW w:w="2880" w:type="dxa"/>
        </w:tcPr>
        <w:p w:rsidR="00C70A8E" w:rsidRPr="009554DD" w:rsidRDefault="007D279A" w:rsidP="009554DD">
          <w:pPr>
            <w:pStyle w:val="Footer"/>
            <w:jc w:val="center"/>
            <w:rPr>
              <w:sz w:val="20"/>
            </w:rPr>
          </w:pPr>
          <w:r w:rsidRPr="007D279A">
            <w:rPr>
              <w:sz w:val="20"/>
            </w:rPr>
            <w:t>Missouri</w:t>
          </w:r>
        </w:p>
      </w:tc>
      <w:tc>
        <w:tcPr>
          <w:tcW w:w="1710" w:type="dxa"/>
        </w:tcPr>
        <w:p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7D279A">
            <w:rPr>
              <w:sz w:val="20"/>
            </w:rPr>
            <w:t>1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5A5" w:rsidRDefault="005C05A5">
      <w:r>
        <w:separator/>
      </w:r>
    </w:p>
  </w:footnote>
  <w:footnote w:type="continuationSeparator" w:id="0">
    <w:p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18F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6D2E4A"/>
    <w:rsid w:val="0070390D"/>
    <w:rsid w:val="007507C1"/>
    <w:rsid w:val="00780C60"/>
    <w:rsid w:val="007B35ED"/>
    <w:rsid w:val="007C70E7"/>
    <w:rsid w:val="007D0E37"/>
    <w:rsid w:val="007D279A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0E3D2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LI-GL-2021-067 - 004 -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2021-02-02T05:00:00+00:00</Date_x0020_Modified>
    <CircularDate xmlns="a86cc342-0045-41e2-80e9-abdb777d2eca">2021-02-10T05:00:00+00:00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effect.</KeyMessage>
    <CircularNumber xmlns="a86cc342-0045-41e2-80e9-abdb777d2eca">LI-GL-2021-067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31792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GENERAL LIABILITY INCREASED LIMIT FACTORS TO BE IMPLEMENTED</CircularTitle>
    <Jurs xmlns="a86cc342-0045-41e2-80e9-abdb777d2eca">
      <Value>27</Value>
    </Jurs>
  </documentManagement>
</p:properties>
</file>

<file path=customXml/itemProps1.xml><?xml version="1.0" encoding="utf-8"?>
<ds:datastoreItem xmlns:ds="http://schemas.openxmlformats.org/officeDocument/2006/customXml" ds:itemID="{A9C3D7CF-914F-4174-A402-EA235EE57B1A}"/>
</file>

<file path=customXml/itemProps2.xml><?xml version="1.0" encoding="utf-8"?>
<ds:datastoreItem xmlns:ds="http://schemas.openxmlformats.org/officeDocument/2006/customXml" ds:itemID="{31F5CFB3-96DB-45AE-8ECC-9BFB5DD2A589}"/>
</file>

<file path=customXml/itemProps3.xml><?xml version="1.0" encoding="utf-8"?>
<ds:datastoreItem xmlns:ds="http://schemas.openxmlformats.org/officeDocument/2006/customXml" ds:itemID="{BFB6510F-7A61-4CE7-99E6-909358B81C16}"/>
</file>

<file path=customXml/itemProps4.xml><?xml version="1.0" encoding="utf-8"?>
<ds:datastoreItem xmlns:ds="http://schemas.openxmlformats.org/officeDocument/2006/customXml" ds:itemID="{31B02298-C5F6-4605-846B-D4EDAA0DC704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13</Pages>
  <Words>4790</Words>
  <Characters>20122</Characters>
  <Application>Microsoft Office Word</Application>
  <DocSecurity>0</DocSecurity>
  <Lines>10061</Lines>
  <Paragraphs>4151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2021-01-29T16:00:00Z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