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9B1C09" w:rsidRDefault="001A51C0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Default="009B1C09" w:rsidP="00F62BA3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49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1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9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1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4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5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6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2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3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Default="00F36962" w:rsidP="00F62BA3">
            <w:pPr>
              <w:pStyle w:val="tabletext11"/>
              <w:jc w:val="center"/>
            </w:pPr>
          </w:p>
        </w:tc>
      </w:tr>
    </w:tbl>
    <w:p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3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spacing w:after="100"/>
        <w:jc w:val="center"/>
      </w:pPr>
      <w:r>
        <w:t>REVISED INCREASED LIMIT FACTORS</w:t>
      </w: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:rsidR="00F62BA3" w:rsidRDefault="00F62BA3" w:rsidP="00F62BA3">
      <w:pPr>
        <w:pStyle w:val="Header"/>
        <w:tabs>
          <w:tab w:val="left" w:pos="720"/>
        </w:tabs>
      </w:pPr>
      <w:r>
        <w:br w:type="page"/>
      </w:r>
      <w:r>
        <w:lastRenderedPageBreak/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spacing w:after="100"/>
        <w:jc w:val="center"/>
      </w:pPr>
      <w:r>
        <w:t xml:space="preserve">REVISED </w:t>
      </w:r>
      <w:r w:rsidR="007D0E37">
        <w:t>INCREASED LIMITS TABLE</w:t>
      </w:r>
      <w:r>
        <w:t xml:space="preserve"> ASSIGNMENTS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10010 – 15699</w:t>
      </w:r>
    </w:p>
    <w:p w:rsidR="00F62BA3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56.C.#1(ILTA) Increased Limits Table Assignments – Class Codes 10010 – 15699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pStyle w:val="isonormal"/>
      </w:pP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15733 – 45450</w:t>
      </w:r>
    </w:p>
    <w:p w:rsidR="00F62BA3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56.C.#2(ILTA) Increased Limits Table Assignments – Class Codes 15733 – 45450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45523 – 52076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:rsidR="00F62BA3" w:rsidRDefault="00F62BA3" w:rsidP="00F62BA3">
      <w:pPr>
        <w:pStyle w:val="tablecaption"/>
      </w:pPr>
      <w:r>
        <w:t>Table 56.C.#3(ILTA) Increased Limits Table Assignments – Class Codes 45523 – 52076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Pr="008F4065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:rsidR="00F62BA3" w:rsidRDefault="00F62BA3" w:rsidP="00F62BA3">
      <w:pPr>
        <w:pStyle w:val="tablecaption"/>
      </w:pPr>
      <w:r>
        <w:t>Table 56.C.#4(ILTA) Increased Limits Table Assignments – Class Codes 52109 – 59724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59725 – 96317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0" w:author="Author" w:date="2020-06-23T13:02:00Z">
              <w:r w:rsidR="00DC4132">
                <w:t>B</w:t>
              </w:r>
            </w:ins>
            <w:del w:id="721" w:author="Author" w:date="2020-06-23T12:50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2" w:author="Author" w:date="2020-06-23T13:02:00Z">
              <w:r w:rsidR="00DC4132">
                <w:t>B</w:t>
              </w:r>
            </w:ins>
            <w:del w:id="723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4" w:author="Author" w:date="2020-06-23T13:02:00Z">
              <w:r w:rsidR="00DC4132">
                <w:t>B</w:t>
              </w:r>
            </w:ins>
            <w:del w:id="725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6" w:author="Author" w:date="2020-06-23T13:02:00Z">
              <w:r w:rsidR="00DC4132">
                <w:t>A</w:t>
              </w:r>
            </w:ins>
            <w:del w:id="727" w:author="Author" w:date="2020-06-23T12:51:00Z">
              <w:r w:rsidR="00022B04" w:rsidDel="00022B04">
                <w:delText>B</w:delText>
              </w:r>
            </w:del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56.C.#5(ILTA) Increased Limits Table Assignments – Class Codes 59725 – 96317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bookmarkStart w:id="728" w:name="_GoBack"/>
      <w:bookmarkEnd w:id="728"/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1A51C0" w:rsidRDefault="001A51C0" w:rsidP="001A51C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SOUTH CAROLINA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5A5" w:rsidRDefault="005C05A5">
      <w:r>
        <w:separator/>
      </w:r>
    </w:p>
  </w:endnote>
  <w:endnote w:type="continuationSeparator" w:id="0">
    <w:p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:rsidTr="009554DD">
      <w:tc>
        <w:tcPr>
          <w:tcW w:w="3708" w:type="dxa"/>
        </w:tcPr>
        <w:p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1A51C0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:rsidR="00C70A8E" w:rsidRDefault="00C70A8E">
          <w:pPr>
            <w:pStyle w:val="Footer"/>
          </w:pPr>
        </w:p>
      </w:tc>
      <w:tc>
        <w:tcPr>
          <w:tcW w:w="2880" w:type="dxa"/>
        </w:tcPr>
        <w:p w:rsidR="00C70A8E" w:rsidRPr="009554DD" w:rsidRDefault="001A51C0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South Carolina</w:t>
          </w:r>
        </w:p>
      </w:tc>
      <w:tc>
        <w:tcPr>
          <w:tcW w:w="1710" w:type="dxa"/>
        </w:tcPr>
        <w:p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1A51C0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5A5" w:rsidRDefault="005C05A5">
      <w:r>
        <w:separator/>
      </w:r>
    </w:p>
  </w:footnote>
  <w:footnote w:type="continuationSeparator" w:id="0">
    <w:p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A51C0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204F0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LI-GL-2021-089 - 004 -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Rules</CircularDocDescription>
    <Date_x0020_Modified xmlns="a86cc342-0045-41e2-80e9-abdb777d2eca">2021-01-15T05:00:00+00:00</Date_x0020_Modified>
    <CircularDate xmlns="a86cc342-0045-41e2-80e9-abdb777d2eca">2021-02-17T05:00:00+00:00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LI-GL-2021-089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31865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GENERAL LIABILITY INCREASED LIMIT FACTORS TO BE IMPLEMENTED</CircularTitle>
    <Jurs xmlns="a86cc342-0045-41e2-80e9-abdb777d2eca">
      <Value>43</Value>
    </Jurs>
  </documentManagement>
</p:properties>
</file>

<file path=customXml/itemProps1.xml><?xml version="1.0" encoding="utf-8"?>
<ds:datastoreItem xmlns:ds="http://schemas.openxmlformats.org/officeDocument/2006/customXml" ds:itemID="{081DD2E4-E367-4E57-8F3E-EE897C86A6DE}"/>
</file>

<file path=customXml/itemProps2.xml><?xml version="1.0" encoding="utf-8"?>
<ds:datastoreItem xmlns:ds="http://schemas.openxmlformats.org/officeDocument/2006/customXml" ds:itemID="{93CF2AC5-3526-4274-8D77-C5DB81F43CB4}"/>
</file>

<file path=customXml/itemProps3.xml><?xml version="1.0" encoding="utf-8"?>
<ds:datastoreItem xmlns:ds="http://schemas.openxmlformats.org/officeDocument/2006/customXml" ds:itemID="{A4522275-AE2D-4B6E-961B-8C2157F94EC8}"/>
</file>

<file path=customXml/itemProps4.xml><?xml version="1.0" encoding="utf-8"?>
<ds:datastoreItem xmlns:ds="http://schemas.openxmlformats.org/officeDocument/2006/customXml" ds:itemID="{5528AAE8-C3B7-4098-9CB2-E6351166261B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4718</Words>
  <Characters>19580</Characters>
  <Application>Microsoft Office Word</Application>
  <DocSecurity>0</DocSecurity>
  <Lines>9790</Lines>
  <Paragraphs>4049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2020-12-03T20:05:00Z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