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4A635A" w14:textId="77777777" w:rsidR="009B1C09" w:rsidRDefault="009B1C09" w:rsidP="00170538">
      <w:pPr>
        <w:pStyle w:val="Header"/>
        <w:tabs>
          <w:tab w:val="clear" w:pos="4320"/>
          <w:tab w:val="clear" w:pos="8640"/>
        </w:tabs>
      </w:pPr>
      <w:r>
        <w:t>INSURANCE SERVICES OFFICE, INC.</w:t>
      </w:r>
    </w:p>
    <w:p w14:paraId="5BD2612A" w14:textId="77777777" w:rsidR="009B1C09" w:rsidRDefault="009B1C09" w:rsidP="00170538">
      <w:pPr>
        <w:pStyle w:val="Header"/>
        <w:tabs>
          <w:tab w:val="clear" w:pos="4320"/>
          <w:tab w:val="clear" w:pos="8640"/>
        </w:tabs>
      </w:pPr>
    </w:p>
    <w:p w14:paraId="30E6708F" w14:textId="09E9AA99" w:rsidR="009B1C09" w:rsidRDefault="00696E5B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ARIZONA</w:t>
      </w:r>
    </w:p>
    <w:p w14:paraId="1378F1CC" w14:textId="77777777" w:rsidR="009B1C09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21E0DC67" w14:textId="77777777" w:rsidR="009B1C09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A742539" w14:textId="77777777" w:rsidR="009B1C09" w:rsidRPr="00C32A12" w:rsidRDefault="00134868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64C4D252" w14:textId="77777777" w:rsidR="009B1C09" w:rsidRPr="005671DD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C59317" w14:textId="77777777" w:rsidR="009B1C09" w:rsidRPr="00C32A12" w:rsidRDefault="009B1C09" w:rsidP="00170538">
      <w:pPr>
        <w:jc w:val="center"/>
      </w:pPr>
      <w:r w:rsidRPr="00C32A12">
        <w:t>REVISED INCREASED LIMIT FACTORS</w:t>
      </w:r>
    </w:p>
    <w:p w14:paraId="4FA8CA7F" w14:textId="77777777" w:rsidR="009B1C09" w:rsidRDefault="009B1C09" w:rsidP="00170538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196D4EC5" w14:textId="77777777" w:rsidR="009B1C09" w:rsidRDefault="009B1C09" w:rsidP="00170538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1738CDF" w14:textId="77777777" w:rsidR="009B1C09" w:rsidRDefault="009B1C09" w:rsidP="00170538">
      <w:pPr>
        <w:pStyle w:val="centeredtext"/>
        <w:spacing w:line="40" w:lineRule="exact"/>
        <w:rPr>
          <w:b w:val="0"/>
        </w:rPr>
      </w:pPr>
    </w:p>
    <w:p w14:paraId="18F00E6C" w14:textId="77777777" w:rsidR="009B1C09" w:rsidRDefault="009B1C09" w:rsidP="00170538">
      <w:pPr>
        <w:pStyle w:val="boxrule"/>
      </w:pPr>
      <w:r>
        <w:t>RULE 56.</w:t>
      </w:r>
      <w:r>
        <w:br/>
        <w:t>INCREASED LIMITS TABLES</w:t>
      </w:r>
    </w:p>
    <w:p w14:paraId="4C65FCAE" w14:textId="77777777" w:rsidR="009B1C09" w:rsidRDefault="009B1C09" w:rsidP="00170538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7F9B88EE" w14:textId="77777777" w:rsidR="009B1C09" w:rsidRDefault="009B1C09" w:rsidP="00170538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B1C09" w14:paraId="67B7EB94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CE11DFB" w14:textId="77777777" w:rsidR="009B1C09" w:rsidRDefault="009B1C09" w:rsidP="00170538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3347E20D" w14:textId="77777777" w:rsidR="009B1C09" w:rsidRDefault="009B1C09" w:rsidP="00170538">
            <w:pPr>
              <w:pStyle w:val="tablehead"/>
            </w:pPr>
            <w:r>
              <w:t>Per Occurrence</w:t>
            </w:r>
          </w:p>
        </w:tc>
      </w:tr>
      <w:tr w:rsidR="009B1C09" w14:paraId="4A88CCB6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5D58B53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C4E9A9C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E8E3A00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53D7FC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891AB0D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75BD6A7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946C912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B9C6984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764A60" w14:paraId="2FBD075B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D224133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62C2EA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0805759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3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47CBD9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081B88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1B91AE4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3ED77DF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6C08FC1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2BF9CC9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CFFCAA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1CA7A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D5782D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1442BA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4C926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799F56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6844D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26A0F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275C5BF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29B05E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5FC9E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5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58D0C4B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7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C182DC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26A0D7B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80C96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EBB04D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7B50A6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6E29A0C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D420BEC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9D01EC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38603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F640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83E83F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5A7A5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1552E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1AFB5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16F6F77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E0AFB5E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5A1AC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9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9C2A8D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1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BD380A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5BFAF32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3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50499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423CE7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B4964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325CC06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8074DD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0FF39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100AF4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507B2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914A8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E5023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0921A6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0B738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473B89D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B4E7455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D1A1D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5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343AA17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7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850ABC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59DB5D9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A34C3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21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6AECCD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F43FA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0378B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23ED92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5DEC8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947E5D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64A1B9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1039D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D88588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2B9287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451DC2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4FC8637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9D456B5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20F38D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0571B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23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4E7736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1E4444E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5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C1390F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27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55ACCE5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9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174901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2E05D9D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9CFDBC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2BEFAE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3AC2F1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97173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61863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660C6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FF57B0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7E295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71DE5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183972D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04B736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99769B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1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0BFAB3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418EC2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3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B282EF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35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9FA12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37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F6887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1A1AD55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9BEB0C3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9032A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DF34C3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9BEB76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8E24D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26FCD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EBF275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55F16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46788D4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77F534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F068A0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8E9387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7B02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3B9DA53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9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9D892D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1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48603B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3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44A6E5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5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764A60" w14:paraId="3BC226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D085B5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FA62AF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4CB717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CCC85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A2F3B0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F7571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BD4593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6F0FE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37E7738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451F56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0CFF04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441729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D5D76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FB6893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7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BB500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9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FB2F0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1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349239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53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</w:tr>
      <w:tr w:rsidR="00764A60" w14:paraId="695C5E7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48F9A9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B9E918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41A64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95FC5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FF698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F814A6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0FEE6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3A3DA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1973A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7A13F3F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0040DF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98411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05644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E49A4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5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BFEC51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7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7DC11D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9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0A65E1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61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</w:tr>
      <w:tr w:rsidR="00764A60" w14:paraId="18C4666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9D8FC7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A1793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B42E7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C674BE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1D760A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A436B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D500D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D7B6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05F249A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1994F8A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18D3DF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28F2EF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A093B0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29729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41D49B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3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2A2DDD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5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D26009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67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</w:tr>
      <w:tr w:rsidR="00764A60" w14:paraId="4478C66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002B23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83C2A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9CF011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6AB93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F1F6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873CE3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DBBD99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A986C1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27B35B89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860B2BD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60B5DB8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BB3558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9E42E0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1C769A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A2E4AE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8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69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CFD0C6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0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71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02D104D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2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73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</w:tr>
      <w:tr w:rsidR="009B1C09" w14:paraId="7D0AB626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6CB6FCA" w14:textId="77777777" w:rsidR="009B1C09" w:rsidRDefault="009B1C09" w:rsidP="0017053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58C5AC4" w14:textId="77777777" w:rsidR="009B1C09" w:rsidRPr="009529DE" w:rsidRDefault="009B1C09" w:rsidP="00170538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54830EDB" w14:textId="77777777" w:rsidR="009B1C09" w:rsidRPr="009529DE" w:rsidRDefault="009B1C09" w:rsidP="00170538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42DDD8DA" w14:textId="77777777" w:rsidR="009B1C09" w:rsidRPr="009529DE" w:rsidRDefault="009B1C09" w:rsidP="00170538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D4EF3F" w14:textId="77777777" w:rsidR="009B1C09" w:rsidRPr="009529DE" w:rsidRDefault="009B1C09" w:rsidP="00170538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AEB2BBD" w14:textId="77777777" w:rsidR="009B1C09" w:rsidRPr="009529DE" w:rsidRDefault="009B1C09" w:rsidP="00170538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1AF9C210" w14:textId="77777777" w:rsidR="009B1C09" w:rsidRPr="009529DE" w:rsidRDefault="009B1C09" w:rsidP="00170538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14:paraId="7A968F77" w14:textId="77777777" w:rsidR="009B1C09" w:rsidRDefault="009B1C09" w:rsidP="00170538">
            <w:pPr>
              <w:pStyle w:val="tabletext11"/>
              <w:jc w:val="center"/>
            </w:pPr>
          </w:p>
        </w:tc>
      </w:tr>
      <w:tr w:rsidR="009B1C09" w14:paraId="7E706A2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FABBA1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CD1A7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03B60D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6C0E60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14:paraId="5823C083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39A5BFAD" w14:textId="77777777" w:rsidR="009B1C09" w:rsidRDefault="009B1C09" w:rsidP="00170538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B71169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B1C09" w14:paraId="5164FEF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E9D337C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FCD0A58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1293D5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BBE1F42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7C1E863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4FD0DC3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B05A59D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2AF6595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0DD8CE0A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764A60" w14:paraId="6745AB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A973A4E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06A4889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119FDC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0D296FB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4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75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9B0AB9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9B2572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29C5601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1403F05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627932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545194C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6D0D6B7" w14:textId="77777777"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4CA116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70B98F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F89DD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6CD087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2CAADA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473984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A5F51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6B8A2F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74C885F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4AFF1" w14:textId="77777777"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C9E85B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87DB80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09642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6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77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554A2F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8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79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AFD5D7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4F74F6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EAD426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7DA826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46D869B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BC981C5" w14:textId="77777777"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C843F6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812E4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D94E2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19831B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6B91E5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6CEB58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317749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5E03ED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52A8813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5D8678" w14:textId="77777777"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9FCB1B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E3B7B2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F0325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0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81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C78BF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2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83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1517F9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E97825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56F307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5A2692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51221FF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571ED7A" w14:textId="77777777"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B03AA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C6467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68A5FD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58B39F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93C36A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609E17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41C480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C05448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59FE99A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5323B47" w14:textId="77777777"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318CAC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9278EF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DA4FB7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4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85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D50CF1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6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87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0266A2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8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89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CC3DD5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10F5E2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59AAD7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1971169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758BF82" w14:textId="77777777"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2B7A80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B6118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5CB1A9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C9108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B8C629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3AFEAD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D110B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57B622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0026114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7C36C2" w14:textId="77777777"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24D882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0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91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36CBAD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2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93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D48F4A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4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95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2DE214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6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97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B06C2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8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99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130E9B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0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01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8295A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8B4EE4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203CA0D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F72AC4F" w14:textId="77777777"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D493DC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D3AC7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C8B713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84640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DFDB70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96395F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7DA37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AF5BC1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2FF37C2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F3D2BD" w14:textId="77777777"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4E88D0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2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03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78173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4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05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220987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6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07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785D92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8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09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4E7C74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0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11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AD4545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2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113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EB4893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4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115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vAlign w:val="bottom"/>
          </w:tcPr>
          <w:p w14:paraId="6F01B7C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0741025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AEE7C39" w14:textId="77777777"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A2055F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8E0A7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5336F9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14D965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88DDD0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642ED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F654F1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C97D13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0450865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02BC22" w14:textId="77777777"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7F854F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CE0882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6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17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CD44D1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8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19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79EF84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0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21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8A76BD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2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23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E041C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4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125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B47B3F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6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127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80" w:type="dxa"/>
            <w:vAlign w:val="bottom"/>
          </w:tcPr>
          <w:p w14:paraId="38CF508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8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129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764A60" w14:paraId="0947DA9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3E556E" w14:textId="77777777"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2601BA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1296F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36306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EC0C3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F9CFB7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468A0B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EB1A4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25CB2E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67344DD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4991C03" w14:textId="77777777"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0D4541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A9D3C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2DB38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64D647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214E17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61A1B7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9BCB5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DD59EA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0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  <w:del w:id="131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9B1C09" w14:paraId="2025FEF7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C9B6E39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51E06C3A" w14:textId="77777777" w:rsidR="009B1C09" w:rsidRPr="00ED723F" w:rsidRDefault="009B1C09" w:rsidP="00170538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9A4E003" w14:textId="77777777" w:rsidR="009B1C09" w:rsidRPr="00ED723F" w:rsidRDefault="009B1C09" w:rsidP="00170538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35329EFE" w14:textId="77777777" w:rsidR="009B1C09" w:rsidRPr="00ED723F" w:rsidRDefault="009B1C09" w:rsidP="00170538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720A502F" w14:textId="77777777" w:rsidR="009B1C09" w:rsidRPr="00ED723F" w:rsidRDefault="009B1C09" w:rsidP="00170538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0B31A15" w14:textId="77777777" w:rsidR="009B1C09" w:rsidRPr="00ED723F" w:rsidRDefault="009B1C09" w:rsidP="00170538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41FC469C" w14:textId="77777777" w:rsidR="009B1C09" w:rsidRPr="00ED723F" w:rsidRDefault="009B1C09" w:rsidP="00170538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62DA43E" w14:textId="77777777" w:rsidR="009B1C09" w:rsidRPr="00ED723F" w:rsidRDefault="009B1C09" w:rsidP="00170538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2002A2A3" w14:textId="77777777" w:rsidR="009B1C09" w:rsidRDefault="009B1C09" w:rsidP="00170538">
            <w:pPr>
              <w:pStyle w:val="tabletext11"/>
              <w:jc w:val="center"/>
            </w:pPr>
          </w:p>
        </w:tc>
      </w:tr>
    </w:tbl>
    <w:p w14:paraId="6CB30299" w14:textId="77777777" w:rsidR="009B1C09" w:rsidRDefault="009B1C09" w:rsidP="00170538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7D05B2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2A77A29E" w14:textId="77777777" w:rsidR="009B1C09" w:rsidRDefault="009B1C09" w:rsidP="00170538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4AA644C4" w14:textId="77777777" w:rsidR="009B1C09" w:rsidRDefault="009B1C09" w:rsidP="00170538">
      <w:pPr>
        <w:pStyle w:val="Header"/>
        <w:tabs>
          <w:tab w:val="clear" w:pos="4320"/>
          <w:tab w:val="clear" w:pos="8640"/>
        </w:tabs>
      </w:pPr>
    </w:p>
    <w:p w14:paraId="67A8E3F9" w14:textId="647CC9FC" w:rsidR="00170538" w:rsidRDefault="00696E5B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ARIZONA</w:t>
      </w:r>
    </w:p>
    <w:p w14:paraId="553EC051" w14:textId="77777777" w:rsidR="009B1C09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6364BCBD" w14:textId="77777777" w:rsidR="009B1C09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2AA98C48" w14:textId="77777777" w:rsidR="00134868" w:rsidRPr="00C32A12" w:rsidRDefault="00134868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5777608" w14:textId="77777777" w:rsidR="009B1C09" w:rsidRPr="005671DD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12F7DC83" w14:textId="77777777" w:rsidR="009B1C09" w:rsidRPr="00C32A12" w:rsidRDefault="009B1C09" w:rsidP="00170538">
      <w:pPr>
        <w:jc w:val="center"/>
      </w:pPr>
      <w:r w:rsidRPr="00C32A12">
        <w:t>REVISED INCREASED LIMIT FACTORS</w:t>
      </w:r>
    </w:p>
    <w:p w14:paraId="49D34BA1" w14:textId="77777777" w:rsidR="009B1C09" w:rsidRDefault="009B1C09" w:rsidP="00170538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4A09489D" w14:textId="77777777" w:rsidR="009B1C09" w:rsidRDefault="009B1C09" w:rsidP="00170538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13382CE" w14:textId="77777777" w:rsidR="009B1C09" w:rsidRDefault="009B1C09" w:rsidP="00170538">
      <w:pPr>
        <w:pStyle w:val="centeredtext"/>
        <w:spacing w:line="40" w:lineRule="exact"/>
        <w:rPr>
          <w:rFonts w:cs="Arial"/>
          <w:b w:val="0"/>
        </w:rPr>
      </w:pPr>
    </w:p>
    <w:p w14:paraId="102DF587" w14:textId="77777777" w:rsidR="009B1C09" w:rsidRDefault="009B1C09" w:rsidP="00170538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4E30E39B" w14:textId="77777777" w:rsidR="009B1C09" w:rsidRDefault="009B1C09" w:rsidP="00170538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4498878D" w14:textId="77777777" w:rsidR="009B1C09" w:rsidRDefault="009B1C09" w:rsidP="00170538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B1C09" w14:paraId="33E0999C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A9508B0" w14:textId="77777777" w:rsidR="009B1C09" w:rsidRDefault="009B1C09" w:rsidP="00170538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327B00F6" w14:textId="77777777" w:rsidR="009B1C09" w:rsidRDefault="009B1C09" w:rsidP="00170538">
            <w:pPr>
              <w:pStyle w:val="tablehead"/>
            </w:pPr>
            <w:r>
              <w:t>Per Occurrence</w:t>
            </w:r>
          </w:p>
        </w:tc>
      </w:tr>
      <w:tr w:rsidR="009B1C09" w14:paraId="2F81C1C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A71D102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0B6C23AE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A1778B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373E537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02D4107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3247F69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A38BF21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E09229E" w14:textId="77777777"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764A60" w14:paraId="5A090FCA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FF36927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5815B4B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2" w:author="Author" w:date="2020-06-19T10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33" w:author="Author" w:date="2020-06-19T10:46:00Z">
              <w:r w:rsidDel="00E529D4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53C1B4A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93B658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6B281C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929565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11E1C6B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1D90E0B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688C4EF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AF8D47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1CBAEE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E0223D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25F16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1AAF7C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EF59D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5665D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88D1C8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226133C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BE5775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62E1BC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71EBF62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044E5E9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4D8F20B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E6FB3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40A56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91554C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3DDFE42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60C0D99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77251D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7B9915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509D5A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573F9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F2F535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9D992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0A72B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3CCB761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4131F7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26C39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14:paraId="632A898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71EA6AF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917442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14:paraId="1C9F4B4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61820A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6A9D7E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133AE5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EB975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9A9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3F771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C8225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EDA48F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2EBC2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F5A88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94FBE0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511F889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8C8EE0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5213F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14:paraId="43D40C5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38E984B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71958C5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vAlign w:val="bottom"/>
          </w:tcPr>
          <w:p w14:paraId="1136BFD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260" w:type="dxa"/>
            <w:gridSpan w:val="2"/>
            <w:vAlign w:val="bottom"/>
          </w:tcPr>
          <w:p w14:paraId="7C6ACF9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8AB5D1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5407D41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1C7A9AD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3C51AC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BA02DD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0B4EC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D9C83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CE2A7F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3962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7B4896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532F4A6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B613001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A7B7D8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E8BF58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7A57AA3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102AD0B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60" w:type="dxa"/>
            <w:gridSpan w:val="2"/>
            <w:vAlign w:val="bottom"/>
          </w:tcPr>
          <w:p w14:paraId="559594F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1.32</w:t>
            </w:r>
          </w:p>
        </w:tc>
        <w:tc>
          <w:tcPr>
            <w:tcW w:w="1260" w:type="dxa"/>
            <w:gridSpan w:val="2"/>
            <w:vAlign w:val="bottom"/>
          </w:tcPr>
          <w:p w14:paraId="66814A3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1.47</w:t>
            </w:r>
          </w:p>
        </w:tc>
        <w:tc>
          <w:tcPr>
            <w:tcW w:w="1160" w:type="dxa"/>
            <w:gridSpan w:val="2"/>
            <w:vAlign w:val="bottom"/>
          </w:tcPr>
          <w:p w14:paraId="0909AC9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65BA887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45ABE1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3DFB08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830F9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9F90B3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22EFE4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FDE2C2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50DB1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DF2C69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1BCD11A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133598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BFBF0A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B4CB1E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5851C65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5432756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14:paraId="2ECFF2E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1.33</w:t>
            </w:r>
          </w:p>
        </w:tc>
        <w:tc>
          <w:tcPr>
            <w:tcW w:w="1260" w:type="dxa"/>
            <w:gridSpan w:val="2"/>
            <w:vAlign w:val="bottom"/>
          </w:tcPr>
          <w:p w14:paraId="7AA637A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60" w:type="dxa"/>
            <w:gridSpan w:val="2"/>
            <w:vAlign w:val="bottom"/>
          </w:tcPr>
          <w:p w14:paraId="55B1A9D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01707FD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52AA270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FA65EB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C8C0C2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BC5D6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C57718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AB750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B65D4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42603E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52D8F5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3E573E2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49B8CF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E7B488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A994AD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45D9DD9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14:paraId="5216095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260" w:type="dxa"/>
            <w:gridSpan w:val="2"/>
            <w:vAlign w:val="bottom"/>
          </w:tcPr>
          <w:p w14:paraId="327176F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1160" w:type="dxa"/>
            <w:gridSpan w:val="2"/>
            <w:vAlign w:val="bottom"/>
          </w:tcPr>
          <w:p w14:paraId="45EDE78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4" w:author="Author" w:date="2020-06-19T10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35" w:author="Author" w:date="2020-06-19T10:46:00Z">
              <w:r w:rsidDel="00E529D4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</w:tr>
      <w:tr w:rsidR="00764A60" w14:paraId="6B0B438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85A6A53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FADDC7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F0047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1E93D6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E553F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D3D3E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474E0D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2E374F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4E9DB7A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A299DE8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99BA95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3BD5E0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CE0FF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461D4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14:paraId="4ADE751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260" w:type="dxa"/>
            <w:gridSpan w:val="2"/>
            <w:vAlign w:val="bottom"/>
          </w:tcPr>
          <w:p w14:paraId="533E47E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1.52</w:t>
            </w:r>
          </w:p>
        </w:tc>
        <w:tc>
          <w:tcPr>
            <w:tcW w:w="1160" w:type="dxa"/>
            <w:gridSpan w:val="2"/>
            <w:vAlign w:val="bottom"/>
          </w:tcPr>
          <w:p w14:paraId="17590EE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6" w:author="Author" w:date="2020-06-19T10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37" w:author="Author" w:date="2020-06-19T10:46:00Z">
              <w:r w:rsidDel="00E529D4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764A60" w14:paraId="084D8A5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39AF4DC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AB04D1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89B1B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745F5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7AC24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C7D169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5D9243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64ECE4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555F028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1C1C736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0429A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4BEA6A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0B932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1A2EF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14:paraId="5B8993A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260" w:type="dxa"/>
            <w:gridSpan w:val="2"/>
            <w:vAlign w:val="bottom"/>
          </w:tcPr>
          <w:p w14:paraId="47F31FA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1.53</w:t>
            </w:r>
          </w:p>
        </w:tc>
        <w:tc>
          <w:tcPr>
            <w:tcW w:w="1160" w:type="dxa"/>
            <w:gridSpan w:val="2"/>
            <w:vAlign w:val="bottom"/>
          </w:tcPr>
          <w:p w14:paraId="551302C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8" w:author="Author" w:date="2020-06-19T10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139" w:author="Author" w:date="2020-06-19T10:46:00Z">
              <w:r w:rsidDel="00E529D4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</w:tr>
      <w:tr w:rsidR="00764A60" w14:paraId="045D044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8F00A1F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C1196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9F7A16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F921A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F8BCC1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218DC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4A16F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860CB1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10AF88B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F7920F4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4F22DB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CFE5A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A9DEE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DA313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9E11D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1260" w:type="dxa"/>
            <w:gridSpan w:val="2"/>
            <w:vAlign w:val="bottom"/>
          </w:tcPr>
          <w:p w14:paraId="5E1E8A2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1.54</w:t>
            </w:r>
          </w:p>
        </w:tc>
        <w:tc>
          <w:tcPr>
            <w:tcW w:w="1160" w:type="dxa"/>
            <w:gridSpan w:val="2"/>
            <w:vAlign w:val="bottom"/>
          </w:tcPr>
          <w:p w14:paraId="54A673A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0" w:author="Author" w:date="2020-06-19T10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141" w:author="Author" w:date="2020-06-19T10:46:00Z">
              <w:r w:rsidDel="00E529D4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</w:tr>
      <w:tr w:rsidR="00764A60" w14:paraId="3019DBB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91C8D0D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75C0AE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11A4DC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927992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2C15C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4D847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DF69D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EEB9E0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1FC8EA8F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B0DDFDA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0E51A42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6D12829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A28DDA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CCD3BB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879D8A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578E5A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1.55</w:t>
            </w:r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7A0EAB2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2" w:author="Author" w:date="2020-06-19T10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43" w:author="Author" w:date="2020-06-19T10:46:00Z">
              <w:r w:rsidDel="00E529D4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</w:tr>
      <w:tr w:rsidR="009B1C09" w14:paraId="2032B3FC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9DB3F4C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B182E28" w14:textId="77777777" w:rsidR="009B1C09" w:rsidRPr="00A40894" w:rsidRDefault="009B1C09" w:rsidP="00170538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19AFB5EF" w14:textId="77777777" w:rsidR="009B1C09" w:rsidRPr="00A40894" w:rsidRDefault="009B1C09" w:rsidP="00170538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04E35FFA" w14:textId="77777777" w:rsidR="009B1C09" w:rsidRPr="00A40894" w:rsidRDefault="009B1C09" w:rsidP="00170538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1E5BE9B" w14:textId="77777777" w:rsidR="009B1C09" w:rsidRPr="00A40894" w:rsidRDefault="009B1C09" w:rsidP="00170538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05CE1069" w14:textId="77777777" w:rsidR="009B1C09" w:rsidRPr="00A40894" w:rsidRDefault="009B1C09" w:rsidP="00170538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4D58464A" w14:textId="77777777" w:rsidR="009B1C09" w:rsidRPr="00A40894" w:rsidRDefault="009B1C09" w:rsidP="00170538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E8D5CEC" w14:textId="77777777" w:rsidR="009B1C09" w:rsidRDefault="009B1C09" w:rsidP="00170538">
            <w:pPr>
              <w:pStyle w:val="tabletext11"/>
              <w:jc w:val="center"/>
            </w:pPr>
          </w:p>
        </w:tc>
      </w:tr>
      <w:tr w:rsidR="009B1C09" w14:paraId="4CC2949B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2F93C0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441859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66E1E1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F43C84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14:paraId="58C1AB7D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FCBD380" w14:textId="77777777" w:rsidR="009B1C09" w:rsidRDefault="009B1C09" w:rsidP="00170538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297DC37F" w14:textId="77777777"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B1C09" w14:paraId="2E449102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8DCB7C6" w14:textId="77777777" w:rsidR="009B1C09" w:rsidRDefault="009B1C09" w:rsidP="00170538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682E6D7" w14:textId="77777777" w:rsidR="009B1C09" w:rsidRDefault="009B1C09" w:rsidP="00170538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6DEC3FC" w14:textId="77777777" w:rsidR="009B1C09" w:rsidRDefault="009B1C09" w:rsidP="00170538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B117A61" w14:textId="77777777" w:rsidR="009B1C09" w:rsidRDefault="009B1C09" w:rsidP="00170538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90C14B" w14:textId="77777777" w:rsidR="009B1C09" w:rsidRDefault="009B1C09" w:rsidP="00170538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4541D03" w14:textId="77777777" w:rsidR="009B1C09" w:rsidRDefault="009B1C09" w:rsidP="00170538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9E9A980" w14:textId="77777777" w:rsidR="009B1C09" w:rsidRDefault="009B1C09" w:rsidP="00170538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41849D4" w14:textId="77777777" w:rsidR="009B1C09" w:rsidRDefault="009B1C09" w:rsidP="00170538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32D4F194" w14:textId="77777777" w:rsidR="009B1C09" w:rsidRDefault="009B1C09" w:rsidP="00170538">
            <w:pPr>
              <w:pStyle w:val="tablehead"/>
            </w:pPr>
            <w:r>
              <w:t>10,000</w:t>
            </w:r>
          </w:p>
        </w:tc>
      </w:tr>
      <w:tr w:rsidR="00764A60" w14:paraId="67A0F205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77BD631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04D4CED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730F30E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8D39C8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4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45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5928D11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0DE953D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B4230B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45533BD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252A6CE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17ACEEE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4719FAE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607A55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E5EA6E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3539B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4F406D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0B7F69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7CFD4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20DDD5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8F059A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1279CC5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550DF2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A04DF7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7FCECC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14A2B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6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147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B38CE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8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149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230E01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810D2D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74E30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735B55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5E423DE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5A1700F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D54E7B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D49F90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E4299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11C2C5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0DEF9E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526C28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B018F2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5DEC54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0E696E2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E4CD6D4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4DA40A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F03FD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2CE9CE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0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151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B6757A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2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153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99E7C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5C7AE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BE4CF8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3FB654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27236B0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B460ED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F7673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D3FCAC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5207D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264C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FE19C5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38537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E687C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AF3698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70D59C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CCE9D8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3CD3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253ED2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BEB46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4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55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BEA8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6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157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501E4D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8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  <w:del w:id="159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4B5AA4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5173C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7D27B6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4B5A70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E49209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4C34CF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36D916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0E4A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F01B82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001D0C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0B3802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148C09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F11724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61B456A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795F780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F44E78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1.56</w:t>
            </w:r>
          </w:p>
        </w:tc>
        <w:tc>
          <w:tcPr>
            <w:tcW w:w="1080" w:type="dxa"/>
            <w:gridSpan w:val="3"/>
            <w:vAlign w:val="bottom"/>
          </w:tcPr>
          <w:p w14:paraId="117313D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0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61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6CBF07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2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163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8D4361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4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165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02C8AD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6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167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D73C9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8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169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73B2DB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455915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4B28387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E6CD4B3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028D24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9180CA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AA9CC6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13DA5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7AD3CA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BFD0A8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8A469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4C315C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112C441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10BACCF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F1712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1.57</w:t>
            </w:r>
          </w:p>
        </w:tc>
        <w:tc>
          <w:tcPr>
            <w:tcW w:w="1080" w:type="dxa"/>
            <w:gridSpan w:val="3"/>
            <w:vAlign w:val="bottom"/>
          </w:tcPr>
          <w:p w14:paraId="248E5A2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0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71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256F7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2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173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B323E9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4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175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198D5B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6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177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F4BAEA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8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179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57879C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0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181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080" w:type="dxa"/>
            <w:vAlign w:val="bottom"/>
          </w:tcPr>
          <w:p w14:paraId="69E4FF8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239A7ED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3C58CD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27B0C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5B48E6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C7679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EDE272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B91FE4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AD5D41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35994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B46BBA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364B0C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900D146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F695C1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7FEF3A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2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83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AD7812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4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185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82835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6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187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1F4A59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8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189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180C87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0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191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498B70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2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193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80" w:type="dxa"/>
            <w:vAlign w:val="bottom"/>
          </w:tcPr>
          <w:p w14:paraId="21B19FC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4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2.93</w:t>
              </w:r>
            </w:ins>
            <w:del w:id="195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2.79</w:delText>
              </w:r>
            </w:del>
          </w:p>
        </w:tc>
      </w:tr>
      <w:tr w:rsidR="00764A60" w14:paraId="53F3E70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2C6737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A80907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132AC8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01075B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81487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C7078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277B1E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4F10D8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EA03A9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07E1E86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EF2D846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55FE26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A7C5AC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FB2B52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5DD13A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D47D03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0B08E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D61276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331C86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6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197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2.80</w:delText>
              </w:r>
            </w:del>
          </w:p>
        </w:tc>
      </w:tr>
      <w:tr w:rsidR="009B1C09" w14:paraId="12A1DC09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09E11EA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4B21E498" w14:textId="77777777" w:rsidR="009B1C09" w:rsidRPr="00C91B2A" w:rsidRDefault="009B1C09" w:rsidP="00170538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6E4B89F6" w14:textId="77777777" w:rsidR="009B1C09" w:rsidRPr="00C91B2A" w:rsidRDefault="009B1C09" w:rsidP="00170538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2F89980" w14:textId="77777777" w:rsidR="009B1C09" w:rsidRPr="00C91B2A" w:rsidRDefault="009B1C09" w:rsidP="00170538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7625BC82" w14:textId="77777777" w:rsidR="009B1C09" w:rsidRPr="00C91B2A" w:rsidRDefault="009B1C09" w:rsidP="00170538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20BDAE7B" w14:textId="77777777" w:rsidR="009B1C09" w:rsidRPr="00C91B2A" w:rsidRDefault="009B1C09" w:rsidP="00170538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7DB63DA" w14:textId="77777777" w:rsidR="009B1C09" w:rsidRPr="00C91B2A" w:rsidRDefault="009B1C09" w:rsidP="00170538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26925A65" w14:textId="77777777" w:rsidR="009B1C09" w:rsidRPr="00C91B2A" w:rsidRDefault="009B1C09" w:rsidP="00170538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7A29102" w14:textId="77777777" w:rsidR="009B1C09" w:rsidRDefault="009B1C09" w:rsidP="00170538">
            <w:pPr>
              <w:pStyle w:val="tabletext11"/>
              <w:jc w:val="center"/>
            </w:pPr>
          </w:p>
        </w:tc>
      </w:tr>
    </w:tbl>
    <w:p w14:paraId="668304BB" w14:textId="77777777" w:rsidR="009B1C09" w:rsidRDefault="009B1C09" w:rsidP="00170538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7D05B2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4B59745E" w14:textId="77777777" w:rsidR="009B1C09" w:rsidRDefault="009B1C09" w:rsidP="00170538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41D20C58" w14:textId="77777777" w:rsidR="009B1C09" w:rsidRDefault="009B1C09" w:rsidP="00170538">
      <w:pPr>
        <w:pStyle w:val="Header"/>
        <w:tabs>
          <w:tab w:val="clear" w:pos="4320"/>
          <w:tab w:val="clear" w:pos="8640"/>
        </w:tabs>
      </w:pPr>
    </w:p>
    <w:p w14:paraId="32306FC6" w14:textId="02AEE224" w:rsidR="00170538" w:rsidRDefault="00696E5B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ARIZONA</w:t>
      </w:r>
    </w:p>
    <w:p w14:paraId="073CD6AD" w14:textId="77777777" w:rsidR="009B1C09" w:rsidRDefault="009B1C09" w:rsidP="00170538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440452DC" w14:textId="77777777" w:rsidR="009B1C09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4EB9B9C" w14:textId="77777777" w:rsidR="00134868" w:rsidRPr="00C32A12" w:rsidRDefault="00134868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BD99C6" w14:textId="77777777" w:rsidR="009B1C09" w:rsidRPr="005671DD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3DC0FC33" w14:textId="77777777" w:rsidR="009B1C09" w:rsidRPr="00C32A12" w:rsidRDefault="009B1C09" w:rsidP="00170538">
      <w:pPr>
        <w:jc w:val="center"/>
      </w:pPr>
      <w:r w:rsidRPr="00C32A12">
        <w:t>REVISED INCREASED LIMIT FACTORS</w:t>
      </w:r>
    </w:p>
    <w:p w14:paraId="2F97FE01" w14:textId="77777777" w:rsidR="009B1C09" w:rsidRDefault="009B1C09" w:rsidP="00170538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74F83F28" w14:textId="77777777" w:rsidR="009B1C09" w:rsidRDefault="009B1C09" w:rsidP="00170538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729BD6B7" w14:textId="77777777" w:rsidR="009B1C09" w:rsidRDefault="009B1C09" w:rsidP="00170538">
      <w:pPr>
        <w:pStyle w:val="centeredtext"/>
        <w:spacing w:line="40" w:lineRule="exact"/>
        <w:rPr>
          <w:b w:val="0"/>
        </w:rPr>
      </w:pPr>
    </w:p>
    <w:p w14:paraId="5F892DFA" w14:textId="77777777" w:rsidR="009B1C09" w:rsidRDefault="009B1C09" w:rsidP="00170538">
      <w:pPr>
        <w:pStyle w:val="boxrule"/>
      </w:pPr>
      <w:r>
        <w:t>RULE 56.</w:t>
      </w:r>
      <w:r>
        <w:br/>
        <w:t>INCREASED LIMITS TABLES</w:t>
      </w:r>
    </w:p>
    <w:p w14:paraId="2CB5C7A2" w14:textId="77777777" w:rsidR="009B1C09" w:rsidRDefault="009B1C09" w:rsidP="00170538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4B85656" w14:textId="77777777" w:rsidR="009B1C09" w:rsidRDefault="009B1C09" w:rsidP="00170538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B1C09" w14:paraId="74D7544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3ED4FBD5" w14:textId="77777777" w:rsidR="009B1C09" w:rsidRDefault="009B1C09" w:rsidP="00170538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0BCDE503" w14:textId="77777777" w:rsidR="009B1C09" w:rsidRDefault="009B1C09" w:rsidP="00170538">
            <w:pPr>
              <w:pStyle w:val="tablehead"/>
            </w:pPr>
            <w:r>
              <w:t>Per Occurrence</w:t>
            </w:r>
          </w:p>
        </w:tc>
      </w:tr>
      <w:tr w:rsidR="009B1C09" w14:paraId="3C9B232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3C8AD0B" w14:textId="77777777"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44A327AF" w14:textId="77777777"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363041" w14:textId="77777777"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3E5F2A0" w14:textId="77777777"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799A2C5" w14:textId="77777777"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C060D58" w14:textId="77777777"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F3AE880" w14:textId="77777777"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1F62FF8" w14:textId="77777777"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764A60" w14:paraId="1A3AF11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6A02B6B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9AE6DB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63B3775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6F551F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C564E0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5FBCED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383ACA5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27193A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3C67473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3F133B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8D1BA8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ED2C0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BDD1D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E2911A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96418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75DA5E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B3378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60C1CCF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123A993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02D46C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50" w:type="dxa"/>
            <w:gridSpan w:val="2"/>
            <w:vAlign w:val="bottom"/>
          </w:tcPr>
          <w:p w14:paraId="5400A94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386B5EC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0A203C3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B37CE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DCB58C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D18856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48E5361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E08A14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DE82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05FCD3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FFDB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C5F7D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C1546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1CF21A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24B96C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218C076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585D8E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09E49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50" w:type="dxa"/>
            <w:gridSpan w:val="2"/>
            <w:vAlign w:val="bottom"/>
          </w:tcPr>
          <w:p w14:paraId="6792F35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0B8ED1F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1A87E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8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99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1DCEDE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9FA53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E91FC6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344C87F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05D9E9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85760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E0E58E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74F4F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EB1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79936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2187E0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0A8BC4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7033807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085508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5B3195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350" w:type="dxa"/>
            <w:gridSpan w:val="2"/>
            <w:vAlign w:val="bottom"/>
          </w:tcPr>
          <w:p w14:paraId="12E07ED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496FD71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629AD83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vAlign w:val="bottom"/>
          </w:tcPr>
          <w:p w14:paraId="6966319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0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01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08945C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D458CB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0C7B52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2D48CE2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F2D755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DFC8AF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C6CF5B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1B0CE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C9CB5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38A738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17F520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76679B2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2558E5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DD0324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725B15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5C1272B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4AC78AD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60" w:type="dxa"/>
            <w:gridSpan w:val="2"/>
            <w:vAlign w:val="bottom"/>
          </w:tcPr>
          <w:p w14:paraId="6426CC1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2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03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F71B5E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4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05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85D17D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26252DE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FB7BBB2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6A8932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22F46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06B8B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E9C94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3DC9A6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11CAF9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48A3BC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484AD1E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B5E7EC8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332C1A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D3B2AC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14:paraId="61E621A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54A54D5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14:paraId="64950EB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6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07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5629C4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8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9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313590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64744C4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962A670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89800A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D410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695C01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F7959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337EA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48EA59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F741C7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62AE71B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C9E49B4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7E746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44707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99BE91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D49D91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14:paraId="3519467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260" w:type="dxa"/>
            <w:gridSpan w:val="3"/>
            <w:vAlign w:val="bottom"/>
          </w:tcPr>
          <w:p w14:paraId="25B1A65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0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11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B47204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2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13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</w:tr>
      <w:tr w:rsidR="00764A60" w14:paraId="298C2E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94CD06B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2E4846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3B7E34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69A1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A358C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908E2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1AA295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8002B5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45533D3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A386B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BB3039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D9C88F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3FAB3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99743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14:paraId="5C0C442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1260" w:type="dxa"/>
            <w:gridSpan w:val="3"/>
            <w:vAlign w:val="bottom"/>
          </w:tcPr>
          <w:p w14:paraId="5D9ECA9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4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15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FCF789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6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17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</w:tr>
      <w:tr w:rsidR="00764A60" w14:paraId="3255B58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560051B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FB0910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3B8D0E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432DE1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7F370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6FE2F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63C1B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A0BD0C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21ADB93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D216498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51CD45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E09EAA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7B466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49D44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14:paraId="5461C4B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1260" w:type="dxa"/>
            <w:gridSpan w:val="3"/>
            <w:vAlign w:val="bottom"/>
          </w:tcPr>
          <w:p w14:paraId="45C3A1C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8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19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D22233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0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221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</w:tr>
      <w:tr w:rsidR="00764A60" w14:paraId="1ECC210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A84549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276B91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A8853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0AAC2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7B179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8455B1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C3792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10B050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4795528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81ADFD6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A09C3C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3A7D5B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8BE7C6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B6B09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A072E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1260" w:type="dxa"/>
            <w:gridSpan w:val="3"/>
            <w:vAlign w:val="bottom"/>
          </w:tcPr>
          <w:p w14:paraId="23650C0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2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223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68AD83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4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225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</w:tr>
      <w:tr w:rsidR="00764A60" w14:paraId="39BB4DF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68BE6D3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23081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F93EB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6E85B8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0B6EB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A2DF7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467B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DEAF4B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1738E7B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1AB3188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F9813B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0838F6C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C5FD2B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53226BB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A8B847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0566283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6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27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3B21B56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8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29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</w:tr>
      <w:tr w:rsidR="009B1C09" w14:paraId="31D7FE7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D1E3344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0AA1A51A" w14:textId="77777777" w:rsidR="009B1C09" w:rsidRPr="00910434" w:rsidRDefault="009B1C09" w:rsidP="00170538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76479169" w14:textId="77777777" w:rsidR="009B1C09" w:rsidRPr="00910434" w:rsidRDefault="009B1C09" w:rsidP="00170538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32A2677A" w14:textId="77777777" w:rsidR="009B1C09" w:rsidRPr="00910434" w:rsidRDefault="009B1C09" w:rsidP="00170538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B687064" w14:textId="77777777" w:rsidR="009B1C09" w:rsidRPr="00910434" w:rsidRDefault="009B1C09" w:rsidP="00170538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0AC613B" w14:textId="77777777" w:rsidR="009B1C09" w:rsidRPr="00910434" w:rsidRDefault="009B1C09" w:rsidP="00170538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401AD10D" w14:textId="77777777" w:rsidR="009B1C09" w:rsidRPr="00910434" w:rsidRDefault="009B1C09" w:rsidP="00170538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5FD2B789" w14:textId="77777777" w:rsidR="009B1C09" w:rsidRDefault="009B1C09" w:rsidP="00170538">
            <w:pPr>
              <w:pStyle w:val="tabletext11"/>
              <w:jc w:val="center"/>
            </w:pPr>
          </w:p>
        </w:tc>
      </w:tr>
      <w:tr w:rsidR="009B1C09" w14:paraId="6ACBE336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464A63E3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2EE6E5F0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B10064C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0CE70D7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14:paraId="0683EF1A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AD8792B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DAD257C" w14:textId="77777777" w:rsidR="009B1C09" w:rsidRDefault="009B1C09" w:rsidP="00170538">
            <w:pPr>
              <w:pStyle w:val="tablehead"/>
            </w:pPr>
            <w:r>
              <w:t>Per Occurrence</w:t>
            </w:r>
          </w:p>
        </w:tc>
      </w:tr>
      <w:tr w:rsidR="009B1C09" w14:paraId="09AB53C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E785EE3" w14:textId="77777777" w:rsidR="009B1C09" w:rsidRDefault="009B1C09" w:rsidP="00170538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ADCE4E9" w14:textId="77777777" w:rsidR="009B1C09" w:rsidRDefault="009B1C09" w:rsidP="00170538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7468C32" w14:textId="77777777" w:rsidR="009B1C09" w:rsidRDefault="009B1C09" w:rsidP="00170538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87D33ED" w14:textId="77777777" w:rsidR="009B1C09" w:rsidRDefault="009B1C09" w:rsidP="00170538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63DFC29" w14:textId="77777777" w:rsidR="009B1C09" w:rsidRDefault="009B1C09" w:rsidP="00170538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FFB4D8" w14:textId="77777777" w:rsidR="009B1C09" w:rsidRDefault="009B1C09" w:rsidP="00170538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6C9975C" w14:textId="77777777" w:rsidR="009B1C09" w:rsidRDefault="009B1C09" w:rsidP="00170538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5EC09CE8" w14:textId="77777777" w:rsidR="009B1C09" w:rsidRDefault="009B1C09" w:rsidP="00170538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E504D1F" w14:textId="77777777" w:rsidR="009B1C09" w:rsidRDefault="009B1C09" w:rsidP="00170538">
            <w:pPr>
              <w:pStyle w:val="tablehead"/>
            </w:pPr>
            <w:r>
              <w:t>10,000</w:t>
            </w:r>
          </w:p>
        </w:tc>
      </w:tr>
      <w:tr w:rsidR="00764A60" w14:paraId="4F90D89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CB92DD8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7206E5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234F1C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42BCBF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0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31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4F3C7B9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5E97B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6DEE257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420EB2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DE905D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426967F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2D15B58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4A9ED9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60BF97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6F467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BF0230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7C491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0CBBE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891E19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873E2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66FDE1F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C749B9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641ED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400EA4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27EE5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2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233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0EF964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4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235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265531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430E79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331E7C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54ED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1342FB0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D2E7D2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A143F6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5D028C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B9518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789B5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2EBBAD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6C5F9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09B08C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BAE1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4620F19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A624B3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FDAADF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5176E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4BA4E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6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  <w:del w:id="237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C013C9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8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239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67DFFB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C8C6C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37FC22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48FD0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387AD07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E09F64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C4FBD5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A2039F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15D179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5DF74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EE55F2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081142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2EE9E4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73A73D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238FE85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9CD334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D5F478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81DD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8ADE7D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0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241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342E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2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243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C4A42B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4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245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7EDC25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74654D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32450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5F44F3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D19C5C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68719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7DA13C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5B16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AE39CC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902488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A5FCE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E4D05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185A1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73E4037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627F0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77237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6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47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97664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8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49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93B0BB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0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251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93DD44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2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253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405B5B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4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255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A18BBA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6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2.85</w:t>
              </w:r>
            </w:ins>
            <w:del w:id="257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2.72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1E3691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C4310B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3D7EA96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6673D5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E76667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F45533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9583F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FF3D28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7DF4E7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CD12C0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F91EBD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1284D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115B0E8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35E64E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1D10AE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8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59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B9C7EE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0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61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BD8A8F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2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263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79689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4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265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BAE3E2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6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2.68</w:t>
              </w:r>
            </w:ins>
            <w:del w:id="267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692203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8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2.88</w:t>
              </w:r>
            </w:ins>
            <w:del w:id="269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2.74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EEB194E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0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3.03</w:t>
              </w:r>
            </w:ins>
            <w:del w:id="271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2.87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367CB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14663DE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D487A80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0906236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145FB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EA824B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394DC9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DF667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6AECB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2085AF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5965C7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3FAF555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161F713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6506F2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C5813D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2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73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1FBD8FB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4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275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5BFC42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6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277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8D554D5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8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2.69</w:t>
              </w:r>
            </w:ins>
            <w:del w:id="279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B24242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0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2.90</w:t>
              </w:r>
            </w:ins>
            <w:del w:id="281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2.76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48ADB08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2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3.06</w:t>
              </w:r>
            </w:ins>
            <w:del w:id="283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2.90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01A1F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4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3.63</w:t>
              </w:r>
            </w:ins>
            <w:del w:id="285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3.40</w:delText>
              </w:r>
            </w:del>
          </w:p>
        </w:tc>
      </w:tr>
      <w:tr w:rsidR="00764A60" w14:paraId="5E7A009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692DC4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20D7F2A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D4224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7331A1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E7BBAB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BB6F5B2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4FC60D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11BF444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76BE93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14:paraId="104B55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749B7D" w14:textId="77777777"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97DB19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13145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006509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B30E7C7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E38B18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FFE9780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506EA3C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554C661" w14:textId="77777777"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6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3.65</w:t>
              </w:r>
            </w:ins>
            <w:del w:id="287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3.42</w:delText>
              </w:r>
            </w:del>
          </w:p>
        </w:tc>
      </w:tr>
      <w:tr w:rsidR="009B1C09" w14:paraId="74E1DB1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50D76F4" w14:textId="77777777"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60994FAC" w14:textId="77777777" w:rsidR="009B1C09" w:rsidRPr="00232D52" w:rsidRDefault="009B1C09" w:rsidP="00170538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74925BF0" w14:textId="77777777" w:rsidR="009B1C09" w:rsidRPr="00232D52" w:rsidRDefault="009B1C09" w:rsidP="00170538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DDDF9F4" w14:textId="77777777" w:rsidR="009B1C09" w:rsidRPr="00232D52" w:rsidRDefault="009B1C09" w:rsidP="00170538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7CAD18B" w14:textId="77777777" w:rsidR="009B1C09" w:rsidRPr="00232D52" w:rsidRDefault="009B1C09" w:rsidP="00170538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7AD59B68" w14:textId="77777777" w:rsidR="009B1C09" w:rsidRPr="00232D52" w:rsidRDefault="009B1C09" w:rsidP="00170538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FB7E3C8" w14:textId="77777777" w:rsidR="009B1C09" w:rsidRPr="00232D52" w:rsidRDefault="009B1C09" w:rsidP="00170538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</w:tcPr>
          <w:p w14:paraId="7CAA6B5C" w14:textId="77777777" w:rsidR="009B1C09" w:rsidRPr="00232D52" w:rsidRDefault="009B1C09" w:rsidP="00170538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30E5A46E" w14:textId="77777777" w:rsidR="009B1C09" w:rsidRDefault="009B1C09" w:rsidP="00170538">
            <w:pPr>
              <w:pStyle w:val="tabletext11"/>
              <w:jc w:val="center"/>
            </w:pPr>
          </w:p>
        </w:tc>
      </w:tr>
    </w:tbl>
    <w:p w14:paraId="179FC87F" w14:textId="77777777" w:rsidR="009C703B" w:rsidRDefault="009B1C09" w:rsidP="00170538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7D05B2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67DB6569" w14:textId="77777777" w:rsidR="004E6A66" w:rsidRDefault="009C703B" w:rsidP="00170538">
      <w:pPr>
        <w:pStyle w:val="Header"/>
        <w:tabs>
          <w:tab w:val="left" w:pos="720"/>
        </w:tabs>
      </w:pPr>
      <w:r>
        <w:rPr>
          <w:b/>
          <w:bCs/>
        </w:rPr>
        <w:br w:type="page"/>
      </w:r>
      <w:r w:rsidR="004E6A66">
        <w:lastRenderedPageBreak/>
        <w:t>INSURANCE SERVICES OFFICE, INC.</w:t>
      </w:r>
    </w:p>
    <w:p w14:paraId="66CE4C9A" w14:textId="77777777" w:rsidR="004E6A66" w:rsidRDefault="004E6A66" w:rsidP="00170538">
      <w:pPr>
        <w:pStyle w:val="Header"/>
        <w:tabs>
          <w:tab w:val="left" w:pos="720"/>
        </w:tabs>
      </w:pPr>
    </w:p>
    <w:p w14:paraId="135D9986" w14:textId="77D59317" w:rsidR="004E6A66" w:rsidRDefault="00696E5B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ARIZONA</w:t>
      </w:r>
    </w:p>
    <w:p w14:paraId="08D75A89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48B8FDBB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BEABF1B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7B25648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FA50284" w14:textId="77777777" w:rsidR="004E6A66" w:rsidRDefault="004E6A66" w:rsidP="00170538">
      <w:pPr>
        <w:jc w:val="center"/>
      </w:pPr>
      <w:r>
        <w:t>REVISED INCREASED LIMIT FACTORS</w:t>
      </w:r>
    </w:p>
    <w:p w14:paraId="485E4D42" w14:textId="77777777" w:rsidR="004E6A66" w:rsidRDefault="004E6A66" w:rsidP="00170538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64C6A581" w14:textId="77777777" w:rsidR="004E6A66" w:rsidRDefault="004E6A66" w:rsidP="00170538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33C83F79" w14:textId="77777777" w:rsidR="004E6A66" w:rsidRDefault="004E6A66" w:rsidP="00170538">
      <w:pPr>
        <w:pStyle w:val="centeredtext"/>
        <w:spacing w:line="40" w:lineRule="exact"/>
        <w:rPr>
          <w:b w:val="0"/>
        </w:rPr>
      </w:pPr>
    </w:p>
    <w:p w14:paraId="2437D73B" w14:textId="77777777" w:rsidR="004E6A66" w:rsidRDefault="004E6A66" w:rsidP="00170538">
      <w:pPr>
        <w:pStyle w:val="boxrule"/>
      </w:pPr>
      <w:r>
        <w:t>RULE 56.</w:t>
      </w:r>
      <w:r>
        <w:br/>
        <w:t>INCREASED LIMITS TABLES</w:t>
      </w:r>
    </w:p>
    <w:p w14:paraId="0D48B6D9" w14:textId="77777777" w:rsidR="004E6A66" w:rsidRDefault="004E6A66" w:rsidP="00170538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399B5017" w14:textId="77777777" w:rsidR="004E6A66" w:rsidRDefault="004E6A66" w:rsidP="00170538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4E6A66" w14:paraId="1702A251" w14:textId="77777777" w:rsidTr="002510A9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5C511C" w14:textId="77777777" w:rsidR="004E6A66" w:rsidRDefault="004E6A66" w:rsidP="00170538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EA04EF9" w14:textId="77777777" w:rsidR="004E6A66" w:rsidRDefault="004E6A66" w:rsidP="00170538">
            <w:pPr>
              <w:pStyle w:val="tablehead"/>
            </w:pPr>
            <w:r>
              <w:t>Per Occurrence</w:t>
            </w:r>
          </w:p>
        </w:tc>
      </w:tr>
      <w:tr w:rsidR="004E6A66" w14:paraId="30845984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19BAA4" w14:textId="77777777" w:rsidR="004E6A66" w:rsidRDefault="004E6A66" w:rsidP="00170538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51A0EC8" w14:textId="77777777" w:rsidR="004E6A66" w:rsidRDefault="004E6A66" w:rsidP="00170538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3B5C308" w14:textId="77777777" w:rsidR="004E6A66" w:rsidRDefault="004E6A66" w:rsidP="00170538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F07E278" w14:textId="77777777" w:rsidR="004E6A66" w:rsidRDefault="004E6A66" w:rsidP="00170538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C880A41" w14:textId="77777777" w:rsidR="004E6A66" w:rsidRDefault="004E6A66" w:rsidP="00170538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FE58C6" w14:textId="77777777" w:rsidR="004E6A66" w:rsidRDefault="004E6A66" w:rsidP="00170538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DA072D4" w14:textId="77777777" w:rsidR="004E6A66" w:rsidRDefault="004E6A66" w:rsidP="00170538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F62131F" w14:textId="77777777" w:rsidR="004E6A66" w:rsidRDefault="004E6A66" w:rsidP="00170538">
            <w:pPr>
              <w:pStyle w:val="tablehead"/>
            </w:pPr>
            <w:r>
              <w:t>1,000</w:t>
            </w:r>
          </w:p>
        </w:tc>
      </w:tr>
      <w:tr w:rsidR="004E6A66" w14:paraId="16F3FA87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06ADAD8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A6BA7" w14:textId="77777777" w:rsidR="004E6A66" w:rsidRDefault="004E6A66" w:rsidP="0017053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E0E80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32C9E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79AAD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9CE6B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4B828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DA2CC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0004F3C1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EBDAC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F44E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32E7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9FE7F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50641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DEDB1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45F5D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CB583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72DA38DB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907F38D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174A2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4B16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8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95AFB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2619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67F1F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A7BAFA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BCE64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624B0A5E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42351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8BBAB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69B4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EDCDD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BD25F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22FF3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641EA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3B702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7B0B0362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3D9B5F3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2A8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39813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29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1DDE9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F2052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29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C182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7ADE5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7D6EB3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4B378F16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DB558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72DCC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D19E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7C208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8434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B6375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34B8E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366E7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46B8126F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D791503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27DBA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2234B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9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4C256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445FC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9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1B09F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9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A3D2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E97EF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3F610E4C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80438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B68E4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DA4B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40525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65D64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9B66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71E33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4E7EB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5D4B73F1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96E5A32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86E8C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9E335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0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23E71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56BF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0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EAEFC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0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FE004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0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EAE2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43DDE172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BCEBA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2677D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F098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AE5FC1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9C60C8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9A143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C618E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16752B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37183F96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21EA283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4D5C1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3032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0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2BA68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FB8C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1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812F5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1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02168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1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268DB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2D59BB9F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C329D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E71B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CB08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BFB7C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BADD9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92397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735D1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BE8643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59B85087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67F7F3A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40C45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80EA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16CB2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7B55C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1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96944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1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C236B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2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BAC22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2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4E6A66" w14:paraId="5C7AAB8B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62183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70699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FBF3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86AE3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97D99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44F71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87B71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C46C4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3CABE533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13E5E9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68037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AEF8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430C9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F07CF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2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F5EEE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2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DC284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2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31E3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3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4E6A66" w14:paraId="6DCA47A6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4A39B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852F1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DB2D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2E89A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23795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B2E9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71A10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FD56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610617FC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42BA1EC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EF7C8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91DD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97513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1D42C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3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897B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3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00971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3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1B0A71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3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4E6A66" w14:paraId="13F976A5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2F9E2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C93D0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7EF6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8B198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1BFE7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BD6C9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BBD02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9E9CF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4981612A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4495E86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BC189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73D0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C306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9752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30003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4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84BD1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4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56A19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34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4E6A66" w14:paraId="6F25FE3A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95D28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F7734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EBAB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E00B4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DEDE8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CA212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23647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38FBF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628E3457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F96E152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4ED02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3EE9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5C87E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939E1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E37B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4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7D470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4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B1B54B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35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4E6A66" w14:paraId="5B8811EC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AE69E" w14:textId="77777777" w:rsidR="004E6A66" w:rsidRDefault="004E6A66" w:rsidP="00170538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DFC4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461E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C854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0DA2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D748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BB2D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6A88F2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26809E13" w14:textId="77777777" w:rsidTr="002510A9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246D45" w14:textId="77777777" w:rsidR="004E6A66" w:rsidRDefault="004E6A66" w:rsidP="00170538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4E6A66" w14:paraId="75432683" w14:textId="77777777" w:rsidTr="002510A9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3D069C" w14:textId="77777777" w:rsidR="004E6A66" w:rsidRDefault="004E6A66" w:rsidP="00170538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533361FE" w14:textId="77777777" w:rsidR="004E6A66" w:rsidRDefault="004E6A66" w:rsidP="00170538">
            <w:pPr>
              <w:pStyle w:val="tablehead"/>
            </w:pPr>
            <w:r>
              <w:t>Per Occurrence</w:t>
            </w:r>
          </w:p>
        </w:tc>
      </w:tr>
      <w:tr w:rsidR="004E6A66" w14:paraId="21F2307C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29563E" w14:textId="77777777" w:rsidR="004E6A66" w:rsidRDefault="004E6A66" w:rsidP="00170538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8DE5CAB" w14:textId="77777777" w:rsidR="004E6A66" w:rsidRDefault="004E6A66" w:rsidP="00170538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595E54A" w14:textId="77777777" w:rsidR="004E6A66" w:rsidRDefault="004E6A66" w:rsidP="00170538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8A0134" w14:textId="77777777" w:rsidR="004E6A66" w:rsidRDefault="004E6A66" w:rsidP="00170538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35D0001" w14:textId="77777777" w:rsidR="004E6A66" w:rsidRDefault="004E6A66" w:rsidP="00170538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1D61794" w14:textId="77777777" w:rsidR="004E6A66" w:rsidRDefault="004E6A66" w:rsidP="00170538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53744A" w14:textId="77777777" w:rsidR="004E6A66" w:rsidRDefault="004E6A66" w:rsidP="00170538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5A10776" w14:textId="77777777" w:rsidR="004E6A66" w:rsidRDefault="004E6A66" w:rsidP="00170538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DA805C5" w14:textId="77777777" w:rsidR="004E6A66" w:rsidRDefault="004E6A66" w:rsidP="00170538">
            <w:pPr>
              <w:pStyle w:val="tablehead"/>
            </w:pPr>
            <w:r>
              <w:t>10,000</w:t>
            </w:r>
          </w:p>
        </w:tc>
      </w:tr>
      <w:tr w:rsidR="004E6A66" w14:paraId="69DF367F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33AB752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97C06B" w14:textId="77777777" w:rsidR="004E6A66" w:rsidRDefault="004E6A66" w:rsidP="0017053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BDBDD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2882F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35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35683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EB028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DEAD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B7DBA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C7183E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734B8EAF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A9BB3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73FBA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9A5B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6F683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BA679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E7A93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14021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60CF4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F9BB3B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46819D68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4ADC9C9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22E16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D63B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581C2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5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3D03E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5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C42F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1A31E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BA851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084ECE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7718FCE1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074CC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0DA40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A8C5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7B43C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A4395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F602D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98F43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9F35A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79A0C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28609BCC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4AA2BBE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5CCFF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4376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EEA5D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5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5C014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6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96C5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E08E5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7F103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705E64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6A605586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59EB4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E61EB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4CBE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E9DE8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C89F8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5F43E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7CB5C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16449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BF1128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078C0E54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CBDF463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55335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02F8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B550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6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0A06B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36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AFBEF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36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EF86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D6C00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3B5265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429BBB54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E6DC8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64D2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A8D2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730F2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D8AD5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3DBD5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534AD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2907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8CE0E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46B61A4A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B6E6A11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53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6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1DC0C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37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78DD3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7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CC7CA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37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D6C01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37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93759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37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2FB3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33D6E1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097BCB4F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B54DC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935CC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C1F5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BBBB5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CB378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DDC9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436BD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4DF1A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2FDE9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1053860C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D3357DC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BE7BA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8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9B4CE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8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E2F8F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8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75DF8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38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0D99C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38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D26A8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39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4D65B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9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44829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3CAFEE3A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A38FF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79892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F29A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EDEDD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89847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6CD63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21087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0E26A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EABF0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24A54F8C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452E9C2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DE844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5789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39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70797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9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D6E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39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CE269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0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AC7F4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0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9B6E4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0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E28F6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0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4E6A66" w14:paraId="349CB3A8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96681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0E48F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301E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3DD025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66D66A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C521D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6DF73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73277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38017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2D349544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A4F8D0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EA3A0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0D8C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88FD9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35DF5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8700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E5EDD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9FF1A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77C78D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0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4E6A66" w14:paraId="14236E24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F1E47" w14:textId="77777777" w:rsidR="004E6A66" w:rsidRDefault="004E6A66" w:rsidP="00170538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7497C0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929255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A8B396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A26DFD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067166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DD31D3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714E93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8432D0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451393" w14:textId="77777777" w:rsidR="004E6A66" w:rsidRDefault="004E6A66" w:rsidP="00170538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7D05B2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2B0CC698" w14:textId="77777777" w:rsidR="004E6A66" w:rsidRDefault="004E6A66" w:rsidP="00170538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242B870B" w14:textId="77777777" w:rsidR="004E6A66" w:rsidRDefault="004E6A66" w:rsidP="00170538">
      <w:pPr>
        <w:pStyle w:val="Header"/>
        <w:tabs>
          <w:tab w:val="left" w:pos="720"/>
        </w:tabs>
      </w:pPr>
    </w:p>
    <w:p w14:paraId="34E871F6" w14:textId="532A6E14" w:rsidR="004E6A66" w:rsidRDefault="00696E5B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ARIZONA</w:t>
      </w:r>
    </w:p>
    <w:p w14:paraId="5468B059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4F423932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3A991E76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3272E8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6EE02E" w14:textId="77777777" w:rsidR="004E6A66" w:rsidRDefault="004E6A66" w:rsidP="00170538">
      <w:pPr>
        <w:jc w:val="center"/>
      </w:pPr>
      <w:r>
        <w:t>REVISED INCREASED LIMIT FACTORS</w:t>
      </w:r>
    </w:p>
    <w:p w14:paraId="519B43DD" w14:textId="77777777" w:rsidR="004E6A66" w:rsidRDefault="004E6A66" w:rsidP="00170538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4C875891" w14:textId="77777777" w:rsidR="004E6A66" w:rsidRDefault="004E6A66" w:rsidP="00170538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7F5D8000" w14:textId="77777777" w:rsidR="004E6A66" w:rsidRDefault="004E6A66" w:rsidP="00170538">
      <w:pPr>
        <w:pStyle w:val="centeredtext"/>
        <w:spacing w:line="40" w:lineRule="exact"/>
        <w:rPr>
          <w:b w:val="0"/>
        </w:rPr>
      </w:pPr>
    </w:p>
    <w:p w14:paraId="41046B39" w14:textId="77777777" w:rsidR="004E6A66" w:rsidRDefault="004E6A66" w:rsidP="00170538">
      <w:pPr>
        <w:pStyle w:val="boxrule"/>
      </w:pPr>
      <w:r>
        <w:t>RULE 56.</w:t>
      </w:r>
      <w:r>
        <w:br/>
        <w:t>INCREASED LIMITS TABLES</w:t>
      </w:r>
    </w:p>
    <w:p w14:paraId="619240D9" w14:textId="77777777" w:rsidR="004E6A66" w:rsidRDefault="004E6A66" w:rsidP="00170538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42CEA830" w14:textId="77777777" w:rsidR="004E6A66" w:rsidRDefault="004E6A66" w:rsidP="00170538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4E6A66" w14:paraId="0ACC7EB7" w14:textId="77777777" w:rsidTr="002510A9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170DBC" w14:textId="77777777" w:rsidR="004E6A66" w:rsidRDefault="004E6A66" w:rsidP="00170538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4876A609" w14:textId="77777777" w:rsidR="004E6A66" w:rsidRDefault="004E6A66" w:rsidP="00170538">
            <w:pPr>
              <w:pStyle w:val="tablehead"/>
            </w:pPr>
            <w:r>
              <w:t>Per Occurrence</w:t>
            </w:r>
          </w:p>
        </w:tc>
      </w:tr>
      <w:tr w:rsidR="004E6A66" w14:paraId="025C7024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25E4FB" w14:textId="77777777" w:rsidR="004E6A66" w:rsidRDefault="004E6A66" w:rsidP="00170538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CE5B5B" w14:textId="77777777" w:rsidR="004E6A66" w:rsidRDefault="004E6A66" w:rsidP="00170538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1939AA9" w14:textId="77777777" w:rsidR="004E6A66" w:rsidRDefault="004E6A66" w:rsidP="00170538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6A10EC0" w14:textId="77777777" w:rsidR="004E6A66" w:rsidRDefault="004E6A66" w:rsidP="00170538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BBFAEEB" w14:textId="77777777" w:rsidR="004E6A66" w:rsidRDefault="004E6A66" w:rsidP="00170538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3A65F09" w14:textId="77777777" w:rsidR="004E6A66" w:rsidRDefault="004E6A66" w:rsidP="00170538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098CB2B" w14:textId="77777777" w:rsidR="004E6A66" w:rsidRDefault="004E6A66" w:rsidP="00170538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0B6DD82" w14:textId="77777777" w:rsidR="004E6A66" w:rsidRDefault="004E6A66" w:rsidP="00170538">
            <w:pPr>
              <w:pStyle w:val="tablehead"/>
            </w:pPr>
            <w:r>
              <w:t>1,000</w:t>
            </w:r>
          </w:p>
        </w:tc>
      </w:tr>
      <w:tr w:rsidR="004E6A66" w14:paraId="5842C3B8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46BEA0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0BCB66" w14:textId="77777777" w:rsidR="004E6A66" w:rsidRDefault="004E6A66" w:rsidP="0017053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1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86EF8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1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A0085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6C42C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4A91F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CEFAC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78D2F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48434F9C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B5033" w14:textId="77777777"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06CA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4F80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B97E2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E7830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5C764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F2E35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50C69C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6A734EA9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951FCB8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59120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1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14B78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1D05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1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1B38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2194A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10978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E5156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0A2A33F5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D8A5A" w14:textId="77777777"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D17A3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92E9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8D6F0A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982BD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957A9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4E7C8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B2CA10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0C9F9D3A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17EA24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E1A0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1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B96C2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77572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568A7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2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A603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A73FA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E00EA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09A63B0F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F6B26" w14:textId="77777777"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9E69A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8AF4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9B8D9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531B1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00ECA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46421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020C8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28858E01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345689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E8A66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2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45899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BBAE7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219BF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2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69598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2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C613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4963C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44B5A574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5857F" w14:textId="77777777"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F176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1A21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3ED6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73FF1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CCAE0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FFAC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D843A1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73C59B34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7991ADA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A7CA2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03136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0C636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4F6D5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2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21AE0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3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1DB76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3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10DB9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3184799F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00842" w14:textId="77777777"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A9BB3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12FA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F37A5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6A470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F1AF3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9DA4F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E8D01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2EC9ABEE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23A8C1F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1E666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4BD29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DABBC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62A1B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3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E32DA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3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5ADAF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3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8E651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0AB0C8F8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58B40" w14:textId="77777777"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4BDC2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9D66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40305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48E1E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CCA53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AA4B0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6CBD8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2BE389E3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B1A7BD4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0D548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070B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A12D1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4BD1E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4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C153A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4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B21BD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44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3E38EA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4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4E6A66" w14:paraId="54B8BC8C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D834F" w14:textId="77777777"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13503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9BBC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6958A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3C8D1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BD32A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0D8EA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EE36C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3C2C5D84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E26268B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A17A9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9A3E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126E9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7EA49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4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7E117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5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7215A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5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8B53E8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5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4E6A66" w14:paraId="7A2F4BDE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C6BB2" w14:textId="77777777"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8C3DD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E3BF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EABFF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943DB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D09E5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147CC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C6C1A0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299C86E1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37E6EE0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70382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7138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4CFF9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B6A8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5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43D5C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5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6D077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6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BC32CD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6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4E6A66" w14:paraId="2756BB4F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F3DDA" w14:textId="77777777"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24C56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638A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8C4B3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ED2EE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ECE61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01183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E2CCA3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039A97BA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55C8DEE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BDC13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97DE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089A4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D60A7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3194C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6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24586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6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611CC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6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4E6A66" w14:paraId="6B3CB91A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B7756" w14:textId="77777777"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E03F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4C1AB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A9AFA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84C40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20E9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67A70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2414C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39C26EA9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39612DC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5E317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DE27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545CB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36BCB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5B059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7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155B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7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71C5E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7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4E6A66" w14:paraId="35ABB1FD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C1C43" w14:textId="77777777" w:rsidR="004E6A66" w:rsidRDefault="004E6A66" w:rsidP="00170538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5328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F0B3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E88C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2634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6A57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6421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7D3067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764192DF" w14:textId="77777777" w:rsidTr="002510A9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6D7F793" w14:textId="77777777" w:rsidR="004E6A66" w:rsidRDefault="004E6A66" w:rsidP="00170538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4E6A66" w14:paraId="7A5F6F55" w14:textId="77777777" w:rsidTr="002510A9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AC785C" w14:textId="77777777" w:rsidR="004E6A66" w:rsidRDefault="004E6A66" w:rsidP="00170538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924B4D" w14:textId="77777777" w:rsidR="004E6A66" w:rsidRDefault="004E6A66" w:rsidP="00170538">
            <w:pPr>
              <w:pStyle w:val="tablehead"/>
            </w:pPr>
            <w:r>
              <w:t>Per Occurrence</w:t>
            </w:r>
          </w:p>
        </w:tc>
      </w:tr>
      <w:tr w:rsidR="004E6A66" w14:paraId="167C6CAD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3F1015" w14:textId="77777777" w:rsidR="004E6A66" w:rsidRDefault="004E6A66" w:rsidP="00170538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058C761" w14:textId="77777777" w:rsidR="004E6A66" w:rsidRDefault="004E6A66" w:rsidP="00170538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8E58E3D" w14:textId="77777777" w:rsidR="004E6A66" w:rsidRDefault="004E6A66" w:rsidP="00170538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98E5DE6" w14:textId="77777777" w:rsidR="004E6A66" w:rsidRDefault="004E6A66" w:rsidP="00170538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5B5330C" w14:textId="77777777" w:rsidR="004E6A66" w:rsidRDefault="004E6A66" w:rsidP="00170538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3741BD0" w14:textId="77777777" w:rsidR="004E6A66" w:rsidRDefault="004E6A66" w:rsidP="00170538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5BED33" w14:textId="77777777" w:rsidR="004E6A66" w:rsidRDefault="004E6A66" w:rsidP="00170538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A7BA48" w14:textId="77777777" w:rsidR="004E6A66" w:rsidRDefault="004E6A66" w:rsidP="00170538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246A1" w14:textId="77777777" w:rsidR="004E6A66" w:rsidRDefault="004E6A66" w:rsidP="00170538">
            <w:pPr>
              <w:pStyle w:val="tablehead"/>
            </w:pPr>
            <w:r>
              <w:t>10,000</w:t>
            </w:r>
          </w:p>
        </w:tc>
      </w:tr>
      <w:tr w:rsidR="004E6A66" w14:paraId="68C0CF6D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61E8B0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28787C" w14:textId="77777777" w:rsidR="004E6A66" w:rsidRDefault="004E6A66" w:rsidP="0017053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3110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012A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7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69635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15016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E3D5D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8F51A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53D390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5576F1CC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27BCD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B4388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A1AD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57F7A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85A70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262D7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6982A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856BB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4404C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638B44E4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26F3DA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65DCB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24A1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71A29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47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761CF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48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31C5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2BD79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BA7A4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86B32D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3D39A9BC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EBB49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C3E54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F446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F45E9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9BB1C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BF53E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C1DB8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CFFA7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285B0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5DE5D3D0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16AFC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E22FA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AAE9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180AE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83" w:author="Author" w:date="2020-06-19T10:16:00Z">
              <w:r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62C8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48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7529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86E5C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E6A6E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2F5E1D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5BAF52DC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BC32E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7B95C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DB38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C4F40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93FF7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7A7FF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49D21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CDD5F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354BF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0AC9511D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00ABADB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AF43D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A78A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84826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8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8C79E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48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E22E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49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E05C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FB765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59B885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7ADD993B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97629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76FEA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50F6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C0908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336FF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1AC3A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913E0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C33F2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1F18DE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58CD306E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4C53C3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3625E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9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8BC0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9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2195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9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03967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49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B04E5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0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BA23D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0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EC15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E4BB0D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40936E64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7C87F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63967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117E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E87E8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08F58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8086B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7EED4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1FB75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0E8731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5FEFF3D2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FEC349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96BEA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0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1D05A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0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6FA51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0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1D957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1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FBA07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1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48C65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1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ED8C7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1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1316B5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39623002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9ABDD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F303C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559A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D9D3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4DAEA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F02A0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46FC5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0A28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37C3E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1A274857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6D88915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0FA1A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B85D6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1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E40FE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2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4423A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2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8CA1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2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0D709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2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5B02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52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163510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53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4E6A66" w14:paraId="7AB80F10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EF530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E12C8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4D9E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9587A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41211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F688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FAFDF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AF080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9194D5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06DD515E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226D592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DC062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4BDE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6B03F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42C7D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B9BD1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563B1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E2AB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F93E7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53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4E6A66" w14:paraId="2FD5ED10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72E3B" w14:textId="77777777" w:rsidR="004E6A66" w:rsidRDefault="004E6A66" w:rsidP="00170538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057849" w14:textId="77777777" w:rsidR="004E6A66" w:rsidRDefault="004E6A66" w:rsidP="0017053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0E43CE6" w14:textId="77777777" w:rsidR="004E6A66" w:rsidRDefault="004E6A66" w:rsidP="0017053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F00F5C2" w14:textId="77777777" w:rsidR="004E6A66" w:rsidRDefault="004E6A66" w:rsidP="0017053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2E0E1C6" w14:textId="77777777" w:rsidR="004E6A66" w:rsidRDefault="004E6A66" w:rsidP="0017053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8426D7B" w14:textId="77777777" w:rsidR="004E6A66" w:rsidRDefault="004E6A66" w:rsidP="0017053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6EC798" w14:textId="77777777" w:rsidR="004E6A66" w:rsidRDefault="004E6A66" w:rsidP="0017053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FEC101A" w14:textId="77777777" w:rsidR="004E6A66" w:rsidRDefault="004E6A66" w:rsidP="0017053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E326EEA" w14:textId="77777777" w:rsidR="004E6A66" w:rsidRDefault="004E6A66" w:rsidP="0017053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3CF4416D" w14:textId="77777777" w:rsidR="004E6A66" w:rsidRDefault="004E6A66" w:rsidP="00170538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7D05B2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017EB86F" w14:textId="77777777" w:rsidR="004E6A66" w:rsidRDefault="004E6A66" w:rsidP="00170538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757638E3" w14:textId="77777777" w:rsidR="004E6A66" w:rsidRDefault="004E6A66" w:rsidP="00170538">
      <w:pPr>
        <w:pStyle w:val="Header"/>
        <w:tabs>
          <w:tab w:val="left" w:pos="720"/>
        </w:tabs>
      </w:pPr>
    </w:p>
    <w:p w14:paraId="53715001" w14:textId="7D525C2C" w:rsidR="004E6A66" w:rsidRDefault="00696E5B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ARIZONA</w:t>
      </w:r>
    </w:p>
    <w:p w14:paraId="3D171F30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3B1452B3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5B563D6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6AC3D52B" w14:textId="77777777"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5D5B6F2" w14:textId="77777777" w:rsidR="004E6A66" w:rsidRDefault="004E6A66" w:rsidP="00170538">
      <w:pPr>
        <w:spacing w:after="100"/>
        <w:jc w:val="center"/>
      </w:pPr>
      <w:r>
        <w:t>REVISED INCREASED LIMIT FACTORS</w:t>
      </w:r>
    </w:p>
    <w:p w14:paraId="22D86A6F" w14:textId="77777777" w:rsidR="004E6A66" w:rsidRDefault="004E6A66" w:rsidP="00170538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6377FC5D" w14:textId="77777777" w:rsidR="004E6A66" w:rsidRDefault="004E6A66" w:rsidP="00170538">
      <w:pPr>
        <w:pStyle w:val="centeredtext"/>
        <w:spacing w:line="40" w:lineRule="exact"/>
        <w:rPr>
          <w:b w:val="0"/>
        </w:rPr>
      </w:pPr>
    </w:p>
    <w:p w14:paraId="0D196609" w14:textId="77777777" w:rsidR="004E6A66" w:rsidRDefault="004E6A66" w:rsidP="00170538">
      <w:pPr>
        <w:pStyle w:val="boxrule"/>
      </w:pPr>
      <w:r>
        <w:t>RULE 56.</w:t>
      </w:r>
      <w:r>
        <w:br/>
        <w:t>INCREASED LIMITS TABLES</w:t>
      </w:r>
    </w:p>
    <w:p w14:paraId="226C307A" w14:textId="77777777" w:rsidR="004E6A66" w:rsidRDefault="004E6A66" w:rsidP="00170538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2B8C7D8E" w14:textId="77777777" w:rsidR="004E6A66" w:rsidRDefault="004E6A66" w:rsidP="00170538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4E6A66" w14:paraId="5AECF6A4" w14:textId="77777777" w:rsidTr="002510A9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B98421" w14:textId="77777777" w:rsidR="004E6A66" w:rsidRDefault="004E6A66" w:rsidP="00170538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30ED422" w14:textId="77777777" w:rsidR="004E6A66" w:rsidRDefault="004E6A66" w:rsidP="00170538">
            <w:pPr>
              <w:pStyle w:val="tablehead"/>
            </w:pPr>
            <w:r>
              <w:t>Per Occurrence</w:t>
            </w:r>
          </w:p>
        </w:tc>
      </w:tr>
      <w:tr w:rsidR="004E6A66" w14:paraId="3F072D32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BEC6B2" w14:textId="77777777" w:rsidR="004E6A66" w:rsidRDefault="004E6A66" w:rsidP="00170538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4D981B0" w14:textId="77777777" w:rsidR="004E6A66" w:rsidRDefault="004E6A66" w:rsidP="00170538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5133C7" w14:textId="77777777" w:rsidR="004E6A66" w:rsidRDefault="004E6A66" w:rsidP="00170538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13C0FEA" w14:textId="77777777" w:rsidR="004E6A66" w:rsidRDefault="004E6A66" w:rsidP="00170538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83B6DCF" w14:textId="77777777" w:rsidR="004E6A66" w:rsidRDefault="004E6A66" w:rsidP="00170538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AF063F5" w14:textId="77777777" w:rsidR="004E6A66" w:rsidRDefault="004E6A66" w:rsidP="00170538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3378BF7" w14:textId="77777777" w:rsidR="004E6A66" w:rsidRDefault="004E6A66" w:rsidP="00170538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501542E" w14:textId="77777777" w:rsidR="004E6A66" w:rsidRDefault="004E6A66" w:rsidP="00170538">
            <w:pPr>
              <w:pStyle w:val="tablehead"/>
            </w:pPr>
            <w:r>
              <w:t>1,000</w:t>
            </w:r>
          </w:p>
        </w:tc>
      </w:tr>
      <w:tr w:rsidR="004E6A66" w14:paraId="74DCA21F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15DB1C1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7903BE" w14:textId="77777777" w:rsidR="004E6A66" w:rsidRDefault="004E6A66" w:rsidP="0017053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91669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53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89AA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F1A13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C22C1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182D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A50C7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2D12DC1C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47E7D" w14:textId="77777777"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B56BB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2DB7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A7212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6F088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682FF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C5890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20E63A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6268A26D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92E62E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53B8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1A0C4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53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4DB6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53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1C45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5900D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40BC7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774AEF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119FE6FD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C1CFE" w14:textId="77777777"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611D9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99B4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6AFB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FA671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1284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2DC92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74B06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2BEEA904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6D38A6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230FB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FEB4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54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90E09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0437A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4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7C9B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39AB2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32979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69ED87A4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6CF86" w14:textId="77777777"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E4360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A59A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D453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50CA5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302AA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9FCCF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54953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765F2EEA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87999E9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1258B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E2FD0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4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11385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AB91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4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8AB73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54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2898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281BDE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6CD0FDB2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7CBB5" w14:textId="77777777"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6EAC9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0859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185B7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37633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6FA0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91294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EAC69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19536930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8A17F17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955EB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F3F4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55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0BC52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88AF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5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181F5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55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771EF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5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B421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24A40734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72171" w14:textId="77777777"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CABF1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0F94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79CD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8B699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20B5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9B08B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3C6973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177C39A8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3B510DC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549FE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86AAC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55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512EB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79E75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56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ACCBA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6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0E78F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6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842D89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78F8EBCD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C8DDE" w14:textId="77777777"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9B3B1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6B91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7C27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BDC32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B2DE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CB231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4CA8E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34DD35C5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07B0CAA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A18C8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90EC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D8D7A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D6CEE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6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CB6F1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6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70DD8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7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CEE812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57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4E6A66" w14:paraId="10380E71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48B6D" w14:textId="77777777"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45ABA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7752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5E4DC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98C49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7A77C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10728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4B7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260AA096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8EC257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C273C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0498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258CE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C57B5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7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190A9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7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B87B8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7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468DD9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8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4E6A66" w14:paraId="14C388FE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F5816" w14:textId="77777777"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A3034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2B3D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9D847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B1D32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BD551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3493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5C6CB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7765BD06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C6B29F4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35398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CB93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B917C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9159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8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9E300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8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A44A4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8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7C2CE0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8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4E6A66" w14:paraId="552C3010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18605" w14:textId="77777777"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4F249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B863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942F2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A42FC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8AE2A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E5B6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251F3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5C8DF81F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3CCBE7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671A9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3B2C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E3E4E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91125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3BE5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9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C9D9D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9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CB7A6F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9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4E6A66" w14:paraId="3FB886D9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4B0BA" w14:textId="77777777"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ACA5E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4D8E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E1A475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ED920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C5214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59E9D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D12A7B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6EAF0C15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1A003C" w14:textId="77777777"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87C99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ED21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DD960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E913BD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132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9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9587D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59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3884AE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0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4E6A66" w14:paraId="2A5F0AE9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F855A" w14:textId="77777777" w:rsidR="004E6A66" w:rsidRDefault="004E6A66" w:rsidP="00170538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5BB41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9EEB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7BA3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FEB2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4D3E3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79D6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E3ECD8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736DC470" w14:textId="77777777" w:rsidTr="002510A9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324AD6" w14:textId="77777777" w:rsidR="004E6A66" w:rsidRDefault="004E6A66" w:rsidP="00170538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4E6A66" w14:paraId="3B5F6EC6" w14:textId="77777777" w:rsidTr="002510A9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15EE94" w14:textId="77777777" w:rsidR="004E6A66" w:rsidRDefault="004E6A66" w:rsidP="00170538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456E8134" w14:textId="77777777" w:rsidR="004E6A66" w:rsidRDefault="004E6A66" w:rsidP="00170538">
            <w:pPr>
              <w:pStyle w:val="tablehead"/>
            </w:pPr>
            <w:r>
              <w:t>Per Occurrence</w:t>
            </w:r>
          </w:p>
        </w:tc>
      </w:tr>
      <w:tr w:rsidR="004E6A66" w14:paraId="5051CB23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297553" w14:textId="77777777" w:rsidR="004E6A66" w:rsidRDefault="004E6A66" w:rsidP="00170538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C86D15C" w14:textId="77777777" w:rsidR="004E6A66" w:rsidRDefault="004E6A66" w:rsidP="00170538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B1A98F5" w14:textId="77777777" w:rsidR="004E6A66" w:rsidRDefault="004E6A66" w:rsidP="00170538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66A9D16" w14:textId="77777777" w:rsidR="004E6A66" w:rsidRDefault="004E6A66" w:rsidP="00170538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31923AC" w14:textId="77777777" w:rsidR="004E6A66" w:rsidRDefault="004E6A66" w:rsidP="00170538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7A2652" w14:textId="77777777" w:rsidR="004E6A66" w:rsidRDefault="004E6A66" w:rsidP="00170538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71CF167" w14:textId="77777777" w:rsidR="004E6A66" w:rsidRDefault="004E6A66" w:rsidP="00170538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C65DF8D" w14:textId="77777777" w:rsidR="004E6A66" w:rsidRDefault="004E6A66" w:rsidP="00170538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B3DE39D" w14:textId="77777777" w:rsidR="004E6A66" w:rsidRDefault="004E6A66" w:rsidP="00170538">
            <w:pPr>
              <w:pStyle w:val="tablehead"/>
            </w:pPr>
            <w:r>
              <w:t>10,000</w:t>
            </w:r>
          </w:p>
        </w:tc>
      </w:tr>
      <w:tr w:rsidR="004E6A66" w14:paraId="7C5B717A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EAD408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D51A57" w14:textId="77777777" w:rsidR="004E6A66" w:rsidRDefault="004E6A66" w:rsidP="0017053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60309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3487B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0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474B2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1BD31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7D053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3E31A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03944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53C32138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D5CCA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7D9AC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8C07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CFAE4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1A5E3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5E3FC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81150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D10F1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6FB01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3064F40F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DE4A64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8D17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9AFA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4948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0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C3BAD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0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E4A1B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D3690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C2EB8E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D39E1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3E6CE410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3A84F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8CB5C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FC9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80544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F0ECC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75CC9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F5919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9D1E7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7638C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2F1A02D0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7620D6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D6A89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E12E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F7F94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0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236FC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1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36A8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B6D7A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3BB62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EF8852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69B5679F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ABBE2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368A2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F6EE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DB71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57871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A82C2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7220B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1EA78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0ECDBB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3C67EBCF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F5539CB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7045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DCD6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EB04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1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E74C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1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22EB5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1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AEB3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EF79F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33E69A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67860EF5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E2A41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37F97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971B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D4C1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C952C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3A722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F774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FB3E9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F5D8A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7A891B3A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F8AA24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A3F87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1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F37A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2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8706B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2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1A714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2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788ADB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62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73DA4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62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9FD8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D1251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2EF6DC8F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67687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5E1FF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E0C0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1EFC5F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48DF9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76289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C1191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A9B74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74A785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4DAA1B17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78385C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16F62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3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EE93CE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3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2AE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63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2E1F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63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6304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3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88006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64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83F77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64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9B847E0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2616CF3D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E1C79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F6FCA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6D94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A2706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7EDDE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D2B94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D7CA4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3A267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DA345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40DF9182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41924A3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9F540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66C5E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64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C37F2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64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F17FE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64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C4126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65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2418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65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98783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65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247A05A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65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4E6A66" w14:paraId="254CAADF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E08F5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0A8BF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7C729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060A9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91B65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CD007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56A51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C9419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71A416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14:paraId="6B220239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943F04D" w14:textId="77777777"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6671CC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85EF4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CF60D4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2629A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DB9FC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4E51E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6914E" w14:textId="77777777"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713C45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65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4E6A66" w14:paraId="09FED33B" w14:textId="77777777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C38C6" w14:textId="77777777" w:rsidR="004E6A66" w:rsidRDefault="004E6A66" w:rsidP="00170538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9DAC557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8D18A66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9B74531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6E65658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D8B5D3D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684BCE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D4F0E22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CDDF4A3" w14:textId="77777777"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FA32E3" w14:textId="77777777" w:rsidR="004E6A66" w:rsidRDefault="004E6A66" w:rsidP="00170538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7D05B2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0C7EE7A3" w14:textId="77777777" w:rsidR="006E1A97" w:rsidRDefault="006E1A97" w:rsidP="00170538">
      <w:pPr>
        <w:pStyle w:val="Header"/>
        <w:tabs>
          <w:tab w:val="left" w:pos="720"/>
        </w:tabs>
      </w:pPr>
      <w:r>
        <w:rPr>
          <w:b/>
          <w:bCs/>
        </w:rPr>
        <w:br w:type="page"/>
      </w:r>
      <w:r>
        <w:lastRenderedPageBreak/>
        <w:t>INSURANCE SERVICES OFFICE, INC.</w:t>
      </w:r>
    </w:p>
    <w:p w14:paraId="7B892264" w14:textId="77777777" w:rsidR="006E1A97" w:rsidRDefault="006E1A97" w:rsidP="00170538">
      <w:pPr>
        <w:pStyle w:val="Header"/>
        <w:tabs>
          <w:tab w:val="left" w:pos="720"/>
        </w:tabs>
      </w:pPr>
    </w:p>
    <w:p w14:paraId="56F94FC9" w14:textId="320D8F1D" w:rsidR="006E1A97" w:rsidRDefault="00696E5B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ARIZONA</w:t>
      </w:r>
    </w:p>
    <w:p w14:paraId="3576BCCB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27358B5E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C3063E6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77544B8" w14:textId="77777777" w:rsidR="007D05B2" w:rsidRDefault="007D05B2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8DA42B3" w14:textId="77777777" w:rsidR="006E1A97" w:rsidRDefault="006E1A97" w:rsidP="00170538">
      <w:pPr>
        <w:spacing w:after="100"/>
        <w:jc w:val="center"/>
      </w:pPr>
      <w:r>
        <w:t xml:space="preserve">REVISED </w:t>
      </w:r>
      <w:r w:rsidR="007D05B2">
        <w:t>INCREASED LIMITS TABLE</w:t>
      </w:r>
      <w:r>
        <w:t xml:space="preserve"> ASSIGNMENTS</w:t>
      </w:r>
    </w:p>
    <w:p w14:paraId="183DB09C" w14:textId="77777777" w:rsidR="006E1A97" w:rsidRDefault="006E1A97" w:rsidP="00170538">
      <w:pPr>
        <w:spacing w:after="100"/>
        <w:jc w:val="center"/>
      </w:pPr>
    </w:p>
    <w:p w14:paraId="11AD1383" w14:textId="77777777" w:rsidR="006E1A97" w:rsidRDefault="006E1A97" w:rsidP="00170538">
      <w:pPr>
        <w:pStyle w:val="outlinehd2"/>
        <w:numPr>
          <w:ilvl w:val="0"/>
          <w:numId w:val="6"/>
        </w:numPr>
      </w:pPr>
      <w:r>
        <w:t>Class Codes 10010 – 15699</w:t>
      </w:r>
    </w:p>
    <w:p w14:paraId="37D23CF7" w14:textId="77777777" w:rsidR="006E1A97" w:rsidRDefault="006E1A97" w:rsidP="00170538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1A97" w14:paraId="21CC725E" w14:textId="77777777" w:rsidTr="001D16B4">
        <w:trPr>
          <w:cantSplit/>
          <w:trHeight w:val="190"/>
          <w:tblHeader/>
        </w:trPr>
        <w:tc>
          <w:tcPr>
            <w:tcW w:w="200" w:type="dxa"/>
          </w:tcPr>
          <w:p w14:paraId="1779A84C" w14:textId="77777777" w:rsidR="006E1A97" w:rsidRDefault="006E1A97" w:rsidP="00170538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A39E9" w14:textId="77777777" w:rsidR="006E1A97" w:rsidRDefault="006E1A97" w:rsidP="00170538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6E1A97" w14:paraId="511407F8" w14:textId="77777777" w:rsidTr="001D16B4">
        <w:trPr>
          <w:cantSplit/>
          <w:trHeight w:val="190"/>
          <w:tblHeader/>
        </w:trPr>
        <w:tc>
          <w:tcPr>
            <w:tcW w:w="200" w:type="dxa"/>
          </w:tcPr>
          <w:p w14:paraId="3B4C4801" w14:textId="77777777" w:rsidR="006E1A97" w:rsidRDefault="006E1A97" w:rsidP="00170538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732F9E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F6B7C2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F474F5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3788A4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81A071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F4F6FA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B3B7A6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994B8D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F41798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3A04F9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DDADBA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5EC0B7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6E1A97" w14:paraId="2A423684" w14:textId="77777777" w:rsidTr="001D16B4">
        <w:trPr>
          <w:cantSplit/>
          <w:trHeight w:val="190"/>
        </w:trPr>
        <w:tc>
          <w:tcPr>
            <w:tcW w:w="200" w:type="dxa"/>
          </w:tcPr>
          <w:p w14:paraId="0882869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7326D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A64FA9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AF7C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0FC6DB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4CC9A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E0DC83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788D6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D6173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456E8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AEDB7B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26E9B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E181EE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</w:tr>
      <w:tr w:rsidR="006E1A97" w14:paraId="7DC38703" w14:textId="77777777" w:rsidTr="001D16B4">
        <w:trPr>
          <w:cantSplit/>
          <w:trHeight w:val="190"/>
        </w:trPr>
        <w:tc>
          <w:tcPr>
            <w:tcW w:w="200" w:type="dxa"/>
          </w:tcPr>
          <w:p w14:paraId="4932427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D9BC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D665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B59D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359B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5809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F238C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91F0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84F9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02645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F590F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861E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193E4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</w:tr>
      <w:tr w:rsidR="006E1A97" w14:paraId="524739F8" w14:textId="77777777" w:rsidTr="001D16B4">
        <w:trPr>
          <w:cantSplit/>
          <w:trHeight w:val="190"/>
        </w:trPr>
        <w:tc>
          <w:tcPr>
            <w:tcW w:w="200" w:type="dxa"/>
          </w:tcPr>
          <w:p w14:paraId="511F819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BB4F4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E27D1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A7DE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BEB72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42B8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8012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1779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65CF0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81EA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4DDB97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E1CA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E029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2520A474" w14:textId="77777777" w:rsidTr="001D16B4">
        <w:trPr>
          <w:cantSplit/>
          <w:trHeight w:val="190"/>
        </w:trPr>
        <w:tc>
          <w:tcPr>
            <w:tcW w:w="200" w:type="dxa"/>
          </w:tcPr>
          <w:p w14:paraId="1187BF6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C5AF6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C61F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E81B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2CCB4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3E80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98885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73BD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FAC06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76B3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294C16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8D4C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81955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0B878E08" w14:textId="77777777" w:rsidTr="001D16B4">
        <w:trPr>
          <w:cantSplit/>
          <w:trHeight w:val="190"/>
        </w:trPr>
        <w:tc>
          <w:tcPr>
            <w:tcW w:w="200" w:type="dxa"/>
          </w:tcPr>
          <w:p w14:paraId="7051B00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C18F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5F286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5ED2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6B493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A3DF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859BE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7912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8A224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A12D8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C3D7B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AF5C5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7577F3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0051E90C" w14:textId="77777777" w:rsidTr="001D16B4">
        <w:trPr>
          <w:cantSplit/>
          <w:trHeight w:val="190"/>
        </w:trPr>
        <w:tc>
          <w:tcPr>
            <w:tcW w:w="200" w:type="dxa"/>
          </w:tcPr>
          <w:p w14:paraId="6A6079D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2ED1A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E7F8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F929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8AE29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E30F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A286F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E11F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3902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D680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7CC22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1952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3304F4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30D483EE" w14:textId="77777777" w:rsidTr="001D16B4">
        <w:trPr>
          <w:cantSplit/>
          <w:trHeight w:val="190"/>
        </w:trPr>
        <w:tc>
          <w:tcPr>
            <w:tcW w:w="200" w:type="dxa"/>
          </w:tcPr>
          <w:p w14:paraId="6166341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A5D0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FE6FB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4CF45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585B1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26AEF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132780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F375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59BB6C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8036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6CF0C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E1D04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03A96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</w:tr>
      <w:tr w:rsidR="006E1A97" w14:paraId="7A7A99AB" w14:textId="77777777" w:rsidTr="001D16B4">
        <w:trPr>
          <w:cantSplit/>
          <w:trHeight w:val="190"/>
        </w:trPr>
        <w:tc>
          <w:tcPr>
            <w:tcW w:w="200" w:type="dxa"/>
          </w:tcPr>
          <w:p w14:paraId="63D6099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BC92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13723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CFC4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6087A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024D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35A7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3B20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15BA2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52C5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210CC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2B0EC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258F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36BBA44E" w14:textId="77777777" w:rsidTr="001D16B4">
        <w:trPr>
          <w:cantSplit/>
          <w:trHeight w:val="190"/>
        </w:trPr>
        <w:tc>
          <w:tcPr>
            <w:tcW w:w="200" w:type="dxa"/>
          </w:tcPr>
          <w:p w14:paraId="4C6634F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A23A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56055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D60F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8EA80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D0A70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57265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2249E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7A327A" w14:textId="77777777"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F736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2BCECD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95CE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EAA64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70D7AC93" w14:textId="77777777" w:rsidTr="001D16B4">
        <w:trPr>
          <w:cantSplit/>
          <w:trHeight w:val="190"/>
        </w:trPr>
        <w:tc>
          <w:tcPr>
            <w:tcW w:w="200" w:type="dxa"/>
          </w:tcPr>
          <w:p w14:paraId="579B265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AC7E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48D49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5D20B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BD7F78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D0211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9365EC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9E96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BD6A8" w14:textId="77777777" w:rsidR="006E1A97" w:rsidRDefault="006E1A97" w:rsidP="00170538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6B46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30D23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BC30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55F5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0BA56DD4" w14:textId="77777777" w:rsidTr="001D16B4">
        <w:trPr>
          <w:cantSplit/>
          <w:trHeight w:val="190"/>
        </w:trPr>
        <w:tc>
          <w:tcPr>
            <w:tcW w:w="200" w:type="dxa"/>
          </w:tcPr>
          <w:p w14:paraId="1D047C0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7503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C495C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4714E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FAC56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2E8B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5889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6153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8012B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1BEF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6E1D1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1E6A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AFC80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</w:tr>
      <w:tr w:rsidR="006E1A97" w14:paraId="4FAA9E47" w14:textId="77777777" w:rsidTr="001D16B4">
        <w:trPr>
          <w:cantSplit/>
          <w:trHeight w:val="190"/>
        </w:trPr>
        <w:tc>
          <w:tcPr>
            <w:tcW w:w="200" w:type="dxa"/>
          </w:tcPr>
          <w:p w14:paraId="647321C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2A46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C9111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0FF1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5D7A3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0E655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2FF11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10130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7DEC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B025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683D9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D026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2433F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22E75DE1" w14:textId="77777777" w:rsidTr="001D16B4">
        <w:trPr>
          <w:cantSplit/>
          <w:trHeight w:val="190"/>
        </w:trPr>
        <w:tc>
          <w:tcPr>
            <w:tcW w:w="200" w:type="dxa"/>
          </w:tcPr>
          <w:p w14:paraId="5F86F43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2D2F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34AE8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0D7A9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24408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CB6C4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6C53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81FB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4FEA1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92FD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D44A3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F130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9F05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4AD0A36B" w14:textId="77777777" w:rsidTr="001D16B4">
        <w:trPr>
          <w:cantSplit/>
          <w:trHeight w:val="190"/>
        </w:trPr>
        <w:tc>
          <w:tcPr>
            <w:tcW w:w="200" w:type="dxa"/>
          </w:tcPr>
          <w:p w14:paraId="210953D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1FD1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6B4EA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76E5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FF631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4645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9E300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C653D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B149B" w14:textId="77777777" w:rsidR="006E1A97" w:rsidRDefault="006E1A97" w:rsidP="00170538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24C5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64FE9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475F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F244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1E63B888" w14:textId="77777777" w:rsidTr="001D16B4">
        <w:trPr>
          <w:cantSplit/>
          <w:trHeight w:val="190"/>
        </w:trPr>
        <w:tc>
          <w:tcPr>
            <w:tcW w:w="200" w:type="dxa"/>
          </w:tcPr>
          <w:p w14:paraId="411A2CF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BEB8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868AD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64704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33BC1E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4957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652B7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C00C9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F31ED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1B38B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BF311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88F3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A379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70DE4CA4" w14:textId="77777777" w:rsidTr="001D16B4">
        <w:trPr>
          <w:cantSplit/>
          <w:trHeight w:val="190"/>
        </w:trPr>
        <w:tc>
          <w:tcPr>
            <w:tcW w:w="200" w:type="dxa"/>
          </w:tcPr>
          <w:p w14:paraId="72AB0C0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A35F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F576FC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2801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96E7D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F093B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B94E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54DFC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95AEB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18E6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03B77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76135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15CB4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</w:tr>
      <w:tr w:rsidR="006E1A97" w14:paraId="2EFFA18B" w14:textId="77777777" w:rsidTr="001D16B4">
        <w:trPr>
          <w:cantSplit/>
          <w:trHeight w:val="190"/>
        </w:trPr>
        <w:tc>
          <w:tcPr>
            <w:tcW w:w="200" w:type="dxa"/>
          </w:tcPr>
          <w:p w14:paraId="1B2F151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98B7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757B3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C4C5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BA5990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AB19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4CDF1B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7C71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D33EB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D8D3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E944C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C1F5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BB56D8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</w:tr>
      <w:tr w:rsidR="006E1A97" w14:paraId="057ADE2D" w14:textId="77777777" w:rsidTr="001D16B4">
        <w:trPr>
          <w:cantSplit/>
          <w:trHeight w:val="190"/>
        </w:trPr>
        <w:tc>
          <w:tcPr>
            <w:tcW w:w="200" w:type="dxa"/>
          </w:tcPr>
          <w:p w14:paraId="1FE51BC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66ED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B60823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31A1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ED4D29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5DF1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3C038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5FC57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6DF91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5B6AC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C61D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206C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B4820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199B42BE" w14:textId="77777777" w:rsidTr="001D16B4">
        <w:trPr>
          <w:cantSplit/>
          <w:trHeight w:val="190"/>
        </w:trPr>
        <w:tc>
          <w:tcPr>
            <w:tcW w:w="200" w:type="dxa"/>
          </w:tcPr>
          <w:p w14:paraId="55AA231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FF7E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71425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BC893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8B82F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953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EB338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8E688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4DB0B5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0CE2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22D3A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DC93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DE15B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</w:tr>
      <w:tr w:rsidR="006E1A97" w14:paraId="5026C401" w14:textId="77777777" w:rsidTr="001D16B4">
        <w:trPr>
          <w:cantSplit/>
          <w:trHeight w:val="190"/>
        </w:trPr>
        <w:tc>
          <w:tcPr>
            <w:tcW w:w="200" w:type="dxa"/>
          </w:tcPr>
          <w:p w14:paraId="745C2EF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829F9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300519" w14:textId="77777777"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042E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52B7CA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1722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47391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26D1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12A3B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E0FE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4A4C6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21EF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9C351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</w:tr>
      <w:tr w:rsidR="006E1A97" w14:paraId="5D868169" w14:textId="77777777" w:rsidTr="001D16B4">
        <w:trPr>
          <w:cantSplit/>
          <w:trHeight w:val="190"/>
        </w:trPr>
        <w:tc>
          <w:tcPr>
            <w:tcW w:w="200" w:type="dxa"/>
          </w:tcPr>
          <w:p w14:paraId="7A3A426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13A7F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84EE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8672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B9B14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2215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56FEAC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74D90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806B6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6747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EFF48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41EE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2B27F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</w:tr>
      <w:tr w:rsidR="006E1A97" w14:paraId="5C2AD8C9" w14:textId="77777777" w:rsidTr="001D16B4">
        <w:trPr>
          <w:cantSplit/>
          <w:trHeight w:val="190"/>
        </w:trPr>
        <w:tc>
          <w:tcPr>
            <w:tcW w:w="200" w:type="dxa"/>
          </w:tcPr>
          <w:p w14:paraId="0C1F79B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8DB39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F1AE5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278CC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5049A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5FDE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990C2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32B2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B7EB7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8FC8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BF2BF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C7C5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BA6E6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724A3065" w14:textId="77777777" w:rsidTr="001D16B4">
        <w:trPr>
          <w:cantSplit/>
          <w:trHeight w:val="190"/>
        </w:trPr>
        <w:tc>
          <w:tcPr>
            <w:tcW w:w="200" w:type="dxa"/>
          </w:tcPr>
          <w:p w14:paraId="72CB6FA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77BA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FF78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70C6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35FA6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93EC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AC344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1F98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E39C9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B9F0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07C34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69944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978C0" w14:textId="77777777" w:rsidR="006E1A97" w:rsidRDefault="006E1A97" w:rsidP="00170538">
            <w:pPr>
              <w:pStyle w:val="tabletext10"/>
              <w:jc w:val="center"/>
            </w:pPr>
            <w:r>
              <w:t>1C</w:t>
            </w:r>
          </w:p>
        </w:tc>
      </w:tr>
      <w:tr w:rsidR="006E1A97" w14:paraId="1E42C275" w14:textId="77777777" w:rsidTr="001D16B4">
        <w:trPr>
          <w:cantSplit/>
          <w:trHeight w:val="190"/>
        </w:trPr>
        <w:tc>
          <w:tcPr>
            <w:tcW w:w="200" w:type="dxa"/>
          </w:tcPr>
          <w:p w14:paraId="232F79F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5F81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AF5D3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E5827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B98ED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699B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2A36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B324D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99536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22581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9A1597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B144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5BA23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4F1D6147" w14:textId="77777777" w:rsidTr="001D16B4">
        <w:trPr>
          <w:cantSplit/>
          <w:trHeight w:val="190"/>
        </w:trPr>
        <w:tc>
          <w:tcPr>
            <w:tcW w:w="200" w:type="dxa"/>
          </w:tcPr>
          <w:p w14:paraId="022AD20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73F7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B710F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D245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7F9EC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B7DD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6A5C5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2778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0FF3F1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E617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DAE7B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DB6A8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22EE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7F7691EC" w14:textId="77777777" w:rsidTr="001D16B4">
        <w:trPr>
          <w:cantSplit/>
          <w:trHeight w:val="190"/>
        </w:trPr>
        <w:tc>
          <w:tcPr>
            <w:tcW w:w="200" w:type="dxa"/>
          </w:tcPr>
          <w:p w14:paraId="3529BE14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DE49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E6B70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08DA1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38DEE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8BAC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1490A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BF70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16F48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71AE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F4883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D9F8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2E0B5C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503B3AF4" w14:textId="77777777" w:rsidTr="001D16B4">
        <w:trPr>
          <w:cantSplit/>
          <w:trHeight w:val="190"/>
        </w:trPr>
        <w:tc>
          <w:tcPr>
            <w:tcW w:w="200" w:type="dxa"/>
          </w:tcPr>
          <w:p w14:paraId="02C9123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C3E5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F72B6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606D0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43BF9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A157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5671E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1C64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0B6F0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56D58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B5D30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2C18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7D9C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0E4DA9C7" w14:textId="77777777" w:rsidTr="001D16B4">
        <w:trPr>
          <w:cantSplit/>
          <w:trHeight w:val="190"/>
        </w:trPr>
        <w:tc>
          <w:tcPr>
            <w:tcW w:w="200" w:type="dxa"/>
          </w:tcPr>
          <w:p w14:paraId="0B51864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9DB6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34821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2CC9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1EA17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24C39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1747E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ED56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9E6D4B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3C70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86A62A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17E9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123F7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055A3DD7" w14:textId="77777777" w:rsidTr="001D16B4">
        <w:trPr>
          <w:cantSplit/>
          <w:trHeight w:val="190"/>
        </w:trPr>
        <w:tc>
          <w:tcPr>
            <w:tcW w:w="200" w:type="dxa"/>
          </w:tcPr>
          <w:p w14:paraId="5476F24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8CC4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2AF9F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80DC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63D4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A85E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06523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49E3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7A903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B8E9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59062D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EBA5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4FC58A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18AE7F28" w14:textId="77777777" w:rsidTr="001D16B4">
        <w:trPr>
          <w:cantSplit/>
          <w:trHeight w:val="190"/>
        </w:trPr>
        <w:tc>
          <w:tcPr>
            <w:tcW w:w="200" w:type="dxa"/>
          </w:tcPr>
          <w:p w14:paraId="72031A9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F5F7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DCE4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EDA8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3108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D61E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1E5D6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B137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55A19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24883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89F9C7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FF45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D02BB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74C18B61" w14:textId="77777777" w:rsidTr="001D16B4">
        <w:trPr>
          <w:cantSplit/>
          <w:trHeight w:val="190"/>
        </w:trPr>
        <w:tc>
          <w:tcPr>
            <w:tcW w:w="200" w:type="dxa"/>
          </w:tcPr>
          <w:p w14:paraId="7950E88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605A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44A08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F3D5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1652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2A9F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F3AE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479F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84A87" w14:textId="77777777"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00DA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8E675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2DFD1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2DBA8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</w:tr>
      <w:tr w:rsidR="006E1A97" w14:paraId="5EB48049" w14:textId="77777777" w:rsidTr="001D16B4">
        <w:trPr>
          <w:cantSplit/>
          <w:trHeight w:val="190"/>
        </w:trPr>
        <w:tc>
          <w:tcPr>
            <w:tcW w:w="200" w:type="dxa"/>
          </w:tcPr>
          <w:p w14:paraId="400CEFC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7F36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2445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36EE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181F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3742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CB3E47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21024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6171DB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98F0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13A1E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F4F5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8295AA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687248FA" w14:textId="77777777" w:rsidTr="001D16B4">
        <w:trPr>
          <w:cantSplit/>
          <w:trHeight w:val="190"/>
        </w:trPr>
        <w:tc>
          <w:tcPr>
            <w:tcW w:w="200" w:type="dxa"/>
          </w:tcPr>
          <w:p w14:paraId="4DAA4F14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894F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6EA3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44C2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B082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3B32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CBEDA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2895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A8CEA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CD87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68C64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AD64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C1946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</w:tr>
      <w:tr w:rsidR="006E1A97" w14:paraId="2286C2EF" w14:textId="77777777" w:rsidTr="001D16B4">
        <w:trPr>
          <w:cantSplit/>
          <w:trHeight w:val="190"/>
        </w:trPr>
        <w:tc>
          <w:tcPr>
            <w:tcW w:w="200" w:type="dxa"/>
          </w:tcPr>
          <w:p w14:paraId="036681A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88AD8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6B17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2373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DC3F2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3223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5336F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308C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24CA3B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F10A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E9AA0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EE2A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A54D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0C987778" w14:textId="77777777" w:rsidTr="001D16B4">
        <w:trPr>
          <w:cantSplit/>
          <w:trHeight w:val="190"/>
        </w:trPr>
        <w:tc>
          <w:tcPr>
            <w:tcW w:w="200" w:type="dxa"/>
          </w:tcPr>
          <w:p w14:paraId="26F10F1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C84A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AB7D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888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15937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8796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6703B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C856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60DD7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DDA0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1549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72B5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6F74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</w:tbl>
    <w:p w14:paraId="502BFE00" w14:textId="77777777" w:rsidR="006E1A97" w:rsidRDefault="006E1A97" w:rsidP="00170538">
      <w:pPr>
        <w:pStyle w:val="tablecaption"/>
      </w:pPr>
      <w:r>
        <w:t>Table 56.C.#1(ILTA) Increased Limits Table Assignments – Class Codes 10010 – 15699</w:t>
      </w:r>
    </w:p>
    <w:p w14:paraId="42BC23CF" w14:textId="77777777" w:rsidR="006E1A97" w:rsidRDefault="006E1A97" w:rsidP="00170538">
      <w:pPr>
        <w:spacing w:after="100"/>
        <w:jc w:val="center"/>
      </w:pPr>
    </w:p>
    <w:p w14:paraId="46B6A5EC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80833E3" w14:textId="77777777" w:rsidR="006E1A97" w:rsidRDefault="006E1A97" w:rsidP="00170538">
      <w:pPr>
        <w:pStyle w:val="isonormal"/>
      </w:pPr>
    </w:p>
    <w:p w14:paraId="1DBB6D8C" w14:textId="77777777" w:rsidR="006E1A97" w:rsidRDefault="006E1A97" w:rsidP="00170538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3A6664C8" w14:textId="77777777" w:rsidR="006E1A97" w:rsidRDefault="006E1A97" w:rsidP="00170538">
      <w:pPr>
        <w:pStyle w:val="Header"/>
        <w:tabs>
          <w:tab w:val="left" w:pos="720"/>
        </w:tabs>
      </w:pPr>
      <w:r>
        <w:t>INSURANCE SERVICES OFFICE, INC.</w:t>
      </w:r>
    </w:p>
    <w:p w14:paraId="05352D18" w14:textId="77777777" w:rsidR="006E1A97" w:rsidRDefault="006E1A97" w:rsidP="00170538">
      <w:pPr>
        <w:pStyle w:val="Header"/>
        <w:tabs>
          <w:tab w:val="left" w:pos="720"/>
        </w:tabs>
      </w:pPr>
    </w:p>
    <w:p w14:paraId="640F9C6D" w14:textId="7B9A6117" w:rsidR="006E1A97" w:rsidRDefault="00696E5B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ARIZONA</w:t>
      </w:r>
    </w:p>
    <w:p w14:paraId="45F0EFF8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4732C5ED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1DFDDDB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44EDC59" w14:textId="77777777" w:rsidR="007D05B2" w:rsidRDefault="007D05B2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068083E" w14:textId="77777777" w:rsidR="006E1A97" w:rsidRDefault="007D05B2" w:rsidP="00170538">
      <w:pPr>
        <w:spacing w:after="100"/>
        <w:jc w:val="center"/>
      </w:pPr>
      <w:r>
        <w:t>REVISED INCREASED LIMITS TABLE ASSIGNMENTS</w:t>
      </w:r>
    </w:p>
    <w:p w14:paraId="12110F0E" w14:textId="77777777" w:rsidR="006E1A97" w:rsidRDefault="006E1A97" w:rsidP="00170538">
      <w:pPr>
        <w:pStyle w:val="isonormal"/>
      </w:pPr>
    </w:p>
    <w:p w14:paraId="337B3CCA" w14:textId="77777777" w:rsidR="006E1A97" w:rsidRDefault="006E1A97" w:rsidP="00170538">
      <w:pPr>
        <w:pStyle w:val="outlinehd2"/>
        <w:numPr>
          <w:ilvl w:val="0"/>
          <w:numId w:val="6"/>
        </w:numPr>
      </w:pPr>
      <w:r>
        <w:t>Class Codes 15733 – 45450</w:t>
      </w:r>
    </w:p>
    <w:p w14:paraId="19D7EDC6" w14:textId="77777777" w:rsidR="006E1A97" w:rsidRDefault="006E1A97" w:rsidP="00170538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1A97" w14:paraId="0347029D" w14:textId="77777777" w:rsidTr="001D16B4">
        <w:trPr>
          <w:cantSplit/>
          <w:trHeight w:val="190"/>
          <w:tblHeader/>
        </w:trPr>
        <w:tc>
          <w:tcPr>
            <w:tcW w:w="200" w:type="dxa"/>
          </w:tcPr>
          <w:p w14:paraId="0BC976FC" w14:textId="77777777" w:rsidR="006E1A97" w:rsidRDefault="006E1A97" w:rsidP="00170538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661E9" w14:textId="77777777" w:rsidR="006E1A97" w:rsidRDefault="006E1A97" w:rsidP="00170538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6E1A97" w14:paraId="1BD60D29" w14:textId="77777777" w:rsidTr="001D16B4">
        <w:trPr>
          <w:cantSplit/>
          <w:trHeight w:val="190"/>
          <w:tblHeader/>
        </w:trPr>
        <w:tc>
          <w:tcPr>
            <w:tcW w:w="200" w:type="dxa"/>
          </w:tcPr>
          <w:p w14:paraId="563BE1C7" w14:textId="77777777" w:rsidR="006E1A97" w:rsidRDefault="006E1A97" w:rsidP="00170538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517798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65ED12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47FC3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E64CD6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1E5DEB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05F8B4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306CE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C8D896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29E4D5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CA069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E2BE9A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B6E758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6E1A97" w14:paraId="575B3D5B" w14:textId="77777777" w:rsidTr="001D16B4">
        <w:trPr>
          <w:cantSplit/>
          <w:trHeight w:val="190"/>
        </w:trPr>
        <w:tc>
          <w:tcPr>
            <w:tcW w:w="200" w:type="dxa"/>
          </w:tcPr>
          <w:p w14:paraId="7DC3B0D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6404D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1B8DB1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179F5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496103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1BB31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B15A2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BA4B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4ADC9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FC899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36E9F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BB0C4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D2E30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02D2F87D" w14:textId="77777777" w:rsidTr="001D16B4">
        <w:trPr>
          <w:cantSplit/>
          <w:trHeight w:val="190"/>
        </w:trPr>
        <w:tc>
          <w:tcPr>
            <w:tcW w:w="200" w:type="dxa"/>
          </w:tcPr>
          <w:p w14:paraId="624DBB6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B351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15315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D134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BC5F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0C751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F48809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3A03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F5CA0D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5226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1670E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F769A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9CE39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5519F86B" w14:textId="77777777" w:rsidTr="001D16B4">
        <w:trPr>
          <w:cantSplit/>
          <w:trHeight w:val="190"/>
        </w:trPr>
        <w:tc>
          <w:tcPr>
            <w:tcW w:w="200" w:type="dxa"/>
          </w:tcPr>
          <w:p w14:paraId="72937979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7FB4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6018AE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F9A0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52868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BEF2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28F0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D69E2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DC2A9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A1C9B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3BEF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26CB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07D0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0FA5EEC1" w14:textId="77777777" w:rsidTr="001D16B4">
        <w:trPr>
          <w:cantSplit/>
          <w:trHeight w:val="190"/>
        </w:trPr>
        <w:tc>
          <w:tcPr>
            <w:tcW w:w="200" w:type="dxa"/>
          </w:tcPr>
          <w:p w14:paraId="605C108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2642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921F4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87C2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007AA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92C56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C90B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84CB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4D877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103A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50C6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8DDC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1BEEB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3203F330" w14:textId="77777777" w:rsidTr="001D16B4">
        <w:trPr>
          <w:cantSplit/>
          <w:trHeight w:val="190"/>
        </w:trPr>
        <w:tc>
          <w:tcPr>
            <w:tcW w:w="200" w:type="dxa"/>
          </w:tcPr>
          <w:p w14:paraId="6BC50A1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2475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6B23D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0906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06DEA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5658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3C1E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B1C18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5A74B7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C896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087F2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BF9A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44372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23B5E579" w14:textId="77777777" w:rsidTr="001D16B4">
        <w:trPr>
          <w:cantSplit/>
          <w:trHeight w:val="190"/>
        </w:trPr>
        <w:tc>
          <w:tcPr>
            <w:tcW w:w="200" w:type="dxa"/>
          </w:tcPr>
          <w:p w14:paraId="5C95383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9EC7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19FA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27486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2474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4515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26B4D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B2EE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259A3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058B4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BCB3B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47C25B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80A75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51513F00" w14:textId="77777777" w:rsidTr="001D16B4">
        <w:trPr>
          <w:cantSplit/>
          <w:trHeight w:val="190"/>
        </w:trPr>
        <w:tc>
          <w:tcPr>
            <w:tcW w:w="200" w:type="dxa"/>
          </w:tcPr>
          <w:p w14:paraId="14312AE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9A0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97614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3A2F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F1B45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5FB7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DA095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265A7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69FF2C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EF05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6D34E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53CC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9E91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3DACAF31" w14:textId="77777777" w:rsidTr="001D16B4">
        <w:trPr>
          <w:cantSplit/>
          <w:trHeight w:val="190"/>
        </w:trPr>
        <w:tc>
          <w:tcPr>
            <w:tcW w:w="200" w:type="dxa"/>
          </w:tcPr>
          <w:p w14:paraId="34EABCB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55960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9B8E6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7436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14C7C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B0265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A88CF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F141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2743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2701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264EA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640F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658E2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4A2E871F" w14:textId="77777777" w:rsidTr="001D16B4">
        <w:trPr>
          <w:cantSplit/>
          <w:trHeight w:val="190"/>
        </w:trPr>
        <w:tc>
          <w:tcPr>
            <w:tcW w:w="200" w:type="dxa"/>
          </w:tcPr>
          <w:p w14:paraId="24C9C38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5E7B3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A8D148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717FE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44F5CC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6590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1DA59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277C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8F56A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BB63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ABD4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CA12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FEB33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560DAE82" w14:textId="77777777" w:rsidTr="001D16B4">
        <w:trPr>
          <w:cantSplit/>
          <w:trHeight w:val="190"/>
        </w:trPr>
        <w:tc>
          <w:tcPr>
            <w:tcW w:w="200" w:type="dxa"/>
          </w:tcPr>
          <w:p w14:paraId="76027BF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9918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20006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7E7A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BEED13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9D1F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9EF6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71FF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2BE2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562B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19C9A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9A8D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E26A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595425C1" w14:textId="77777777" w:rsidTr="001D16B4">
        <w:trPr>
          <w:cantSplit/>
          <w:trHeight w:val="190"/>
        </w:trPr>
        <w:tc>
          <w:tcPr>
            <w:tcW w:w="200" w:type="dxa"/>
          </w:tcPr>
          <w:p w14:paraId="65EC914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8E161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2BDF5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E4A0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AC934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A5C7D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0C89E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D27B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A95C3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04FB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E7B8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5499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0559D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5BC16B84" w14:textId="77777777" w:rsidTr="001D16B4">
        <w:trPr>
          <w:cantSplit/>
          <w:trHeight w:val="190"/>
        </w:trPr>
        <w:tc>
          <w:tcPr>
            <w:tcW w:w="200" w:type="dxa"/>
          </w:tcPr>
          <w:p w14:paraId="0C39541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C2E0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5DBDED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4BCD3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0D9A7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EABB0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14B069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09BF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B2053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3FDB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8851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06544B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C76AC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207DEC2D" w14:textId="77777777" w:rsidTr="001D16B4">
        <w:trPr>
          <w:cantSplit/>
          <w:trHeight w:val="190"/>
        </w:trPr>
        <w:tc>
          <w:tcPr>
            <w:tcW w:w="200" w:type="dxa"/>
          </w:tcPr>
          <w:p w14:paraId="26468849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7307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3BE854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4CABE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C2232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8D17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8EBB7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B7C6B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012DC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03F5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BBB608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3079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61FC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64958E3C" w14:textId="77777777" w:rsidTr="001D16B4">
        <w:trPr>
          <w:cantSplit/>
          <w:trHeight w:val="190"/>
        </w:trPr>
        <w:tc>
          <w:tcPr>
            <w:tcW w:w="200" w:type="dxa"/>
          </w:tcPr>
          <w:p w14:paraId="19DA3219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0A1F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1E250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3D44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390F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E3B0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ABAA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F78D5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F5C89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D83C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30B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9846E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5FFD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7D2765E2" w14:textId="77777777" w:rsidTr="001D16B4">
        <w:trPr>
          <w:cantSplit/>
          <w:trHeight w:val="190"/>
        </w:trPr>
        <w:tc>
          <w:tcPr>
            <w:tcW w:w="200" w:type="dxa"/>
          </w:tcPr>
          <w:p w14:paraId="587E829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65B3A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AACA3E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D708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3F517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E56C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4384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0052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1E78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C2D4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0D48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5343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B0728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69911A43" w14:textId="77777777" w:rsidTr="001D16B4">
        <w:trPr>
          <w:cantSplit/>
          <w:trHeight w:val="190"/>
        </w:trPr>
        <w:tc>
          <w:tcPr>
            <w:tcW w:w="200" w:type="dxa"/>
          </w:tcPr>
          <w:p w14:paraId="6B7C870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6435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610717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9CB9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E3DEE1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EA501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EF04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5762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2177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A5E7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78E5D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D856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30DB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0BDE958C" w14:textId="77777777" w:rsidTr="001D16B4">
        <w:trPr>
          <w:cantSplit/>
          <w:trHeight w:val="190"/>
        </w:trPr>
        <w:tc>
          <w:tcPr>
            <w:tcW w:w="200" w:type="dxa"/>
          </w:tcPr>
          <w:p w14:paraId="7EA969C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D128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CB8C5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3EFA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C96EF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FF1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47B3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76B0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1F66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5FDB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26550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58B2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7150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4BF8A4A1" w14:textId="77777777" w:rsidTr="001D16B4">
        <w:trPr>
          <w:cantSplit/>
          <w:trHeight w:val="190"/>
        </w:trPr>
        <w:tc>
          <w:tcPr>
            <w:tcW w:w="200" w:type="dxa"/>
          </w:tcPr>
          <w:p w14:paraId="751BD3D4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9A602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67A6FE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7E043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37BD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625E6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CDFA6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CC6B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0F58F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E951E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F8EF47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04C2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5B048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55119DA8" w14:textId="77777777" w:rsidTr="001D16B4">
        <w:trPr>
          <w:cantSplit/>
          <w:trHeight w:val="190"/>
        </w:trPr>
        <w:tc>
          <w:tcPr>
            <w:tcW w:w="200" w:type="dxa"/>
          </w:tcPr>
          <w:p w14:paraId="1CD0929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94D6D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1E498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B7EC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C414F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24E7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17F74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546E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2E51B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23AC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638A3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07BC9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A3AE1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67772CFD" w14:textId="77777777" w:rsidTr="001D16B4">
        <w:trPr>
          <w:cantSplit/>
          <w:trHeight w:val="190"/>
        </w:trPr>
        <w:tc>
          <w:tcPr>
            <w:tcW w:w="200" w:type="dxa"/>
          </w:tcPr>
          <w:p w14:paraId="1FDA20A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392B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04D7A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8F06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A6F68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0F57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6E7C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65A3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FCE2B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5077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C0A6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E8687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FC5C8C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548A63E4" w14:textId="77777777" w:rsidTr="001D16B4">
        <w:trPr>
          <w:cantSplit/>
          <w:trHeight w:val="190"/>
        </w:trPr>
        <w:tc>
          <w:tcPr>
            <w:tcW w:w="200" w:type="dxa"/>
          </w:tcPr>
          <w:p w14:paraId="6205E6B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70B72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FF1C4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AE3C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19253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7612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7F23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2D23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732F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BF7C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DDF18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465F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78DB85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3C569C17" w14:textId="77777777" w:rsidTr="001D16B4">
        <w:trPr>
          <w:cantSplit/>
          <w:trHeight w:val="190"/>
        </w:trPr>
        <w:tc>
          <w:tcPr>
            <w:tcW w:w="200" w:type="dxa"/>
          </w:tcPr>
          <w:p w14:paraId="5C27153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5D4B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D71D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25931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87335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8855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0CA6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0A84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59398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FC379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C6734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40123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07265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7737F5E5" w14:textId="77777777" w:rsidTr="001D16B4">
        <w:trPr>
          <w:cantSplit/>
          <w:trHeight w:val="190"/>
        </w:trPr>
        <w:tc>
          <w:tcPr>
            <w:tcW w:w="200" w:type="dxa"/>
          </w:tcPr>
          <w:p w14:paraId="61AEF8F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91268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0790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B0469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917735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7107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E468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522A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E6D0E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A818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746BF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1E42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8A930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3EADD449" w14:textId="77777777" w:rsidTr="001D16B4">
        <w:trPr>
          <w:cantSplit/>
          <w:trHeight w:val="190"/>
        </w:trPr>
        <w:tc>
          <w:tcPr>
            <w:tcW w:w="200" w:type="dxa"/>
          </w:tcPr>
          <w:p w14:paraId="38E1376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7ECF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BC668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7607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CA98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F0298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72F69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2AE8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E53A6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BE2A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29787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DBE9B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2CD61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26D48183" w14:textId="77777777" w:rsidTr="001D16B4">
        <w:trPr>
          <w:cantSplit/>
          <w:trHeight w:val="190"/>
        </w:trPr>
        <w:tc>
          <w:tcPr>
            <w:tcW w:w="200" w:type="dxa"/>
          </w:tcPr>
          <w:p w14:paraId="2DB5CA64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2217F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D92E7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988A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C3540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3B64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4E6C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685C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8396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F112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15B2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72050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7200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2E4D0D01" w14:textId="77777777" w:rsidTr="001D16B4">
        <w:trPr>
          <w:cantSplit/>
          <w:trHeight w:val="190"/>
        </w:trPr>
        <w:tc>
          <w:tcPr>
            <w:tcW w:w="200" w:type="dxa"/>
          </w:tcPr>
          <w:p w14:paraId="417957A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586E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B60E5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0C3B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158D0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8FDC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DC897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19F3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537C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9955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453A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AD87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CFCF3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21685392" w14:textId="77777777" w:rsidTr="001D16B4">
        <w:trPr>
          <w:cantSplit/>
          <w:trHeight w:val="190"/>
        </w:trPr>
        <w:tc>
          <w:tcPr>
            <w:tcW w:w="200" w:type="dxa"/>
          </w:tcPr>
          <w:p w14:paraId="5CF8B6A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8415F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B4A6C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2D2B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AD39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4CE5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C515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A6FB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CC741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4C12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24073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6568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12DD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383A721D" w14:textId="77777777" w:rsidTr="001D16B4">
        <w:trPr>
          <w:cantSplit/>
          <w:trHeight w:val="190"/>
        </w:trPr>
        <w:tc>
          <w:tcPr>
            <w:tcW w:w="200" w:type="dxa"/>
          </w:tcPr>
          <w:p w14:paraId="3A5AC00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500D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7F0CF4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0D15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BFB9A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02C9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7BA16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BD2B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ECE2F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89A8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DAC8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15FF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6C1A5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5D68C598" w14:textId="77777777" w:rsidTr="001D16B4">
        <w:trPr>
          <w:cantSplit/>
          <w:trHeight w:val="190"/>
        </w:trPr>
        <w:tc>
          <w:tcPr>
            <w:tcW w:w="200" w:type="dxa"/>
          </w:tcPr>
          <w:p w14:paraId="35389089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DB4F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E4D986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9C96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1ACC5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DEEB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C952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3313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3302D7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0A40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0B985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9E02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94B4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350376E4" w14:textId="77777777" w:rsidTr="001D16B4">
        <w:trPr>
          <w:cantSplit/>
          <w:trHeight w:val="190"/>
        </w:trPr>
        <w:tc>
          <w:tcPr>
            <w:tcW w:w="200" w:type="dxa"/>
          </w:tcPr>
          <w:p w14:paraId="17712EE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21808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D8E3E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6C57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1C051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BC0B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CE56D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A623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77742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6E22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022A8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E4AF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FC273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05C9F3E7" w14:textId="77777777" w:rsidTr="001D16B4">
        <w:trPr>
          <w:cantSplit/>
          <w:trHeight w:val="190"/>
        </w:trPr>
        <w:tc>
          <w:tcPr>
            <w:tcW w:w="200" w:type="dxa"/>
          </w:tcPr>
          <w:p w14:paraId="60F4DCB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5760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D16C6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F80E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B1B326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2BBB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7CED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60D6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C19D4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7C0E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FD3CD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BD4BA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CC40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0435C6CA" w14:textId="77777777" w:rsidTr="001D16B4">
        <w:trPr>
          <w:cantSplit/>
          <w:trHeight w:val="190"/>
        </w:trPr>
        <w:tc>
          <w:tcPr>
            <w:tcW w:w="200" w:type="dxa"/>
          </w:tcPr>
          <w:p w14:paraId="2F9E9BF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D3262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B9FEE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3276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A9DBD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22BE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B51B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B1C5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C2D3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FACD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6725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E7E2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B721E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</w:tr>
      <w:tr w:rsidR="006E1A97" w14:paraId="1B6259B8" w14:textId="77777777" w:rsidTr="001D16B4">
        <w:trPr>
          <w:cantSplit/>
          <w:trHeight w:val="190"/>
        </w:trPr>
        <w:tc>
          <w:tcPr>
            <w:tcW w:w="200" w:type="dxa"/>
          </w:tcPr>
          <w:p w14:paraId="1E17D75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D525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D9C3D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FC3E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C270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104E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65DA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37E9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BB30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F12E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4936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71FA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5DF40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</w:tr>
      <w:tr w:rsidR="006E1A97" w14:paraId="795D4FC1" w14:textId="77777777" w:rsidTr="001D16B4">
        <w:trPr>
          <w:cantSplit/>
          <w:trHeight w:val="190"/>
        </w:trPr>
        <w:tc>
          <w:tcPr>
            <w:tcW w:w="200" w:type="dxa"/>
          </w:tcPr>
          <w:p w14:paraId="2718958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146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230AE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2349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C8533B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DD82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9075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C360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284A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473AF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E79E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6D6F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202A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2649BE99" w14:textId="77777777" w:rsidTr="001D16B4">
        <w:trPr>
          <w:cantSplit/>
          <w:trHeight w:val="190"/>
        </w:trPr>
        <w:tc>
          <w:tcPr>
            <w:tcW w:w="200" w:type="dxa"/>
          </w:tcPr>
          <w:p w14:paraId="0BC9A61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46C8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48A81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23C5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0FE3D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64BF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C37F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BC94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5C51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0716C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2B96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F6BD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85B78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</w:tr>
      <w:tr w:rsidR="006E1A97" w14:paraId="4A2E85CB" w14:textId="77777777" w:rsidTr="001D16B4">
        <w:trPr>
          <w:cantSplit/>
          <w:trHeight w:val="190"/>
        </w:trPr>
        <w:tc>
          <w:tcPr>
            <w:tcW w:w="200" w:type="dxa"/>
          </w:tcPr>
          <w:p w14:paraId="7621A94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68F83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8335F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9CF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3DF80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0791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20D58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6C65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436ACB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4C54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F07B2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B22D0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69B3E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530BBCF6" w14:textId="77777777" w:rsidTr="001D16B4">
        <w:trPr>
          <w:cantSplit/>
          <w:trHeight w:val="190"/>
        </w:trPr>
        <w:tc>
          <w:tcPr>
            <w:tcW w:w="200" w:type="dxa"/>
          </w:tcPr>
          <w:p w14:paraId="75CFA8B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86AD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8A031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62D9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303075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FC53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E4245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1491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E43F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2F6B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F67A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7583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200FD1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62BC81F1" w14:textId="77777777" w:rsidTr="001D16B4">
        <w:trPr>
          <w:cantSplit/>
          <w:trHeight w:val="190"/>
        </w:trPr>
        <w:tc>
          <w:tcPr>
            <w:tcW w:w="200" w:type="dxa"/>
          </w:tcPr>
          <w:p w14:paraId="045D02E9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55A7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AB8AED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D72E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2DC25C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6375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5B815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3CF4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4965E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93C0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00AD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CCC7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C1273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11175F8B" w14:textId="77777777" w:rsidTr="001D16B4">
        <w:trPr>
          <w:cantSplit/>
          <w:trHeight w:val="190"/>
        </w:trPr>
        <w:tc>
          <w:tcPr>
            <w:tcW w:w="200" w:type="dxa"/>
          </w:tcPr>
          <w:p w14:paraId="74D1F54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BB93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DB976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80EA7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EAD3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811C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F410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FABA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8D8EC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6928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F1E4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B870B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8F2C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44A275C8" w14:textId="77777777" w:rsidTr="001D16B4">
        <w:trPr>
          <w:cantSplit/>
          <w:trHeight w:val="190"/>
        </w:trPr>
        <w:tc>
          <w:tcPr>
            <w:tcW w:w="200" w:type="dxa"/>
          </w:tcPr>
          <w:p w14:paraId="48B90C6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61A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8DB4D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1EE5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06EF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EF0C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B6AD7F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2AC05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22D12F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BFB54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AC115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E1D5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E977B8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056E8F63" w14:textId="77777777" w:rsidTr="001D16B4">
        <w:trPr>
          <w:cantSplit/>
          <w:trHeight w:val="190"/>
        </w:trPr>
        <w:tc>
          <w:tcPr>
            <w:tcW w:w="200" w:type="dxa"/>
          </w:tcPr>
          <w:p w14:paraId="278D4C6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7ED1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F92FB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651F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36611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F854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7B16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CBAD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9AE5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120F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B290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0F3D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6545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</w:tbl>
    <w:p w14:paraId="7D7F6D27" w14:textId="77777777" w:rsidR="006E1A97" w:rsidRDefault="006E1A97" w:rsidP="00170538">
      <w:pPr>
        <w:pStyle w:val="tablecaption"/>
      </w:pPr>
      <w:r>
        <w:t>Table 56.C.#2(ILTA) Increased Limits Table Assignments – Class Codes 15733 – 45450</w:t>
      </w:r>
    </w:p>
    <w:p w14:paraId="1C8B671C" w14:textId="77777777" w:rsidR="006E1A97" w:rsidRDefault="006E1A97" w:rsidP="00170538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2AFF4D0D" w14:textId="77777777" w:rsidR="006E1A97" w:rsidRDefault="006E1A97" w:rsidP="00170538">
      <w:pPr>
        <w:pStyle w:val="Header"/>
        <w:tabs>
          <w:tab w:val="left" w:pos="720"/>
        </w:tabs>
      </w:pPr>
      <w:r>
        <w:t>INSURANCE SERVICES OFFICE, INC.</w:t>
      </w:r>
    </w:p>
    <w:p w14:paraId="1F3BC830" w14:textId="77777777" w:rsidR="006E1A97" w:rsidRDefault="006E1A97" w:rsidP="00170538">
      <w:pPr>
        <w:pStyle w:val="Header"/>
        <w:tabs>
          <w:tab w:val="left" w:pos="720"/>
        </w:tabs>
      </w:pPr>
    </w:p>
    <w:p w14:paraId="537B9275" w14:textId="451A3B49" w:rsidR="006E1A97" w:rsidRDefault="00696E5B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ARIZONA</w:t>
      </w:r>
    </w:p>
    <w:p w14:paraId="46AE751C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2DCF8E83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E9AFB2E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6AA2C10A" w14:textId="77777777" w:rsidR="007D05B2" w:rsidRDefault="007D05B2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00D498B8" w14:textId="77777777" w:rsidR="006E1A97" w:rsidRDefault="007D05B2" w:rsidP="00170538">
      <w:pPr>
        <w:spacing w:after="100"/>
        <w:jc w:val="center"/>
      </w:pPr>
      <w:r>
        <w:t>REVISED INCREASED LIMITS TABLE ASSIGNMENTS</w:t>
      </w:r>
    </w:p>
    <w:p w14:paraId="76F37686" w14:textId="77777777" w:rsidR="006E1A97" w:rsidRDefault="006E1A97" w:rsidP="00170538">
      <w:pPr>
        <w:pStyle w:val="isonormal"/>
      </w:pPr>
    </w:p>
    <w:p w14:paraId="7516EEE9" w14:textId="77777777" w:rsidR="006E1A97" w:rsidRDefault="006E1A97" w:rsidP="00170538">
      <w:pPr>
        <w:pStyle w:val="outlinehd2"/>
        <w:numPr>
          <w:ilvl w:val="0"/>
          <w:numId w:val="6"/>
        </w:numPr>
      </w:pPr>
      <w:r>
        <w:t>Class Codes 45523 – 52076</w:t>
      </w:r>
    </w:p>
    <w:p w14:paraId="0BD84C2C" w14:textId="77777777" w:rsidR="006E1A97" w:rsidRDefault="006E1A97" w:rsidP="00170538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1A97" w14:paraId="7BEB99C3" w14:textId="77777777" w:rsidTr="001D16B4">
        <w:trPr>
          <w:cantSplit/>
          <w:trHeight w:val="190"/>
          <w:tblHeader/>
        </w:trPr>
        <w:tc>
          <w:tcPr>
            <w:tcW w:w="200" w:type="dxa"/>
          </w:tcPr>
          <w:p w14:paraId="03EEDA47" w14:textId="77777777" w:rsidR="006E1A97" w:rsidRDefault="006E1A97" w:rsidP="00170538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8824C" w14:textId="77777777" w:rsidR="006E1A97" w:rsidRDefault="006E1A97" w:rsidP="00170538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6E1A97" w14:paraId="49645671" w14:textId="77777777" w:rsidTr="001D16B4">
        <w:trPr>
          <w:cantSplit/>
          <w:trHeight w:val="190"/>
          <w:tblHeader/>
        </w:trPr>
        <w:tc>
          <w:tcPr>
            <w:tcW w:w="200" w:type="dxa"/>
          </w:tcPr>
          <w:p w14:paraId="1876CD4C" w14:textId="77777777" w:rsidR="006E1A97" w:rsidRDefault="006E1A97" w:rsidP="00170538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AE8F0A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B22F79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D421AE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1CD930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C5037E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23D8C1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3F581A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23BE2D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43B14B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F56823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A8AAAE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A8B63F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6E1A97" w14:paraId="0855B116" w14:textId="77777777" w:rsidTr="001D16B4">
        <w:trPr>
          <w:cantSplit/>
          <w:trHeight w:val="190"/>
        </w:trPr>
        <w:tc>
          <w:tcPr>
            <w:tcW w:w="200" w:type="dxa"/>
          </w:tcPr>
          <w:p w14:paraId="295518C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A52B9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8625C3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635E8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2DBC0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933CB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8D598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AF6A9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996D6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647D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FE7A31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A26C0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1784FE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6883FE1A" w14:textId="77777777" w:rsidTr="001D16B4">
        <w:trPr>
          <w:cantSplit/>
          <w:trHeight w:val="190"/>
        </w:trPr>
        <w:tc>
          <w:tcPr>
            <w:tcW w:w="200" w:type="dxa"/>
          </w:tcPr>
          <w:p w14:paraId="5A773DE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FC25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FF04E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2B29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9ACF1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072C5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C41E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7E58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ED1388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317A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804ECA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BA0C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2F23E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75485B8F" w14:textId="77777777" w:rsidTr="001D16B4">
        <w:trPr>
          <w:cantSplit/>
          <w:trHeight w:val="190"/>
        </w:trPr>
        <w:tc>
          <w:tcPr>
            <w:tcW w:w="200" w:type="dxa"/>
          </w:tcPr>
          <w:p w14:paraId="2AB8138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D1BA9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12F6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4E4A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3B65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7679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D33D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9A25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965733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C06B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A3D06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3DEE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4B27F4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324AD338" w14:textId="77777777" w:rsidTr="001D16B4">
        <w:trPr>
          <w:cantSplit/>
          <w:trHeight w:val="190"/>
        </w:trPr>
        <w:tc>
          <w:tcPr>
            <w:tcW w:w="200" w:type="dxa"/>
          </w:tcPr>
          <w:p w14:paraId="73ED655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512F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C58AA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4614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F41D35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15A3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BFA3C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B36C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7050B1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49A8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39DDA1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82B1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9B48F5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66F52CE1" w14:textId="77777777" w:rsidTr="001D16B4">
        <w:trPr>
          <w:cantSplit/>
          <w:trHeight w:val="190"/>
        </w:trPr>
        <w:tc>
          <w:tcPr>
            <w:tcW w:w="200" w:type="dxa"/>
          </w:tcPr>
          <w:p w14:paraId="7B95DAB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F39FD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8493C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2E50E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15F3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0DAF0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032F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AF6FE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54378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A15C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3570D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F780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D348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2E37B5F6" w14:textId="77777777" w:rsidTr="001D16B4">
        <w:trPr>
          <w:cantSplit/>
          <w:trHeight w:val="190"/>
        </w:trPr>
        <w:tc>
          <w:tcPr>
            <w:tcW w:w="200" w:type="dxa"/>
          </w:tcPr>
          <w:p w14:paraId="66C7AE0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BE07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8E14BB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E474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1B74D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A1E18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51E9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82F24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45CF6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BF2FC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9643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5D01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2DF5B3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53DF49AA" w14:textId="77777777" w:rsidTr="001D16B4">
        <w:trPr>
          <w:cantSplit/>
          <w:trHeight w:val="190"/>
        </w:trPr>
        <w:tc>
          <w:tcPr>
            <w:tcW w:w="200" w:type="dxa"/>
          </w:tcPr>
          <w:p w14:paraId="2A4C616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2823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B50BA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4BEF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004CB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04B68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DAA67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10C2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333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8AE0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935B6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E418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15FED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4C4BA246" w14:textId="77777777" w:rsidTr="001D16B4">
        <w:trPr>
          <w:cantSplit/>
          <w:trHeight w:val="190"/>
        </w:trPr>
        <w:tc>
          <w:tcPr>
            <w:tcW w:w="200" w:type="dxa"/>
          </w:tcPr>
          <w:p w14:paraId="3819CF6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5A72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5AB174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675A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C3838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35B12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DA2C3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E136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BAB9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290C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4902B9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FA6AA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DA1B06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03DBE271" w14:textId="77777777" w:rsidTr="001D16B4">
        <w:trPr>
          <w:cantSplit/>
          <w:trHeight w:val="190"/>
        </w:trPr>
        <w:tc>
          <w:tcPr>
            <w:tcW w:w="200" w:type="dxa"/>
          </w:tcPr>
          <w:p w14:paraId="0C9D434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9D6B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E72CF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74A9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6339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5F76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20D0E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BA09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D684C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E70D8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F507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F675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D04BF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7538DE62" w14:textId="77777777" w:rsidTr="001D16B4">
        <w:trPr>
          <w:cantSplit/>
          <w:trHeight w:val="190"/>
        </w:trPr>
        <w:tc>
          <w:tcPr>
            <w:tcW w:w="200" w:type="dxa"/>
          </w:tcPr>
          <w:p w14:paraId="258AAE5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0112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F108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1A2BE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3892C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823CA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E443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CA30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B6958B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394B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E0D0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076A7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B25E1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3DC0ED74" w14:textId="77777777" w:rsidTr="001D16B4">
        <w:trPr>
          <w:cantSplit/>
          <w:trHeight w:val="190"/>
        </w:trPr>
        <w:tc>
          <w:tcPr>
            <w:tcW w:w="200" w:type="dxa"/>
          </w:tcPr>
          <w:p w14:paraId="21B857E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1198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C228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94BB5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E45BA3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C7B4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26C9F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DE61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087B2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92B03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5E8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99F5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24E41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7815FE39" w14:textId="77777777" w:rsidTr="001D16B4">
        <w:trPr>
          <w:cantSplit/>
          <w:trHeight w:val="190"/>
        </w:trPr>
        <w:tc>
          <w:tcPr>
            <w:tcW w:w="200" w:type="dxa"/>
          </w:tcPr>
          <w:p w14:paraId="2D624CD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29A0F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07EDD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DFD66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30F979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F588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53BDAF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0B47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84DE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0E5B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8842D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039A2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C870E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688E6624" w14:textId="77777777" w:rsidTr="001D16B4">
        <w:trPr>
          <w:cantSplit/>
          <w:trHeight w:val="190"/>
        </w:trPr>
        <w:tc>
          <w:tcPr>
            <w:tcW w:w="200" w:type="dxa"/>
          </w:tcPr>
          <w:p w14:paraId="7EC6BE4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7D8CA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8A59DB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6095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02B5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63F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635B9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87C8E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2554E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FF449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F7119F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6BE68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72335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6DAAADB8" w14:textId="77777777" w:rsidTr="001D16B4">
        <w:trPr>
          <w:cantSplit/>
          <w:trHeight w:val="190"/>
        </w:trPr>
        <w:tc>
          <w:tcPr>
            <w:tcW w:w="200" w:type="dxa"/>
          </w:tcPr>
          <w:p w14:paraId="39F174A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4207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FAA70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A5FB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768FE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3ACD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B9D42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CDA4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F700C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A5F6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CB444B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07C27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C4B89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701C2D8B" w14:textId="77777777" w:rsidTr="001D16B4">
        <w:trPr>
          <w:cantSplit/>
          <w:trHeight w:val="190"/>
        </w:trPr>
        <w:tc>
          <w:tcPr>
            <w:tcW w:w="200" w:type="dxa"/>
          </w:tcPr>
          <w:p w14:paraId="47D75BB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6364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DF20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9D58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1424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7A9E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CF6BA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21D4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91EBA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CB6C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D287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493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F31FE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09882CEE" w14:textId="77777777" w:rsidTr="001D16B4">
        <w:trPr>
          <w:cantSplit/>
          <w:trHeight w:val="190"/>
        </w:trPr>
        <w:tc>
          <w:tcPr>
            <w:tcW w:w="200" w:type="dxa"/>
          </w:tcPr>
          <w:p w14:paraId="040C300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B19D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B27C4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1822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9B57C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2606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BA233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5F6A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55B2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7079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B019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A8367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DAFA4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</w:tr>
      <w:tr w:rsidR="006E1A97" w14:paraId="01CD8903" w14:textId="77777777" w:rsidTr="001D16B4">
        <w:trPr>
          <w:cantSplit/>
          <w:trHeight w:val="190"/>
        </w:trPr>
        <w:tc>
          <w:tcPr>
            <w:tcW w:w="200" w:type="dxa"/>
          </w:tcPr>
          <w:p w14:paraId="48304DC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2572D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2580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7BC7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5103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BD088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CA2AB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9578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0CFD6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1F1C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B51924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24D5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D3B6D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5B81F7A8" w14:textId="77777777" w:rsidTr="001D16B4">
        <w:trPr>
          <w:cantSplit/>
          <w:trHeight w:val="190"/>
        </w:trPr>
        <w:tc>
          <w:tcPr>
            <w:tcW w:w="200" w:type="dxa"/>
          </w:tcPr>
          <w:p w14:paraId="450DE559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4561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750CD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B394E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41FE3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8035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4B2BD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9D50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D40C2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A319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CC280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919D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D04F61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0DBEFFB6" w14:textId="77777777" w:rsidTr="001D16B4">
        <w:trPr>
          <w:cantSplit/>
          <w:trHeight w:val="190"/>
        </w:trPr>
        <w:tc>
          <w:tcPr>
            <w:tcW w:w="200" w:type="dxa"/>
          </w:tcPr>
          <w:p w14:paraId="2406C37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4B6F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C17A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4D13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AF981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2B17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FEA45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B151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4CA6E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6A4D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EC5D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98F7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2B74F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1CCB198A" w14:textId="77777777" w:rsidTr="001D16B4">
        <w:trPr>
          <w:cantSplit/>
          <w:trHeight w:val="190"/>
        </w:trPr>
        <w:tc>
          <w:tcPr>
            <w:tcW w:w="200" w:type="dxa"/>
          </w:tcPr>
          <w:p w14:paraId="7364A17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2C08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F029E5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841AF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B81C5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E4F2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ED31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62B3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3FC5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3C9D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23AEE6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98D5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F1526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50374960" w14:textId="77777777" w:rsidTr="001D16B4">
        <w:trPr>
          <w:cantSplit/>
          <w:trHeight w:val="190"/>
        </w:trPr>
        <w:tc>
          <w:tcPr>
            <w:tcW w:w="200" w:type="dxa"/>
          </w:tcPr>
          <w:p w14:paraId="369F889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7F14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11F1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39D5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86D09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E0CF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44828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5129C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B6C0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2B90F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4764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B081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33DD0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0DADFBA1" w14:textId="77777777" w:rsidTr="001D16B4">
        <w:trPr>
          <w:cantSplit/>
          <w:trHeight w:val="190"/>
        </w:trPr>
        <w:tc>
          <w:tcPr>
            <w:tcW w:w="200" w:type="dxa"/>
          </w:tcPr>
          <w:p w14:paraId="7406C89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4ACF4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DCEA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D8E9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834FD5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A5B3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AA6011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4352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8163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9689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F3C0D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FC9F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2E8E8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08BAC777" w14:textId="77777777" w:rsidTr="001D16B4">
        <w:trPr>
          <w:cantSplit/>
          <w:trHeight w:val="190"/>
        </w:trPr>
        <w:tc>
          <w:tcPr>
            <w:tcW w:w="200" w:type="dxa"/>
          </w:tcPr>
          <w:p w14:paraId="669AFFD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54D4D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5DC66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519E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0FC5D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61DA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D5BC0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5AFC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5A676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FBAA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A99FC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640EE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BA94D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20DBCCB0" w14:textId="77777777" w:rsidTr="001D16B4">
        <w:trPr>
          <w:cantSplit/>
          <w:trHeight w:val="190"/>
        </w:trPr>
        <w:tc>
          <w:tcPr>
            <w:tcW w:w="200" w:type="dxa"/>
          </w:tcPr>
          <w:p w14:paraId="0082E79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A562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80403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ED75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7B59D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F2AD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C5086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A28A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57D62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7EAB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4980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9B9D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FBFB13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79397FA6" w14:textId="77777777" w:rsidTr="001D16B4">
        <w:trPr>
          <w:cantSplit/>
          <w:trHeight w:val="190"/>
        </w:trPr>
        <w:tc>
          <w:tcPr>
            <w:tcW w:w="200" w:type="dxa"/>
          </w:tcPr>
          <w:p w14:paraId="2B484C0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9D5C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B0B56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DEA62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8093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5886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E8499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E1CFB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AECDC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D890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F2BA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AC2D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29BA3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7C161EFB" w14:textId="77777777" w:rsidTr="001D16B4">
        <w:trPr>
          <w:cantSplit/>
          <w:trHeight w:val="190"/>
        </w:trPr>
        <w:tc>
          <w:tcPr>
            <w:tcW w:w="200" w:type="dxa"/>
          </w:tcPr>
          <w:p w14:paraId="2DE2EF6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8122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DF934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3E03D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6925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A07A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93590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BE59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4CA7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759E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0FD6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158C3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0FE3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1F5E8452" w14:textId="77777777" w:rsidTr="001D16B4">
        <w:trPr>
          <w:cantSplit/>
          <w:trHeight w:val="190"/>
        </w:trPr>
        <w:tc>
          <w:tcPr>
            <w:tcW w:w="200" w:type="dxa"/>
          </w:tcPr>
          <w:p w14:paraId="77AF858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39AE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9CB82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11A4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A371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1302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E8C4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E5B3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DB5FB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B1AB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4D226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E3C5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CD847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653DC487" w14:textId="77777777" w:rsidTr="001D16B4">
        <w:trPr>
          <w:cantSplit/>
          <w:trHeight w:val="190"/>
        </w:trPr>
        <w:tc>
          <w:tcPr>
            <w:tcW w:w="200" w:type="dxa"/>
          </w:tcPr>
          <w:p w14:paraId="08070A2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1CE47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7482F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1153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28F1B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E05E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50B2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A367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7E51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BB0B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739C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FF38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DC43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78CD7D17" w14:textId="77777777" w:rsidTr="001D16B4">
        <w:trPr>
          <w:cantSplit/>
          <w:trHeight w:val="190"/>
        </w:trPr>
        <w:tc>
          <w:tcPr>
            <w:tcW w:w="200" w:type="dxa"/>
          </w:tcPr>
          <w:p w14:paraId="0DA9589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97C9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E7D5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4C029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C68B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19489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266C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2CBFC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6CC41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9696A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1F6C7A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9140F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750F01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2731F34A" w14:textId="77777777" w:rsidTr="001D16B4">
        <w:trPr>
          <w:cantSplit/>
          <w:trHeight w:val="190"/>
        </w:trPr>
        <w:tc>
          <w:tcPr>
            <w:tcW w:w="200" w:type="dxa"/>
          </w:tcPr>
          <w:p w14:paraId="7E44D29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EDE3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FC038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6DEED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FDD42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88073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8B0F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F9458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C169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A951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55F4D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5FAA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AE48F7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3D0490BA" w14:textId="77777777" w:rsidTr="001D16B4">
        <w:trPr>
          <w:cantSplit/>
          <w:trHeight w:val="190"/>
        </w:trPr>
        <w:tc>
          <w:tcPr>
            <w:tcW w:w="200" w:type="dxa"/>
          </w:tcPr>
          <w:p w14:paraId="424F2344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8C92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AF5F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B52D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6901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1EDB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8490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B6BEC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1B055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96972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309631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EC16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E399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5F5B2CAA" w14:textId="77777777" w:rsidTr="001D16B4">
        <w:trPr>
          <w:cantSplit/>
          <w:trHeight w:val="190"/>
        </w:trPr>
        <w:tc>
          <w:tcPr>
            <w:tcW w:w="200" w:type="dxa"/>
          </w:tcPr>
          <w:p w14:paraId="73310A0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9D1C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D1C49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6FB40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59CB4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93E9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3C74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3FE79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5A4E5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3886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4E5DC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2FED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84B3C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716109A0" w14:textId="77777777" w:rsidTr="001D16B4">
        <w:trPr>
          <w:cantSplit/>
          <w:trHeight w:val="190"/>
        </w:trPr>
        <w:tc>
          <w:tcPr>
            <w:tcW w:w="200" w:type="dxa"/>
          </w:tcPr>
          <w:p w14:paraId="47CD56F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D259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E78A4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1057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2B4BC4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69E7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AAD5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81E6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3E3D5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1850F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E73E31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9C08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6CF0DC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09430BB1" w14:textId="77777777" w:rsidTr="001D16B4">
        <w:trPr>
          <w:cantSplit/>
          <w:trHeight w:val="190"/>
        </w:trPr>
        <w:tc>
          <w:tcPr>
            <w:tcW w:w="200" w:type="dxa"/>
          </w:tcPr>
          <w:p w14:paraId="32BB39E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AA549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B619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AF38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D8BE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D4BE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C4AF4F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8648D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A5ED9F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9D47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89BB1" w14:textId="77777777"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9B38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6A621F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096526EC" w14:textId="77777777" w:rsidTr="001D16B4">
        <w:trPr>
          <w:cantSplit/>
          <w:trHeight w:val="190"/>
        </w:trPr>
        <w:tc>
          <w:tcPr>
            <w:tcW w:w="200" w:type="dxa"/>
          </w:tcPr>
          <w:p w14:paraId="6C244344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3569D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AF4F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46B9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1559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DE08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C080B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4D55C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E08D95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4624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59F1EA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A26E7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541A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20B6F53E" w14:textId="77777777" w:rsidTr="001D16B4">
        <w:trPr>
          <w:cantSplit/>
          <w:trHeight w:val="190"/>
        </w:trPr>
        <w:tc>
          <w:tcPr>
            <w:tcW w:w="200" w:type="dxa"/>
          </w:tcPr>
          <w:p w14:paraId="0892F17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74CB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9998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C392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889D2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6C072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BDA3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EF81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FBC0F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460B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C1EF7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D399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66617F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3C79F52F" w14:textId="77777777" w:rsidTr="001D16B4">
        <w:trPr>
          <w:cantSplit/>
          <w:trHeight w:val="190"/>
        </w:trPr>
        <w:tc>
          <w:tcPr>
            <w:tcW w:w="200" w:type="dxa"/>
          </w:tcPr>
          <w:p w14:paraId="25EB168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C0C1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F7A58B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6964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FA791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C18A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99FB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2324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EFFF2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DDA4F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0E0DC3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2EBF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38C4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5B8BC260" w14:textId="77777777" w:rsidTr="001D16B4">
        <w:trPr>
          <w:cantSplit/>
          <w:trHeight w:val="190"/>
        </w:trPr>
        <w:tc>
          <w:tcPr>
            <w:tcW w:w="200" w:type="dxa"/>
          </w:tcPr>
          <w:p w14:paraId="2DBFE10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3C1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2F0B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92BF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979C1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0A9B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BD20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6579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B73B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39D0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7C1C6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5AE68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B731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47E02BAA" w14:textId="77777777" w:rsidTr="001D16B4">
        <w:trPr>
          <w:cantSplit/>
          <w:trHeight w:val="190"/>
        </w:trPr>
        <w:tc>
          <w:tcPr>
            <w:tcW w:w="200" w:type="dxa"/>
          </w:tcPr>
          <w:p w14:paraId="1BACC879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39D8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E25A6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7053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07D8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7D714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6E74B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80BA3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73DF1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414CE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0A0A0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8ED80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1ECA4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</w:tr>
      <w:tr w:rsidR="006E1A97" w14:paraId="3A4F1251" w14:textId="77777777" w:rsidTr="001D16B4">
        <w:trPr>
          <w:cantSplit/>
          <w:trHeight w:val="190"/>
        </w:trPr>
        <w:tc>
          <w:tcPr>
            <w:tcW w:w="200" w:type="dxa"/>
          </w:tcPr>
          <w:p w14:paraId="7DF7FBA9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E799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0C08D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C48F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9222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FD88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2B340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3498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D9CC5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0F3D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6FE21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202A5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4B98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2FEE4102" w14:textId="77777777" w:rsidTr="001D16B4">
        <w:trPr>
          <w:cantSplit/>
          <w:trHeight w:val="190"/>
        </w:trPr>
        <w:tc>
          <w:tcPr>
            <w:tcW w:w="200" w:type="dxa"/>
          </w:tcPr>
          <w:p w14:paraId="067E7AF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0A29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A1F3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B9EA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320B4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A424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E648F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4861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93B74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AD13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82EF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EEF0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5DBCF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</w:tbl>
    <w:p w14:paraId="6240B508" w14:textId="77777777" w:rsidR="006E1A97" w:rsidRDefault="006E1A97" w:rsidP="00170538">
      <w:pPr>
        <w:pStyle w:val="tablecaption"/>
      </w:pPr>
      <w:r>
        <w:t>Table 56.C.#3(ILTA) Increased Limits Table Assignments – Class Codes 45523 – 52076</w:t>
      </w:r>
    </w:p>
    <w:p w14:paraId="676DD370" w14:textId="77777777" w:rsidR="006E1A97" w:rsidRDefault="006E1A97" w:rsidP="00170538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7B55603A" w14:textId="77777777" w:rsidR="006E1A97" w:rsidRDefault="006E1A97" w:rsidP="00170538">
      <w:pPr>
        <w:pStyle w:val="Header"/>
        <w:tabs>
          <w:tab w:val="left" w:pos="720"/>
        </w:tabs>
      </w:pPr>
      <w:r>
        <w:t>INSURANCE SERVICES OFFICE, INC.</w:t>
      </w:r>
    </w:p>
    <w:p w14:paraId="15598A88" w14:textId="77777777" w:rsidR="006E1A97" w:rsidRDefault="006E1A97" w:rsidP="00170538">
      <w:pPr>
        <w:pStyle w:val="Header"/>
        <w:tabs>
          <w:tab w:val="left" w:pos="720"/>
        </w:tabs>
      </w:pPr>
    </w:p>
    <w:p w14:paraId="272447D1" w14:textId="1FF643AE" w:rsidR="006E1A97" w:rsidRDefault="00696E5B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ARIZONA</w:t>
      </w:r>
    </w:p>
    <w:p w14:paraId="35E3F08C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048FF99D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267ABD7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E382C98" w14:textId="77777777" w:rsidR="007D05B2" w:rsidRDefault="007D05B2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C13CD16" w14:textId="77777777" w:rsidR="006E1A97" w:rsidRDefault="007D05B2" w:rsidP="00170538">
      <w:pPr>
        <w:spacing w:after="100"/>
        <w:jc w:val="center"/>
      </w:pPr>
      <w:r>
        <w:t>REVISED INCREASED LIMITS TABLE ASSIGNMENTS</w:t>
      </w:r>
    </w:p>
    <w:p w14:paraId="2EAFA739" w14:textId="77777777" w:rsidR="006E1A97" w:rsidRDefault="006E1A97" w:rsidP="00170538">
      <w:pPr>
        <w:pStyle w:val="isonormal"/>
      </w:pPr>
    </w:p>
    <w:p w14:paraId="23AF1491" w14:textId="77777777" w:rsidR="006E1A97" w:rsidRPr="008F4065" w:rsidRDefault="006E1A97" w:rsidP="00170538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14:paraId="0EB4D6DF" w14:textId="77777777" w:rsidR="006E1A97" w:rsidRDefault="006E1A97" w:rsidP="00170538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1A97" w14:paraId="4519B1B8" w14:textId="77777777" w:rsidTr="001D16B4">
        <w:trPr>
          <w:cantSplit/>
          <w:trHeight w:val="190"/>
          <w:tblHeader/>
        </w:trPr>
        <w:tc>
          <w:tcPr>
            <w:tcW w:w="200" w:type="dxa"/>
          </w:tcPr>
          <w:p w14:paraId="4AA3D478" w14:textId="77777777" w:rsidR="006E1A97" w:rsidRDefault="006E1A97" w:rsidP="00170538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AE6EC" w14:textId="77777777" w:rsidR="006E1A97" w:rsidRDefault="006E1A97" w:rsidP="00170538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6E1A97" w14:paraId="65468842" w14:textId="77777777" w:rsidTr="001D16B4">
        <w:trPr>
          <w:cantSplit/>
          <w:trHeight w:val="190"/>
          <w:tblHeader/>
        </w:trPr>
        <w:tc>
          <w:tcPr>
            <w:tcW w:w="200" w:type="dxa"/>
          </w:tcPr>
          <w:p w14:paraId="05C3AC59" w14:textId="77777777" w:rsidR="006E1A97" w:rsidRDefault="006E1A97" w:rsidP="00170538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B79744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32E9BD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3DCFED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E8FE3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C2DAAC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4BBED8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E52D72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0D6B79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E0BA80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5FAD86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90B7C8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E76626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6E1A97" w14:paraId="5EE39C07" w14:textId="77777777" w:rsidTr="001D16B4">
        <w:trPr>
          <w:cantSplit/>
          <w:trHeight w:val="190"/>
        </w:trPr>
        <w:tc>
          <w:tcPr>
            <w:tcW w:w="200" w:type="dxa"/>
          </w:tcPr>
          <w:p w14:paraId="5DE63E9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D09C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6D74C8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25F3C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6BC7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78F58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6FFCC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415C1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7703F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DF451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6A5C98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6F19D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405402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7D7F8B5C" w14:textId="77777777" w:rsidTr="001D16B4">
        <w:trPr>
          <w:cantSplit/>
          <w:trHeight w:val="190"/>
        </w:trPr>
        <w:tc>
          <w:tcPr>
            <w:tcW w:w="200" w:type="dxa"/>
          </w:tcPr>
          <w:p w14:paraId="5CE5A76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5546E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F1118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8FB0A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786536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F961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DE98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43BC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61E6E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A335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8027C1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21C2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027B2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419EEC69" w14:textId="77777777" w:rsidTr="001D16B4">
        <w:trPr>
          <w:cantSplit/>
          <w:trHeight w:val="190"/>
        </w:trPr>
        <w:tc>
          <w:tcPr>
            <w:tcW w:w="200" w:type="dxa"/>
          </w:tcPr>
          <w:p w14:paraId="2112555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9DE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2E3C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9531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54E41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7F69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BFD0A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7179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31B79B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5D84F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28810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ABE9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E1BD6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365E06D2" w14:textId="77777777" w:rsidTr="001D16B4">
        <w:trPr>
          <w:cantSplit/>
          <w:trHeight w:val="190"/>
        </w:trPr>
        <w:tc>
          <w:tcPr>
            <w:tcW w:w="200" w:type="dxa"/>
          </w:tcPr>
          <w:p w14:paraId="08E041C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91E2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69F59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C09B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3DE9BA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C778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1A87E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9C3C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87EF7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9DFE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05613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2DBC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759EE8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2337A2B3" w14:textId="77777777" w:rsidTr="001D16B4">
        <w:trPr>
          <w:cantSplit/>
          <w:trHeight w:val="190"/>
        </w:trPr>
        <w:tc>
          <w:tcPr>
            <w:tcW w:w="200" w:type="dxa"/>
          </w:tcPr>
          <w:p w14:paraId="5038664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B8904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83CF82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BC6E4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FF257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0A4D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0662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CD4A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680E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BCECC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43841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EE4A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1970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7A4C3B78" w14:textId="77777777" w:rsidTr="001D16B4">
        <w:trPr>
          <w:cantSplit/>
          <w:trHeight w:val="190"/>
        </w:trPr>
        <w:tc>
          <w:tcPr>
            <w:tcW w:w="200" w:type="dxa"/>
          </w:tcPr>
          <w:p w14:paraId="28696BA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4534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B30DF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E947B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318B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8CD6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D7C01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B0F0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D4AA7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F5B5D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DFCC1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6576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B4A5DF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49436594" w14:textId="77777777" w:rsidTr="001D16B4">
        <w:trPr>
          <w:cantSplit/>
          <w:trHeight w:val="190"/>
        </w:trPr>
        <w:tc>
          <w:tcPr>
            <w:tcW w:w="200" w:type="dxa"/>
          </w:tcPr>
          <w:p w14:paraId="5992542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3CCE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C8F7EF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C7E3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3D203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FC8D7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CCA6F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7EA58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0A4B4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DB488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798921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8E920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84E49F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3B718B6F" w14:textId="77777777" w:rsidTr="001D16B4">
        <w:trPr>
          <w:cantSplit/>
          <w:trHeight w:val="190"/>
        </w:trPr>
        <w:tc>
          <w:tcPr>
            <w:tcW w:w="200" w:type="dxa"/>
          </w:tcPr>
          <w:p w14:paraId="399CB2F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B4DA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FE7C6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B6F6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E4991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9168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1B3C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B7DE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95325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7789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979D8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4102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CD3A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370F616B" w14:textId="77777777" w:rsidTr="001D16B4">
        <w:trPr>
          <w:cantSplit/>
          <w:trHeight w:val="190"/>
        </w:trPr>
        <w:tc>
          <w:tcPr>
            <w:tcW w:w="200" w:type="dxa"/>
          </w:tcPr>
          <w:p w14:paraId="0DFEF74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0D2A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7E408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7EA8E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182CD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A3BBC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66A751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D9DD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D7C5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85F7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318BE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919E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457F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5BBBF47F" w14:textId="77777777" w:rsidTr="001D16B4">
        <w:trPr>
          <w:cantSplit/>
          <w:trHeight w:val="190"/>
        </w:trPr>
        <w:tc>
          <w:tcPr>
            <w:tcW w:w="200" w:type="dxa"/>
          </w:tcPr>
          <w:p w14:paraId="641912A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E314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5D7CC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9486D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70A14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A7EC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7E6625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168B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B1511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3E5D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48F6B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EC57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9B4D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73507C5A" w14:textId="77777777" w:rsidTr="001D16B4">
        <w:trPr>
          <w:cantSplit/>
          <w:trHeight w:val="190"/>
        </w:trPr>
        <w:tc>
          <w:tcPr>
            <w:tcW w:w="200" w:type="dxa"/>
          </w:tcPr>
          <w:p w14:paraId="549F9C2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6733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EBFC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0E58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B14B06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7F1C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226B61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E422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CAACF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19C7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C763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1F246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4146D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53ED000F" w14:textId="77777777" w:rsidTr="001D16B4">
        <w:trPr>
          <w:cantSplit/>
          <w:trHeight w:val="190"/>
        </w:trPr>
        <w:tc>
          <w:tcPr>
            <w:tcW w:w="200" w:type="dxa"/>
          </w:tcPr>
          <w:p w14:paraId="71BF721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9D89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7F8A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AA43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1A966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84DF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33206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30CB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B77C2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E3EE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0975D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B840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44F80E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6EAB045F" w14:textId="77777777" w:rsidTr="001D16B4">
        <w:trPr>
          <w:cantSplit/>
          <w:trHeight w:val="190"/>
        </w:trPr>
        <w:tc>
          <w:tcPr>
            <w:tcW w:w="200" w:type="dxa"/>
          </w:tcPr>
          <w:p w14:paraId="46282A8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41FD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52CD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598A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F38FB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9D2F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043FF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D72C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9917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E532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8DF9A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6E81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2AFB2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6BA9D78E" w14:textId="77777777" w:rsidTr="001D16B4">
        <w:trPr>
          <w:cantSplit/>
          <w:trHeight w:val="190"/>
        </w:trPr>
        <w:tc>
          <w:tcPr>
            <w:tcW w:w="200" w:type="dxa"/>
          </w:tcPr>
          <w:p w14:paraId="31D3A00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E2AF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B429F1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B9C9F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599D0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AAA4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397A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E83B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FE26A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9DDBA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0FCD2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FEBF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3D31BC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38140342" w14:textId="77777777" w:rsidTr="001D16B4">
        <w:trPr>
          <w:cantSplit/>
          <w:trHeight w:val="190"/>
        </w:trPr>
        <w:tc>
          <w:tcPr>
            <w:tcW w:w="200" w:type="dxa"/>
          </w:tcPr>
          <w:p w14:paraId="6DBF4FC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6391F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40F3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7AFC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045F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9875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2A4104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D0E9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4C1E4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F335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21D045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FD95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16BDF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239B37DA" w14:textId="77777777" w:rsidTr="001D16B4">
        <w:trPr>
          <w:cantSplit/>
          <w:trHeight w:val="190"/>
        </w:trPr>
        <w:tc>
          <w:tcPr>
            <w:tcW w:w="200" w:type="dxa"/>
          </w:tcPr>
          <w:p w14:paraId="72CDCC1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CB69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5F6CE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A13E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A614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3C5C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463D7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B14C4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853A2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D206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11E6B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DC52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0BFCF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60F60AF6" w14:textId="77777777" w:rsidTr="001D16B4">
        <w:trPr>
          <w:cantSplit/>
          <w:trHeight w:val="190"/>
        </w:trPr>
        <w:tc>
          <w:tcPr>
            <w:tcW w:w="200" w:type="dxa"/>
          </w:tcPr>
          <w:p w14:paraId="14BA5CE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8A879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0BA37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4D4A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FE51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3661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03A9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3F86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DBA45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FD90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509C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5E2C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9B5F3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22CDB83F" w14:textId="77777777" w:rsidTr="001D16B4">
        <w:trPr>
          <w:cantSplit/>
          <w:trHeight w:val="190"/>
        </w:trPr>
        <w:tc>
          <w:tcPr>
            <w:tcW w:w="200" w:type="dxa"/>
          </w:tcPr>
          <w:p w14:paraId="5A0F577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BFAE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53501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F2CF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6D1C7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EA743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98AF1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4306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515B73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2E0C9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A4DC96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AF2C0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8D199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3151FC90" w14:textId="77777777" w:rsidTr="001D16B4">
        <w:trPr>
          <w:cantSplit/>
          <w:trHeight w:val="190"/>
        </w:trPr>
        <w:tc>
          <w:tcPr>
            <w:tcW w:w="200" w:type="dxa"/>
          </w:tcPr>
          <w:p w14:paraId="4921FE4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60A1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E1C0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6F6B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2A13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BFAEA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CC15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2240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D49A9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9F8A7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F1E23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84260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43B41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09DAABD4" w14:textId="77777777" w:rsidTr="001D16B4">
        <w:trPr>
          <w:cantSplit/>
          <w:trHeight w:val="190"/>
        </w:trPr>
        <w:tc>
          <w:tcPr>
            <w:tcW w:w="200" w:type="dxa"/>
          </w:tcPr>
          <w:p w14:paraId="3152F2E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CA86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4A119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7532B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69ED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7B50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9C0F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C865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AA3C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7AD46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3340A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4C46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E7210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54CC487B" w14:textId="77777777" w:rsidTr="001D16B4">
        <w:trPr>
          <w:cantSplit/>
          <w:trHeight w:val="190"/>
        </w:trPr>
        <w:tc>
          <w:tcPr>
            <w:tcW w:w="200" w:type="dxa"/>
          </w:tcPr>
          <w:p w14:paraId="24FE999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70AD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4719BD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366B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93CE5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20E0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1380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F266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130A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484C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7C2B5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55549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A556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509AA8F8" w14:textId="77777777" w:rsidTr="001D16B4">
        <w:trPr>
          <w:cantSplit/>
          <w:trHeight w:val="190"/>
        </w:trPr>
        <w:tc>
          <w:tcPr>
            <w:tcW w:w="200" w:type="dxa"/>
          </w:tcPr>
          <w:p w14:paraId="3C0589B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06AE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91CF59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C625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5C214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3599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2193B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EB8A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E14A4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A9FB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EC61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13AB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A55AD6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1E6CDA39" w14:textId="77777777" w:rsidTr="001D16B4">
        <w:trPr>
          <w:cantSplit/>
          <w:trHeight w:val="190"/>
        </w:trPr>
        <w:tc>
          <w:tcPr>
            <w:tcW w:w="200" w:type="dxa"/>
          </w:tcPr>
          <w:p w14:paraId="58511B24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B273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D5656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95C86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6FDB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0934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EC203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5E84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C9095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3851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5787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9BD83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234B4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33932FF1" w14:textId="77777777" w:rsidTr="001D16B4">
        <w:trPr>
          <w:cantSplit/>
          <w:trHeight w:val="190"/>
        </w:trPr>
        <w:tc>
          <w:tcPr>
            <w:tcW w:w="200" w:type="dxa"/>
          </w:tcPr>
          <w:p w14:paraId="50FC87D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4E3E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D70A3B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0249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8BDAB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1073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F78E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D927B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92F62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AB8D0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D475E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B7991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A080A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6B648F24" w14:textId="77777777" w:rsidTr="001D16B4">
        <w:trPr>
          <w:cantSplit/>
          <w:trHeight w:val="190"/>
        </w:trPr>
        <w:tc>
          <w:tcPr>
            <w:tcW w:w="200" w:type="dxa"/>
          </w:tcPr>
          <w:p w14:paraId="30A2EEE4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B37F7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DBB85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F954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8F05A9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903B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FEC08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EA80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3FF192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36B9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476B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B676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9DBD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4AC9BF78" w14:textId="77777777" w:rsidTr="001D16B4">
        <w:trPr>
          <w:cantSplit/>
          <w:trHeight w:val="190"/>
        </w:trPr>
        <w:tc>
          <w:tcPr>
            <w:tcW w:w="200" w:type="dxa"/>
          </w:tcPr>
          <w:p w14:paraId="0BD43A7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3875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D44C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4EE3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2D4D2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5B624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5ACB7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F8C1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BD8A16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674CB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65FA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0171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247D0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32D25743" w14:textId="77777777" w:rsidTr="001D16B4">
        <w:trPr>
          <w:cantSplit/>
          <w:trHeight w:val="190"/>
        </w:trPr>
        <w:tc>
          <w:tcPr>
            <w:tcW w:w="200" w:type="dxa"/>
          </w:tcPr>
          <w:p w14:paraId="38C32E5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4BD7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4F7CA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52C26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F87781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D6F6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7663C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99DEE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8BB8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0EF6B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ADD8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B1A68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FBB5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6F44945F" w14:textId="77777777" w:rsidTr="001D16B4">
        <w:trPr>
          <w:cantSplit/>
          <w:trHeight w:val="190"/>
        </w:trPr>
        <w:tc>
          <w:tcPr>
            <w:tcW w:w="200" w:type="dxa"/>
          </w:tcPr>
          <w:p w14:paraId="4A6A85B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7EE2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75A7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76E92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AD65B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5E377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2212E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F927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3A8C4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E3B8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CD5E3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5219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6E9CF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76FA359B" w14:textId="77777777" w:rsidTr="001D16B4">
        <w:trPr>
          <w:cantSplit/>
          <w:trHeight w:val="190"/>
        </w:trPr>
        <w:tc>
          <w:tcPr>
            <w:tcW w:w="200" w:type="dxa"/>
          </w:tcPr>
          <w:p w14:paraId="34FCE91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7C6E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5EC0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B874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A283D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A9AEE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75977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FEEA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12DD33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BCBC4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8FC5F6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AA440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FF22A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2680D449" w14:textId="77777777" w:rsidTr="001D16B4">
        <w:trPr>
          <w:cantSplit/>
          <w:trHeight w:val="190"/>
        </w:trPr>
        <w:tc>
          <w:tcPr>
            <w:tcW w:w="200" w:type="dxa"/>
          </w:tcPr>
          <w:p w14:paraId="77E7815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A584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86126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B3B6B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763286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D0B8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12E5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C6F3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36B1F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14B8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AFD3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500C6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8AFE5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5E4E77CB" w14:textId="77777777" w:rsidTr="001D16B4">
        <w:trPr>
          <w:cantSplit/>
          <w:trHeight w:val="190"/>
        </w:trPr>
        <w:tc>
          <w:tcPr>
            <w:tcW w:w="200" w:type="dxa"/>
          </w:tcPr>
          <w:p w14:paraId="375CC42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DE82A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83DF9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E87E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04192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04EA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6945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D4C8F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F320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A01A0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266D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F1A3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DBC53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2DA32EB1" w14:textId="77777777" w:rsidTr="001D16B4">
        <w:trPr>
          <w:cantSplit/>
          <w:trHeight w:val="190"/>
        </w:trPr>
        <w:tc>
          <w:tcPr>
            <w:tcW w:w="200" w:type="dxa"/>
          </w:tcPr>
          <w:p w14:paraId="0356971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255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C57D8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2EB5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C05D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98FC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FEA53B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15A8A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37E1B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9CC8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68B85A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535F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3A2A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2CA81ADE" w14:textId="77777777" w:rsidTr="001D16B4">
        <w:trPr>
          <w:cantSplit/>
          <w:trHeight w:val="190"/>
        </w:trPr>
        <w:tc>
          <w:tcPr>
            <w:tcW w:w="200" w:type="dxa"/>
          </w:tcPr>
          <w:p w14:paraId="6843104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4FED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13FA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45A9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31F2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FEB8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35FF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23219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CCB9A1" w14:textId="77777777"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A478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6F191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BE144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BCD85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53B046F0" w14:textId="77777777" w:rsidTr="001D16B4">
        <w:trPr>
          <w:cantSplit/>
          <w:trHeight w:val="190"/>
        </w:trPr>
        <w:tc>
          <w:tcPr>
            <w:tcW w:w="200" w:type="dxa"/>
          </w:tcPr>
          <w:p w14:paraId="481B8F4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4DF2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1A9C5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DAB2C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0A19D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8E563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EB1F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4ECBE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0BE45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0521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AA502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9176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4279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6D186B0F" w14:textId="77777777" w:rsidTr="001D16B4">
        <w:trPr>
          <w:cantSplit/>
          <w:trHeight w:val="190"/>
        </w:trPr>
        <w:tc>
          <w:tcPr>
            <w:tcW w:w="200" w:type="dxa"/>
          </w:tcPr>
          <w:p w14:paraId="2C9E590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A345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46BC6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7A51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58174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4230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05587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1DE64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8CBA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4A6C1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06ED6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8FD7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032C4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498A4A38" w14:textId="77777777" w:rsidTr="001D16B4">
        <w:trPr>
          <w:cantSplit/>
          <w:trHeight w:val="190"/>
        </w:trPr>
        <w:tc>
          <w:tcPr>
            <w:tcW w:w="200" w:type="dxa"/>
          </w:tcPr>
          <w:p w14:paraId="5CD000F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271A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DFC29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FA67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71B01E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E520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DBC4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D7CB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36286F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A0DC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E8061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7FC5DB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63A60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232C5842" w14:textId="77777777" w:rsidTr="001D16B4">
        <w:trPr>
          <w:cantSplit/>
          <w:trHeight w:val="190"/>
        </w:trPr>
        <w:tc>
          <w:tcPr>
            <w:tcW w:w="200" w:type="dxa"/>
          </w:tcPr>
          <w:p w14:paraId="594E1BE9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1A41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51F103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97B8F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9F8A0B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7F75D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90C55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ACE1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80ADC1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6B2E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965FC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AA653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AB631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429F0F6B" w14:textId="77777777" w:rsidTr="001D16B4">
        <w:trPr>
          <w:cantSplit/>
          <w:trHeight w:val="190"/>
        </w:trPr>
        <w:tc>
          <w:tcPr>
            <w:tcW w:w="200" w:type="dxa"/>
          </w:tcPr>
          <w:p w14:paraId="7742A98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E79C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3C50D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B6F2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14B098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7873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C2F10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654F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6BE55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B08F9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82072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590E7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D37B6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3CA672FF" w14:textId="77777777" w:rsidTr="001D16B4">
        <w:trPr>
          <w:cantSplit/>
          <w:trHeight w:val="190"/>
        </w:trPr>
        <w:tc>
          <w:tcPr>
            <w:tcW w:w="200" w:type="dxa"/>
          </w:tcPr>
          <w:p w14:paraId="6B1F4E9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6E51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EEB3C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334C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C001F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5D729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1CFB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A768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F2B54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2015C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FDEE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7814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6C167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</w:tr>
      <w:tr w:rsidR="006E1A97" w14:paraId="2FBC9968" w14:textId="77777777" w:rsidTr="001D16B4">
        <w:trPr>
          <w:cantSplit/>
          <w:trHeight w:val="190"/>
        </w:trPr>
        <w:tc>
          <w:tcPr>
            <w:tcW w:w="200" w:type="dxa"/>
          </w:tcPr>
          <w:p w14:paraId="58966DA9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9E21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640D5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615D5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58634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A3EF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DC3C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B5D9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613BB9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3CFCF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0E0D3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DE3B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580B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</w:tr>
      <w:tr w:rsidR="006E1A97" w14:paraId="2B731D85" w14:textId="77777777" w:rsidTr="001D16B4">
        <w:trPr>
          <w:cantSplit/>
          <w:trHeight w:val="190"/>
        </w:trPr>
        <w:tc>
          <w:tcPr>
            <w:tcW w:w="200" w:type="dxa"/>
          </w:tcPr>
          <w:p w14:paraId="7155E48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DD0C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F87AA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33A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ECF5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5C4B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8F847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9741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67376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86B2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2B517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A26F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5DC5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</w:tbl>
    <w:p w14:paraId="7A405353" w14:textId="77777777" w:rsidR="006E1A97" w:rsidRDefault="006E1A97" w:rsidP="00170538">
      <w:pPr>
        <w:pStyle w:val="tablecaption"/>
      </w:pPr>
      <w:r>
        <w:t>Table 56.C.#4(ILTA) Increased Limits Table Assignments – Class Codes 52109 – 59724</w:t>
      </w:r>
    </w:p>
    <w:p w14:paraId="10C99975" w14:textId="77777777" w:rsidR="006E1A97" w:rsidRDefault="006E1A97" w:rsidP="00170538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2110CC30" w14:textId="77777777" w:rsidR="006E1A97" w:rsidRDefault="006E1A97" w:rsidP="00170538">
      <w:pPr>
        <w:pStyle w:val="Header"/>
        <w:tabs>
          <w:tab w:val="left" w:pos="720"/>
        </w:tabs>
      </w:pPr>
      <w:r>
        <w:t>INSURANCE SERVICES OFFICE, INC.</w:t>
      </w:r>
    </w:p>
    <w:p w14:paraId="1C760723" w14:textId="77777777" w:rsidR="006E1A97" w:rsidRDefault="006E1A97" w:rsidP="00170538">
      <w:pPr>
        <w:pStyle w:val="Header"/>
        <w:tabs>
          <w:tab w:val="left" w:pos="720"/>
        </w:tabs>
      </w:pPr>
    </w:p>
    <w:p w14:paraId="76FC77F1" w14:textId="22554DDD" w:rsidR="006E1A97" w:rsidRDefault="00696E5B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ARIZONA</w:t>
      </w:r>
    </w:p>
    <w:p w14:paraId="4E925B86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FCE1100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F6F075C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617A56DF" w14:textId="77777777" w:rsidR="007D05B2" w:rsidRDefault="007D05B2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D638BFE" w14:textId="77777777" w:rsidR="006E1A97" w:rsidRDefault="007D05B2" w:rsidP="00170538">
      <w:pPr>
        <w:spacing w:after="100"/>
        <w:jc w:val="center"/>
      </w:pPr>
      <w:r>
        <w:t>REVISED INCREASED LIMITS TABLE ASSIGNMENTS</w:t>
      </w:r>
    </w:p>
    <w:p w14:paraId="5EFE6716" w14:textId="77777777" w:rsidR="006E1A97" w:rsidRDefault="006E1A97" w:rsidP="00170538">
      <w:pPr>
        <w:pStyle w:val="isonormal"/>
      </w:pPr>
    </w:p>
    <w:p w14:paraId="60C5B2B2" w14:textId="77777777" w:rsidR="006E1A97" w:rsidRDefault="006E1A97" w:rsidP="00170538">
      <w:pPr>
        <w:pStyle w:val="outlinehd2"/>
        <w:numPr>
          <w:ilvl w:val="0"/>
          <w:numId w:val="6"/>
        </w:numPr>
      </w:pPr>
      <w:r>
        <w:t>Class Codes 59725 – 96317</w:t>
      </w:r>
    </w:p>
    <w:p w14:paraId="1B655299" w14:textId="77777777" w:rsidR="006E1A97" w:rsidRDefault="006E1A97" w:rsidP="00170538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1A97" w14:paraId="50018261" w14:textId="77777777" w:rsidTr="001D16B4">
        <w:trPr>
          <w:cantSplit/>
          <w:trHeight w:val="190"/>
          <w:tblHeader/>
        </w:trPr>
        <w:tc>
          <w:tcPr>
            <w:tcW w:w="200" w:type="dxa"/>
          </w:tcPr>
          <w:p w14:paraId="191E7BB2" w14:textId="77777777" w:rsidR="006E1A97" w:rsidRDefault="006E1A97" w:rsidP="00170538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C1369" w14:textId="77777777" w:rsidR="006E1A97" w:rsidRDefault="006E1A97" w:rsidP="00170538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6E1A97" w14:paraId="6FC9FEAB" w14:textId="77777777" w:rsidTr="001D16B4">
        <w:trPr>
          <w:cantSplit/>
          <w:trHeight w:val="190"/>
          <w:tblHeader/>
        </w:trPr>
        <w:tc>
          <w:tcPr>
            <w:tcW w:w="200" w:type="dxa"/>
          </w:tcPr>
          <w:p w14:paraId="64F397E8" w14:textId="77777777" w:rsidR="006E1A97" w:rsidRDefault="006E1A97" w:rsidP="00170538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1782DC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41B1F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914F00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908B90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4707FB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09D48A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2BA05A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B37DF3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F3CAA3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1B6B2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BA784C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A5C6D8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6E1A97" w14:paraId="2664C43F" w14:textId="77777777" w:rsidTr="001D16B4">
        <w:trPr>
          <w:cantSplit/>
          <w:trHeight w:val="190"/>
        </w:trPr>
        <w:tc>
          <w:tcPr>
            <w:tcW w:w="200" w:type="dxa"/>
          </w:tcPr>
          <w:p w14:paraId="333BDAC9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4523D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7BD7C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10BDE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517ED6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7BBB9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D9A178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14693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1516AE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3F7C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15CD7B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78E45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DDA737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5B0C8A73" w14:textId="77777777" w:rsidTr="001D16B4">
        <w:trPr>
          <w:cantSplit/>
          <w:trHeight w:val="190"/>
        </w:trPr>
        <w:tc>
          <w:tcPr>
            <w:tcW w:w="200" w:type="dxa"/>
          </w:tcPr>
          <w:p w14:paraId="02C9618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E69A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90D8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9ED2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7BCB0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7DD7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684B51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E2C8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F2989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09353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BBE59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232B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0CD9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4587C99E" w14:textId="77777777" w:rsidTr="001D16B4">
        <w:trPr>
          <w:cantSplit/>
          <w:trHeight w:val="190"/>
        </w:trPr>
        <w:tc>
          <w:tcPr>
            <w:tcW w:w="200" w:type="dxa"/>
          </w:tcPr>
          <w:p w14:paraId="0B28412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5789A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8660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F8B7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5208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EAB6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22A4A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D489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70F1D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BBD3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363C80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BAE5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C80D9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59AD9320" w14:textId="77777777" w:rsidTr="001D16B4">
        <w:trPr>
          <w:cantSplit/>
          <w:trHeight w:val="190"/>
        </w:trPr>
        <w:tc>
          <w:tcPr>
            <w:tcW w:w="200" w:type="dxa"/>
          </w:tcPr>
          <w:p w14:paraId="054E828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22A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AEBFB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CBE66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3F98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989BA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7B61F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2B16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CC89C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8DCB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9373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48433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7C06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5D60C053" w14:textId="77777777" w:rsidTr="001D16B4">
        <w:trPr>
          <w:cantSplit/>
          <w:trHeight w:val="190"/>
        </w:trPr>
        <w:tc>
          <w:tcPr>
            <w:tcW w:w="200" w:type="dxa"/>
          </w:tcPr>
          <w:p w14:paraId="72F20CB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DDA28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06F0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1426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D4CD9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9FC1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4907B3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935D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374CF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B5253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12D68" w14:textId="77777777" w:rsidR="006E1A97" w:rsidRDefault="006E1A97" w:rsidP="00170538">
            <w:pPr>
              <w:pStyle w:val="tabletext10"/>
              <w:jc w:val="center"/>
            </w:pPr>
            <w:r>
              <w:t>2</w:t>
            </w:r>
            <w:ins w:id="660" w:author="Author" w:date="2020-06-23T12:55:00Z">
              <w:r>
                <w:t>B</w:t>
              </w:r>
            </w:ins>
            <w:del w:id="661" w:author="Author" w:date="2020-06-23T12:55:00Z">
              <w:r w:rsidDel="006E1A97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7CFB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896126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3ECF538A" w14:textId="77777777" w:rsidTr="001D16B4">
        <w:trPr>
          <w:cantSplit/>
          <w:trHeight w:val="190"/>
        </w:trPr>
        <w:tc>
          <w:tcPr>
            <w:tcW w:w="200" w:type="dxa"/>
          </w:tcPr>
          <w:p w14:paraId="63BF21F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6FD9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A485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751E7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DDF2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65F3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F937B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988A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0B9C7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E9DE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C9FDB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D4E7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887D3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3B49ADCA" w14:textId="77777777" w:rsidTr="001D16B4">
        <w:trPr>
          <w:cantSplit/>
          <w:trHeight w:val="190"/>
        </w:trPr>
        <w:tc>
          <w:tcPr>
            <w:tcW w:w="200" w:type="dxa"/>
          </w:tcPr>
          <w:p w14:paraId="32C49D3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016C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6BB4B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BEE6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5F488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2DCB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5989F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E480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F28F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24F9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4038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7802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FBF743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548EFF9E" w14:textId="77777777" w:rsidTr="001D16B4">
        <w:trPr>
          <w:cantSplit/>
          <w:trHeight w:val="190"/>
        </w:trPr>
        <w:tc>
          <w:tcPr>
            <w:tcW w:w="200" w:type="dxa"/>
          </w:tcPr>
          <w:p w14:paraId="149D005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1E66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132D2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7729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4C015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D9D7A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33A67F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714D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7CA4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90DB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1214" w14:textId="77777777" w:rsidR="006E1A97" w:rsidRDefault="006E1A97" w:rsidP="00170538">
            <w:pPr>
              <w:pStyle w:val="tabletext10"/>
              <w:jc w:val="center"/>
            </w:pPr>
            <w:r>
              <w:t>3</w:t>
            </w:r>
            <w:ins w:id="662" w:author="Author" w:date="2020-06-23T12:55:00Z">
              <w:r>
                <w:t>B</w:t>
              </w:r>
            </w:ins>
            <w:del w:id="663" w:author="Author" w:date="2020-06-23T12:55:00Z">
              <w:r w:rsidDel="006E1A97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F843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05B64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29438C65" w14:textId="77777777" w:rsidTr="001D16B4">
        <w:trPr>
          <w:cantSplit/>
          <w:trHeight w:val="190"/>
        </w:trPr>
        <w:tc>
          <w:tcPr>
            <w:tcW w:w="200" w:type="dxa"/>
          </w:tcPr>
          <w:p w14:paraId="0CF126A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643E0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CE505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AAD1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2DF3C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EE4FF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EB0C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10B1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3B67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CD5A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CD48F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365E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A88EC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2482B341" w14:textId="77777777" w:rsidTr="001D16B4">
        <w:trPr>
          <w:cantSplit/>
          <w:trHeight w:val="190"/>
        </w:trPr>
        <w:tc>
          <w:tcPr>
            <w:tcW w:w="200" w:type="dxa"/>
          </w:tcPr>
          <w:p w14:paraId="1F6DBD2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F7A4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2FD91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65C3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DBC0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3E61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DB52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6B5BA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70DB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C7458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C44B60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C863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55B0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14FF868C" w14:textId="77777777" w:rsidTr="001D16B4">
        <w:trPr>
          <w:cantSplit/>
          <w:trHeight w:val="190"/>
        </w:trPr>
        <w:tc>
          <w:tcPr>
            <w:tcW w:w="200" w:type="dxa"/>
          </w:tcPr>
          <w:p w14:paraId="45237AA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2497A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D9E236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8330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A14F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E332E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3B1F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FFF1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9905F1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5D56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99F80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48B05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2C8D6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5EFDEDF8" w14:textId="77777777" w:rsidTr="001D16B4">
        <w:trPr>
          <w:cantSplit/>
          <w:trHeight w:val="190"/>
        </w:trPr>
        <w:tc>
          <w:tcPr>
            <w:tcW w:w="200" w:type="dxa"/>
          </w:tcPr>
          <w:p w14:paraId="29D9634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C374E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8023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A5C2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1D8839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FE6E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4ABB16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7FC2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24B99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B131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7F90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A3B3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ADAE20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49AA1712" w14:textId="77777777" w:rsidTr="001D16B4">
        <w:trPr>
          <w:cantSplit/>
          <w:trHeight w:val="190"/>
        </w:trPr>
        <w:tc>
          <w:tcPr>
            <w:tcW w:w="200" w:type="dxa"/>
          </w:tcPr>
          <w:p w14:paraId="4E9F35F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5E34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DDF02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127F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8140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68D0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CBF2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DEEA5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D06F35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7242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325E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266F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3D25D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</w:tr>
      <w:tr w:rsidR="006E1A97" w14:paraId="5B1D951C" w14:textId="77777777" w:rsidTr="001D16B4">
        <w:trPr>
          <w:cantSplit/>
          <w:trHeight w:val="190"/>
        </w:trPr>
        <w:tc>
          <w:tcPr>
            <w:tcW w:w="200" w:type="dxa"/>
          </w:tcPr>
          <w:p w14:paraId="1D43ECD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21C7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B070D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A674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9A5D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B79F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33C1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E4469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6119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C85F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FB7D70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81A7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B11FB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3BF174A9" w14:textId="77777777" w:rsidTr="001D16B4">
        <w:trPr>
          <w:cantSplit/>
          <w:trHeight w:val="190"/>
        </w:trPr>
        <w:tc>
          <w:tcPr>
            <w:tcW w:w="200" w:type="dxa"/>
          </w:tcPr>
          <w:p w14:paraId="18EE459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0735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85C75E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E372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D7342E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98E1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CD103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35A8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E3E8DE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97CF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F449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7653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2EC55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703CFAE0" w14:textId="77777777" w:rsidTr="001D16B4">
        <w:trPr>
          <w:cantSplit/>
          <w:trHeight w:val="190"/>
        </w:trPr>
        <w:tc>
          <w:tcPr>
            <w:tcW w:w="200" w:type="dxa"/>
          </w:tcPr>
          <w:p w14:paraId="391553E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1B7D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5850C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DF91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24F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5C1A7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70B91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9DAC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C292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414A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98084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B4421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5822D5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</w:tr>
      <w:tr w:rsidR="006E1A97" w14:paraId="08ADF4D6" w14:textId="77777777" w:rsidTr="001D16B4">
        <w:trPr>
          <w:cantSplit/>
          <w:trHeight w:val="190"/>
        </w:trPr>
        <w:tc>
          <w:tcPr>
            <w:tcW w:w="200" w:type="dxa"/>
          </w:tcPr>
          <w:p w14:paraId="6E7157B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FCAF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59854C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B973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4F451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DB17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D637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0CB7C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F3ED77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9DEB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14528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6D7F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E8D13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3644D428" w14:textId="77777777" w:rsidTr="001D16B4">
        <w:trPr>
          <w:cantSplit/>
          <w:trHeight w:val="190"/>
        </w:trPr>
        <w:tc>
          <w:tcPr>
            <w:tcW w:w="200" w:type="dxa"/>
          </w:tcPr>
          <w:p w14:paraId="14965EE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41CC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1A1E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BF5C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0A03E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E0594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D716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834A6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9A1F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5841A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B55F2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CFA2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96ABAD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1232892F" w14:textId="77777777" w:rsidTr="001D16B4">
        <w:trPr>
          <w:cantSplit/>
          <w:trHeight w:val="190"/>
        </w:trPr>
        <w:tc>
          <w:tcPr>
            <w:tcW w:w="200" w:type="dxa"/>
          </w:tcPr>
          <w:p w14:paraId="098BC0E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309A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5E897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8C70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F8B0D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4D24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444D5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1AB6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A147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7F147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0AB71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DC6D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24089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4CAE5685" w14:textId="77777777" w:rsidTr="001D16B4">
        <w:trPr>
          <w:cantSplit/>
          <w:trHeight w:val="190"/>
        </w:trPr>
        <w:tc>
          <w:tcPr>
            <w:tcW w:w="200" w:type="dxa"/>
          </w:tcPr>
          <w:p w14:paraId="37C5998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9EC40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2218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DC0C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8EEEE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2DE2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05E4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D657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97ADD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B4FD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01F57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2CFD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5C3D73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189CBD91" w14:textId="77777777" w:rsidTr="001D16B4">
        <w:trPr>
          <w:cantSplit/>
          <w:trHeight w:val="190"/>
        </w:trPr>
        <w:tc>
          <w:tcPr>
            <w:tcW w:w="200" w:type="dxa"/>
          </w:tcPr>
          <w:p w14:paraId="5739FBF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840FC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EA926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BFEC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B032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57CC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00D2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5292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84F13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E758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C08069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AFC0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4A2F7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</w:tr>
      <w:tr w:rsidR="006E1A97" w14:paraId="713BEC43" w14:textId="77777777" w:rsidTr="001D16B4">
        <w:trPr>
          <w:cantSplit/>
          <w:trHeight w:val="190"/>
        </w:trPr>
        <w:tc>
          <w:tcPr>
            <w:tcW w:w="200" w:type="dxa"/>
          </w:tcPr>
          <w:p w14:paraId="5021235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568FC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5F1AC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A5386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7207C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A081B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DBE1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93874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9645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4C3F1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1E3AF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9D4A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EDA5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3B182909" w14:textId="77777777" w:rsidTr="001D16B4">
        <w:trPr>
          <w:cantSplit/>
          <w:trHeight w:val="190"/>
        </w:trPr>
        <w:tc>
          <w:tcPr>
            <w:tcW w:w="200" w:type="dxa"/>
          </w:tcPr>
          <w:p w14:paraId="22E3B55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F71F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4CC08" w14:textId="77777777"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040F9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6248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3929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AFB4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69F8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28B2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14F3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85748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9336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65025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14:paraId="3D2BF780" w14:textId="77777777" w:rsidTr="001D16B4">
        <w:trPr>
          <w:cantSplit/>
          <w:trHeight w:val="190"/>
        </w:trPr>
        <w:tc>
          <w:tcPr>
            <w:tcW w:w="200" w:type="dxa"/>
          </w:tcPr>
          <w:p w14:paraId="28EB1F2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16EFA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6089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4073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85563E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A682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9B18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B4A8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7CEE7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938E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9C11B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1D69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3805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0E6D839D" w14:textId="77777777" w:rsidTr="001D16B4">
        <w:trPr>
          <w:cantSplit/>
          <w:trHeight w:val="190"/>
        </w:trPr>
        <w:tc>
          <w:tcPr>
            <w:tcW w:w="200" w:type="dxa"/>
          </w:tcPr>
          <w:p w14:paraId="5AC2C19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A954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CA3B2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0CFC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0300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A0615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3927B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7824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CBDF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0C26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01962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A7E3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D91E54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5A9EBFC3" w14:textId="77777777" w:rsidTr="001D16B4">
        <w:trPr>
          <w:cantSplit/>
          <w:trHeight w:val="190"/>
        </w:trPr>
        <w:tc>
          <w:tcPr>
            <w:tcW w:w="200" w:type="dxa"/>
          </w:tcPr>
          <w:p w14:paraId="1A5EE4B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83F2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BA7B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EDF1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06E1D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D075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F1595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BB68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6BBEE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44D3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3E457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BCD0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253CEB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581DD632" w14:textId="77777777" w:rsidTr="001D16B4">
        <w:trPr>
          <w:cantSplit/>
          <w:trHeight w:val="190"/>
        </w:trPr>
        <w:tc>
          <w:tcPr>
            <w:tcW w:w="200" w:type="dxa"/>
          </w:tcPr>
          <w:p w14:paraId="172F851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128B3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49DF9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D01C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99B1C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585D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B860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C2ACD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D8135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02A49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06F79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71472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C386F9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654DA3E4" w14:textId="77777777" w:rsidTr="001D16B4">
        <w:trPr>
          <w:cantSplit/>
          <w:trHeight w:val="190"/>
        </w:trPr>
        <w:tc>
          <w:tcPr>
            <w:tcW w:w="200" w:type="dxa"/>
          </w:tcPr>
          <w:p w14:paraId="0BAF30E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F3E79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090F68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A0EA6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DB1F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1E35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B75C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92C9E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57B479" w14:textId="77777777" w:rsidR="006E1A97" w:rsidRDefault="006E1A97" w:rsidP="00170538">
            <w:pPr>
              <w:pStyle w:val="tabletext10"/>
              <w:jc w:val="center"/>
            </w:pPr>
            <w:r>
              <w:t>3</w:t>
            </w:r>
            <w:ins w:id="664" w:author="Author" w:date="2020-06-23T12:56:00Z">
              <w:r>
                <w:t>B</w:t>
              </w:r>
            </w:ins>
            <w:del w:id="665" w:author="Author" w:date="2020-06-23T12:56:00Z">
              <w:r w:rsidDel="006E1A97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B369D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01587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6AD4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1DFA6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14:paraId="7361491D" w14:textId="77777777" w:rsidTr="001D16B4">
        <w:trPr>
          <w:cantSplit/>
          <w:trHeight w:val="190"/>
        </w:trPr>
        <w:tc>
          <w:tcPr>
            <w:tcW w:w="200" w:type="dxa"/>
          </w:tcPr>
          <w:p w14:paraId="6E9551B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BFAC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8040FD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4A19A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608A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4706B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8C98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9463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C6BE70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4933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1B971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410E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0A04A7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1F5C10F6" w14:textId="77777777" w:rsidTr="001D16B4">
        <w:trPr>
          <w:cantSplit/>
          <w:trHeight w:val="190"/>
        </w:trPr>
        <w:tc>
          <w:tcPr>
            <w:tcW w:w="200" w:type="dxa"/>
          </w:tcPr>
          <w:p w14:paraId="763EE48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301B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59322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A6E6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9FA07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9902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ABBEB9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08C8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C3418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74BC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2903E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4860B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74704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59077329" w14:textId="77777777" w:rsidTr="001D16B4">
        <w:trPr>
          <w:cantSplit/>
          <w:trHeight w:val="190"/>
        </w:trPr>
        <w:tc>
          <w:tcPr>
            <w:tcW w:w="200" w:type="dxa"/>
          </w:tcPr>
          <w:p w14:paraId="2A038329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B94E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C8065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65CB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E960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EF01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EC415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525F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2EEB8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F19C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5C9872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12D4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1AFF1" w14:textId="77777777"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</w:tr>
      <w:tr w:rsidR="006E1A97" w14:paraId="7B50490A" w14:textId="77777777" w:rsidTr="001D16B4">
        <w:trPr>
          <w:cantSplit/>
          <w:trHeight w:val="190"/>
        </w:trPr>
        <w:tc>
          <w:tcPr>
            <w:tcW w:w="200" w:type="dxa"/>
          </w:tcPr>
          <w:p w14:paraId="0DD9D81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3CF4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3F0B2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5BA1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13E5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0EFE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09DD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1496B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731F1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73B24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A614C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C379D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6607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14:paraId="3C21D153" w14:textId="77777777" w:rsidTr="001D16B4">
        <w:trPr>
          <w:cantSplit/>
          <w:trHeight w:val="190"/>
        </w:trPr>
        <w:tc>
          <w:tcPr>
            <w:tcW w:w="200" w:type="dxa"/>
          </w:tcPr>
          <w:p w14:paraId="520F0D3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B490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AC8A85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B046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3E4F1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2B40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0B55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A048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AB954A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B1C3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C625C5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3F4F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9B858" w14:textId="77777777"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</w:tr>
      <w:tr w:rsidR="006E1A97" w14:paraId="2D319E81" w14:textId="77777777" w:rsidTr="001D16B4">
        <w:trPr>
          <w:cantSplit/>
          <w:trHeight w:val="190"/>
        </w:trPr>
        <w:tc>
          <w:tcPr>
            <w:tcW w:w="200" w:type="dxa"/>
          </w:tcPr>
          <w:p w14:paraId="7868305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2AB7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8701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1BC6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4F01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C73B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ED0A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6836F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28650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7954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7E76A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5C70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1BC4C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</w:tr>
      <w:tr w:rsidR="006E1A97" w14:paraId="16BF6C1C" w14:textId="77777777" w:rsidTr="001D16B4">
        <w:trPr>
          <w:cantSplit/>
          <w:trHeight w:val="190"/>
        </w:trPr>
        <w:tc>
          <w:tcPr>
            <w:tcW w:w="200" w:type="dxa"/>
          </w:tcPr>
          <w:p w14:paraId="639A8E1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A9A7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3CBD3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7F314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2192E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CCFE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FC03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1E7B0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20B4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F09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6DC53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2F50D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3C34B8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</w:tr>
      <w:tr w:rsidR="006E1A97" w14:paraId="135C0CBF" w14:textId="77777777" w:rsidTr="001D16B4">
        <w:trPr>
          <w:cantSplit/>
          <w:trHeight w:val="190"/>
        </w:trPr>
        <w:tc>
          <w:tcPr>
            <w:tcW w:w="200" w:type="dxa"/>
          </w:tcPr>
          <w:p w14:paraId="48A32BF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DB5D2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09B2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9BCFD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0AA2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C14D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8A6A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6DCB4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D2E3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243A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A316F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7725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BA66A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48B2A7B4" w14:textId="77777777" w:rsidTr="001D16B4">
        <w:trPr>
          <w:cantSplit/>
          <w:trHeight w:val="190"/>
        </w:trPr>
        <w:tc>
          <w:tcPr>
            <w:tcW w:w="200" w:type="dxa"/>
          </w:tcPr>
          <w:p w14:paraId="4D61C5D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09E4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3FDD4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D7C2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1426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0D5FE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241B3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617E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0C95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9248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7B875E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4F4B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C187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14:paraId="38B2379F" w14:textId="77777777" w:rsidTr="001D16B4">
        <w:trPr>
          <w:cantSplit/>
          <w:trHeight w:val="190"/>
        </w:trPr>
        <w:tc>
          <w:tcPr>
            <w:tcW w:w="200" w:type="dxa"/>
          </w:tcPr>
          <w:p w14:paraId="08D8798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A574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22916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F0E2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DD95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F8824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ABA2A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CDDD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6E814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22DD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58480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8CB7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33B99" w14:textId="77777777" w:rsidR="006E1A97" w:rsidRDefault="006E1A97" w:rsidP="00170538">
            <w:pPr>
              <w:pStyle w:val="tabletext10"/>
              <w:jc w:val="center"/>
            </w:pPr>
            <w:r>
              <w:t>2</w:t>
            </w:r>
            <w:ins w:id="666" w:author="Author" w:date="2020-06-23T12:56:00Z">
              <w:r>
                <w:t>A</w:t>
              </w:r>
            </w:ins>
            <w:del w:id="667" w:author="Author" w:date="2020-06-23T12:56:00Z">
              <w:r w:rsidDel="006E1A97">
                <w:delText>B</w:delText>
              </w:r>
            </w:del>
          </w:p>
        </w:tc>
      </w:tr>
      <w:tr w:rsidR="006E1A97" w14:paraId="53ACA17C" w14:textId="77777777" w:rsidTr="001D16B4">
        <w:trPr>
          <w:cantSplit/>
          <w:trHeight w:val="190"/>
        </w:trPr>
        <w:tc>
          <w:tcPr>
            <w:tcW w:w="200" w:type="dxa"/>
          </w:tcPr>
          <w:p w14:paraId="280C9CD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E9A1E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5AEF4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5A6C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1BD57E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A1B4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4C709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47B1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3CF05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B9B16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C9C6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7B49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A77127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14:paraId="52A6CC25" w14:textId="77777777" w:rsidTr="001D16B4">
        <w:trPr>
          <w:cantSplit/>
          <w:trHeight w:val="190"/>
        </w:trPr>
        <w:tc>
          <w:tcPr>
            <w:tcW w:w="200" w:type="dxa"/>
          </w:tcPr>
          <w:p w14:paraId="20BBF45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A068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916BF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A95F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748B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D929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D52DE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90E85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E155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58C3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1CDA3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AB90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876EA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</w:tr>
      <w:tr w:rsidR="006E1A97" w14:paraId="7A198916" w14:textId="77777777" w:rsidTr="001D16B4">
        <w:trPr>
          <w:cantSplit/>
          <w:trHeight w:val="190"/>
        </w:trPr>
        <w:tc>
          <w:tcPr>
            <w:tcW w:w="200" w:type="dxa"/>
          </w:tcPr>
          <w:p w14:paraId="63F278D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1A77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178C4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29B1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4C1C8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AFC3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B56E6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18BD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FCD7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9436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16E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AE2B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7E92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</w:tbl>
    <w:p w14:paraId="40AD091A" w14:textId="77777777" w:rsidR="006E1A97" w:rsidRDefault="006E1A97" w:rsidP="00170538">
      <w:pPr>
        <w:pStyle w:val="tablecaption"/>
      </w:pPr>
      <w:r>
        <w:t>Table 56.C.#5(ILTA) Increased Limits Table Assignments – Class Codes 59725 – 96317</w:t>
      </w:r>
    </w:p>
    <w:p w14:paraId="49430AE1" w14:textId="77777777" w:rsidR="006E1A97" w:rsidRDefault="006E1A97" w:rsidP="00170538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2C052AD0" w14:textId="77777777" w:rsidR="006E1A97" w:rsidRDefault="006E1A97" w:rsidP="00170538">
      <w:pPr>
        <w:pStyle w:val="Header"/>
        <w:tabs>
          <w:tab w:val="left" w:pos="720"/>
        </w:tabs>
      </w:pPr>
      <w:r>
        <w:t>INSURANCE SERVICES OFFICE, INC.</w:t>
      </w:r>
    </w:p>
    <w:p w14:paraId="5D483591" w14:textId="77777777" w:rsidR="006E1A97" w:rsidRDefault="006E1A97" w:rsidP="00170538">
      <w:pPr>
        <w:pStyle w:val="Header"/>
        <w:tabs>
          <w:tab w:val="left" w:pos="720"/>
        </w:tabs>
      </w:pPr>
    </w:p>
    <w:p w14:paraId="363BEADF" w14:textId="2E5EB632" w:rsidR="006E1A97" w:rsidRDefault="00696E5B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ARIZONA</w:t>
      </w:r>
    </w:p>
    <w:p w14:paraId="33AE35C5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3D51885B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BE8D0F7" w14:textId="77777777"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DA57FA1" w14:textId="77777777" w:rsidR="007D05B2" w:rsidRDefault="007D05B2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11E0C8B" w14:textId="77777777" w:rsidR="006E1A97" w:rsidRDefault="007D05B2" w:rsidP="00170538">
      <w:pPr>
        <w:spacing w:after="100"/>
        <w:jc w:val="center"/>
      </w:pPr>
      <w:r>
        <w:t>REVISED INCREASED LIMITS TABLE ASSIGNMENTS</w:t>
      </w:r>
    </w:p>
    <w:p w14:paraId="38D40E28" w14:textId="77777777" w:rsidR="006E1A97" w:rsidRDefault="006E1A97" w:rsidP="00170538">
      <w:pPr>
        <w:pStyle w:val="isonormal"/>
      </w:pPr>
    </w:p>
    <w:p w14:paraId="3A2FF052" w14:textId="77777777" w:rsidR="006E1A97" w:rsidRDefault="006E1A97" w:rsidP="00170538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14:paraId="5C2340D2" w14:textId="77777777" w:rsidR="006E1A97" w:rsidRDefault="006E1A97" w:rsidP="00170538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1A97" w14:paraId="7A1402D9" w14:textId="77777777" w:rsidTr="001D16B4">
        <w:trPr>
          <w:cantSplit/>
          <w:trHeight w:val="190"/>
          <w:tblHeader/>
        </w:trPr>
        <w:tc>
          <w:tcPr>
            <w:tcW w:w="200" w:type="dxa"/>
          </w:tcPr>
          <w:p w14:paraId="4F7A999F" w14:textId="77777777" w:rsidR="006E1A97" w:rsidRDefault="006E1A97" w:rsidP="00170538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440BB" w14:textId="77777777" w:rsidR="006E1A97" w:rsidRDefault="006E1A97" w:rsidP="00170538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6E1A97" w14:paraId="51F18246" w14:textId="77777777" w:rsidTr="001D16B4">
        <w:trPr>
          <w:cantSplit/>
          <w:trHeight w:val="190"/>
          <w:tblHeader/>
        </w:trPr>
        <w:tc>
          <w:tcPr>
            <w:tcW w:w="200" w:type="dxa"/>
          </w:tcPr>
          <w:p w14:paraId="6CBE3285" w14:textId="77777777" w:rsidR="006E1A97" w:rsidRDefault="006E1A97" w:rsidP="00170538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A5038A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859C46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90CC9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FC4F77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8156E8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EFD17B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44354C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BD87BC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0D436A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E006C2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7024BC" w14:textId="77777777"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3DF51F" w14:textId="77777777"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6E1A97" w14:paraId="000EBF06" w14:textId="77777777" w:rsidTr="001D16B4">
        <w:trPr>
          <w:cantSplit/>
          <w:trHeight w:val="190"/>
        </w:trPr>
        <w:tc>
          <w:tcPr>
            <w:tcW w:w="200" w:type="dxa"/>
          </w:tcPr>
          <w:p w14:paraId="391F9ED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1D1E5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216B43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1CAEA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64F0D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776BF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7523F0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F0A62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22D23B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E7CD6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C04D4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605FC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4617E0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4809201A" w14:textId="77777777" w:rsidTr="001D16B4">
        <w:trPr>
          <w:cantSplit/>
          <w:trHeight w:val="190"/>
        </w:trPr>
        <w:tc>
          <w:tcPr>
            <w:tcW w:w="200" w:type="dxa"/>
          </w:tcPr>
          <w:p w14:paraId="50C30A11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6138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090CD9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EA7A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20B02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D09B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9AD74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0396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6B400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45BD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2FF1F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229D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2B23CC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763F7A06" w14:textId="77777777" w:rsidTr="001D16B4">
        <w:trPr>
          <w:cantSplit/>
          <w:trHeight w:val="190"/>
        </w:trPr>
        <w:tc>
          <w:tcPr>
            <w:tcW w:w="200" w:type="dxa"/>
          </w:tcPr>
          <w:p w14:paraId="21215AD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7ACD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DDAA5" w14:textId="77777777"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D9A41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7D586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75C1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55D56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FA8AC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BBD27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4637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E8FEC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3391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1F98C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21940716" w14:textId="77777777" w:rsidTr="001D16B4">
        <w:trPr>
          <w:cantSplit/>
          <w:trHeight w:val="190"/>
        </w:trPr>
        <w:tc>
          <w:tcPr>
            <w:tcW w:w="200" w:type="dxa"/>
          </w:tcPr>
          <w:p w14:paraId="7C39364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45CF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F76D4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E699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5F078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6F5E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E53FC5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CC24A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734C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141F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6B6723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60601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40D6E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70365BD5" w14:textId="77777777" w:rsidTr="001D16B4">
        <w:trPr>
          <w:cantSplit/>
          <w:trHeight w:val="190"/>
        </w:trPr>
        <w:tc>
          <w:tcPr>
            <w:tcW w:w="200" w:type="dxa"/>
          </w:tcPr>
          <w:p w14:paraId="46E0A47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2626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556527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6664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F8FB6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18F6A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A838F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5F59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A95D1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23A1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C0D14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E87F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3D8F1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096A0F91" w14:textId="77777777" w:rsidTr="001D16B4">
        <w:trPr>
          <w:cantSplit/>
          <w:trHeight w:val="190"/>
        </w:trPr>
        <w:tc>
          <w:tcPr>
            <w:tcW w:w="200" w:type="dxa"/>
          </w:tcPr>
          <w:p w14:paraId="706DE2C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0E10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4A39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431CB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70818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E684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2FA1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1ABF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BEC126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4C54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A249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2EA98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2A862B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3272B428" w14:textId="77777777" w:rsidTr="001D16B4">
        <w:trPr>
          <w:cantSplit/>
          <w:trHeight w:val="190"/>
        </w:trPr>
        <w:tc>
          <w:tcPr>
            <w:tcW w:w="200" w:type="dxa"/>
          </w:tcPr>
          <w:p w14:paraId="44E3EF6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38E4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5B6B9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F9FF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88884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5A1C3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F9A29A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FDD5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3C1685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8CF1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CCED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46E35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C8262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21BC1A4F" w14:textId="77777777" w:rsidTr="001D16B4">
        <w:trPr>
          <w:cantSplit/>
          <w:trHeight w:val="190"/>
        </w:trPr>
        <w:tc>
          <w:tcPr>
            <w:tcW w:w="200" w:type="dxa"/>
          </w:tcPr>
          <w:p w14:paraId="7576321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D0BE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E6B85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F958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B8F99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C1F0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FFF99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0D948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7FA4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A2E2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A0B6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5435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354C48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1A78F9B8" w14:textId="77777777" w:rsidTr="001D16B4">
        <w:trPr>
          <w:cantSplit/>
          <w:trHeight w:val="190"/>
        </w:trPr>
        <w:tc>
          <w:tcPr>
            <w:tcW w:w="200" w:type="dxa"/>
          </w:tcPr>
          <w:p w14:paraId="484A0C5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C9001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151D97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CFC4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70223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9EA7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45A0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DA77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F390D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CB55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589C5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63292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2D934F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63040DD3" w14:textId="77777777" w:rsidTr="001D16B4">
        <w:trPr>
          <w:cantSplit/>
          <w:trHeight w:val="190"/>
        </w:trPr>
        <w:tc>
          <w:tcPr>
            <w:tcW w:w="200" w:type="dxa"/>
          </w:tcPr>
          <w:p w14:paraId="2E10CE4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C649B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7D09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A378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90130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35B73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3DA56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BBED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49D97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E63C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68C6E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6283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167B3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273C350D" w14:textId="77777777" w:rsidTr="001D16B4">
        <w:trPr>
          <w:cantSplit/>
          <w:trHeight w:val="190"/>
        </w:trPr>
        <w:tc>
          <w:tcPr>
            <w:tcW w:w="200" w:type="dxa"/>
          </w:tcPr>
          <w:p w14:paraId="2D9342A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0C2D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F27C4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5617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A1011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7283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F20EB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ECE2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6C473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B17F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239D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0C26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DF6541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7E1EB033" w14:textId="77777777" w:rsidTr="001D16B4">
        <w:trPr>
          <w:cantSplit/>
          <w:trHeight w:val="190"/>
        </w:trPr>
        <w:tc>
          <w:tcPr>
            <w:tcW w:w="200" w:type="dxa"/>
          </w:tcPr>
          <w:p w14:paraId="4BCBF44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86A9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D1DC8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C6B1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4CDE8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C2FD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46742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3A172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64A1E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647C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C5FD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952D3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F58C94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4E43DE5F" w14:textId="77777777" w:rsidTr="001D16B4">
        <w:trPr>
          <w:cantSplit/>
          <w:trHeight w:val="190"/>
        </w:trPr>
        <w:tc>
          <w:tcPr>
            <w:tcW w:w="200" w:type="dxa"/>
          </w:tcPr>
          <w:p w14:paraId="7A5A9BB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3EF9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ADA9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13DF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3AB1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B844B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0D768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C469B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8E034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E30B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F9FD7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23E04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F260F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10BE8435" w14:textId="77777777" w:rsidTr="001D16B4">
        <w:trPr>
          <w:cantSplit/>
          <w:trHeight w:val="190"/>
        </w:trPr>
        <w:tc>
          <w:tcPr>
            <w:tcW w:w="200" w:type="dxa"/>
          </w:tcPr>
          <w:p w14:paraId="1CB6C2F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618EF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B747EA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ECB3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652A6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D6C1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89AA0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0D80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1C273B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A068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79723D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20581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13517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501E43FF" w14:textId="77777777" w:rsidTr="001D16B4">
        <w:trPr>
          <w:cantSplit/>
          <w:trHeight w:val="190"/>
        </w:trPr>
        <w:tc>
          <w:tcPr>
            <w:tcW w:w="200" w:type="dxa"/>
          </w:tcPr>
          <w:p w14:paraId="77E2985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BB04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7552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29E1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8716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B3AFC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BF94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60BC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EB121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DFEA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01BD3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8337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C00F9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49A47E0D" w14:textId="77777777" w:rsidTr="001D16B4">
        <w:trPr>
          <w:cantSplit/>
          <w:trHeight w:val="190"/>
        </w:trPr>
        <w:tc>
          <w:tcPr>
            <w:tcW w:w="200" w:type="dxa"/>
          </w:tcPr>
          <w:p w14:paraId="34236AEC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BF0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2E4A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F9FA5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49246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C5EA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7CA44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762F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BF2B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B730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7D85D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429F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9A11A9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69D8D453" w14:textId="77777777" w:rsidTr="001D16B4">
        <w:trPr>
          <w:cantSplit/>
          <w:trHeight w:val="190"/>
        </w:trPr>
        <w:tc>
          <w:tcPr>
            <w:tcW w:w="200" w:type="dxa"/>
          </w:tcPr>
          <w:p w14:paraId="468483BA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E499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A0995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E904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1535A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7649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A8D82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39BD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EDC0D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CC11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8EF3E" w14:textId="77777777"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ED7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90D88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1F9498F7" w14:textId="77777777" w:rsidTr="001D16B4">
        <w:trPr>
          <w:cantSplit/>
          <w:trHeight w:val="190"/>
        </w:trPr>
        <w:tc>
          <w:tcPr>
            <w:tcW w:w="200" w:type="dxa"/>
          </w:tcPr>
          <w:p w14:paraId="3E565DA7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539FEB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2AC27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2ABF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B013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A9509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5E65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2222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5BCE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D291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CD0C4D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DB65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A3087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345BAC2E" w14:textId="77777777" w:rsidTr="001D16B4">
        <w:trPr>
          <w:cantSplit/>
          <w:trHeight w:val="190"/>
        </w:trPr>
        <w:tc>
          <w:tcPr>
            <w:tcW w:w="200" w:type="dxa"/>
          </w:tcPr>
          <w:p w14:paraId="22BD011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0970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0E5A5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D301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1AFD2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6ECBB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9D955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3986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97684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45F0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F38EE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8000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669F4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7CA145C8" w14:textId="77777777" w:rsidTr="001D16B4">
        <w:trPr>
          <w:cantSplit/>
          <w:trHeight w:val="190"/>
        </w:trPr>
        <w:tc>
          <w:tcPr>
            <w:tcW w:w="200" w:type="dxa"/>
          </w:tcPr>
          <w:p w14:paraId="3BE921F9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92F4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8F272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9C5E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AC5A7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5D661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236D8F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EC68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46451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967B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DC893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4A67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2EED6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55A04D2D" w14:textId="77777777" w:rsidTr="001D16B4">
        <w:trPr>
          <w:cantSplit/>
          <w:trHeight w:val="190"/>
        </w:trPr>
        <w:tc>
          <w:tcPr>
            <w:tcW w:w="200" w:type="dxa"/>
          </w:tcPr>
          <w:p w14:paraId="51FEF2C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B4B68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A3027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A6385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CC11F0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8DDB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BF3BF4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6BFB7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BBEB4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EFE67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A4738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AE1D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F705A5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21BF550C" w14:textId="77777777" w:rsidTr="001D16B4">
        <w:trPr>
          <w:cantSplit/>
          <w:trHeight w:val="190"/>
        </w:trPr>
        <w:tc>
          <w:tcPr>
            <w:tcW w:w="200" w:type="dxa"/>
          </w:tcPr>
          <w:p w14:paraId="01BDA71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F0A5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CC3A3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A23C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A46EE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FEB8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6C9148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E6A2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BECDA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A635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24CB6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5B3D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A205A4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3BEEEBFE" w14:textId="77777777" w:rsidTr="001D16B4">
        <w:trPr>
          <w:cantSplit/>
          <w:trHeight w:val="190"/>
        </w:trPr>
        <w:tc>
          <w:tcPr>
            <w:tcW w:w="200" w:type="dxa"/>
          </w:tcPr>
          <w:p w14:paraId="442E797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F778D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E4A8ED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1627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C3FD0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8BF57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14FF7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C564A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38E7F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E759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A187A2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D15A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94DCFE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380FC67C" w14:textId="77777777" w:rsidTr="001D16B4">
        <w:trPr>
          <w:cantSplit/>
          <w:trHeight w:val="190"/>
        </w:trPr>
        <w:tc>
          <w:tcPr>
            <w:tcW w:w="200" w:type="dxa"/>
          </w:tcPr>
          <w:p w14:paraId="57E0428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64BA9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56F74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8BF5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B0A1E7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FF11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AE7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2AE8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F3973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7BF60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93656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6875D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3DA06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25B002BF" w14:textId="77777777" w:rsidTr="001D16B4">
        <w:trPr>
          <w:cantSplit/>
          <w:trHeight w:val="190"/>
        </w:trPr>
        <w:tc>
          <w:tcPr>
            <w:tcW w:w="200" w:type="dxa"/>
          </w:tcPr>
          <w:p w14:paraId="503E66A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3F15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DD7E5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D01E6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2AD6FD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6A11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DFE70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6F2D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002DF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ADEC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917A39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0A8ED5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66F14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268267AB" w14:textId="77777777" w:rsidTr="001D16B4">
        <w:trPr>
          <w:cantSplit/>
          <w:trHeight w:val="190"/>
        </w:trPr>
        <w:tc>
          <w:tcPr>
            <w:tcW w:w="200" w:type="dxa"/>
          </w:tcPr>
          <w:p w14:paraId="6C6620DE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07C96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C74047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9A9E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8C389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7241D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41A6F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70BE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0BF96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2C47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712E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FDA27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F0BBE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123D19E8" w14:textId="77777777" w:rsidTr="001D16B4">
        <w:trPr>
          <w:cantSplit/>
          <w:trHeight w:val="190"/>
        </w:trPr>
        <w:tc>
          <w:tcPr>
            <w:tcW w:w="200" w:type="dxa"/>
          </w:tcPr>
          <w:p w14:paraId="73CFD752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45A9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3A7E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DDF8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41887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7DC38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27BF1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98FF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5A2AB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2E581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5EEEE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DBD70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44A8E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3E5E5FEE" w14:textId="77777777" w:rsidTr="001D16B4">
        <w:trPr>
          <w:cantSplit/>
          <w:trHeight w:val="190"/>
        </w:trPr>
        <w:tc>
          <w:tcPr>
            <w:tcW w:w="200" w:type="dxa"/>
          </w:tcPr>
          <w:p w14:paraId="4D179779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ACDA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0719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1586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894D8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831C3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EBD47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02F5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45785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CE776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C6E448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09DC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10234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6D586CE4" w14:textId="77777777" w:rsidTr="001D16B4">
        <w:trPr>
          <w:cantSplit/>
          <w:trHeight w:val="190"/>
        </w:trPr>
        <w:tc>
          <w:tcPr>
            <w:tcW w:w="200" w:type="dxa"/>
          </w:tcPr>
          <w:p w14:paraId="4592FB89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89AF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D307F" w14:textId="77777777"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6A584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92AA1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53AF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47685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37CC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776598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136A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9CA74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8A9A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1E3AE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17D81ADE" w14:textId="77777777" w:rsidTr="001D16B4">
        <w:trPr>
          <w:cantSplit/>
          <w:trHeight w:val="190"/>
        </w:trPr>
        <w:tc>
          <w:tcPr>
            <w:tcW w:w="200" w:type="dxa"/>
          </w:tcPr>
          <w:p w14:paraId="74564935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3632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E999F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9817D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68977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45A39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5F4D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E44B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F7A0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8112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756D1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A729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2B869D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5F5ED15E" w14:textId="77777777" w:rsidTr="001D16B4">
        <w:trPr>
          <w:cantSplit/>
          <w:trHeight w:val="190"/>
        </w:trPr>
        <w:tc>
          <w:tcPr>
            <w:tcW w:w="200" w:type="dxa"/>
          </w:tcPr>
          <w:p w14:paraId="588B645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5C94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56A66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B2E9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80B7C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5D74C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5E33E" w14:textId="77777777"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B790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F8BB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EBFF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76F8C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F41C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B22B2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06EAB581" w14:textId="77777777" w:rsidTr="001D16B4">
        <w:trPr>
          <w:cantSplit/>
          <w:trHeight w:val="190"/>
        </w:trPr>
        <w:tc>
          <w:tcPr>
            <w:tcW w:w="200" w:type="dxa"/>
          </w:tcPr>
          <w:p w14:paraId="5392E0A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C1813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81D29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38E7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DBD55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2525A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21F486" w14:textId="77777777"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E7A6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9A33A3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BB978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B01EE9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9E8B78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91E42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3DA0CF2B" w14:textId="77777777" w:rsidTr="001D16B4">
        <w:trPr>
          <w:cantSplit/>
          <w:trHeight w:val="190"/>
        </w:trPr>
        <w:tc>
          <w:tcPr>
            <w:tcW w:w="200" w:type="dxa"/>
          </w:tcPr>
          <w:p w14:paraId="7541BC1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D9172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5AA69D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68E5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0112D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1FB63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DADF9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28156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AED1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F538F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6E70B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A7B3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6F48D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5B149446" w14:textId="77777777" w:rsidTr="001D16B4">
        <w:trPr>
          <w:cantSplit/>
          <w:trHeight w:val="190"/>
        </w:trPr>
        <w:tc>
          <w:tcPr>
            <w:tcW w:w="200" w:type="dxa"/>
          </w:tcPr>
          <w:p w14:paraId="5D386788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8AE1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C62FB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E05D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3982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7FB6E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79281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C449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12E80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1BAD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8C75B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4C96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BF11A4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5094B4AF" w14:textId="77777777" w:rsidTr="001D16B4">
        <w:trPr>
          <w:cantSplit/>
          <w:trHeight w:val="190"/>
        </w:trPr>
        <w:tc>
          <w:tcPr>
            <w:tcW w:w="200" w:type="dxa"/>
          </w:tcPr>
          <w:p w14:paraId="3F891726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9DED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7270F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270C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E0FCF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415FE6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8E361" w14:textId="77777777"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7DE7F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9B4F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25F23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C979D4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371B1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D4534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0DF4F5B4" w14:textId="77777777" w:rsidTr="001D16B4">
        <w:trPr>
          <w:cantSplit/>
          <w:trHeight w:val="190"/>
        </w:trPr>
        <w:tc>
          <w:tcPr>
            <w:tcW w:w="200" w:type="dxa"/>
          </w:tcPr>
          <w:p w14:paraId="73E4716B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DFF987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747A00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9103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6EF881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0121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0353DA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494F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34EC6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B1DE9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62153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294364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B5627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2D7987D2" w14:textId="77777777" w:rsidTr="001D16B4">
        <w:trPr>
          <w:cantSplit/>
          <w:trHeight w:val="190"/>
        </w:trPr>
        <w:tc>
          <w:tcPr>
            <w:tcW w:w="200" w:type="dxa"/>
          </w:tcPr>
          <w:p w14:paraId="0982C49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BE82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C54B0C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DCFE6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77BBF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F3242E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FD1BA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D9E51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F69C8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A0E20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CADC1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28D9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FDE651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29F774D3" w14:textId="77777777" w:rsidTr="001D16B4">
        <w:trPr>
          <w:cantSplit/>
          <w:trHeight w:val="190"/>
        </w:trPr>
        <w:tc>
          <w:tcPr>
            <w:tcW w:w="200" w:type="dxa"/>
          </w:tcPr>
          <w:p w14:paraId="2A5C4753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9124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FAA9B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0AA3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FCD43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25AC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8386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EF6F7D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4F703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4F77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25A396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17CCC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D66A4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6B3ED0AD" w14:textId="77777777" w:rsidTr="001D16B4">
        <w:trPr>
          <w:cantSplit/>
          <w:trHeight w:val="190"/>
        </w:trPr>
        <w:tc>
          <w:tcPr>
            <w:tcW w:w="200" w:type="dxa"/>
          </w:tcPr>
          <w:p w14:paraId="154994ED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30C8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63AAD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E1595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AECB4C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9F81A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6FE0F3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5AC83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7D615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2CE22F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DF6F8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87663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29C31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523F346A" w14:textId="77777777" w:rsidTr="001D16B4">
        <w:trPr>
          <w:cantSplit/>
          <w:trHeight w:val="190"/>
        </w:trPr>
        <w:tc>
          <w:tcPr>
            <w:tcW w:w="200" w:type="dxa"/>
          </w:tcPr>
          <w:p w14:paraId="63D8649F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917A0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2C5C9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91CA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CAF39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DAE9E8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C5F12" w14:textId="77777777"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7FDB2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C6C6F" w14:textId="77777777"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D89ED6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5260A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258CE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25BFE2" w14:textId="77777777" w:rsidR="006E1A97" w:rsidRDefault="006E1A97" w:rsidP="00170538">
            <w:pPr>
              <w:pStyle w:val="tabletext10"/>
              <w:jc w:val="center"/>
            </w:pPr>
          </w:p>
        </w:tc>
      </w:tr>
      <w:tr w:rsidR="006E1A97" w14:paraId="1B6B3B87" w14:textId="77777777" w:rsidTr="001D16B4">
        <w:trPr>
          <w:cantSplit/>
          <w:trHeight w:val="190"/>
        </w:trPr>
        <w:tc>
          <w:tcPr>
            <w:tcW w:w="200" w:type="dxa"/>
          </w:tcPr>
          <w:p w14:paraId="5DCAB540" w14:textId="77777777"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843EC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28F40" w14:textId="77777777"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E4DE9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FBE50" w14:textId="77777777"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4AE4B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F6C08" w14:textId="77777777"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05854" w14:textId="77777777"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97E28" w14:textId="77777777"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9B71A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20995" w14:textId="77777777"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66842" w14:textId="77777777"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A6F44" w14:textId="77777777" w:rsidR="006E1A97" w:rsidRDefault="006E1A97" w:rsidP="00170538">
            <w:pPr>
              <w:pStyle w:val="tabletext10"/>
              <w:jc w:val="center"/>
            </w:pPr>
          </w:p>
        </w:tc>
      </w:tr>
    </w:tbl>
    <w:p w14:paraId="7BD769E1" w14:textId="77777777" w:rsidR="006E1A97" w:rsidRDefault="006E1A97" w:rsidP="00170538">
      <w:pPr>
        <w:pStyle w:val="tablecaption"/>
      </w:pPr>
      <w:r>
        <w:t>Table 56.C.#6(ILTA) Increased Limits Table Assignments – Class Codes 96408 – 99988</w:t>
      </w:r>
    </w:p>
    <w:p w14:paraId="1205D3A7" w14:textId="77777777" w:rsidR="006E1A97" w:rsidRDefault="006E1A97" w:rsidP="00170538">
      <w:pPr>
        <w:pStyle w:val="isonormal"/>
      </w:pPr>
    </w:p>
    <w:p w14:paraId="04956B57" w14:textId="77777777" w:rsidR="001E783E" w:rsidRPr="0073517E" w:rsidRDefault="001E783E" w:rsidP="00170538">
      <w:pPr>
        <w:pStyle w:val="isonormal"/>
        <w:rPr>
          <w:b/>
          <w:bCs/>
        </w:rPr>
      </w:pPr>
    </w:p>
    <w:sectPr w:rsidR="001E783E" w:rsidRPr="0073517E" w:rsidSect="00134868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9C3637" w14:textId="77777777" w:rsidR="00FF73F4" w:rsidRDefault="00FF73F4">
      <w:r>
        <w:separator/>
      </w:r>
    </w:p>
  </w:endnote>
  <w:endnote w:type="continuationSeparator" w:id="0">
    <w:p w14:paraId="0ED38345" w14:textId="77777777" w:rsidR="00FF73F4" w:rsidRDefault="00FF7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CD0B49" w14:paraId="27DEDBDC" w14:textId="77777777" w:rsidTr="009554DD">
      <w:tc>
        <w:tcPr>
          <w:tcW w:w="3708" w:type="dxa"/>
        </w:tcPr>
        <w:p w14:paraId="68E18ADA" w14:textId="77777777" w:rsidR="00CD0B49" w:rsidRPr="009554DD" w:rsidRDefault="00CD0B49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 w:rsidR="00AD5ED8">
            <w:rPr>
              <w:sz w:val="20"/>
            </w:rPr>
            <w:t>rance Service</w:t>
          </w:r>
          <w:r w:rsidR="00E57B39">
            <w:rPr>
              <w:sz w:val="20"/>
            </w:rPr>
            <w:t>s</w:t>
          </w:r>
          <w:r w:rsidR="00AD5ED8">
            <w:rPr>
              <w:sz w:val="20"/>
            </w:rPr>
            <w:t xml:space="preserve"> Office, Inc., 20</w:t>
          </w:r>
          <w:r w:rsidR="009C703B">
            <w:rPr>
              <w:sz w:val="20"/>
            </w:rPr>
            <w:t>2</w:t>
          </w:r>
          <w:r w:rsidR="00170538">
            <w:rPr>
              <w:sz w:val="20"/>
            </w:rPr>
            <w:t>1</w:t>
          </w:r>
          <w:r w:rsidRPr="009554DD">
            <w:rPr>
              <w:sz w:val="20"/>
            </w:rPr>
            <w:t xml:space="preserve">  </w:t>
          </w:r>
        </w:p>
        <w:p w14:paraId="2F98C575" w14:textId="77777777" w:rsidR="00CD0B49" w:rsidRDefault="00CD0B49">
          <w:pPr>
            <w:pStyle w:val="Footer"/>
          </w:pPr>
        </w:p>
      </w:tc>
      <w:tc>
        <w:tcPr>
          <w:tcW w:w="2880" w:type="dxa"/>
        </w:tcPr>
        <w:p w14:paraId="12DBE170" w14:textId="147E1E93" w:rsidR="00CD0B49" w:rsidRPr="009554DD" w:rsidRDefault="00696E5B" w:rsidP="009554DD">
          <w:pPr>
            <w:pStyle w:val="Footer"/>
            <w:jc w:val="center"/>
            <w:rPr>
              <w:sz w:val="20"/>
            </w:rPr>
          </w:pPr>
          <w:r>
            <w:rPr>
              <w:noProof/>
              <w:sz w:val="20"/>
            </w:rPr>
            <w:t>Arizona</w:t>
          </w:r>
        </w:p>
      </w:tc>
      <w:tc>
        <w:tcPr>
          <w:tcW w:w="1710" w:type="dxa"/>
        </w:tcPr>
        <w:p w14:paraId="1864478D" w14:textId="77777777" w:rsidR="00CD0B49" w:rsidRPr="009554DD" w:rsidRDefault="00AD5ED8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</w:t>
          </w:r>
          <w:r w:rsidR="009C703B">
            <w:rPr>
              <w:sz w:val="20"/>
            </w:rPr>
            <w:t>2</w:t>
          </w:r>
          <w:r w:rsidR="00170538">
            <w:rPr>
              <w:sz w:val="20"/>
            </w:rPr>
            <w:t>1</w:t>
          </w:r>
          <w:r w:rsidR="00CD0B49">
            <w:rPr>
              <w:sz w:val="20"/>
            </w:rPr>
            <w:t>-I</w:t>
          </w:r>
          <w:r w:rsidR="009C703B">
            <w:rPr>
              <w:sz w:val="20"/>
            </w:rPr>
            <w:t>ALL</w:t>
          </w:r>
          <w:r w:rsidR="00CD0B49"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5A19B919" w14:textId="77777777" w:rsidR="00CD0B49" w:rsidRPr="009554DD" w:rsidRDefault="00E47CF9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 xml:space="preserve">Exhibit </w:t>
          </w:r>
          <w:r w:rsidR="00134868">
            <w:rPr>
              <w:sz w:val="20"/>
            </w:rPr>
            <w:t>MP</w:t>
          </w:r>
        </w:p>
      </w:tc>
    </w:tr>
  </w:tbl>
  <w:p w14:paraId="2BA5505A" w14:textId="77777777" w:rsidR="00CD0B49" w:rsidRDefault="00CD0B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D9650F" w14:textId="77777777" w:rsidR="00FF73F4" w:rsidRDefault="00FF73F4">
      <w:r>
        <w:separator/>
      </w:r>
    </w:p>
  </w:footnote>
  <w:footnote w:type="continuationSeparator" w:id="0">
    <w:p w14:paraId="2CF3CAF6" w14:textId="77777777" w:rsidR="00FF73F4" w:rsidRDefault="00FF7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539EC"/>
    <w:rsid w:val="0007095F"/>
    <w:rsid w:val="00076CA2"/>
    <w:rsid w:val="00084F51"/>
    <w:rsid w:val="000915E3"/>
    <w:rsid w:val="000C3F50"/>
    <w:rsid w:val="000D5805"/>
    <w:rsid w:val="001014A8"/>
    <w:rsid w:val="0010444F"/>
    <w:rsid w:val="00115FC6"/>
    <w:rsid w:val="001209DB"/>
    <w:rsid w:val="00130835"/>
    <w:rsid w:val="00134868"/>
    <w:rsid w:val="00143DE8"/>
    <w:rsid w:val="00153544"/>
    <w:rsid w:val="00170538"/>
    <w:rsid w:val="001916BA"/>
    <w:rsid w:val="001D16B4"/>
    <w:rsid w:val="001D6E27"/>
    <w:rsid w:val="001E783E"/>
    <w:rsid w:val="00231B34"/>
    <w:rsid w:val="002510A9"/>
    <w:rsid w:val="00274D2B"/>
    <w:rsid w:val="002805DD"/>
    <w:rsid w:val="00293802"/>
    <w:rsid w:val="002D1327"/>
    <w:rsid w:val="002D2454"/>
    <w:rsid w:val="002E15DF"/>
    <w:rsid w:val="002E7BE9"/>
    <w:rsid w:val="002F7800"/>
    <w:rsid w:val="0032089C"/>
    <w:rsid w:val="00357ED7"/>
    <w:rsid w:val="003708E1"/>
    <w:rsid w:val="00375EBA"/>
    <w:rsid w:val="00377790"/>
    <w:rsid w:val="003922F1"/>
    <w:rsid w:val="00393260"/>
    <w:rsid w:val="003936D1"/>
    <w:rsid w:val="003A5AA6"/>
    <w:rsid w:val="003B3E63"/>
    <w:rsid w:val="003C0E0F"/>
    <w:rsid w:val="003C267A"/>
    <w:rsid w:val="003C7B91"/>
    <w:rsid w:val="003D6E5C"/>
    <w:rsid w:val="003E4792"/>
    <w:rsid w:val="003E7A22"/>
    <w:rsid w:val="003F701F"/>
    <w:rsid w:val="004347AE"/>
    <w:rsid w:val="004A5FBB"/>
    <w:rsid w:val="004C4A80"/>
    <w:rsid w:val="004D21C4"/>
    <w:rsid w:val="004E6A66"/>
    <w:rsid w:val="00516DC9"/>
    <w:rsid w:val="00516F6E"/>
    <w:rsid w:val="005211E6"/>
    <w:rsid w:val="0052245A"/>
    <w:rsid w:val="00527B99"/>
    <w:rsid w:val="005351ED"/>
    <w:rsid w:val="00554A8C"/>
    <w:rsid w:val="00567061"/>
    <w:rsid w:val="00583B4E"/>
    <w:rsid w:val="00587BF8"/>
    <w:rsid w:val="005C6658"/>
    <w:rsid w:val="005E1108"/>
    <w:rsid w:val="006036AC"/>
    <w:rsid w:val="00611436"/>
    <w:rsid w:val="00642476"/>
    <w:rsid w:val="00670825"/>
    <w:rsid w:val="00696E5B"/>
    <w:rsid w:val="006B6585"/>
    <w:rsid w:val="006E1A97"/>
    <w:rsid w:val="0073517E"/>
    <w:rsid w:val="007507C1"/>
    <w:rsid w:val="00764A60"/>
    <w:rsid w:val="00780C60"/>
    <w:rsid w:val="007D05B2"/>
    <w:rsid w:val="007E05CA"/>
    <w:rsid w:val="007E5AB3"/>
    <w:rsid w:val="00805584"/>
    <w:rsid w:val="00821C2E"/>
    <w:rsid w:val="0085625E"/>
    <w:rsid w:val="008565BC"/>
    <w:rsid w:val="00884BC1"/>
    <w:rsid w:val="008E35CC"/>
    <w:rsid w:val="008E3B71"/>
    <w:rsid w:val="008F1D66"/>
    <w:rsid w:val="00912F5D"/>
    <w:rsid w:val="009554DD"/>
    <w:rsid w:val="00980AFD"/>
    <w:rsid w:val="009B1C09"/>
    <w:rsid w:val="009B7BE9"/>
    <w:rsid w:val="009C4D9F"/>
    <w:rsid w:val="009C703B"/>
    <w:rsid w:val="009D1575"/>
    <w:rsid w:val="009F7726"/>
    <w:rsid w:val="00A02944"/>
    <w:rsid w:val="00A06ED5"/>
    <w:rsid w:val="00A37B8E"/>
    <w:rsid w:val="00A90591"/>
    <w:rsid w:val="00AA7021"/>
    <w:rsid w:val="00AB19AE"/>
    <w:rsid w:val="00AD5ED8"/>
    <w:rsid w:val="00B12A1A"/>
    <w:rsid w:val="00B24794"/>
    <w:rsid w:val="00B35BE3"/>
    <w:rsid w:val="00B635A1"/>
    <w:rsid w:val="00B66BBA"/>
    <w:rsid w:val="00C0033C"/>
    <w:rsid w:val="00C24958"/>
    <w:rsid w:val="00C32A12"/>
    <w:rsid w:val="00C47347"/>
    <w:rsid w:val="00C65BF3"/>
    <w:rsid w:val="00C76926"/>
    <w:rsid w:val="00CC66DE"/>
    <w:rsid w:val="00CD0B49"/>
    <w:rsid w:val="00CE5380"/>
    <w:rsid w:val="00CE7D79"/>
    <w:rsid w:val="00D00499"/>
    <w:rsid w:val="00D01E81"/>
    <w:rsid w:val="00D056A5"/>
    <w:rsid w:val="00D245BA"/>
    <w:rsid w:val="00D36A4B"/>
    <w:rsid w:val="00D603AC"/>
    <w:rsid w:val="00D61934"/>
    <w:rsid w:val="00D709F6"/>
    <w:rsid w:val="00D743C3"/>
    <w:rsid w:val="00D864C5"/>
    <w:rsid w:val="00D93C4D"/>
    <w:rsid w:val="00D96EB3"/>
    <w:rsid w:val="00DA78E8"/>
    <w:rsid w:val="00DC2F62"/>
    <w:rsid w:val="00E01BC9"/>
    <w:rsid w:val="00E17E68"/>
    <w:rsid w:val="00E465A4"/>
    <w:rsid w:val="00E47CF9"/>
    <w:rsid w:val="00E576D4"/>
    <w:rsid w:val="00E57B39"/>
    <w:rsid w:val="00E67643"/>
    <w:rsid w:val="00E70F30"/>
    <w:rsid w:val="00E76F66"/>
    <w:rsid w:val="00E80909"/>
    <w:rsid w:val="00E942A0"/>
    <w:rsid w:val="00EC2726"/>
    <w:rsid w:val="00ED347F"/>
    <w:rsid w:val="00ED4E69"/>
    <w:rsid w:val="00EF732D"/>
    <w:rsid w:val="00F448E9"/>
    <w:rsid w:val="00F73111"/>
    <w:rsid w:val="00F75D53"/>
    <w:rsid w:val="00F76D0F"/>
    <w:rsid w:val="00F940BB"/>
    <w:rsid w:val="00FA43DD"/>
    <w:rsid w:val="00FB7D00"/>
    <w:rsid w:val="00FC39AE"/>
    <w:rsid w:val="00FE54A6"/>
    <w:rsid w:val="00FF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628E92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64A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64A60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rsid w:val="00764A60"/>
    <w:rPr>
      <w:b/>
      <w:sz w:val="24"/>
      <w:u w:val="single"/>
    </w:rPr>
  </w:style>
  <w:style w:type="character" w:customStyle="1" w:styleId="Heading2Char">
    <w:name w:val="Heading 2 Char"/>
    <w:link w:val="Heading2"/>
    <w:rsid w:val="00764A60"/>
    <w:rPr>
      <w:b/>
      <w:sz w:val="24"/>
    </w:rPr>
  </w:style>
  <w:style w:type="character" w:customStyle="1" w:styleId="Heading3Char">
    <w:name w:val="Heading 3 Char"/>
    <w:link w:val="Heading3"/>
    <w:rsid w:val="00764A60"/>
    <w:rPr>
      <w:b/>
      <w:sz w:val="24"/>
    </w:rPr>
  </w:style>
  <w:style w:type="paragraph" w:customStyle="1" w:styleId="msonormal0">
    <w:name w:val="msonormal"/>
    <w:basedOn w:val="Normal"/>
    <w:rsid w:val="00764A6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764A60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LI-GL-2021-140 - 004 -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Pages</CircularDocDescription>
    <Date_x0020_Modified xmlns="a86cc342-0045-41e2-80e9-abdb777d2eca">2021-03-15T04:00:00+00:00</Date_x0020_Modified>
    <CircularDate xmlns="a86cc342-0045-41e2-80e9-abdb777d2eca">2021-03-29T04:00:00+00:00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+2.4% from the increased limit factors currently in effect.</KeyMessage>
    <CircularNumber xmlns="a86cc342-0045-41e2-80e9-abdb777d2eca">LI-GL-2021-140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Rules;</ServiceModuleString>
    <CircId xmlns="a86cc342-0045-41e2-80e9-abdb777d2eca">32256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ARIZONA GENERAL LIABILITY INCREASED LIMIT FACTORS TO BE IMPLEMENTED</CircularTitle>
    <Jurs xmlns="a86cc342-0045-41e2-80e9-abdb777d2eca">
      <Value>3</Value>
    </Jurs>
  </documentManagement>
</p:properties>
</file>

<file path=customXml/itemProps1.xml><?xml version="1.0" encoding="utf-8"?>
<ds:datastoreItem xmlns:ds="http://schemas.openxmlformats.org/officeDocument/2006/customXml" ds:itemID="{37C49705-B7F6-4109-A5B6-6CB7997C5AC2}"/>
</file>

<file path=customXml/itemProps2.xml><?xml version="1.0" encoding="utf-8"?>
<ds:datastoreItem xmlns:ds="http://schemas.openxmlformats.org/officeDocument/2006/customXml" ds:itemID="{1EEDF38E-12FE-4858-AF5A-1E0025F4C883}"/>
</file>

<file path=customXml/itemProps3.xml><?xml version="1.0" encoding="utf-8"?>
<ds:datastoreItem xmlns:ds="http://schemas.openxmlformats.org/officeDocument/2006/customXml" ds:itemID="{6AF0E6F6-8652-45C0-BEA1-54855DF44AEB}"/>
</file>

<file path=customXml/itemProps4.xml><?xml version="1.0" encoding="utf-8"?>
<ds:datastoreItem xmlns:ds="http://schemas.openxmlformats.org/officeDocument/2006/customXml" ds:itemID="{671E901E-6E70-4E3D-9E01-7C0EB2E3FECF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12</Pages>
  <Words>4678</Words>
  <Characters>19416</Characters>
  <Application>Microsoft Office Word</Application>
  <DocSecurity>0</DocSecurity>
  <Lines>9708</Lines>
  <Paragraphs>4015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2004-05-07T14:17:00Z</cp:lastPrinted>
  <dcterms:created xsi:type="dcterms:W3CDTF">2020-12-23T20:34:00Z</dcterms:created>
  <dcterms:modified xsi:type="dcterms:W3CDTF">2021-03-15T17:55:00Z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