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6.xml" ContentType="application/vnd.openxmlformats-officedocument.wordprocessingml.header+xml"/>
  <Override PartName="/word/header8.xml" ContentType="application/vnd.openxmlformats-officedocument.wordprocessingml.header+xml"/>
  <Override PartName="/word/header7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4BD55A" w14:textId="2E9F715C" w:rsidR="00202F90" w:rsidRDefault="00F23319" w:rsidP="00202F90">
      <w:pPr>
        <w:tabs>
          <w:tab w:val="left" w:pos="1440"/>
          <w:tab w:val="left" w:pos="8040"/>
        </w:tabs>
        <w:jc w:val="center"/>
      </w:pPr>
      <w:r>
        <w:t>WISCONSIN</w:t>
      </w:r>
    </w:p>
    <w:p w14:paraId="2544A029" w14:textId="77777777" w:rsidR="00202F90" w:rsidRDefault="00202F90" w:rsidP="00202F90">
      <w:pPr>
        <w:tabs>
          <w:tab w:val="left" w:pos="1440"/>
          <w:tab w:val="left" w:pos="8040"/>
        </w:tabs>
        <w:jc w:val="center"/>
      </w:pPr>
      <w:r>
        <w:t>COMMERCIAL PROPERTY INSURANCE</w:t>
      </w:r>
    </w:p>
    <w:p w14:paraId="54C0FCCA" w14:textId="77777777" w:rsidR="00202F90" w:rsidRDefault="00202F90" w:rsidP="00202F90">
      <w:pPr>
        <w:tabs>
          <w:tab w:val="left" w:pos="1440"/>
          <w:tab w:val="left" w:pos="8040"/>
        </w:tabs>
      </w:pPr>
    </w:p>
    <w:p w14:paraId="0AAEBE8F" w14:textId="77777777" w:rsidR="00202F90" w:rsidRDefault="00202F90" w:rsidP="00202F90">
      <w:pPr>
        <w:tabs>
          <w:tab w:val="left" w:pos="1440"/>
          <w:tab w:val="left" w:pos="8040"/>
        </w:tabs>
      </w:pPr>
    </w:p>
    <w:p w14:paraId="6CD11A03" w14:textId="77777777" w:rsidR="00202F90" w:rsidRPr="00C869E6" w:rsidRDefault="00202F90" w:rsidP="00202F90">
      <w:pPr>
        <w:tabs>
          <w:tab w:val="left" w:pos="1440"/>
          <w:tab w:val="left" w:pos="8040"/>
        </w:tabs>
        <w:rPr>
          <w:szCs w:val="22"/>
        </w:rPr>
      </w:pPr>
      <w:r w:rsidRPr="00C869E6">
        <w:rPr>
          <w:szCs w:val="22"/>
        </w:rPr>
        <w:t>SECTION E - REVISED LOS</w:t>
      </w:r>
      <w:r>
        <w:rPr>
          <w:szCs w:val="22"/>
        </w:rPr>
        <w:t>S</w:t>
      </w:r>
      <w:r w:rsidRPr="00C869E6">
        <w:rPr>
          <w:szCs w:val="22"/>
        </w:rPr>
        <w:t xml:space="preserve"> COST PAGES</w:t>
      </w:r>
    </w:p>
    <w:p w14:paraId="2CDFC96C" w14:textId="77777777" w:rsidR="00202F90" w:rsidRDefault="00202F90" w:rsidP="00202F90">
      <w:pPr>
        <w:tabs>
          <w:tab w:val="left" w:pos="1440"/>
          <w:tab w:val="left" w:pos="8040"/>
          <w:tab w:val="left" w:pos="8640"/>
        </w:tabs>
        <w:ind w:left="1440"/>
      </w:pPr>
    </w:p>
    <w:p w14:paraId="203EF01B" w14:textId="77777777" w:rsidR="00202F90" w:rsidRDefault="00202F90" w:rsidP="00202F90">
      <w:pPr>
        <w:tabs>
          <w:tab w:val="left" w:pos="1440"/>
          <w:tab w:val="left" w:pos="8040"/>
          <w:tab w:val="left" w:pos="8640"/>
        </w:tabs>
        <w:ind w:left="1440"/>
      </w:pPr>
      <w:r>
        <w:t>Basic Group II Loss Costs............................................................................</w:t>
      </w:r>
      <w:r>
        <w:tab/>
      </w:r>
      <w:r>
        <w:tab/>
        <w:t>E2</w:t>
      </w:r>
    </w:p>
    <w:p w14:paraId="298DF44E" w14:textId="77777777" w:rsidR="00202F90" w:rsidRDefault="00202F90" w:rsidP="00202F90">
      <w:pPr>
        <w:tabs>
          <w:tab w:val="left" w:pos="1440"/>
          <w:tab w:val="left" w:pos="8040"/>
          <w:tab w:val="left" w:pos="8640"/>
        </w:tabs>
        <w:ind w:left="1440"/>
      </w:pPr>
    </w:p>
    <w:p w14:paraId="45E22C87" w14:textId="77777777" w:rsidR="00202F90" w:rsidRDefault="00202F90" w:rsidP="00202F90">
      <w:pPr>
        <w:tabs>
          <w:tab w:val="left" w:pos="1440"/>
          <w:tab w:val="left" w:pos="8040"/>
          <w:tab w:val="left" w:pos="8640"/>
        </w:tabs>
        <w:ind w:left="1440"/>
      </w:pPr>
      <w:r>
        <w:t>Special Causes of Loss Loss Costs...............................................................</w:t>
      </w:r>
      <w:r>
        <w:tab/>
      </w:r>
      <w:r>
        <w:tab/>
        <w:t>E3</w:t>
      </w:r>
    </w:p>
    <w:p w14:paraId="10D308DE" w14:textId="77777777" w:rsidR="00202F90" w:rsidRDefault="00202F90" w:rsidP="00202F90">
      <w:pPr>
        <w:tabs>
          <w:tab w:val="left" w:pos="1440"/>
          <w:tab w:val="left" w:pos="8040"/>
          <w:tab w:val="left" w:pos="8640"/>
        </w:tabs>
        <w:ind w:left="1440"/>
      </w:pPr>
    </w:p>
    <w:p w14:paraId="0B07ED9D" w14:textId="77777777" w:rsidR="00202F90" w:rsidRDefault="00202F90" w:rsidP="00202F90">
      <w:pPr>
        <w:tabs>
          <w:tab w:val="left" w:pos="1440"/>
          <w:tab w:val="left" w:pos="8040"/>
          <w:tab w:val="left" w:pos="8640"/>
        </w:tabs>
        <w:ind w:left="1440"/>
      </w:pPr>
      <w:r>
        <w:t>Basic Group I Loss Costs..............................................................................</w:t>
      </w:r>
      <w:r>
        <w:tab/>
      </w:r>
      <w:r>
        <w:tab/>
        <w:t>E4-14</w:t>
      </w:r>
    </w:p>
    <w:p w14:paraId="4A336605" w14:textId="77777777" w:rsidR="00202F90" w:rsidRDefault="00202F90">
      <w:pPr>
        <w:sectPr w:rsidR="00202F90" w:rsidSect="00202F9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</w:p>
    <w:p w14:paraId="30DD9A52" w14:textId="77777777" w:rsidR="00202F90" w:rsidRPr="00202F90" w:rsidRDefault="00202F90" w:rsidP="00202F90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202F90">
        <w:rPr>
          <w:rFonts w:ascii="Arial" w:hAnsi="Arial"/>
          <w:b/>
          <w:sz w:val="18"/>
        </w:rPr>
        <w:lastRenderedPageBreak/>
        <w:t>70.  CAUSES OF LOSS – BASIC FORM</w:t>
      </w:r>
    </w:p>
    <w:p w14:paraId="407600B9" w14:textId="77777777" w:rsidR="00202F90" w:rsidRPr="00202F90" w:rsidRDefault="00202F90" w:rsidP="00202F90">
      <w:pPr>
        <w:keepNext/>
        <w:keepLines/>
        <w:tabs>
          <w:tab w:val="right" w:pos="480"/>
          <w:tab w:val="left" w:pos="600"/>
        </w:tabs>
        <w:spacing w:before="80" w:line="190" w:lineRule="exact"/>
        <w:ind w:left="600" w:hanging="600"/>
        <w:jc w:val="both"/>
        <w:rPr>
          <w:rFonts w:ascii="Arial" w:hAnsi="Arial"/>
          <w:b/>
          <w:sz w:val="18"/>
        </w:rPr>
      </w:pPr>
      <w:r w:rsidRPr="00202F90">
        <w:rPr>
          <w:rFonts w:ascii="Arial" w:hAnsi="Arial"/>
          <w:b/>
          <w:sz w:val="18"/>
        </w:rPr>
        <w:tab/>
        <w:t>E.</w:t>
      </w:r>
      <w:r w:rsidRPr="00202F90">
        <w:rPr>
          <w:rFonts w:ascii="Arial" w:hAnsi="Arial"/>
          <w:b/>
          <w:sz w:val="18"/>
        </w:rPr>
        <w:tab/>
        <w:t>Rating Procedure</w:t>
      </w:r>
    </w:p>
    <w:p w14:paraId="0A06973F" w14:textId="77777777" w:rsidR="00202F90" w:rsidRPr="00202F90" w:rsidRDefault="00202F90" w:rsidP="00202F90">
      <w:pPr>
        <w:keepNext/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b/>
          <w:sz w:val="18"/>
        </w:rPr>
      </w:pPr>
      <w:r w:rsidRPr="00202F90">
        <w:rPr>
          <w:rFonts w:ascii="Arial" w:hAnsi="Arial"/>
          <w:b/>
          <w:sz w:val="18"/>
        </w:rPr>
        <w:tab/>
        <w:t>2.</w:t>
      </w:r>
      <w:r w:rsidRPr="00202F90">
        <w:rPr>
          <w:rFonts w:ascii="Arial" w:hAnsi="Arial"/>
          <w:b/>
          <w:sz w:val="18"/>
        </w:rPr>
        <w:tab/>
        <w:t>Property Damage – Group II Causes Of Loss</w:t>
      </w:r>
    </w:p>
    <w:p w14:paraId="39E4FDCA" w14:textId="77777777" w:rsidR="00202F90" w:rsidRPr="00202F90" w:rsidRDefault="00202F90" w:rsidP="00202F90">
      <w:pPr>
        <w:keepNext/>
        <w:keepLines/>
        <w:tabs>
          <w:tab w:val="right" w:pos="1080"/>
          <w:tab w:val="left" w:pos="1200"/>
        </w:tabs>
        <w:spacing w:before="80" w:line="190" w:lineRule="exact"/>
        <w:ind w:left="1200" w:hanging="1200"/>
        <w:jc w:val="both"/>
        <w:rPr>
          <w:rFonts w:ascii="Arial" w:hAnsi="Arial"/>
          <w:b/>
          <w:sz w:val="18"/>
        </w:rPr>
      </w:pPr>
      <w:r w:rsidRPr="00202F90">
        <w:rPr>
          <w:rFonts w:ascii="Arial" w:hAnsi="Arial"/>
          <w:b/>
          <w:sz w:val="18"/>
        </w:rPr>
        <w:tab/>
        <w:t>e.</w:t>
      </w:r>
      <w:r w:rsidRPr="00202F90">
        <w:rPr>
          <w:rFonts w:ascii="Arial" w:hAnsi="Arial"/>
          <w:b/>
          <w:sz w:val="18"/>
        </w:rPr>
        <w:tab/>
        <w:t>Loss Costs</w:t>
      </w:r>
    </w:p>
    <w:p w14:paraId="20E9072D" w14:textId="77777777" w:rsidR="00202F90" w:rsidRPr="00202F90" w:rsidRDefault="00202F90" w:rsidP="00202F90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202F90">
        <w:rPr>
          <w:rFonts w:ascii="Arial" w:hAnsi="Arial"/>
          <w:sz w:val="18"/>
        </w:rPr>
        <w:tab/>
      </w:r>
      <w:r w:rsidRPr="00202F90">
        <w:rPr>
          <w:rFonts w:ascii="Arial" w:hAnsi="Arial"/>
          <w:b/>
          <w:sz w:val="18"/>
        </w:rPr>
        <w:t>(1)</w:t>
      </w:r>
      <w:r w:rsidRPr="00202F90">
        <w:rPr>
          <w:rFonts w:ascii="Arial" w:hAnsi="Arial"/>
          <w:sz w:val="18"/>
        </w:rPr>
        <w:tab/>
        <w:t xml:space="preserve">Determine the Basic Group II symbol from the specific publication or from Rule </w:t>
      </w:r>
      <w:r w:rsidRPr="00202F90">
        <w:rPr>
          <w:rFonts w:ascii="Arial" w:hAnsi="Arial"/>
          <w:b/>
          <w:bCs/>
          <w:sz w:val="18"/>
        </w:rPr>
        <w:t>70.E.2.a.</w:t>
      </w:r>
    </w:p>
    <w:p w14:paraId="26C50631" w14:textId="77777777" w:rsidR="00202F90" w:rsidRPr="00202F90" w:rsidRDefault="00202F90" w:rsidP="00202F90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202F90">
        <w:rPr>
          <w:rFonts w:ascii="Arial" w:hAnsi="Arial"/>
          <w:sz w:val="18"/>
        </w:rPr>
        <w:tab/>
      </w:r>
      <w:r w:rsidRPr="00202F90">
        <w:rPr>
          <w:rFonts w:ascii="Arial" w:hAnsi="Arial"/>
          <w:b/>
          <w:sz w:val="18"/>
        </w:rPr>
        <w:t>(2)</w:t>
      </w:r>
      <w:r w:rsidRPr="00202F90">
        <w:rPr>
          <w:rFonts w:ascii="Arial" w:hAnsi="Arial"/>
          <w:sz w:val="18"/>
        </w:rPr>
        <w:tab/>
        <w:t xml:space="preserve">For Symbols </w:t>
      </w:r>
      <w:r w:rsidRPr="00202F90">
        <w:rPr>
          <w:rFonts w:ascii="Arial" w:hAnsi="Arial"/>
          <w:b/>
          <w:sz w:val="18"/>
        </w:rPr>
        <w:t>AA, A, AB</w:t>
      </w:r>
      <w:r w:rsidRPr="00202F90">
        <w:rPr>
          <w:rFonts w:ascii="Arial" w:hAnsi="Arial"/>
          <w:sz w:val="18"/>
        </w:rPr>
        <w:t xml:space="preserve"> and </w:t>
      </w:r>
      <w:r w:rsidRPr="00202F90">
        <w:rPr>
          <w:rFonts w:ascii="Arial" w:hAnsi="Arial"/>
          <w:b/>
          <w:sz w:val="18"/>
        </w:rPr>
        <w:t>B,</w:t>
      </w:r>
      <w:r w:rsidRPr="00202F90">
        <w:rPr>
          <w:rFonts w:ascii="Arial" w:hAnsi="Arial"/>
          <w:sz w:val="18"/>
        </w:rPr>
        <w:t xml:space="preserve"> use the applicable rate.</w:t>
      </w:r>
    </w:p>
    <w:p w14:paraId="6F8B4C28" w14:textId="77777777" w:rsidR="00202F90" w:rsidRPr="00202F90" w:rsidRDefault="00202F90" w:rsidP="00202F90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202F90">
        <w:rPr>
          <w:rFonts w:ascii="Arial" w:hAnsi="Arial"/>
          <w:sz w:val="18"/>
        </w:rPr>
        <w:tab/>
      </w:r>
      <w:r w:rsidRPr="00202F90">
        <w:rPr>
          <w:rFonts w:ascii="Arial" w:hAnsi="Arial"/>
          <w:b/>
          <w:sz w:val="18"/>
        </w:rPr>
        <w:t>(3)</w:t>
      </w:r>
      <w:r w:rsidRPr="00202F90">
        <w:rPr>
          <w:rFonts w:ascii="Arial" w:hAnsi="Arial"/>
          <w:sz w:val="18"/>
        </w:rPr>
        <w:tab/>
        <w:t xml:space="preserve">For symbols with numerical prefixes, multiply the applicable rate by the prefix shown in Rule </w:t>
      </w:r>
      <w:r w:rsidRPr="00202F90">
        <w:rPr>
          <w:rFonts w:ascii="Arial" w:hAnsi="Arial"/>
          <w:b/>
          <w:bCs/>
          <w:sz w:val="18"/>
        </w:rPr>
        <w:t>70.E.2.a.</w:t>
      </w:r>
    </w:p>
    <w:p w14:paraId="4DF589E0" w14:textId="77777777" w:rsidR="00202F90" w:rsidRPr="00202F90" w:rsidRDefault="00202F90" w:rsidP="00202F90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-1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600"/>
        <w:gridCol w:w="1600"/>
        <w:gridCol w:w="1600"/>
      </w:tblGrid>
      <w:tr w:rsidR="00202F90" w:rsidRPr="00202F90" w14:paraId="3A8725D7" w14:textId="77777777" w:rsidTr="00662122">
        <w:trPr>
          <w:cantSplit/>
          <w:trHeight w:val="190"/>
        </w:trPr>
        <w:tc>
          <w:tcPr>
            <w:tcW w:w="200" w:type="dxa"/>
          </w:tcPr>
          <w:p w14:paraId="5FB72D37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4E84D4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Symbol</w:t>
            </w:r>
          </w:p>
        </w:tc>
        <w:tc>
          <w:tcPr>
            <w:tcW w:w="16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C4A776F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Buildings</w:t>
            </w:r>
            <w:r w:rsidRPr="00202F90">
              <w:rPr>
                <w:rFonts w:ascii="Arial" w:hAnsi="Arial"/>
                <w:b/>
                <w:sz w:val="18"/>
              </w:rPr>
              <w:br/>
              <w:t>Loss Cost</w:t>
            </w:r>
          </w:p>
        </w:tc>
        <w:tc>
          <w:tcPr>
            <w:tcW w:w="16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D49C91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</w:t>
            </w:r>
            <w:r w:rsidRPr="00202F90">
              <w:rPr>
                <w:rFonts w:ascii="Arial" w:hAnsi="Arial"/>
                <w:b/>
                <w:sz w:val="18"/>
              </w:rPr>
              <w:br/>
              <w:t>Loss Cost</w:t>
            </w:r>
          </w:p>
        </w:tc>
      </w:tr>
      <w:tr w:rsidR="00202F90" w:rsidRPr="00202F90" w14:paraId="7DBD09F1" w14:textId="77777777" w:rsidTr="00662122">
        <w:trPr>
          <w:cantSplit/>
          <w:trHeight w:val="190"/>
        </w:trPr>
        <w:tc>
          <w:tcPr>
            <w:tcW w:w="200" w:type="dxa"/>
          </w:tcPr>
          <w:p w14:paraId="6DC387AA" w14:textId="77777777" w:rsidR="00202F90" w:rsidRPr="00202F90" w:rsidRDefault="00202F90" w:rsidP="00202F90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386771" w14:textId="77777777" w:rsidR="00202F90" w:rsidRPr="00202F90" w:rsidRDefault="00202F90" w:rsidP="00202F90">
            <w:pPr>
              <w:spacing w:before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AA</w:t>
            </w:r>
          </w:p>
        </w:tc>
        <w:tc>
          <w:tcPr>
            <w:tcW w:w="1600" w:type="dxa"/>
            <w:tcBorders>
              <w:left w:val="nil"/>
              <w:right w:val="single" w:sz="6" w:space="0" w:color="auto"/>
            </w:tcBorders>
          </w:tcPr>
          <w:p w14:paraId="6BE51611" w14:textId="77777777" w:rsidR="00202F90" w:rsidRPr="00202F90" w:rsidRDefault="00202F90" w:rsidP="00202F90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0" w:author="Author" w:date="2021-04-18T22:47:00Z">
              <w:r w:rsidRPr="00202F90">
                <w:rPr>
                  <w:rFonts w:ascii="Arial" w:hAnsi="Arial"/>
                  <w:sz w:val="18"/>
                </w:rPr>
                <w:t>.</w:t>
              </w:r>
            </w:ins>
            <w:ins w:id="1" w:author="Author" w:date="2021-04-18T22:48:00Z">
              <w:r w:rsidRPr="00202F90">
                <w:rPr>
                  <w:rFonts w:ascii="Arial" w:hAnsi="Arial"/>
                  <w:sz w:val="18"/>
                </w:rPr>
                <w:t>037</w:t>
              </w:r>
            </w:ins>
            <w:del w:id="2" w:author="Author" w:date="2021-04-18T22:47:00Z">
              <w:r w:rsidRPr="00202F90" w:rsidDel="00FF5C9B">
                <w:rPr>
                  <w:rFonts w:ascii="Arial" w:hAnsi="Arial"/>
                  <w:sz w:val="18"/>
                </w:rPr>
                <w:delText>.034</w:delText>
              </w:r>
            </w:del>
          </w:p>
        </w:tc>
        <w:tc>
          <w:tcPr>
            <w:tcW w:w="1600" w:type="dxa"/>
            <w:tcBorders>
              <w:left w:val="nil"/>
              <w:right w:val="single" w:sz="6" w:space="0" w:color="auto"/>
            </w:tcBorders>
          </w:tcPr>
          <w:p w14:paraId="4E8C76F9" w14:textId="77777777" w:rsidR="00202F90" w:rsidRPr="00202F90" w:rsidRDefault="00202F90" w:rsidP="00202F90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3" w:author="Author" w:date="2021-04-18T22:48:00Z">
              <w:r w:rsidRPr="00202F90">
                <w:rPr>
                  <w:rFonts w:ascii="Arial" w:hAnsi="Arial"/>
                  <w:sz w:val="18"/>
                </w:rPr>
                <w:t>.037</w:t>
              </w:r>
            </w:ins>
            <w:del w:id="4" w:author="Author" w:date="2021-04-18T22:48:00Z">
              <w:r w:rsidRPr="00202F90" w:rsidDel="00FF5C9B">
                <w:rPr>
                  <w:rFonts w:ascii="Arial" w:hAnsi="Arial"/>
                  <w:sz w:val="18"/>
                </w:rPr>
                <w:delText>.034</w:delText>
              </w:r>
            </w:del>
          </w:p>
        </w:tc>
      </w:tr>
      <w:tr w:rsidR="00202F90" w:rsidRPr="00202F90" w14:paraId="3FE6334E" w14:textId="77777777" w:rsidTr="00662122">
        <w:trPr>
          <w:cantSplit/>
          <w:trHeight w:val="190"/>
        </w:trPr>
        <w:tc>
          <w:tcPr>
            <w:tcW w:w="200" w:type="dxa"/>
          </w:tcPr>
          <w:p w14:paraId="58335A6F" w14:textId="77777777" w:rsidR="00202F90" w:rsidRPr="00202F90" w:rsidRDefault="00202F90" w:rsidP="00202F90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600" w:type="dxa"/>
            <w:tcBorders>
              <w:left w:val="single" w:sz="6" w:space="0" w:color="auto"/>
              <w:right w:val="single" w:sz="6" w:space="0" w:color="auto"/>
            </w:tcBorders>
          </w:tcPr>
          <w:p w14:paraId="45214624" w14:textId="77777777" w:rsidR="00202F90" w:rsidRPr="00202F90" w:rsidRDefault="00202F90" w:rsidP="00202F90">
            <w:pPr>
              <w:spacing w:before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A</w:t>
            </w:r>
          </w:p>
        </w:tc>
        <w:tc>
          <w:tcPr>
            <w:tcW w:w="1600" w:type="dxa"/>
            <w:tcBorders>
              <w:left w:val="nil"/>
              <w:right w:val="single" w:sz="6" w:space="0" w:color="auto"/>
            </w:tcBorders>
          </w:tcPr>
          <w:p w14:paraId="288CA98C" w14:textId="77777777" w:rsidR="00202F90" w:rsidRPr="00202F90" w:rsidRDefault="00202F90" w:rsidP="00202F90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5" w:author="Author" w:date="2021-04-18T22:48:00Z">
              <w:r w:rsidRPr="00202F90">
                <w:rPr>
                  <w:rFonts w:ascii="Arial" w:hAnsi="Arial"/>
                  <w:sz w:val="18"/>
                </w:rPr>
                <w:t>.041</w:t>
              </w:r>
            </w:ins>
            <w:del w:id="6" w:author="Author" w:date="2021-04-18T22:48:00Z">
              <w:r w:rsidRPr="00202F90" w:rsidDel="00FF5C9B">
                <w:rPr>
                  <w:rFonts w:ascii="Arial" w:hAnsi="Arial"/>
                  <w:sz w:val="18"/>
                </w:rPr>
                <w:delText>.038</w:delText>
              </w:r>
            </w:del>
          </w:p>
        </w:tc>
        <w:tc>
          <w:tcPr>
            <w:tcW w:w="1600" w:type="dxa"/>
            <w:tcBorders>
              <w:left w:val="nil"/>
              <w:right w:val="single" w:sz="6" w:space="0" w:color="auto"/>
            </w:tcBorders>
          </w:tcPr>
          <w:p w14:paraId="37512ADD" w14:textId="77777777" w:rsidR="00202F90" w:rsidRPr="00202F90" w:rsidRDefault="00202F90" w:rsidP="00202F90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7" w:author="Author" w:date="2021-04-18T22:48:00Z">
              <w:r w:rsidRPr="00202F90">
                <w:rPr>
                  <w:rFonts w:ascii="Arial" w:hAnsi="Arial"/>
                  <w:sz w:val="18"/>
                </w:rPr>
                <w:t>.041</w:t>
              </w:r>
            </w:ins>
            <w:del w:id="8" w:author="Author" w:date="2021-04-18T22:48:00Z">
              <w:r w:rsidRPr="00202F90" w:rsidDel="00FF5C9B">
                <w:rPr>
                  <w:rFonts w:ascii="Arial" w:hAnsi="Arial"/>
                  <w:sz w:val="18"/>
                </w:rPr>
                <w:delText>.038</w:delText>
              </w:r>
            </w:del>
          </w:p>
        </w:tc>
      </w:tr>
      <w:tr w:rsidR="00202F90" w:rsidRPr="00202F90" w14:paraId="5A224FEC" w14:textId="77777777" w:rsidTr="00662122">
        <w:trPr>
          <w:cantSplit/>
          <w:trHeight w:val="190"/>
        </w:trPr>
        <w:tc>
          <w:tcPr>
            <w:tcW w:w="200" w:type="dxa"/>
          </w:tcPr>
          <w:p w14:paraId="7D4B1B10" w14:textId="77777777" w:rsidR="00202F90" w:rsidRPr="00202F90" w:rsidRDefault="00202F90" w:rsidP="00202F90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600" w:type="dxa"/>
            <w:tcBorders>
              <w:left w:val="single" w:sz="6" w:space="0" w:color="auto"/>
              <w:right w:val="single" w:sz="6" w:space="0" w:color="auto"/>
            </w:tcBorders>
          </w:tcPr>
          <w:p w14:paraId="455A2BF3" w14:textId="77777777" w:rsidR="00202F90" w:rsidRPr="00202F90" w:rsidRDefault="00202F90" w:rsidP="00202F90">
            <w:pPr>
              <w:spacing w:before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AB</w:t>
            </w:r>
          </w:p>
        </w:tc>
        <w:tc>
          <w:tcPr>
            <w:tcW w:w="1600" w:type="dxa"/>
            <w:tcBorders>
              <w:left w:val="nil"/>
              <w:right w:val="single" w:sz="6" w:space="0" w:color="auto"/>
            </w:tcBorders>
          </w:tcPr>
          <w:p w14:paraId="2F54DBED" w14:textId="77777777" w:rsidR="00202F90" w:rsidRPr="00202F90" w:rsidRDefault="00202F90" w:rsidP="00202F90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9" w:author="Author" w:date="2021-04-18T22:49:00Z">
              <w:r w:rsidRPr="00202F90">
                <w:rPr>
                  <w:rFonts w:ascii="Arial" w:hAnsi="Arial"/>
                  <w:sz w:val="18"/>
                </w:rPr>
                <w:t>.053</w:t>
              </w:r>
            </w:ins>
            <w:del w:id="10" w:author="Author" w:date="2021-04-18T22:49:00Z">
              <w:r w:rsidRPr="00202F90" w:rsidDel="00FF5C9B">
                <w:rPr>
                  <w:rFonts w:ascii="Arial" w:hAnsi="Arial"/>
                  <w:sz w:val="18"/>
                </w:rPr>
                <w:delText>.049</w:delText>
              </w:r>
            </w:del>
          </w:p>
        </w:tc>
        <w:tc>
          <w:tcPr>
            <w:tcW w:w="1600" w:type="dxa"/>
            <w:tcBorders>
              <w:left w:val="nil"/>
              <w:right w:val="single" w:sz="6" w:space="0" w:color="auto"/>
            </w:tcBorders>
          </w:tcPr>
          <w:p w14:paraId="6585D3FC" w14:textId="77777777" w:rsidR="00202F90" w:rsidRPr="00202F90" w:rsidRDefault="00202F90" w:rsidP="00202F90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11" w:author="Author" w:date="2021-04-18T22:49:00Z">
              <w:r w:rsidRPr="00202F90">
                <w:rPr>
                  <w:rFonts w:ascii="Arial" w:hAnsi="Arial"/>
                  <w:sz w:val="18"/>
                </w:rPr>
                <w:t>.049</w:t>
              </w:r>
            </w:ins>
            <w:del w:id="12" w:author="Author" w:date="2021-04-18T22:49:00Z">
              <w:r w:rsidRPr="00202F90" w:rsidDel="00FF5C9B">
                <w:rPr>
                  <w:rFonts w:ascii="Arial" w:hAnsi="Arial"/>
                  <w:sz w:val="18"/>
                </w:rPr>
                <w:delText>.045</w:delText>
              </w:r>
            </w:del>
          </w:p>
        </w:tc>
      </w:tr>
      <w:tr w:rsidR="00202F90" w:rsidRPr="00202F90" w14:paraId="1362A224" w14:textId="77777777" w:rsidTr="00662122">
        <w:trPr>
          <w:cantSplit/>
          <w:trHeight w:val="190"/>
        </w:trPr>
        <w:tc>
          <w:tcPr>
            <w:tcW w:w="200" w:type="dxa"/>
          </w:tcPr>
          <w:p w14:paraId="716107B8" w14:textId="77777777" w:rsidR="00202F90" w:rsidRPr="00202F90" w:rsidRDefault="00202F90" w:rsidP="00202F90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6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208C5" w14:textId="77777777" w:rsidR="00202F90" w:rsidRPr="00202F90" w:rsidRDefault="00202F90" w:rsidP="00202F90">
            <w:pPr>
              <w:spacing w:before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</w:t>
            </w:r>
          </w:p>
        </w:tc>
        <w:tc>
          <w:tcPr>
            <w:tcW w:w="16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BC728D5" w14:textId="77777777" w:rsidR="00202F90" w:rsidRPr="00202F90" w:rsidRDefault="00202F90" w:rsidP="00202F90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13" w:author="Author" w:date="2021-04-18T22:49:00Z">
              <w:r w:rsidRPr="00202F90">
                <w:rPr>
                  <w:rFonts w:ascii="Arial" w:hAnsi="Arial"/>
                  <w:sz w:val="18"/>
                </w:rPr>
                <w:t>.061</w:t>
              </w:r>
            </w:ins>
            <w:del w:id="14" w:author="Author" w:date="2021-04-18T22:49:00Z">
              <w:r w:rsidRPr="00202F90" w:rsidDel="00FF5C9B">
                <w:rPr>
                  <w:rFonts w:ascii="Arial" w:hAnsi="Arial"/>
                  <w:sz w:val="18"/>
                </w:rPr>
                <w:delText>.056</w:delText>
              </w:r>
            </w:del>
          </w:p>
        </w:tc>
        <w:tc>
          <w:tcPr>
            <w:tcW w:w="16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2766739" w14:textId="77777777" w:rsidR="00202F90" w:rsidRPr="00202F90" w:rsidRDefault="00202F90" w:rsidP="00202F90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15" w:author="Author" w:date="2021-04-18T22:50:00Z">
              <w:r w:rsidRPr="00202F90">
                <w:rPr>
                  <w:rFonts w:ascii="Arial" w:hAnsi="Arial"/>
                  <w:sz w:val="18"/>
                </w:rPr>
                <w:t>.056</w:t>
              </w:r>
            </w:ins>
            <w:del w:id="16" w:author="Author" w:date="2021-04-18T22:50:00Z">
              <w:r w:rsidRPr="00202F90" w:rsidDel="00FF5C9B">
                <w:rPr>
                  <w:rFonts w:ascii="Arial" w:hAnsi="Arial"/>
                  <w:sz w:val="18"/>
                </w:rPr>
                <w:delText>.051</w:delText>
              </w:r>
            </w:del>
          </w:p>
        </w:tc>
      </w:tr>
    </w:tbl>
    <w:p w14:paraId="49F30DE8" w14:textId="77777777" w:rsidR="00202F90" w:rsidRPr="00202F90" w:rsidRDefault="00202F90" w:rsidP="00202F90">
      <w:pPr>
        <w:spacing w:before="80" w:line="190" w:lineRule="exact"/>
        <w:jc w:val="both"/>
        <w:rPr>
          <w:rFonts w:ascii="Arial" w:hAnsi="Arial"/>
          <w:sz w:val="18"/>
        </w:rPr>
      </w:pPr>
    </w:p>
    <w:p w14:paraId="0C694B0F" w14:textId="77777777" w:rsidR="00202F90" w:rsidRDefault="00202F90">
      <w:pPr>
        <w:sectPr w:rsidR="00202F90" w:rsidSect="00202F90">
          <w:pgSz w:w="12240" w:h="15840"/>
          <w:pgMar w:top="1735" w:right="960" w:bottom="1560" w:left="1200" w:header="504" w:footer="504" w:gutter="0"/>
          <w:cols w:space="0"/>
          <w:docGrid w:linePitch="326"/>
        </w:sectPr>
      </w:pPr>
    </w:p>
    <w:p w14:paraId="3E7146C1" w14:textId="77777777" w:rsidR="00202F90" w:rsidRPr="00202F90" w:rsidRDefault="00202F90" w:rsidP="00202F90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202F90">
        <w:rPr>
          <w:rFonts w:ascii="Arial" w:hAnsi="Arial"/>
          <w:b/>
          <w:sz w:val="18"/>
        </w:rPr>
        <w:t>72.  CAUSES OF LOSS – SPECIAL FORM</w:t>
      </w:r>
    </w:p>
    <w:p w14:paraId="1AB43ED2" w14:textId="77777777" w:rsidR="00202F90" w:rsidRPr="00202F90" w:rsidRDefault="00202F90" w:rsidP="00202F90">
      <w:pPr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sz w:val="18"/>
        </w:rPr>
      </w:pPr>
      <w:r w:rsidRPr="00202F90">
        <w:rPr>
          <w:rFonts w:ascii="Arial" w:hAnsi="Arial"/>
          <w:sz w:val="18"/>
        </w:rPr>
        <w:tab/>
      </w:r>
      <w:r w:rsidRPr="00202F90">
        <w:rPr>
          <w:rFonts w:ascii="Arial" w:hAnsi="Arial"/>
          <w:b/>
          <w:sz w:val="18"/>
        </w:rPr>
        <w:t>E.2.</w:t>
      </w:r>
      <w:r w:rsidRPr="00202F90">
        <w:rPr>
          <w:rFonts w:ascii="Arial" w:hAnsi="Arial"/>
          <w:sz w:val="18"/>
        </w:rPr>
        <w:tab/>
        <w:t>Rating Procedure – Property Damage – Other than Builders' Risk</w:t>
      </w:r>
    </w:p>
    <w:p w14:paraId="0FDAB690" w14:textId="77777777" w:rsidR="00202F90" w:rsidRPr="00202F90" w:rsidRDefault="00202F90" w:rsidP="00202F90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202F90">
        <w:rPr>
          <w:rFonts w:ascii="Arial" w:hAnsi="Arial"/>
          <w:sz w:val="18"/>
        </w:rPr>
        <w:tab/>
      </w:r>
      <w:r w:rsidRPr="00202F90">
        <w:rPr>
          <w:rFonts w:ascii="Arial" w:hAnsi="Arial"/>
          <w:b/>
          <w:sz w:val="18"/>
        </w:rPr>
        <w:t>b.(1)</w:t>
      </w:r>
      <w:r w:rsidRPr="00202F90">
        <w:rPr>
          <w:rFonts w:ascii="Arial" w:hAnsi="Arial"/>
          <w:sz w:val="18"/>
        </w:rPr>
        <w:tab/>
        <w:t xml:space="preserve">Building Coverage – Loss Cost: </w:t>
      </w:r>
      <w:ins w:id="17" w:author="Author" w:date="2021-04-18T22:59:00Z">
        <w:r w:rsidRPr="00202F90">
          <w:rPr>
            <w:rFonts w:ascii="Arial" w:hAnsi="Arial"/>
            <w:sz w:val="18"/>
          </w:rPr>
          <w:t>.035</w:t>
        </w:r>
      </w:ins>
      <w:del w:id="18" w:author="Author" w:date="2021-04-18T22:59:00Z">
        <w:r w:rsidRPr="00202F90" w:rsidDel="00012EA8">
          <w:rPr>
            <w:rFonts w:ascii="Arial" w:hAnsi="Arial"/>
            <w:sz w:val="18"/>
          </w:rPr>
          <w:delText>.032</w:delText>
        </w:r>
      </w:del>
    </w:p>
    <w:p w14:paraId="549A7599" w14:textId="77777777" w:rsidR="00202F90" w:rsidRPr="00202F90" w:rsidRDefault="00202F90" w:rsidP="00202F90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202F90">
        <w:rPr>
          <w:rFonts w:ascii="Arial" w:hAnsi="Arial"/>
          <w:sz w:val="18"/>
        </w:rPr>
        <w:tab/>
      </w:r>
      <w:r w:rsidRPr="00202F90">
        <w:rPr>
          <w:rFonts w:ascii="Arial" w:hAnsi="Arial"/>
          <w:b/>
          <w:sz w:val="18"/>
        </w:rPr>
        <w:t>c.(2)</w:t>
      </w:r>
      <w:r w:rsidRPr="00202F90">
        <w:rPr>
          <w:rFonts w:ascii="Arial" w:hAnsi="Arial"/>
          <w:sz w:val="18"/>
        </w:rPr>
        <w:tab/>
        <w:t>Personal Property Coverage – Loss Costs</w:t>
      </w:r>
    </w:p>
    <w:p w14:paraId="449E4CC4" w14:textId="77777777" w:rsidR="00202F90" w:rsidRPr="00202F90" w:rsidRDefault="00202F90" w:rsidP="00202F90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740"/>
        <w:gridCol w:w="1060"/>
      </w:tblGrid>
      <w:tr w:rsidR="00202F90" w:rsidRPr="00202F90" w14:paraId="38A1AE46" w14:textId="77777777" w:rsidTr="00662122">
        <w:trPr>
          <w:cantSplit/>
          <w:trHeight w:val="190"/>
        </w:trPr>
        <w:tc>
          <w:tcPr>
            <w:tcW w:w="200" w:type="dxa"/>
          </w:tcPr>
          <w:p w14:paraId="07F3E169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37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1B2355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Occupancy Category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273178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2F90">
              <w:rPr>
                <w:rFonts w:ascii="Arial" w:hAnsi="Arial" w:cs="Arial"/>
                <w:b/>
                <w:sz w:val="18"/>
                <w:szCs w:val="18"/>
              </w:rPr>
              <w:t>Loss Cost</w:t>
            </w:r>
          </w:p>
        </w:tc>
      </w:tr>
      <w:tr w:rsidR="00202F90" w:rsidRPr="00202F90" w14:paraId="6949809E" w14:textId="77777777" w:rsidTr="00662122">
        <w:trPr>
          <w:cantSplit/>
          <w:trHeight w:val="190"/>
        </w:trPr>
        <w:tc>
          <w:tcPr>
            <w:tcW w:w="200" w:type="dxa"/>
          </w:tcPr>
          <w:p w14:paraId="2DA77990" w14:textId="77777777" w:rsidR="00202F90" w:rsidRPr="00202F90" w:rsidRDefault="00202F90" w:rsidP="00202F90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EF63C1" w14:textId="77777777" w:rsidR="00202F90" w:rsidRPr="00202F90" w:rsidRDefault="00202F90" w:rsidP="00202F90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Residential Apartments and Condominiums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D29FCE" w14:textId="77777777" w:rsidR="00202F90" w:rsidRPr="00202F90" w:rsidRDefault="00202F90" w:rsidP="00202F90">
            <w:pPr>
              <w:tabs>
                <w:tab w:val="decimal" w:pos="100"/>
              </w:tabs>
              <w:spacing w:before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ins w:id="19" w:author="Author" w:date="2021-04-18T22:59:00Z">
              <w:r w:rsidRPr="00202F90">
                <w:rPr>
                  <w:rFonts w:ascii="Arial" w:hAnsi="Arial" w:cs="Arial"/>
                  <w:sz w:val="18"/>
                  <w:szCs w:val="18"/>
                </w:rPr>
                <w:t>.154</w:t>
              </w:r>
            </w:ins>
            <w:del w:id="20" w:author="Author" w:date="2021-04-18T22:59:00Z">
              <w:r w:rsidRPr="00202F90" w:rsidDel="00012EA8">
                <w:rPr>
                  <w:rFonts w:ascii="Arial" w:hAnsi="Arial" w:cs="Arial"/>
                  <w:sz w:val="18"/>
                  <w:szCs w:val="18"/>
                </w:rPr>
                <w:delText>.144</w:delText>
              </w:r>
            </w:del>
          </w:p>
        </w:tc>
      </w:tr>
      <w:tr w:rsidR="00202F90" w:rsidRPr="00202F90" w14:paraId="5FAC684A" w14:textId="77777777" w:rsidTr="00662122">
        <w:trPr>
          <w:cantSplit/>
          <w:trHeight w:val="190"/>
        </w:trPr>
        <w:tc>
          <w:tcPr>
            <w:tcW w:w="200" w:type="dxa"/>
          </w:tcPr>
          <w:p w14:paraId="43D824FC" w14:textId="77777777" w:rsidR="00202F90" w:rsidRPr="00202F90" w:rsidRDefault="00202F90" w:rsidP="00202F90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40" w:type="dxa"/>
            <w:tcBorders>
              <w:left w:val="single" w:sz="6" w:space="0" w:color="auto"/>
              <w:right w:val="single" w:sz="6" w:space="0" w:color="auto"/>
            </w:tcBorders>
          </w:tcPr>
          <w:p w14:paraId="560FAD7D" w14:textId="77777777" w:rsidR="00202F90" w:rsidRPr="00202F90" w:rsidRDefault="00202F90" w:rsidP="00202F90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Offices</w:t>
            </w:r>
          </w:p>
        </w:tc>
        <w:tc>
          <w:tcPr>
            <w:tcW w:w="1060" w:type="dxa"/>
            <w:tcBorders>
              <w:left w:val="single" w:sz="6" w:space="0" w:color="auto"/>
              <w:right w:val="single" w:sz="6" w:space="0" w:color="auto"/>
            </w:tcBorders>
          </w:tcPr>
          <w:p w14:paraId="327F7B5D" w14:textId="77777777" w:rsidR="00202F90" w:rsidRPr="00202F90" w:rsidRDefault="00202F90" w:rsidP="00202F90">
            <w:pPr>
              <w:tabs>
                <w:tab w:val="decimal" w:pos="100"/>
              </w:tabs>
              <w:spacing w:before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ins w:id="21" w:author="Author" w:date="2021-04-18T23:00:00Z">
              <w:r w:rsidRPr="00202F90">
                <w:rPr>
                  <w:rFonts w:ascii="Arial" w:hAnsi="Arial" w:cs="Arial"/>
                  <w:sz w:val="18"/>
                  <w:szCs w:val="18"/>
                </w:rPr>
                <w:t>.119</w:t>
              </w:r>
            </w:ins>
            <w:del w:id="22" w:author="Author" w:date="2021-04-18T22:59:00Z">
              <w:r w:rsidRPr="00202F90" w:rsidDel="00012EA8">
                <w:rPr>
                  <w:rFonts w:ascii="Arial" w:hAnsi="Arial" w:cs="Arial"/>
                  <w:sz w:val="18"/>
                  <w:szCs w:val="18"/>
                </w:rPr>
                <w:delText>.109</w:delText>
              </w:r>
            </w:del>
          </w:p>
        </w:tc>
      </w:tr>
      <w:tr w:rsidR="00202F90" w:rsidRPr="00202F90" w14:paraId="5FB6A2C1" w14:textId="77777777" w:rsidTr="00662122">
        <w:trPr>
          <w:cantSplit/>
          <w:trHeight w:val="190"/>
        </w:trPr>
        <w:tc>
          <w:tcPr>
            <w:tcW w:w="200" w:type="dxa"/>
          </w:tcPr>
          <w:p w14:paraId="7429BFFD" w14:textId="77777777" w:rsidR="00202F90" w:rsidRPr="00202F90" w:rsidRDefault="00202F90" w:rsidP="00202F90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40" w:type="dxa"/>
            <w:tcBorders>
              <w:left w:val="single" w:sz="6" w:space="0" w:color="auto"/>
              <w:right w:val="single" w:sz="6" w:space="0" w:color="auto"/>
            </w:tcBorders>
          </w:tcPr>
          <w:p w14:paraId="00B73657" w14:textId="77777777" w:rsidR="00202F90" w:rsidRPr="00202F90" w:rsidRDefault="00202F90" w:rsidP="00202F90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Mercantile – High</w:t>
            </w:r>
          </w:p>
        </w:tc>
        <w:tc>
          <w:tcPr>
            <w:tcW w:w="1060" w:type="dxa"/>
            <w:tcBorders>
              <w:left w:val="single" w:sz="6" w:space="0" w:color="auto"/>
              <w:right w:val="single" w:sz="6" w:space="0" w:color="auto"/>
            </w:tcBorders>
          </w:tcPr>
          <w:p w14:paraId="0FAC4A9A" w14:textId="77777777" w:rsidR="00202F90" w:rsidRPr="00202F90" w:rsidRDefault="00202F90" w:rsidP="00202F90">
            <w:pPr>
              <w:tabs>
                <w:tab w:val="decimal" w:pos="100"/>
              </w:tabs>
              <w:spacing w:before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ins w:id="23" w:author="Author" w:date="2021-04-18T23:00:00Z">
              <w:r w:rsidRPr="00202F90">
                <w:rPr>
                  <w:rFonts w:ascii="Arial" w:hAnsi="Arial" w:cs="Arial"/>
                  <w:sz w:val="18"/>
                  <w:szCs w:val="18"/>
                </w:rPr>
                <w:t>.146</w:t>
              </w:r>
            </w:ins>
            <w:del w:id="24" w:author="Author" w:date="2021-04-18T23:00:00Z">
              <w:r w:rsidRPr="00202F90" w:rsidDel="00012EA8">
                <w:rPr>
                  <w:rFonts w:ascii="Arial" w:hAnsi="Arial" w:cs="Arial"/>
                  <w:sz w:val="18"/>
                  <w:szCs w:val="18"/>
                </w:rPr>
                <w:delText>.136</w:delText>
              </w:r>
            </w:del>
          </w:p>
        </w:tc>
      </w:tr>
      <w:tr w:rsidR="00202F90" w:rsidRPr="00202F90" w14:paraId="69998019" w14:textId="77777777" w:rsidTr="00662122">
        <w:trPr>
          <w:cantSplit/>
          <w:trHeight w:val="190"/>
        </w:trPr>
        <w:tc>
          <w:tcPr>
            <w:tcW w:w="200" w:type="dxa"/>
          </w:tcPr>
          <w:p w14:paraId="7C8E9CEA" w14:textId="77777777" w:rsidR="00202F90" w:rsidRPr="00202F90" w:rsidRDefault="00202F90" w:rsidP="00202F90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40" w:type="dxa"/>
            <w:tcBorders>
              <w:left w:val="single" w:sz="6" w:space="0" w:color="auto"/>
              <w:right w:val="single" w:sz="6" w:space="0" w:color="auto"/>
            </w:tcBorders>
          </w:tcPr>
          <w:p w14:paraId="0626BA97" w14:textId="77777777" w:rsidR="00202F90" w:rsidRPr="00202F90" w:rsidRDefault="00202F90" w:rsidP="00202F90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Mercantile – Medium</w:t>
            </w:r>
          </w:p>
        </w:tc>
        <w:tc>
          <w:tcPr>
            <w:tcW w:w="1060" w:type="dxa"/>
            <w:tcBorders>
              <w:left w:val="single" w:sz="6" w:space="0" w:color="auto"/>
              <w:right w:val="single" w:sz="6" w:space="0" w:color="auto"/>
            </w:tcBorders>
          </w:tcPr>
          <w:p w14:paraId="16D0F6D1" w14:textId="77777777" w:rsidR="00202F90" w:rsidRPr="00202F90" w:rsidRDefault="00202F90" w:rsidP="00202F90">
            <w:pPr>
              <w:tabs>
                <w:tab w:val="decimal" w:pos="100"/>
              </w:tabs>
              <w:spacing w:before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ins w:id="25" w:author="Author" w:date="2021-04-18T23:00:00Z">
              <w:r w:rsidRPr="00202F90">
                <w:rPr>
                  <w:rFonts w:ascii="Arial" w:hAnsi="Arial" w:cs="Arial"/>
                  <w:sz w:val="18"/>
                  <w:szCs w:val="18"/>
                </w:rPr>
                <w:t>.128</w:t>
              </w:r>
            </w:ins>
            <w:del w:id="26" w:author="Author" w:date="2021-04-18T23:00:00Z">
              <w:r w:rsidRPr="00202F90" w:rsidDel="00012EA8">
                <w:rPr>
                  <w:rFonts w:ascii="Arial" w:hAnsi="Arial" w:cs="Arial"/>
                  <w:sz w:val="18"/>
                  <w:szCs w:val="18"/>
                </w:rPr>
                <w:delText>.118</w:delText>
              </w:r>
            </w:del>
          </w:p>
        </w:tc>
      </w:tr>
      <w:tr w:rsidR="00202F90" w:rsidRPr="00202F90" w14:paraId="408F1D1D" w14:textId="77777777" w:rsidTr="00662122">
        <w:trPr>
          <w:cantSplit/>
          <w:trHeight w:val="190"/>
        </w:trPr>
        <w:tc>
          <w:tcPr>
            <w:tcW w:w="200" w:type="dxa"/>
          </w:tcPr>
          <w:p w14:paraId="40D4268F" w14:textId="77777777" w:rsidR="00202F90" w:rsidRPr="00202F90" w:rsidRDefault="00202F90" w:rsidP="00202F90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40" w:type="dxa"/>
            <w:tcBorders>
              <w:left w:val="single" w:sz="6" w:space="0" w:color="auto"/>
              <w:right w:val="single" w:sz="6" w:space="0" w:color="auto"/>
            </w:tcBorders>
          </w:tcPr>
          <w:p w14:paraId="25D80FDF" w14:textId="77777777" w:rsidR="00202F90" w:rsidRPr="00202F90" w:rsidRDefault="00202F90" w:rsidP="00202F90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Mercantile – Low</w:t>
            </w:r>
          </w:p>
        </w:tc>
        <w:tc>
          <w:tcPr>
            <w:tcW w:w="1060" w:type="dxa"/>
            <w:tcBorders>
              <w:left w:val="single" w:sz="6" w:space="0" w:color="auto"/>
              <w:right w:val="single" w:sz="6" w:space="0" w:color="auto"/>
            </w:tcBorders>
          </w:tcPr>
          <w:p w14:paraId="6CE5A245" w14:textId="77777777" w:rsidR="00202F90" w:rsidRPr="00202F90" w:rsidRDefault="00202F90" w:rsidP="00202F90">
            <w:pPr>
              <w:tabs>
                <w:tab w:val="decimal" w:pos="100"/>
              </w:tabs>
              <w:spacing w:before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ins w:id="27" w:author="Author" w:date="2021-04-18T23:00:00Z">
              <w:r w:rsidRPr="00202F90">
                <w:rPr>
                  <w:rFonts w:ascii="Arial" w:hAnsi="Arial" w:cs="Arial"/>
                  <w:sz w:val="18"/>
                  <w:szCs w:val="18"/>
                </w:rPr>
                <w:t>.100</w:t>
              </w:r>
            </w:ins>
            <w:del w:id="28" w:author="Author" w:date="2021-04-18T23:00:00Z">
              <w:r w:rsidRPr="00202F90" w:rsidDel="00012EA8">
                <w:rPr>
                  <w:rFonts w:ascii="Arial" w:hAnsi="Arial" w:cs="Arial"/>
                  <w:sz w:val="18"/>
                  <w:szCs w:val="18"/>
                </w:rPr>
                <w:delText>.092</w:delText>
              </w:r>
            </w:del>
          </w:p>
        </w:tc>
      </w:tr>
      <w:tr w:rsidR="00202F90" w:rsidRPr="00202F90" w14:paraId="44C49D40" w14:textId="77777777" w:rsidTr="00662122">
        <w:trPr>
          <w:cantSplit/>
          <w:trHeight w:val="190"/>
        </w:trPr>
        <w:tc>
          <w:tcPr>
            <w:tcW w:w="200" w:type="dxa"/>
          </w:tcPr>
          <w:p w14:paraId="4D5CB8AD" w14:textId="77777777" w:rsidR="00202F90" w:rsidRPr="00202F90" w:rsidRDefault="00202F90" w:rsidP="00202F90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40" w:type="dxa"/>
            <w:tcBorders>
              <w:left w:val="single" w:sz="6" w:space="0" w:color="auto"/>
              <w:right w:val="single" w:sz="6" w:space="0" w:color="auto"/>
            </w:tcBorders>
          </w:tcPr>
          <w:p w14:paraId="7925A833" w14:textId="77777777" w:rsidR="00202F90" w:rsidRPr="00202F90" w:rsidRDefault="00202F90" w:rsidP="00202F90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Motels and Hotels</w:t>
            </w:r>
          </w:p>
        </w:tc>
        <w:tc>
          <w:tcPr>
            <w:tcW w:w="1060" w:type="dxa"/>
            <w:tcBorders>
              <w:left w:val="single" w:sz="6" w:space="0" w:color="auto"/>
              <w:right w:val="single" w:sz="6" w:space="0" w:color="auto"/>
            </w:tcBorders>
          </w:tcPr>
          <w:p w14:paraId="34B2A730" w14:textId="77777777" w:rsidR="00202F90" w:rsidRPr="00202F90" w:rsidRDefault="00202F90" w:rsidP="00202F90">
            <w:pPr>
              <w:tabs>
                <w:tab w:val="decimal" w:pos="100"/>
              </w:tabs>
              <w:spacing w:before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ins w:id="29" w:author="Author" w:date="2021-04-18T23:00:00Z">
              <w:r w:rsidRPr="00202F90">
                <w:rPr>
                  <w:rFonts w:ascii="Arial" w:hAnsi="Arial" w:cs="Arial"/>
                  <w:sz w:val="18"/>
                  <w:szCs w:val="18"/>
                </w:rPr>
                <w:t>.075</w:t>
              </w:r>
            </w:ins>
            <w:del w:id="30" w:author="Author" w:date="2021-04-18T23:00:00Z">
              <w:r w:rsidRPr="00202F90" w:rsidDel="00012EA8">
                <w:rPr>
                  <w:rFonts w:ascii="Arial" w:hAnsi="Arial" w:cs="Arial"/>
                  <w:sz w:val="18"/>
                  <w:szCs w:val="18"/>
                </w:rPr>
                <w:delText>.070</w:delText>
              </w:r>
            </w:del>
          </w:p>
        </w:tc>
      </w:tr>
      <w:tr w:rsidR="00202F90" w:rsidRPr="00202F90" w14:paraId="58CAB26B" w14:textId="77777777" w:rsidTr="00662122">
        <w:trPr>
          <w:cantSplit/>
          <w:trHeight w:val="190"/>
        </w:trPr>
        <w:tc>
          <w:tcPr>
            <w:tcW w:w="200" w:type="dxa"/>
          </w:tcPr>
          <w:p w14:paraId="45D17EA9" w14:textId="77777777" w:rsidR="00202F90" w:rsidRPr="00202F90" w:rsidRDefault="00202F90" w:rsidP="00202F90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40" w:type="dxa"/>
            <w:tcBorders>
              <w:left w:val="single" w:sz="6" w:space="0" w:color="auto"/>
              <w:right w:val="single" w:sz="6" w:space="0" w:color="auto"/>
            </w:tcBorders>
          </w:tcPr>
          <w:p w14:paraId="10F4EE24" w14:textId="77777777" w:rsidR="00202F90" w:rsidRPr="00202F90" w:rsidRDefault="00202F90" w:rsidP="00202F90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Institutional – High</w:t>
            </w:r>
          </w:p>
        </w:tc>
        <w:tc>
          <w:tcPr>
            <w:tcW w:w="1060" w:type="dxa"/>
            <w:tcBorders>
              <w:left w:val="single" w:sz="6" w:space="0" w:color="auto"/>
              <w:right w:val="single" w:sz="6" w:space="0" w:color="auto"/>
            </w:tcBorders>
          </w:tcPr>
          <w:p w14:paraId="1F609F44" w14:textId="77777777" w:rsidR="00202F90" w:rsidRPr="00202F90" w:rsidRDefault="00202F90" w:rsidP="00202F90">
            <w:pPr>
              <w:tabs>
                <w:tab w:val="decimal" w:pos="100"/>
              </w:tabs>
              <w:spacing w:before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ins w:id="31" w:author="Author" w:date="2021-04-18T23:01:00Z">
              <w:r w:rsidRPr="00202F90">
                <w:rPr>
                  <w:rFonts w:ascii="Arial" w:hAnsi="Arial" w:cs="Arial"/>
                  <w:sz w:val="18"/>
                  <w:szCs w:val="18"/>
                </w:rPr>
                <w:t>.057</w:t>
              </w:r>
            </w:ins>
            <w:del w:id="32" w:author="Author" w:date="2021-04-18T23:00:00Z">
              <w:r w:rsidRPr="00202F90" w:rsidDel="00012EA8">
                <w:rPr>
                  <w:rFonts w:ascii="Arial" w:hAnsi="Arial" w:cs="Arial"/>
                  <w:sz w:val="18"/>
                  <w:szCs w:val="18"/>
                </w:rPr>
                <w:delText>.055</w:delText>
              </w:r>
            </w:del>
          </w:p>
        </w:tc>
      </w:tr>
      <w:tr w:rsidR="00202F90" w:rsidRPr="00202F90" w14:paraId="560B5E79" w14:textId="77777777" w:rsidTr="00662122">
        <w:trPr>
          <w:cantSplit/>
          <w:trHeight w:val="190"/>
        </w:trPr>
        <w:tc>
          <w:tcPr>
            <w:tcW w:w="200" w:type="dxa"/>
          </w:tcPr>
          <w:p w14:paraId="732B8DFB" w14:textId="77777777" w:rsidR="00202F90" w:rsidRPr="00202F90" w:rsidRDefault="00202F90" w:rsidP="00202F90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40" w:type="dxa"/>
            <w:tcBorders>
              <w:left w:val="single" w:sz="6" w:space="0" w:color="auto"/>
              <w:right w:val="single" w:sz="6" w:space="0" w:color="auto"/>
            </w:tcBorders>
          </w:tcPr>
          <w:p w14:paraId="68F2D197" w14:textId="77777777" w:rsidR="00202F90" w:rsidRPr="00202F90" w:rsidRDefault="00202F90" w:rsidP="00202F90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Institutional – Low</w:t>
            </w:r>
          </w:p>
        </w:tc>
        <w:tc>
          <w:tcPr>
            <w:tcW w:w="1060" w:type="dxa"/>
            <w:tcBorders>
              <w:left w:val="single" w:sz="6" w:space="0" w:color="auto"/>
              <w:right w:val="single" w:sz="6" w:space="0" w:color="auto"/>
            </w:tcBorders>
          </w:tcPr>
          <w:p w14:paraId="465F6DFD" w14:textId="77777777" w:rsidR="00202F90" w:rsidRPr="00202F90" w:rsidRDefault="00202F90" w:rsidP="00202F90">
            <w:pPr>
              <w:tabs>
                <w:tab w:val="decimal" w:pos="100"/>
              </w:tabs>
              <w:spacing w:before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ins w:id="33" w:author="Author" w:date="2021-04-18T23:01:00Z">
              <w:r w:rsidRPr="00202F90">
                <w:rPr>
                  <w:rFonts w:ascii="Arial" w:hAnsi="Arial" w:cs="Arial"/>
                  <w:sz w:val="18"/>
                  <w:szCs w:val="18"/>
                </w:rPr>
                <w:t>.037</w:t>
              </w:r>
            </w:ins>
            <w:del w:id="34" w:author="Author" w:date="2021-04-18T23:01:00Z">
              <w:r w:rsidRPr="00202F90" w:rsidDel="00012EA8">
                <w:rPr>
                  <w:rFonts w:ascii="Arial" w:hAnsi="Arial" w:cs="Arial"/>
                  <w:sz w:val="18"/>
                  <w:szCs w:val="18"/>
                </w:rPr>
                <w:delText>.035</w:delText>
              </w:r>
            </w:del>
          </w:p>
        </w:tc>
      </w:tr>
      <w:tr w:rsidR="00202F90" w:rsidRPr="00202F90" w14:paraId="025FA0F0" w14:textId="77777777" w:rsidTr="00662122">
        <w:trPr>
          <w:cantSplit/>
          <w:trHeight w:val="190"/>
        </w:trPr>
        <w:tc>
          <w:tcPr>
            <w:tcW w:w="200" w:type="dxa"/>
          </w:tcPr>
          <w:p w14:paraId="0D342073" w14:textId="77777777" w:rsidR="00202F90" w:rsidRPr="00202F90" w:rsidRDefault="00202F90" w:rsidP="00202F90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40" w:type="dxa"/>
            <w:tcBorders>
              <w:left w:val="single" w:sz="6" w:space="0" w:color="auto"/>
              <w:right w:val="single" w:sz="6" w:space="0" w:color="auto"/>
            </w:tcBorders>
          </w:tcPr>
          <w:p w14:paraId="23CDA31C" w14:textId="77777777" w:rsidR="00202F90" w:rsidRPr="00202F90" w:rsidRDefault="00202F90" w:rsidP="00202F90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Industrial and Processing – High</w:t>
            </w:r>
          </w:p>
        </w:tc>
        <w:tc>
          <w:tcPr>
            <w:tcW w:w="1060" w:type="dxa"/>
            <w:tcBorders>
              <w:left w:val="single" w:sz="6" w:space="0" w:color="auto"/>
              <w:right w:val="single" w:sz="6" w:space="0" w:color="auto"/>
            </w:tcBorders>
          </w:tcPr>
          <w:p w14:paraId="22F74004" w14:textId="77777777" w:rsidR="00202F90" w:rsidRPr="00202F90" w:rsidRDefault="00202F90" w:rsidP="00202F90">
            <w:pPr>
              <w:tabs>
                <w:tab w:val="decimal" w:pos="100"/>
              </w:tabs>
              <w:spacing w:before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ins w:id="35" w:author="Author" w:date="2021-04-18T23:01:00Z">
              <w:r w:rsidRPr="00202F90">
                <w:rPr>
                  <w:rFonts w:ascii="Arial" w:hAnsi="Arial" w:cs="Arial"/>
                  <w:sz w:val="18"/>
                  <w:szCs w:val="18"/>
                </w:rPr>
                <w:t>.134</w:t>
              </w:r>
            </w:ins>
            <w:del w:id="36" w:author="Author" w:date="2021-04-18T23:01:00Z">
              <w:r w:rsidRPr="00202F90" w:rsidDel="00012EA8">
                <w:rPr>
                  <w:rFonts w:ascii="Arial" w:hAnsi="Arial" w:cs="Arial"/>
                  <w:sz w:val="18"/>
                  <w:szCs w:val="18"/>
                </w:rPr>
                <w:delText>.123</w:delText>
              </w:r>
            </w:del>
          </w:p>
        </w:tc>
      </w:tr>
      <w:tr w:rsidR="00202F90" w:rsidRPr="00202F90" w14:paraId="53FD36D2" w14:textId="77777777" w:rsidTr="00662122">
        <w:trPr>
          <w:cantSplit/>
          <w:trHeight w:val="190"/>
        </w:trPr>
        <w:tc>
          <w:tcPr>
            <w:tcW w:w="200" w:type="dxa"/>
          </w:tcPr>
          <w:p w14:paraId="29ADD59B" w14:textId="77777777" w:rsidR="00202F90" w:rsidRPr="00202F90" w:rsidRDefault="00202F90" w:rsidP="00202F90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40" w:type="dxa"/>
            <w:tcBorders>
              <w:left w:val="single" w:sz="6" w:space="0" w:color="auto"/>
              <w:right w:val="single" w:sz="6" w:space="0" w:color="auto"/>
            </w:tcBorders>
          </w:tcPr>
          <w:p w14:paraId="0CE85A8E" w14:textId="77777777" w:rsidR="00202F90" w:rsidRPr="00202F90" w:rsidRDefault="00202F90" w:rsidP="00202F90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Industrial and Processing – Low</w:t>
            </w:r>
          </w:p>
        </w:tc>
        <w:tc>
          <w:tcPr>
            <w:tcW w:w="1060" w:type="dxa"/>
            <w:tcBorders>
              <w:left w:val="single" w:sz="6" w:space="0" w:color="auto"/>
              <w:right w:val="single" w:sz="6" w:space="0" w:color="auto"/>
            </w:tcBorders>
          </w:tcPr>
          <w:p w14:paraId="48E6A964" w14:textId="77777777" w:rsidR="00202F90" w:rsidRPr="00202F90" w:rsidRDefault="00202F90" w:rsidP="00202F90">
            <w:pPr>
              <w:tabs>
                <w:tab w:val="decimal" w:pos="100"/>
              </w:tabs>
              <w:spacing w:before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ins w:id="37" w:author="Author" w:date="2021-04-18T23:01:00Z">
              <w:r w:rsidRPr="00202F90">
                <w:rPr>
                  <w:rFonts w:ascii="Arial" w:hAnsi="Arial" w:cs="Arial"/>
                  <w:sz w:val="18"/>
                  <w:szCs w:val="18"/>
                </w:rPr>
                <w:t>.115</w:t>
              </w:r>
            </w:ins>
            <w:del w:id="38" w:author="Author" w:date="2021-04-18T23:01:00Z">
              <w:r w:rsidRPr="00202F90" w:rsidDel="00321D61">
                <w:rPr>
                  <w:rFonts w:ascii="Arial" w:hAnsi="Arial" w:cs="Arial"/>
                  <w:sz w:val="18"/>
                  <w:szCs w:val="18"/>
                </w:rPr>
                <w:delText>.107</w:delText>
              </w:r>
            </w:del>
          </w:p>
        </w:tc>
      </w:tr>
      <w:tr w:rsidR="00202F90" w:rsidRPr="00202F90" w14:paraId="174F1E68" w14:textId="77777777" w:rsidTr="00662122">
        <w:trPr>
          <w:cantSplit/>
          <w:trHeight w:val="190"/>
        </w:trPr>
        <w:tc>
          <w:tcPr>
            <w:tcW w:w="200" w:type="dxa"/>
          </w:tcPr>
          <w:p w14:paraId="342CF9CB" w14:textId="77777777" w:rsidR="00202F90" w:rsidRPr="00202F90" w:rsidRDefault="00202F90" w:rsidP="00202F90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40" w:type="dxa"/>
            <w:tcBorders>
              <w:left w:val="single" w:sz="6" w:space="0" w:color="auto"/>
              <w:right w:val="single" w:sz="6" w:space="0" w:color="auto"/>
            </w:tcBorders>
          </w:tcPr>
          <w:p w14:paraId="3C77C2FA" w14:textId="77777777" w:rsidR="00202F90" w:rsidRPr="00202F90" w:rsidRDefault="00202F90" w:rsidP="00202F90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Service – High</w:t>
            </w:r>
          </w:p>
        </w:tc>
        <w:tc>
          <w:tcPr>
            <w:tcW w:w="1060" w:type="dxa"/>
            <w:tcBorders>
              <w:left w:val="single" w:sz="6" w:space="0" w:color="auto"/>
              <w:right w:val="single" w:sz="6" w:space="0" w:color="auto"/>
            </w:tcBorders>
          </w:tcPr>
          <w:p w14:paraId="597FCFAE" w14:textId="77777777" w:rsidR="00202F90" w:rsidRPr="00202F90" w:rsidRDefault="00202F90" w:rsidP="00202F90">
            <w:pPr>
              <w:tabs>
                <w:tab w:val="decimal" w:pos="100"/>
              </w:tabs>
              <w:spacing w:before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ins w:id="39" w:author="Author" w:date="2021-04-18T23:02:00Z">
              <w:r w:rsidRPr="00202F90">
                <w:rPr>
                  <w:rFonts w:ascii="Arial" w:hAnsi="Arial" w:cs="Arial"/>
                  <w:sz w:val="18"/>
                  <w:szCs w:val="18"/>
                </w:rPr>
                <w:t>.088</w:t>
              </w:r>
            </w:ins>
            <w:del w:id="40" w:author="Author" w:date="2021-04-18T23:02:00Z">
              <w:r w:rsidRPr="00202F90" w:rsidDel="00321D61">
                <w:rPr>
                  <w:rFonts w:ascii="Arial" w:hAnsi="Arial" w:cs="Arial"/>
                  <w:sz w:val="18"/>
                  <w:szCs w:val="18"/>
                </w:rPr>
                <w:delText>.082</w:delText>
              </w:r>
            </w:del>
          </w:p>
        </w:tc>
      </w:tr>
      <w:tr w:rsidR="00202F90" w:rsidRPr="00202F90" w14:paraId="2C203232" w14:textId="77777777" w:rsidTr="00662122">
        <w:trPr>
          <w:cantSplit/>
          <w:trHeight w:val="190"/>
        </w:trPr>
        <w:tc>
          <w:tcPr>
            <w:tcW w:w="200" w:type="dxa"/>
          </w:tcPr>
          <w:p w14:paraId="514E273D" w14:textId="77777777" w:rsidR="00202F90" w:rsidRPr="00202F90" w:rsidRDefault="00202F90" w:rsidP="00202F90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40" w:type="dxa"/>
            <w:tcBorders>
              <w:left w:val="single" w:sz="6" w:space="0" w:color="auto"/>
              <w:right w:val="single" w:sz="6" w:space="0" w:color="auto"/>
            </w:tcBorders>
          </w:tcPr>
          <w:p w14:paraId="3E44367D" w14:textId="77777777" w:rsidR="00202F90" w:rsidRPr="00202F90" w:rsidRDefault="00202F90" w:rsidP="00202F90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Service – Low</w:t>
            </w:r>
          </w:p>
        </w:tc>
        <w:tc>
          <w:tcPr>
            <w:tcW w:w="1060" w:type="dxa"/>
            <w:tcBorders>
              <w:left w:val="single" w:sz="6" w:space="0" w:color="auto"/>
              <w:right w:val="single" w:sz="6" w:space="0" w:color="auto"/>
            </w:tcBorders>
          </w:tcPr>
          <w:p w14:paraId="59EB1F64" w14:textId="77777777" w:rsidR="00202F90" w:rsidRPr="00202F90" w:rsidRDefault="00202F90" w:rsidP="00202F90">
            <w:pPr>
              <w:tabs>
                <w:tab w:val="decimal" w:pos="100"/>
              </w:tabs>
              <w:spacing w:before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ins w:id="41" w:author="Author" w:date="2021-04-18T23:02:00Z">
              <w:r w:rsidRPr="00202F90">
                <w:rPr>
                  <w:rFonts w:ascii="Arial" w:hAnsi="Arial" w:cs="Arial"/>
                  <w:sz w:val="18"/>
                  <w:szCs w:val="18"/>
                </w:rPr>
                <w:t>.083</w:t>
              </w:r>
            </w:ins>
            <w:del w:id="42" w:author="Author" w:date="2021-04-18T23:02:00Z">
              <w:r w:rsidRPr="00202F90" w:rsidDel="00321D61">
                <w:rPr>
                  <w:rFonts w:ascii="Arial" w:hAnsi="Arial" w:cs="Arial"/>
                  <w:sz w:val="18"/>
                  <w:szCs w:val="18"/>
                </w:rPr>
                <w:delText>.077</w:delText>
              </w:r>
            </w:del>
          </w:p>
        </w:tc>
      </w:tr>
      <w:tr w:rsidR="00202F90" w:rsidRPr="00202F90" w14:paraId="7962250B" w14:textId="77777777" w:rsidTr="00662122">
        <w:trPr>
          <w:cantSplit/>
          <w:trHeight w:val="190"/>
        </w:trPr>
        <w:tc>
          <w:tcPr>
            <w:tcW w:w="200" w:type="dxa"/>
          </w:tcPr>
          <w:p w14:paraId="6A326D19" w14:textId="77777777" w:rsidR="00202F90" w:rsidRPr="00202F90" w:rsidRDefault="00202F90" w:rsidP="00202F90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0361E" w14:textId="77777777" w:rsidR="00202F90" w:rsidRPr="00202F90" w:rsidRDefault="00202F90" w:rsidP="00202F90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Contractors</w:t>
            </w:r>
          </w:p>
        </w:tc>
        <w:tc>
          <w:tcPr>
            <w:tcW w:w="10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8F52A" w14:textId="77777777" w:rsidR="00202F90" w:rsidRPr="00202F90" w:rsidRDefault="00202F90" w:rsidP="00202F90">
            <w:pPr>
              <w:tabs>
                <w:tab w:val="decimal" w:pos="100"/>
              </w:tabs>
              <w:spacing w:before="20" w:line="190" w:lineRule="exact"/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ins w:id="43" w:author="Author" w:date="2021-04-18T23:02:00Z">
              <w:r w:rsidRPr="00202F90">
                <w:rPr>
                  <w:rFonts w:ascii="Arial" w:hAnsi="Arial" w:cs="Arial"/>
                  <w:sz w:val="18"/>
                  <w:szCs w:val="18"/>
                </w:rPr>
                <w:t>.176</w:t>
              </w:r>
            </w:ins>
            <w:del w:id="44" w:author="Author" w:date="2021-04-18T23:02:00Z">
              <w:r w:rsidRPr="00202F90" w:rsidDel="00321D61">
                <w:rPr>
                  <w:rFonts w:ascii="Arial" w:hAnsi="Arial" w:cs="Arial"/>
                  <w:sz w:val="18"/>
                  <w:szCs w:val="18"/>
                </w:rPr>
                <w:delText>.162</w:delText>
              </w:r>
            </w:del>
          </w:p>
        </w:tc>
      </w:tr>
      <w:tr w:rsidR="00202F90" w:rsidRPr="00202F90" w14:paraId="019DB119" w14:textId="77777777" w:rsidTr="00662122">
        <w:trPr>
          <w:cantSplit/>
          <w:trHeight w:val="190"/>
        </w:trPr>
        <w:tc>
          <w:tcPr>
            <w:tcW w:w="200" w:type="dxa"/>
          </w:tcPr>
          <w:p w14:paraId="45342090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3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D22108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Territory (County)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4A1F40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Territorial Multiplier</w:t>
            </w:r>
          </w:p>
        </w:tc>
      </w:tr>
      <w:tr w:rsidR="00202F90" w:rsidRPr="00202F90" w14:paraId="14812BDE" w14:textId="77777777" w:rsidTr="00662122">
        <w:trPr>
          <w:cantSplit/>
          <w:trHeight w:val="190"/>
        </w:trPr>
        <w:tc>
          <w:tcPr>
            <w:tcW w:w="200" w:type="dxa"/>
          </w:tcPr>
          <w:p w14:paraId="199FAD34" w14:textId="77777777" w:rsidR="00202F90" w:rsidRPr="00202F90" w:rsidRDefault="00202F90" w:rsidP="00202F90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br/>
            </w:r>
          </w:p>
        </w:tc>
        <w:tc>
          <w:tcPr>
            <w:tcW w:w="37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C4624F" w14:textId="77777777" w:rsidR="00202F90" w:rsidRPr="00202F90" w:rsidRDefault="00202F90" w:rsidP="00202F90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Milwaukee (including entire city of Milwaukee)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FC3B71" w14:textId="77777777" w:rsidR="00202F90" w:rsidRPr="00202F90" w:rsidRDefault="00202F90" w:rsidP="00202F90">
            <w:pPr>
              <w:tabs>
                <w:tab w:val="decimal" w:pos="100"/>
              </w:tabs>
              <w:spacing w:before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2F90">
              <w:rPr>
                <w:rFonts w:ascii="Arial" w:hAnsi="Arial" w:cs="Arial"/>
                <w:sz w:val="18"/>
                <w:szCs w:val="18"/>
              </w:rPr>
              <w:br/>
              <w:t>1.231</w:t>
            </w:r>
          </w:p>
        </w:tc>
      </w:tr>
      <w:tr w:rsidR="00202F90" w:rsidRPr="00202F90" w14:paraId="01FA150E" w14:textId="77777777" w:rsidTr="00662122">
        <w:trPr>
          <w:cantSplit/>
          <w:trHeight w:val="190"/>
        </w:trPr>
        <w:tc>
          <w:tcPr>
            <w:tcW w:w="200" w:type="dxa"/>
          </w:tcPr>
          <w:p w14:paraId="3A7C9C42" w14:textId="77777777" w:rsidR="00202F90" w:rsidRPr="00202F90" w:rsidRDefault="00202F90" w:rsidP="00202F90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35F70" w14:textId="77777777" w:rsidR="00202F90" w:rsidRPr="00202F90" w:rsidRDefault="00202F90" w:rsidP="00202F90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Remainder of State</w:t>
            </w:r>
          </w:p>
        </w:tc>
        <w:tc>
          <w:tcPr>
            <w:tcW w:w="10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12A8D" w14:textId="77777777" w:rsidR="00202F90" w:rsidRPr="00202F90" w:rsidRDefault="00202F90" w:rsidP="00202F90">
            <w:pPr>
              <w:tabs>
                <w:tab w:val="decimal" w:pos="100"/>
              </w:tabs>
              <w:spacing w:before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2F90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</w:tr>
    </w:tbl>
    <w:p w14:paraId="7206658B" w14:textId="77777777" w:rsidR="00202F90" w:rsidRPr="00202F90" w:rsidRDefault="00202F90" w:rsidP="00202F90">
      <w:pPr>
        <w:spacing w:before="80" w:line="190" w:lineRule="exact"/>
        <w:jc w:val="both"/>
        <w:rPr>
          <w:rFonts w:ascii="Arial" w:hAnsi="Arial"/>
          <w:sz w:val="18"/>
        </w:rPr>
      </w:pPr>
    </w:p>
    <w:p w14:paraId="7A726CD2" w14:textId="77777777" w:rsidR="00202F90" w:rsidRDefault="00202F90">
      <w:pPr>
        <w:sectPr w:rsidR="00202F90" w:rsidSect="00202F90">
          <w:pgSz w:w="12240" w:h="15840"/>
          <w:pgMar w:top="1735" w:right="960" w:bottom="1560" w:left="1200" w:header="504" w:footer="504" w:gutter="0"/>
          <w:cols w:space="480"/>
          <w:docGrid w:linePitch="326"/>
        </w:sectPr>
      </w:pPr>
    </w:p>
    <w:p w14:paraId="12C5B7A4" w14:textId="77777777" w:rsidR="00202F90" w:rsidRPr="00202F90" w:rsidRDefault="00202F90" w:rsidP="00202F90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202F90">
        <w:rPr>
          <w:rFonts w:ascii="Arial" w:hAnsi="Arial"/>
          <w:b/>
          <w:sz w:val="18"/>
        </w:rPr>
        <w:t>85.  BASIC GROUP I CLASS LOSS COSTS</w:t>
      </w:r>
      <w:r w:rsidRPr="00202F90">
        <w:rPr>
          <w:rFonts w:ascii="Arial" w:hAnsi="Arial"/>
          <w:sz w:val="18"/>
        </w:rPr>
        <w:t xml:space="preserve"> </w:t>
      </w:r>
    </w:p>
    <w:p w14:paraId="4622D217" w14:textId="77777777" w:rsidR="00202F90" w:rsidRPr="00202F90" w:rsidRDefault="00202F90" w:rsidP="00202F90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202F90">
        <w:rPr>
          <w:rFonts w:ascii="Arial" w:hAnsi="Arial"/>
          <w:sz w:val="18"/>
        </w:rPr>
        <w:tab/>
        <w:t>All rates are subject to protection class and territorial multipliers.</w:t>
      </w:r>
    </w:p>
    <w:p w14:paraId="40E28915" w14:textId="77777777" w:rsidR="00202F90" w:rsidRPr="00202F90" w:rsidRDefault="00202F90" w:rsidP="00202F90">
      <w:pPr>
        <w:spacing w:before="80" w:line="190" w:lineRule="exact"/>
        <w:jc w:val="both"/>
        <w:rPr>
          <w:rFonts w:ascii="Arial" w:hAnsi="Arial"/>
          <w:sz w:val="18"/>
        </w:rPr>
      </w:pPr>
    </w:p>
    <w:p w14:paraId="4DB1C478" w14:textId="77777777" w:rsidR="00202F90" w:rsidRPr="00202F90" w:rsidRDefault="00202F90" w:rsidP="00202F90">
      <w:pPr>
        <w:spacing w:before="80" w:line="190" w:lineRule="exact"/>
        <w:jc w:val="both"/>
        <w:rPr>
          <w:rFonts w:ascii="Arial" w:hAnsi="Arial"/>
          <w:sz w:val="18"/>
        </w:rPr>
      </w:pPr>
      <w:r w:rsidRPr="00202F90">
        <w:rPr>
          <w:rFonts w:ascii="Arial" w:hAnsi="Arial"/>
          <w:sz w:val="18"/>
        </w:rPr>
        <w:br w:type="column"/>
      </w:r>
    </w:p>
    <w:p w14:paraId="37CB0144" w14:textId="77777777" w:rsidR="00202F90" w:rsidRPr="00202F90" w:rsidRDefault="00202F90" w:rsidP="00202F90">
      <w:pPr>
        <w:spacing w:before="80" w:line="190" w:lineRule="exact"/>
        <w:jc w:val="both"/>
        <w:rPr>
          <w:rFonts w:ascii="Arial" w:hAnsi="Arial"/>
          <w:sz w:val="18"/>
        </w:rPr>
        <w:sectPr w:rsidR="00202F90" w:rsidRPr="00202F90" w:rsidSect="00202F90">
          <w:headerReference w:type="default" r:id="rId1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202F90" w:rsidRPr="00202F90" w14:paraId="4B0BD1F2" w14:textId="77777777" w:rsidTr="00662122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C6719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202F90" w:rsidRPr="00202F90" w14:paraId="679B3042" w14:textId="77777777" w:rsidTr="00662122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F81FCAC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C70F1A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Boarding and Lodging Houses, Rooming Houses, Fraternities and Sororities, Dormitories – Up to 10 Units</w:t>
            </w:r>
          </w:p>
        </w:tc>
      </w:tr>
      <w:tr w:rsidR="00202F90" w:rsidRPr="00202F90" w14:paraId="209CC98E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74FAF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8C225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Boarding and Lodging Houses, Rooming Houses, Fraternities and Sororities, Dormitories – 11 to 30 Units</w:t>
            </w:r>
          </w:p>
        </w:tc>
      </w:tr>
      <w:tr w:rsidR="00202F90" w:rsidRPr="00202F90" w14:paraId="3392FD35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D0455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C101D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Boarding and Lodging Houses, Rooming Houses, Fraternities and Sororities, Dormitories – Over 30 Units</w:t>
            </w:r>
          </w:p>
        </w:tc>
      </w:tr>
      <w:tr w:rsidR="00202F90" w:rsidRPr="00202F90" w14:paraId="4375A97C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89779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7BFCB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Convents, Monasteries and Rectories, Orphan Homes, Nurses' Homes, Sisters' Homes – Up to 10 Units</w:t>
            </w:r>
          </w:p>
        </w:tc>
      </w:tr>
      <w:tr w:rsidR="00202F90" w:rsidRPr="00202F90" w14:paraId="366478F7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3D29D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39F57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Convents, Monasteries and Rectories, Orphan Homes, Nurses' Homes, Sisters' Homes – 11 to 30 Units</w:t>
            </w:r>
          </w:p>
        </w:tc>
      </w:tr>
      <w:tr w:rsidR="00202F90" w:rsidRPr="00202F90" w14:paraId="3E3160BF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16396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652C0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Convents, Monasteries and Rectories, Orphan Homes, Nurses' Homes, Sisters' Homes – Over 30 Units</w:t>
            </w:r>
          </w:p>
        </w:tc>
      </w:tr>
      <w:tr w:rsidR="00202F90" w:rsidRPr="00202F90" w14:paraId="3DEA4BA0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966CB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92056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1 Family Dwellings (Lessor's Risk)</w:t>
            </w:r>
          </w:p>
        </w:tc>
      </w:tr>
      <w:tr w:rsidR="00202F90" w:rsidRPr="00202F90" w14:paraId="585375C4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3FE6F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4C2D6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2 Family Dwellings (Lessor's Risk)</w:t>
            </w:r>
          </w:p>
        </w:tc>
      </w:tr>
      <w:tr w:rsidR="00202F90" w:rsidRPr="00202F90" w14:paraId="23A3B533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9BAF2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5881D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3 or 4 Family Dwellings (Lessor's Risk)</w:t>
            </w:r>
          </w:p>
        </w:tc>
      </w:tr>
      <w:tr w:rsidR="00202F90" w:rsidRPr="00202F90" w14:paraId="2118D1F5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B3852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C96FA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Apartments without Mercantile Occupancies – Up to 10 Units</w:t>
            </w:r>
          </w:p>
        </w:tc>
      </w:tr>
      <w:tr w:rsidR="00202F90" w:rsidRPr="00202F90" w14:paraId="2F8615D3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B7560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2C7C2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Apartments without Mercantile Occupancies – 11 to 30 Units</w:t>
            </w:r>
          </w:p>
        </w:tc>
      </w:tr>
      <w:tr w:rsidR="00202F90" w:rsidRPr="00202F90" w14:paraId="40868D8C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009E8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8E359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02F90" w:rsidRPr="00202F90" w14:paraId="3C25C56C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F100E4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BBD3D1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CB9BA1D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202F90" w:rsidRPr="00202F90" w14:paraId="59F0D61E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013A6BD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CF066B7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</w:r>
            <w:r w:rsidRPr="00202F90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A17451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Frame</w:t>
            </w:r>
            <w:r w:rsidRPr="00202F90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F8083E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Joisted Masonry</w:t>
            </w:r>
            <w:r w:rsidRPr="00202F90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60EA93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Non</w:t>
            </w:r>
            <w:r w:rsidRPr="00202F90">
              <w:rPr>
                <w:rFonts w:ascii="Arial" w:hAnsi="Arial"/>
                <w:b/>
                <w:sz w:val="18"/>
              </w:rPr>
              <w:noBreakHyphen/>
              <w:t>Comb.</w:t>
            </w:r>
            <w:r w:rsidRPr="00202F90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13B7C8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Mas. Non-Comb.</w:t>
            </w:r>
            <w:r w:rsidRPr="00202F90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E5E35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 xml:space="preserve">Mod. F.R. (5) </w:t>
            </w:r>
            <w:r w:rsidRPr="00202F90">
              <w:rPr>
                <w:rFonts w:ascii="Arial" w:hAnsi="Arial"/>
                <w:b/>
                <w:sz w:val="18"/>
              </w:rPr>
              <w:br/>
              <w:t>Or</w:t>
            </w:r>
            <w:r w:rsidRPr="00202F90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202F90" w:rsidRPr="00202F90" w14:paraId="40B37D4D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75325F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BE3A815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7B3E81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BDAEE7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8FAB1E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487DBF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0F300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0.067</w:t>
            </w:r>
          </w:p>
        </w:tc>
      </w:tr>
      <w:tr w:rsidR="00202F90" w:rsidRPr="00202F90" w14:paraId="5C8A58F9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0DAC25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35DAB58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B83037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C29DF4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D676CD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03C7BAA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0F31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0.080</w:t>
            </w:r>
          </w:p>
        </w:tc>
      </w:tr>
      <w:tr w:rsidR="00202F90" w:rsidRPr="00202F90" w14:paraId="441677D9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2843B5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E4A416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F77BE0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C1EAC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D59DFF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F2D03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D29B52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0.067</w:t>
            </w:r>
          </w:p>
        </w:tc>
      </w:tr>
      <w:tr w:rsidR="00202F90" w:rsidRPr="00202F90" w14:paraId="7C7AF52C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D0096F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CB1D1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E2E4CD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754A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887AED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B20A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531A45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0.080</w:t>
            </w:r>
          </w:p>
        </w:tc>
      </w:tr>
      <w:tr w:rsidR="00202F90" w:rsidRPr="00202F90" w14:paraId="11645407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41C891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C393EB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B0E551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E25DF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A3ACE8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12D58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6979CB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0.067</w:t>
            </w:r>
          </w:p>
        </w:tc>
      </w:tr>
      <w:tr w:rsidR="00202F90" w:rsidRPr="00202F90" w14:paraId="549CB625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0F85CD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DBAAE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0BF8F9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52AD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B7850E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51BD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1C8EF9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0.080</w:t>
            </w:r>
          </w:p>
        </w:tc>
      </w:tr>
      <w:tr w:rsidR="00202F90" w:rsidRPr="00202F90" w14:paraId="3235DDA3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B04830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7249338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1308AB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471B6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8F2EE7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B275E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B61639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202F90" w:rsidRPr="00202F90" w14:paraId="7D5CC4CD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7848AE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0E3AF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2BB736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75DE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8E97FB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6714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DC518F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0.072</w:t>
            </w:r>
          </w:p>
        </w:tc>
      </w:tr>
      <w:tr w:rsidR="00202F90" w:rsidRPr="00202F90" w14:paraId="20A8D01F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AF6E85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3BC219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891FBF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7D20F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26711A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1C1C2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C71467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202F90" w:rsidRPr="00202F90" w14:paraId="3C2231BE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744F20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5DC4B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AE11CB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7488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D458DA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70A4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631B61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0.072</w:t>
            </w:r>
          </w:p>
        </w:tc>
      </w:tr>
      <w:tr w:rsidR="00202F90" w:rsidRPr="00202F90" w14:paraId="42158D13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6DB2D2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5EFC12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3F8F10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43F6C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A60257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89030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446902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202F90" w:rsidRPr="00202F90" w14:paraId="4926C074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FD1E85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C4F84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3134DF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32D3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D095B3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CF91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5EDA6D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0.072</w:t>
            </w:r>
          </w:p>
        </w:tc>
      </w:tr>
      <w:tr w:rsidR="00202F90" w:rsidRPr="00202F90" w14:paraId="550DBA34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EB1F20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9E4F0E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34BB09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C1746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D9B896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2F41E0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A30969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0.040</w:t>
            </w:r>
          </w:p>
        </w:tc>
      </w:tr>
      <w:tr w:rsidR="00202F90" w:rsidRPr="00202F90" w14:paraId="5E34092F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AAD423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141D2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DD6DDF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E544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BC3F1E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3D0A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409920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0.054</w:t>
            </w:r>
          </w:p>
        </w:tc>
      </w:tr>
      <w:tr w:rsidR="00202F90" w:rsidRPr="00202F90" w14:paraId="52E46C4A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D51267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3D8DA0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D6F30A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A973E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8D0D9A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39FEF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EF7C8F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0.040</w:t>
            </w:r>
          </w:p>
        </w:tc>
      </w:tr>
      <w:tr w:rsidR="00202F90" w:rsidRPr="00202F90" w14:paraId="14973033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01B293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86CF5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748CE4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DE9B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99AB66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3EFA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21E6F0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0.054</w:t>
            </w:r>
          </w:p>
        </w:tc>
      </w:tr>
      <w:tr w:rsidR="00202F90" w:rsidRPr="00202F90" w14:paraId="38661207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720CC5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4C588A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BED505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2F176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BA0C9E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6F028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7BFE94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0.040</w:t>
            </w:r>
          </w:p>
        </w:tc>
      </w:tr>
      <w:tr w:rsidR="00202F90" w:rsidRPr="00202F90" w14:paraId="7298385E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ECE755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7E8BE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028709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4AAE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8CD031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B378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F8F2C0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0.054</w:t>
            </w:r>
          </w:p>
        </w:tc>
      </w:tr>
      <w:tr w:rsidR="00202F90" w:rsidRPr="00202F90" w14:paraId="20462125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4B760B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061BFB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76C3B4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2C185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CAECF4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535C9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E13FFB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202F90" w:rsidRPr="00202F90" w14:paraId="28BA7061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D72401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270CD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57E414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A8A8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EC1E33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6A45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E4ADAD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0.084</w:t>
            </w:r>
          </w:p>
        </w:tc>
      </w:tr>
      <w:tr w:rsidR="00202F90" w:rsidRPr="00202F90" w14:paraId="10D5FDBC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375FFE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E6D90C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321679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8F071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10F8F9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03667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67EFDA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202F90" w:rsidRPr="00202F90" w14:paraId="0CF48C7C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C73D7C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3290BBE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8B4189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0213FC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6980EE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2819A4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094DA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0.084</w:t>
            </w:r>
          </w:p>
        </w:tc>
      </w:tr>
      <w:tr w:rsidR="00202F90" w:rsidRPr="00202F90" w14:paraId="6EDD6495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E26EC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7F637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202F90" w:rsidRPr="00202F90" w14:paraId="1C477E47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E68A8B5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501CF5E7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City of Milwaukee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2128A1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2.250</w:t>
            </w:r>
          </w:p>
        </w:tc>
      </w:tr>
      <w:tr w:rsidR="00202F90" w:rsidRPr="00202F90" w14:paraId="41BD542B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DC423F0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8A39D3B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Balance of State (Wisconsin)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7D3C1C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1.000</w:t>
            </w:r>
          </w:p>
        </w:tc>
      </w:tr>
      <w:tr w:rsidR="00202F90" w:rsidRPr="00202F90" w14:paraId="22B0F275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752D8E7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057E33E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6B5ACB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6477B865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9522886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FE99B75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FFDBE3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4FFAB761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FE9E829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B7C5532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BDD330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3EBF8E7E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059F467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6021065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83BF1F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21B7B381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5CA3CDB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A8D8988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2E1F66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5CA86A44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1F6E11AA" w14:textId="77777777" w:rsidR="00202F90" w:rsidRPr="00202F90" w:rsidRDefault="00202F90" w:rsidP="00202F90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br/>
            </w:r>
          </w:p>
        </w:tc>
      </w:tr>
    </w:tbl>
    <w:p w14:paraId="4401A5CB" w14:textId="77777777" w:rsidR="00202F90" w:rsidRPr="00202F90" w:rsidRDefault="00202F90" w:rsidP="00202F90">
      <w:pPr>
        <w:spacing w:before="80" w:line="190" w:lineRule="exact"/>
        <w:jc w:val="both"/>
        <w:rPr>
          <w:rFonts w:ascii="Arial" w:hAnsi="Arial"/>
          <w:sz w:val="18"/>
        </w:rPr>
      </w:pPr>
    </w:p>
    <w:p w14:paraId="0E423697" w14:textId="77777777" w:rsidR="00202F90" w:rsidRPr="00202F90" w:rsidRDefault="00202F90" w:rsidP="00202F90">
      <w:pPr>
        <w:spacing w:before="80" w:line="190" w:lineRule="exact"/>
        <w:jc w:val="both"/>
        <w:rPr>
          <w:rFonts w:ascii="Arial" w:hAnsi="Arial"/>
          <w:sz w:val="18"/>
        </w:rPr>
        <w:sectPr w:rsidR="00202F90" w:rsidRPr="00202F90" w:rsidSect="00202F90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1D34EA2B" w14:textId="77777777" w:rsidR="00202F90" w:rsidRPr="00202F90" w:rsidRDefault="00202F90" w:rsidP="00202F90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202F90">
        <w:rPr>
          <w:rFonts w:ascii="Arial" w:hAnsi="Arial"/>
          <w:b/>
          <w:sz w:val="18"/>
        </w:rPr>
        <w:t>85.  BASIC GROUP I CLASS LOSS COSTS</w:t>
      </w:r>
      <w:r w:rsidRPr="00202F90">
        <w:rPr>
          <w:rFonts w:ascii="Arial" w:hAnsi="Arial"/>
          <w:sz w:val="18"/>
        </w:rPr>
        <w:t xml:space="preserve"> (Cont'd)</w:t>
      </w:r>
    </w:p>
    <w:p w14:paraId="120826A7" w14:textId="77777777" w:rsidR="00202F90" w:rsidRPr="00202F90" w:rsidRDefault="00202F90" w:rsidP="00202F90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202F90">
        <w:rPr>
          <w:rFonts w:ascii="Arial" w:hAnsi="Arial"/>
          <w:sz w:val="18"/>
        </w:rPr>
        <w:tab/>
        <w:t>All rates are subject to protection class and territorial multipliers.</w:t>
      </w:r>
    </w:p>
    <w:p w14:paraId="5DBF7C87" w14:textId="77777777" w:rsidR="00202F90" w:rsidRPr="00202F90" w:rsidRDefault="00202F90" w:rsidP="00202F90">
      <w:pPr>
        <w:spacing w:before="80" w:line="190" w:lineRule="exact"/>
        <w:jc w:val="both"/>
        <w:rPr>
          <w:rFonts w:ascii="Arial" w:hAnsi="Arial"/>
          <w:sz w:val="18"/>
        </w:rPr>
      </w:pPr>
    </w:p>
    <w:p w14:paraId="16193929" w14:textId="77777777" w:rsidR="00202F90" w:rsidRPr="00202F90" w:rsidRDefault="00202F90" w:rsidP="00202F90">
      <w:pPr>
        <w:spacing w:before="80" w:line="190" w:lineRule="exact"/>
        <w:jc w:val="both"/>
        <w:rPr>
          <w:rFonts w:ascii="Arial" w:hAnsi="Arial"/>
          <w:sz w:val="18"/>
        </w:rPr>
      </w:pPr>
      <w:r w:rsidRPr="00202F90">
        <w:rPr>
          <w:rFonts w:ascii="Arial" w:hAnsi="Arial"/>
          <w:sz w:val="18"/>
        </w:rPr>
        <w:br w:type="column"/>
      </w:r>
    </w:p>
    <w:p w14:paraId="60B2A5DF" w14:textId="77777777" w:rsidR="00202F90" w:rsidRPr="00202F90" w:rsidRDefault="00202F90" w:rsidP="00202F90">
      <w:pPr>
        <w:spacing w:before="80" w:line="190" w:lineRule="exact"/>
        <w:jc w:val="both"/>
        <w:rPr>
          <w:rFonts w:ascii="Arial" w:hAnsi="Arial"/>
          <w:sz w:val="18"/>
        </w:rPr>
        <w:sectPr w:rsidR="00202F90" w:rsidRPr="00202F90" w:rsidSect="00202F90">
          <w:headerReference w:type="default" r:id="rId14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202F90" w:rsidRPr="00202F90" w14:paraId="4536F1B6" w14:textId="77777777" w:rsidTr="00662122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23CE5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202F90" w:rsidRPr="00202F90" w14:paraId="32AC105C" w14:textId="77777777" w:rsidTr="00662122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E3A8C2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3CE0BEC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Apartments without Mercantile Occupancies – Over 30 Units</w:t>
            </w:r>
          </w:p>
        </w:tc>
      </w:tr>
      <w:tr w:rsidR="00202F90" w:rsidRPr="00202F90" w14:paraId="2B4E5D10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C7909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BF90E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Apartments with Mercantile Occupancies – Up to 10 Units</w:t>
            </w:r>
          </w:p>
        </w:tc>
      </w:tr>
      <w:tr w:rsidR="00202F90" w:rsidRPr="00202F90" w14:paraId="5603FDD4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4F385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F24CF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Apartments with Mercantile Occupancies – 11 to 30 Units</w:t>
            </w:r>
          </w:p>
        </w:tc>
      </w:tr>
      <w:tr w:rsidR="00202F90" w:rsidRPr="00202F90" w14:paraId="2C925209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D85C1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131DA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Apartments with Mercantile Occupancies – Over 30 Units</w:t>
            </w:r>
          </w:p>
        </w:tc>
      </w:tr>
      <w:tr w:rsidR="00202F90" w:rsidRPr="00202F90" w14:paraId="0E8ADDC7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1F4F2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E9AF1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Residential Condominiums without Mercantile Occupancies – Up to 10 Units</w:t>
            </w:r>
          </w:p>
        </w:tc>
      </w:tr>
      <w:tr w:rsidR="00202F90" w:rsidRPr="00202F90" w14:paraId="33715B20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AE70D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E8357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Residential Condominiums without Mercantile Occupancies – 11 to 30 Units</w:t>
            </w:r>
          </w:p>
        </w:tc>
      </w:tr>
      <w:tr w:rsidR="00202F90" w:rsidRPr="00202F90" w14:paraId="7FA13949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1BAA6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2303D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Residential Condominiums without Mercantile Occupancies – Over 30 Units</w:t>
            </w:r>
          </w:p>
        </w:tc>
      </w:tr>
      <w:tr w:rsidR="00202F90" w:rsidRPr="00202F90" w14:paraId="4C124AC2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F92A7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9ECE8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02F90" w:rsidRPr="00202F90" w14:paraId="4061FCA4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AE371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466A1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02F90" w:rsidRPr="00202F90" w14:paraId="7954259B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5E45E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693E2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02F90" w:rsidRPr="00202F90" w14:paraId="5F2BE039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3A9B7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29571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02F90" w:rsidRPr="00202F90" w14:paraId="4E3A82E5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5D22F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D28FE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02F90" w:rsidRPr="00202F90" w14:paraId="58D19607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BC773D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373628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254B96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202F90" w:rsidRPr="00202F90" w14:paraId="45722266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B7570E4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378DFAD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</w:r>
            <w:r w:rsidRPr="00202F90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29CBA3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Frame</w:t>
            </w:r>
            <w:r w:rsidRPr="00202F90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75F33F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Joisted Masonry</w:t>
            </w:r>
            <w:r w:rsidRPr="00202F90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019938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Non</w:t>
            </w:r>
            <w:r w:rsidRPr="00202F90">
              <w:rPr>
                <w:rFonts w:ascii="Arial" w:hAnsi="Arial"/>
                <w:b/>
                <w:sz w:val="18"/>
              </w:rPr>
              <w:noBreakHyphen/>
              <w:t>Comb.</w:t>
            </w:r>
            <w:r w:rsidRPr="00202F90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5FD163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Mas. Non-Comb.</w:t>
            </w:r>
            <w:r w:rsidRPr="00202F90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086DA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 xml:space="preserve">Mod. F.R. (5) </w:t>
            </w:r>
            <w:r w:rsidRPr="00202F90">
              <w:rPr>
                <w:rFonts w:ascii="Arial" w:hAnsi="Arial"/>
                <w:b/>
                <w:sz w:val="18"/>
              </w:rPr>
              <w:br/>
              <w:t>Or</w:t>
            </w:r>
            <w:r w:rsidRPr="00202F90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202F90" w:rsidRPr="00202F90" w14:paraId="2A7E2DF8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69E8EA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BD37036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984B5C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33DD42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5FFCB1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11FB1D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F62F3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202F90" w:rsidRPr="00202F90" w14:paraId="790644BD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5B6468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CBC9529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9B34A3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E3317C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9248B3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79FE310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B7DC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0.084</w:t>
            </w:r>
          </w:p>
        </w:tc>
      </w:tr>
      <w:tr w:rsidR="00202F90" w:rsidRPr="00202F90" w14:paraId="5C3412BE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087FF0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4E4BAF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2BA6A9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98FFF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C9FCAD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368C5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CB238A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0.098</w:t>
            </w:r>
          </w:p>
        </w:tc>
      </w:tr>
      <w:tr w:rsidR="00202F90" w:rsidRPr="00202F90" w14:paraId="31F300BE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4BFE62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0ED4BEB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0A8669D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1970D0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ADCDBE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5EC220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EE13D2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202F90" w:rsidRPr="00202F90" w14:paraId="41D0579B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270462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83F0FF1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65373F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0.241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A953F7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0.215</w:t>
            </w:r>
          </w:p>
        </w:tc>
        <w:tc>
          <w:tcPr>
            <w:tcW w:w="1340" w:type="dxa"/>
            <w:tcBorders>
              <w:left w:val="nil"/>
            </w:tcBorders>
          </w:tcPr>
          <w:p w14:paraId="3AAFDB6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780898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928159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0.166</w:t>
            </w:r>
          </w:p>
        </w:tc>
      </w:tr>
      <w:tr w:rsidR="00202F90" w:rsidRPr="00202F90" w14:paraId="69BCDADB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0BDBFC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339C4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17BF36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0.282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6E45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0.251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3E35AC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0.240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EC82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BF1790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0.199</w:t>
            </w:r>
          </w:p>
        </w:tc>
      </w:tr>
      <w:tr w:rsidR="00202F90" w:rsidRPr="00202F90" w14:paraId="3F78E437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D24F12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454195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4F1E31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A1F42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61F326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DCD3B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3B3B02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0.098</w:t>
            </w:r>
          </w:p>
        </w:tc>
      </w:tr>
      <w:tr w:rsidR="00202F90" w:rsidRPr="00202F90" w14:paraId="7BBF99C7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BD7DFF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3B87D65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17AF640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E9D66A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77866D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10E333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8CF175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202F90" w:rsidRPr="00202F90" w14:paraId="61602405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07B6F7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A6EF72D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E0D4AD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0.241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EFE23F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0.215</w:t>
            </w:r>
          </w:p>
        </w:tc>
        <w:tc>
          <w:tcPr>
            <w:tcW w:w="1340" w:type="dxa"/>
            <w:tcBorders>
              <w:left w:val="nil"/>
            </w:tcBorders>
          </w:tcPr>
          <w:p w14:paraId="06B69FD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71F133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E30CE1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0.166</w:t>
            </w:r>
          </w:p>
        </w:tc>
      </w:tr>
      <w:tr w:rsidR="00202F90" w:rsidRPr="00202F90" w14:paraId="59CE0403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052CCD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8A1E7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BB8004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0.282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0343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0.251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610A65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0.240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AD29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AFEBE0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0.199</w:t>
            </w:r>
          </w:p>
        </w:tc>
      </w:tr>
      <w:tr w:rsidR="00202F90" w:rsidRPr="00202F90" w14:paraId="6245D734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F7CDAA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DC2FC7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1219E3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C065C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D0E229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50FE6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83C744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0.098</w:t>
            </w:r>
          </w:p>
        </w:tc>
      </w:tr>
      <w:tr w:rsidR="00202F90" w:rsidRPr="00202F90" w14:paraId="56FDECC1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C5DD90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75CCEE5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2E79F4B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7AEF6C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E3E6E1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C121F8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E4F65B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202F90" w:rsidRPr="00202F90" w14:paraId="59113743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67088B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638F3AD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1E8F39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0.241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0D6979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0.215</w:t>
            </w:r>
          </w:p>
        </w:tc>
        <w:tc>
          <w:tcPr>
            <w:tcW w:w="1340" w:type="dxa"/>
            <w:tcBorders>
              <w:left w:val="nil"/>
            </w:tcBorders>
          </w:tcPr>
          <w:p w14:paraId="73834A1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EBEF98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F7866E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0.166</w:t>
            </w:r>
          </w:p>
        </w:tc>
      </w:tr>
      <w:tr w:rsidR="00202F90" w:rsidRPr="00202F90" w14:paraId="54671A7D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481E2C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5B32E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81798B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0.282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B913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0.251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A0F66F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0.240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DE61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0A13B2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0.199</w:t>
            </w:r>
          </w:p>
        </w:tc>
      </w:tr>
      <w:tr w:rsidR="00202F90" w:rsidRPr="00202F90" w14:paraId="7D80F5A3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27006A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BBF4F4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BB12F0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764DE4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3B11ED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F9FDE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D8E0C7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0.036</w:t>
            </w:r>
          </w:p>
        </w:tc>
      </w:tr>
      <w:tr w:rsidR="00202F90" w:rsidRPr="00202F90" w14:paraId="53279DA4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75C684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91B3A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13632B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4B4F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1DED50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E2B1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AE876E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0.036</w:t>
            </w:r>
          </w:p>
        </w:tc>
      </w:tr>
      <w:tr w:rsidR="00202F90" w:rsidRPr="00202F90" w14:paraId="53EC7EBB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1D78F3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9E2DBD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04D6FB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C2D6C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EB7803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BDAC1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77FFBD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0.036</w:t>
            </w:r>
          </w:p>
        </w:tc>
      </w:tr>
      <w:tr w:rsidR="00202F90" w:rsidRPr="00202F90" w14:paraId="258C88C0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2C6B04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64C66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E8D910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1F80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E945AB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9E1B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505409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0.036</w:t>
            </w:r>
          </w:p>
        </w:tc>
      </w:tr>
      <w:tr w:rsidR="00202F90" w:rsidRPr="00202F90" w14:paraId="1C3FE667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B66ECB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930BF4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23E7EA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8EE0C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E513C8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8B0C6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A66FE8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0.036</w:t>
            </w:r>
          </w:p>
        </w:tc>
      </w:tr>
      <w:tr w:rsidR="00202F90" w:rsidRPr="00202F90" w14:paraId="50D30843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A76B0F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6FF2BD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FBFEB9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BCE84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4A27B40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3227E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321EC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0.036</w:t>
            </w:r>
          </w:p>
        </w:tc>
      </w:tr>
      <w:tr w:rsidR="00202F90" w:rsidRPr="00202F90" w14:paraId="1684AFCE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4AF0E1F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1A4CC0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09FF312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0E538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26A652A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BCD15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7B8C5A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440AC790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B59348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2840C57C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7E4E09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287EF3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3F026C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1F0D9E4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687DFAC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0B15490E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6B148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C0C6B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202F90" w:rsidRPr="00202F90" w14:paraId="10A8246A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AA04C04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02911C8F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City of Milwaukee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4014B0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2.250</w:t>
            </w:r>
          </w:p>
        </w:tc>
      </w:tr>
      <w:tr w:rsidR="00202F90" w:rsidRPr="00202F90" w14:paraId="0C3E8029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D89AAF6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570588A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Balance of State (Wisconsin)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201705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1.000</w:t>
            </w:r>
          </w:p>
        </w:tc>
      </w:tr>
      <w:tr w:rsidR="00202F90" w:rsidRPr="00202F90" w14:paraId="1C22C654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4C7693B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11CE015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BCD402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79CF0719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D1F3F42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2CAB067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4DE28C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14645995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6503BC0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F10FD5C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9D4664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64268177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8CD6DE9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BFE7A1C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C9F3E5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2E01A45C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4419C7B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41CE3E3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35F670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16A1F60E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100B2548" w14:textId="77777777" w:rsidR="00202F90" w:rsidRPr="00202F90" w:rsidRDefault="00202F90" w:rsidP="00202F90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br/>
            </w:r>
          </w:p>
        </w:tc>
      </w:tr>
    </w:tbl>
    <w:p w14:paraId="5E6921B8" w14:textId="77777777" w:rsidR="00202F90" w:rsidRPr="00202F90" w:rsidRDefault="00202F90" w:rsidP="00202F90">
      <w:pPr>
        <w:spacing w:before="80" w:line="190" w:lineRule="exact"/>
        <w:jc w:val="both"/>
        <w:rPr>
          <w:rFonts w:ascii="Arial" w:hAnsi="Arial"/>
          <w:sz w:val="18"/>
        </w:rPr>
      </w:pPr>
    </w:p>
    <w:p w14:paraId="023F7740" w14:textId="77777777" w:rsidR="00202F90" w:rsidRPr="00202F90" w:rsidRDefault="00202F90" w:rsidP="00202F90">
      <w:pPr>
        <w:spacing w:before="80" w:line="190" w:lineRule="exact"/>
        <w:jc w:val="both"/>
        <w:rPr>
          <w:rFonts w:ascii="Arial" w:hAnsi="Arial"/>
          <w:sz w:val="18"/>
        </w:rPr>
        <w:sectPr w:rsidR="00202F90" w:rsidRPr="00202F90" w:rsidSect="00202F90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57CE78D6" w14:textId="77777777" w:rsidR="00202F90" w:rsidRPr="00202F90" w:rsidRDefault="00202F90" w:rsidP="00202F90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202F90">
        <w:rPr>
          <w:rFonts w:ascii="Arial" w:hAnsi="Arial"/>
          <w:b/>
          <w:sz w:val="18"/>
        </w:rPr>
        <w:t>85.  BASIC GROUP I CLASS LOSS COSTS</w:t>
      </w:r>
      <w:r w:rsidRPr="00202F90">
        <w:rPr>
          <w:rFonts w:ascii="Arial" w:hAnsi="Arial"/>
          <w:sz w:val="18"/>
        </w:rPr>
        <w:t xml:space="preserve"> (Cont'd)</w:t>
      </w:r>
    </w:p>
    <w:p w14:paraId="26FE987E" w14:textId="77777777" w:rsidR="00202F90" w:rsidRPr="00202F90" w:rsidRDefault="00202F90" w:rsidP="00202F90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202F90">
        <w:rPr>
          <w:rFonts w:ascii="Arial" w:hAnsi="Arial"/>
          <w:sz w:val="18"/>
        </w:rPr>
        <w:tab/>
        <w:t>All rates are subject to protection class and territorial multipliers.</w:t>
      </w:r>
    </w:p>
    <w:p w14:paraId="102CCFBA" w14:textId="77777777" w:rsidR="00202F90" w:rsidRPr="00202F90" w:rsidRDefault="00202F90" w:rsidP="00202F90">
      <w:pPr>
        <w:spacing w:before="80" w:line="190" w:lineRule="exact"/>
        <w:jc w:val="both"/>
        <w:rPr>
          <w:rFonts w:ascii="Arial" w:hAnsi="Arial"/>
          <w:sz w:val="18"/>
        </w:rPr>
      </w:pPr>
    </w:p>
    <w:p w14:paraId="2229BDA8" w14:textId="77777777" w:rsidR="00202F90" w:rsidRPr="00202F90" w:rsidRDefault="00202F90" w:rsidP="00202F90">
      <w:pPr>
        <w:spacing w:before="80" w:line="190" w:lineRule="exact"/>
        <w:jc w:val="both"/>
        <w:rPr>
          <w:rFonts w:ascii="Arial" w:hAnsi="Arial"/>
          <w:sz w:val="18"/>
        </w:rPr>
      </w:pPr>
      <w:r w:rsidRPr="00202F90">
        <w:rPr>
          <w:rFonts w:ascii="Arial" w:hAnsi="Arial"/>
          <w:sz w:val="18"/>
        </w:rPr>
        <w:br w:type="column"/>
      </w:r>
    </w:p>
    <w:p w14:paraId="365D9A84" w14:textId="77777777" w:rsidR="00202F90" w:rsidRPr="00202F90" w:rsidRDefault="00202F90" w:rsidP="00202F90">
      <w:pPr>
        <w:spacing w:before="80" w:line="190" w:lineRule="exact"/>
        <w:jc w:val="both"/>
        <w:rPr>
          <w:rFonts w:ascii="Arial" w:hAnsi="Arial"/>
          <w:sz w:val="18"/>
        </w:rPr>
        <w:sectPr w:rsidR="00202F90" w:rsidRPr="00202F90" w:rsidSect="00202F90">
          <w:headerReference w:type="default" r:id="rId15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202F90" w:rsidRPr="00202F90" w14:paraId="7E38631F" w14:textId="77777777" w:rsidTr="00662122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D948B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202F90" w:rsidRPr="00202F90" w14:paraId="0DFBEDFE" w14:textId="77777777" w:rsidTr="00662122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43F992B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6E3D8AB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Residential Condominiums with Mercantile Occupancies – Up to 10 Units</w:t>
            </w:r>
          </w:p>
        </w:tc>
      </w:tr>
      <w:tr w:rsidR="00202F90" w:rsidRPr="00202F90" w14:paraId="38168AA9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5E2E5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E38D1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Residential Condominiums with Mercantile Occupancies – 11 to 30 Units</w:t>
            </w:r>
          </w:p>
        </w:tc>
      </w:tr>
      <w:tr w:rsidR="00202F90" w:rsidRPr="00202F90" w14:paraId="7F87C114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23BFA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3C3B5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Residential Condominiums with Mercantile Occupancies – Over 30 Units</w:t>
            </w:r>
          </w:p>
        </w:tc>
      </w:tr>
      <w:tr w:rsidR="00202F90" w:rsidRPr="00202F90" w14:paraId="51611477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723AA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FECED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Mercantile – Sole Occupancy Only – Not Otherwise Classified – Low Susceptibility</w:t>
            </w:r>
          </w:p>
        </w:tc>
      </w:tr>
      <w:tr w:rsidR="00202F90" w:rsidRPr="00202F90" w14:paraId="79635E7C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B074E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3E84C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Mercantile – Sole Occupancy Only – Tire, Battery and Accessory Dealers without Tire Recapping and Vulcanizing</w:t>
            </w:r>
          </w:p>
        </w:tc>
      </w:tr>
      <w:tr w:rsidR="00202F90" w:rsidRPr="00202F90" w14:paraId="279C1DA7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CA1B3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43B19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Mercantile – Sole Occupancy Only – Wearing Apparel, Textiles, Shoes</w:t>
            </w:r>
          </w:p>
        </w:tc>
      </w:tr>
      <w:tr w:rsidR="00202F90" w:rsidRPr="00202F90" w14:paraId="44A707E7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A54FA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AD556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Mercantile – Sole Occupancy Only – Alcoholic Beverages other than Bars</w:t>
            </w:r>
          </w:p>
        </w:tc>
      </w:tr>
      <w:tr w:rsidR="00202F90" w:rsidRPr="00202F90" w14:paraId="34037DFE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70395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13CB9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02F90" w:rsidRPr="00202F90" w14:paraId="3580DA94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54BA0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2DE24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02F90" w:rsidRPr="00202F90" w14:paraId="7F171034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E2EE4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9B379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02F90" w:rsidRPr="00202F90" w14:paraId="54DF7188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5A6C8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C254A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02F90" w:rsidRPr="00202F90" w14:paraId="7243C6FF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34C98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E230F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02F90" w:rsidRPr="00202F90" w14:paraId="7763A322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360898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F46EB0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84703A6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202F90" w:rsidRPr="00202F90" w14:paraId="7E565CD3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4765985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B551B10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</w:r>
            <w:r w:rsidRPr="00202F90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FBDCD3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Frame</w:t>
            </w:r>
            <w:r w:rsidRPr="00202F90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536458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Joisted Masonry</w:t>
            </w:r>
            <w:r w:rsidRPr="00202F90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3D47B5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Non</w:t>
            </w:r>
            <w:r w:rsidRPr="00202F90">
              <w:rPr>
                <w:rFonts w:ascii="Arial" w:hAnsi="Arial"/>
                <w:b/>
                <w:sz w:val="18"/>
              </w:rPr>
              <w:noBreakHyphen/>
              <w:t>Comb.</w:t>
            </w:r>
            <w:r w:rsidRPr="00202F90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F4A605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Mas. Non-Comb.</w:t>
            </w:r>
            <w:r w:rsidRPr="00202F90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201A7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 xml:space="preserve">Mod. F.R. (5) </w:t>
            </w:r>
            <w:r w:rsidRPr="00202F90">
              <w:rPr>
                <w:rFonts w:ascii="Arial" w:hAnsi="Arial"/>
                <w:b/>
                <w:sz w:val="18"/>
              </w:rPr>
              <w:br/>
              <w:t>Or</w:t>
            </w:r>
            <w:r w:rsidRPr="00202F90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202F90" w:rsidRPr="00202F90" w14:paraId="0E0E5AAE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233FFD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FEAB83E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AAAF3E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B5B7C1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FB39D4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8A46A8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96B0E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0.055</w:t>
            </w:r>
          </w:p>
        </w:tc>
      </w:tr>
      <w:tr w:rsidR="00202F90" w:rsidRPr="00202F90" w14:paraId="5B2A3A11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7B96BF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7F6F1F97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51BEDA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B78D4A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582818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5AAFEBE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29F9471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202F90" w:rsidRPr="00202F90" w14:paraId="45F178F2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E0274C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F4768B0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187F2C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77A1AD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left w:val="nil"/>
            </w:tcBorders>
          </w:tcPr>
          <w:p w14:paraId="326422F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69F13E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FCC915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0.075</w:t>
            </w:r>
          </w:p>
        </w:tc>
      </w:tr>
      <w:tr w:rsidR="00202F90" w:rsidRPr="00202F90" w14:paraId="2C6645BA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BB9C5C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5A31D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4AF430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A9BC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6266CB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5F0D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99536D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0.085</w:t>
            </w:r>
          </w:p>
        </w:tc>
      </w:tr>
      <w:tr w:rsidR="00202F90" w:rsidRPr="00202F90" w14:paraId="5CFB018D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A8DC61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F43751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2FB00A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2550BE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3B6020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784BA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9FA938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0.055</w:t>
            </w:r>
          </w:p>
        </w:tc>
      </w:tr>
      <w:tr w:rsidR="00202F90" w:rsidRPr="00202F90" w14:paraId="770CDBF5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477780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6459844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06EF20C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EC83A7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278DE5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1F5D4D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EF423C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202F90" w:rsidRPr="00202F90" w14:paraId="456DDE9A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35F4A6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9B629C2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C6CD73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689F7E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left w:val="nil"/>
            </w:tcBorders>
          </w:tcPr>
          <w:p w14:paraId="45F75FD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E245A3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3A53EF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0.075</w:t>
            </w:r>
          </w:p>
        </w:tc>
      </w:tr>
      <w:tr w:rsidR="00202F90" w:rsidRPr="00202F90" w14:paraId="73758347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301955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BB4FB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7EAAA6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7BAC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7E57F8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ADF1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B2E8A1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0.085</w:t>
            </w:r>
          </w:p>
        </w:tc>
      </w:tr>
      <w:tr w:rsidR="00202F90" w:rsidRPr="00202F90" w14:paraId="0F60DC1E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E3A27A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107BC1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B684A3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F5100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674BEC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C790D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E0D4D7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0.055</w:t>
            </w:r>
          </w:p>
        </w:tc>
      </w:tr>
      <w:tr w:rsidR="00202F90" w:rsidRPr="00202F90" w14:paraId="5BD2EEFA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1E92C5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955C27E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2A1335E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E08193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7BB35B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408307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9389C5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202F90" w:rsidRPr="00202F90" w14:paraId="59CDAB5A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626D53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ACDB9FA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1648B5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942EC3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left w:val="nil"/>
            </w:tcBorders>
          </w:tcPr>
          <w:p w14:paraId="076DB34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682AF5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E8C5CB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0.075</w:t>
            </w:r>
          </w:p>
        </w:tc>
      </w:tr>
      <w:tr w:rsidR="00202F90" w:rsidRPr="00202F90" w14:paraId="77E608AF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233717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5A16D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95EA45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3A45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853F49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C43F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8282A2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0.085</w:t>
            </w:r>
          </w:p>
        </w:tc>
      </w:tr>
      <w:tr w:rsidR="00202F90" w:rsidRPr="00202F90" w14:paraId="288E2A32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EE81EB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EEC66B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83EC75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7257F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CA5157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3455C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6CCC42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0.040</w:t>
            </w:r>
          </w:p>
        </w:tc>
      </w:tr>
      <w:tr w:rsidR="00202F90" w:rsidRPr="00202F90" w14:paraId="4354A4A1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0F576C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AE6D2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FD5CC0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1C65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722091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36DE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75C19C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202F90" w:rsidRPr="00202F90" w14:paraId="495488E3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13C921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BCB7B9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1E0FF5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B14D6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FF25DB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002911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D852E7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0.039</w:t>
            </w:r>
          </w:p>
        </w:tc>
      </w:tr>
      <w:tr w:rsidR="00202F90" w:rsidRPr="00202F90" w14:paraId="4E8D948A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B14376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DE9BE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21D05E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732C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DE3ABF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867D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EC45F6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0.066</w:t>
            </w:r>
          </w:p>
        </w:tc>
      </w:tr>
      <w:tr w:rsidR="00202F90" w:rsidRPr="00202F90" w14:paraId="7222BD6B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88857F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A34C71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0B836E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1E5FE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6521F0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77CF7A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034BC2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202F90" w:rsidRPr="00202F90" w14:paraId="43B4E640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9C993E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AE8B2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FFDB2D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34C4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9514B8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A714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76974D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0.094</w:t>
            </w:r>
          </w:p>
        </w:tc>
      </w:tr>
      <w:tr w:rsidR="00202F90" w:rsidRPr="00202F90" w14:paraId="0CE8CBA8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DF2064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E7DA9D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1BA867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C4428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33894E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B5185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A72B07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0.040</w:t>
            </w:r>
          </w:p>
        </w:tc>
      </w:tr>
      <w:tr w:rsidR="00202F90" w:rsidRPr="00202F90" w14:paraId="7452B8EE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9D99A4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FFD8F4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132CF9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52FAF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B71F22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638CA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1784E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0.077</w:t>
            </w:r>
          </w:p>
        </w:tc>
      </w:tr>
      <w:tr w:rsidR="00202F90" w:rsidRPr="00202F90" w14:paraId="61273A46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248D7E0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284D85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1C32E10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EE963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6A0688C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BB678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B80A42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2930E08D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8F366C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6CBB7201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E117EA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034DB4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6CC3FE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14BD55D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3E9304E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1415ECD5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33CA4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A3AFF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202F90" w:rsidRPr="00202F90" w14:paraId="60AB2E19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82B5097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20BF86F3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City of Milwaukee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EA8E6C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2.250</w:t>
            </w:r>
          </w:p>
        </w:tc>
      </w:tr>
      <w:tr w:rsidR="00202F90" w:rsidRPr="00202F90" w14:paraId="5EF0FC1C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2145704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15AF771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Balance of State (Wisconsin)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9D36C5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1.000</w:t>
            </w:r>
          </w:p>
        </w:tc>
      </w:tr>
      <w:tr w:rsidR="00202F90" w:rsidRPr="00202F90" w14:paraId="47F7BA9B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E0498B9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163CB91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C857C2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44F9B504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5BEA421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DAB34F7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C1BE3A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7373FA56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AA24680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E77737D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7967E3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7C4F94A6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3579B98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2F8F4DB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3D638D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2BBC6DB1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406B0F3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FBF0B81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F293AA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139DF333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76C8E249" w14:textId="77777777" w:rsidR="00202F90" w:rsidRPr="00202F90" w:rsidRDefault="00202F90" w:rsidP="00202F90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br/>
            </w:r>
          </w:p>
        </w:tc>
      </w:tr>
    </w:tbl>
    <w:p w14:paraId="2D879590" w14:textId="77777777" w:rsidR="00202F90" w:rsidRPr="00202F90" w:rsidRDefault="00202F90" w:rsidP="00202F90">
      <w:pPr>
        <w:spacing w:before="80" w:line="190" w:lineRule="exact"/>
        <w:jc w:val="both"/>
        <w:rPr>
          <w:rFonts w:ascii="Arial" w:hAnsi="Arial"/>
          <w:sz w:val="18"/>
        </w:rPr>
      </w:pPr>
    </w:p>
    <w:p w14:paraId="45818B55" w14:textId="77777777" w:rsidR="00202F90" w:rsidRPr="00202F90" w:rsidRDefault="00202F90" w:rsidP="00202F90">
      <w:pPr>
        <w:spacing w:before="80" w:line="190" w:lineRule="exact"/>
        <w:jc w:val="both"/>
        <w:rPr>
          <w:rFonts w:ascii="Arial" w:hAnsi="Arial"/>
          <w:sz w:val="18"/>
        </w:rPr>
        <w:sectPr w:rsidR="00202F90" w:rsidRPr="00202F90" w:rsidSect="00202F90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15CB0370" w14:textId="77777777" w:rsidR="00202F90" w:rsidRPr="00202F90" w:rsidRDefault="00202F90" w:rsidP="00202F90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202F90">
        <w:rPr>
          <w:rFonts w:ascii="Arial" w:hAnsi="Arial"/>
          <w:b/>
          <w:sz w:val="18"/>
        </w:rPr>
        <w:t>85.  BASIC GROUP I CLASS LOSS COSTS</w:t>
      </w:r>
      <w:r w:rsidRPr="00202F90">
        <w:rPr>
          <w:rFonts w:ascii="Arial" w:hAnsi="Arial"/>
          <w:sz w:val="18"/>
        </w:rPr>
        <w:t xml:space="preserve"> (Cont'd)</w:t>
      </w:r>
    </w:p>
    <w:p w14:paraId="284FA513" w14:textId="77777777" w:rsidR="00202F90" w:rsidRPr="00202F90" w:rsidRDefault="00202F90" w:rsidP="00202F90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202F90">
        <w:rPr>
          <w:rFonts w:ascii="Arial" w:hAnsi="Arial"/>
          <w:sz w:val="18"/>
        </w:rPr>
        <w:tab/>
        <w:t>All rates are subject to protection class and territorial multipliers.</w:t>
      </w:r>
    </w:p>
    <w:p w14:paraId="127C8506" w14:textId="77777777" w:rsidR="00202F90" w:rsidRPr="00202F90" w:rsidRDefault="00202F90" w:rsidP="00202F90">
      <w:pPr>
        <w:spacing w:before="80" w:line="190" w:lineRule="exact"/>
        <w:jc w:val="both"/>
        <w:rPr>
          <w:rFonts w:ascii="Arial" w:hAnsi="Arial"/>
          <w:sz w:val="18"/>
        </w:rPr>
      </w:pPr>
    </w:p>
    <w:p w14:paraId="4E07F6B8" w14:textId="77777777" w:rsidR="00202F90" w:rsidRPr="00202F90" w:rsidRDefault="00202F90" w:rsidP="00202F90">
      <w:pPr>
        <w:spacing w:before="80" w:line="190" w:lineRule="exact"/>
        <w:jc w:val="both"/>
        <w:rPr>
          <w:rFonts w:ascii="Arial" w:hAnsi="Arial"/>
          <w:sz w:val="18"/>
        </w:rPr>
      </w:pPr>
      <w:r w:rsidRPr="00202F90">
        <w:rPr>
          <w:rFonts w:ascii="Arial" w:hAnsi="Arial"/>
          <w:sz w:val="18"/>
        </w:rPr>
        <w:br w:type="column"/>
      </w:r>
    </w:p>
    <w:p w14:paraId="2290CBE2" w14:textId="77777777" w:rsidR="00202F90" w:rsidRPr="00202F90" w:rsidRDefault="00202F90" w:rsidP="00202F90">
      <w:pPr>
        <w:spacing w:before="80" w:line="190" w:lineRule="exact"/>
        <w:jc w:val="both"/>
        <w:rPr>
          <w:rFonts w:ascii="Arial" w:hAnsi="Arial"/>
          <w:sz w:val="18"/>
        </w:rPr>
        <w:sectPr w:rsidR="00202F90" w:rsidRPr="00202F90" w:rsidSect="00202F90">
          <w:headerReference w:type="default" r:id="rId16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202F90" w:rsidRPr="00202F90" w14:paraId="671E8186" w14:textId="77777777" w:rsidTr="00662122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A6B2E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202F90" w:rsidRPr="00202F90" w14:paraId="6A964B84" w14:textId="77777777" w:rsidTr="00662122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85BEC44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983A67A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Merc – Sole Occy Only – Food Products Inc. Retail Bakeries; Non-Alcoholic Beverages (Sales Only – No Baking or Cooking)</w:t>
            </w:r>
          </w:p>
        </w:tc>
      </w:tr>
      <w:tr w:rsidR="00202F90" w:rsidRPr="00202F90" w14:paraId="03C34141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C05CF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79D87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Mercantile – Sole Occupancy Only – Baking on Premises, No Delivery to Outlets</w:t>
            </w:r>
          </w:p>
        </w:tc>
      </w:tr>
      <w:tr w:rsidR="00202F90" w:rsidRPr="00202F90" w14:paraId="1495AAC3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AFBCE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AF995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Mercantile – Sole Occupancy Only – Food Products with Limited Cooking, Excluding Bakeries</w:t>
            </w:r>
          </w:p>
        </w:tc>
      </w:tr>
      <w:tr w:rsidR="00202F90" w:rsidRPr="00202F90" w14:paraId="6DD3BF87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4C851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59E39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Mercantile – Sole Occupancy Only – Bars and Taverns</w:t>
            </w:r>
          </w:p>
        </w:tc>
      </w:tr>
      <w:tr w:rsidR="00202F90" w:rsidRPr="00202F90" w14:paraId="0E22627A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7A18A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D22F1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Mercantile – Sole Occupancy Only – Restaurants with Limited Cooking</w:t>
            </w:r>
          </w:p>
        </w:tc>
      </w:tr>
      <w:tr w:rsidR="00202F90" w:rsidRPr="00202F90" w14:paraId="1018CAAE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89D96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27755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Mercantile – Sole Occupancy Only – Motor Vehicles, No Repair</w:t>
            </w:r>
          </w:p>
        </w:tc>
      </w:tr>
      <w:tr w:rsidR="00202F90" w:rsidRPr="00202F90" w14:paraId="4F23A122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41DAD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32C9E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Mercantile – Sole Occupancy Only – Boat and Marine Supply Dealers</w:t>
            </w:r>
          </w:p>
        </w:tc>
      </w:tr>
      <w:tr w:rsidR="00202F90" w:rsidRPr="00202F90" w14:paraId="4B9E74B2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9793C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CAB25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Mercantile – Sole Occupancy Only – Drugs</w:t>
            </w:r>
          </w:p>
        </w:tc>
      </w:tr>
      <w:tr w:rsidR="00202F90" w:rsidRPr="00202F90" w14:paraId="60F4E6D4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FAABB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58826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Mercantile – Sole Occupancy Only – Electrical Goods, Hardware and Machinery</w:t>
            </w:r>
          </w:p>
        </w:tc>
      </w:tr>
      <w:tr w:rsidR="00202F90" w:rsidRPr="00202F90" w14:paraId="72545326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848BB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AEF20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Mercantile – Sole Occupancy Only – Furniture and Home Furnishings other than Appliances</w:t>
            </w:r>
          </w:p>
        </w:tc>
      </w:tr>
      <w:tr w:rsidR="00202F90" w:rsidRPr="00202F90" w14:paraId="039188F3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6BF4F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5FFC2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02F90" w:rsidRPr="00202F90" w14:paraId="7368AEF2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F9318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AB7C3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02F90" w:rsidRPr="00202F90" w14:paraId="32E17CE9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0C7014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3473FB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5206F4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202F90" w:rsidRPr="00202F90" w14:paraId="333952F1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F81BEF4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F8754FA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</w:r>
            <w:r w:rsidRPr="00202F90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D3FFD2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Frame</w:t>
            </w:r>
            <w:r w:rsidRPr="00202F90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09DEA7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Joisted Masonry</w:t>
            </w:r>
            <w:r w:rsidRPr="00202F90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AF6B75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Non</w:t>
            </w:r>
            <w:r w:rsidRPr="00202F90">
              <w:rPr>
                <w:rFonts w:ascii="Arial" w:hAnsi="Arial"/>
                <w:b/>
                <w:sz w:val="18"/>
              </w:rPr>
              <w:noBreakHyphen/>
              <w:t>Comb.</w:t>
            </w:r>
            <w:r w:rsidRPr="00202F90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BA4995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Mas. Non-Comb.</w:t>
            </w:r>
            <w:r w:rsidRPr="00202F90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5D06A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 xml:space="preserve">Mod. F.R. (5) </w:t>
            </w:r>
            <w:r w:rsidRPr="00202F90">
              <w:rPr>
                <w:rFonts w:ascii="Arial" w:hAnsi="Arial"/>
                <w:b/>
                <w:sz w:val="18"/>
              </w:rPr>
              <w:br/>
              <w:t>Or</w:t>
            </w:r>
            <w:r w:rsidRPr="00202F90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202F90" w:rsidRPr="00202F90" w14:paraId="2F5EDE9B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92FB8A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6CA9A21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587D32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6BD7AD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E1DFF2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FD2DA8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1658F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202F90" w:rsidRPr="00202F90" w14:paraId="22464C87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58EBE0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01D8EC1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8FA450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436D8E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72B50E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13CBC95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71DF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0.094</w:t>
            </w:r>
          </w:p>
        </w:tc>
      </w:tr>
      <w:tr w:rsidR="00202F90" w:rsidRPr="00202F90" w14:paraId="0378DD99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DF293C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1D51F3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5DDCAE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BD711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6A80DD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26E6F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776612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0.050</w:t>
            </w:r>
          </w:p>
        </w:tc>
      </w:tr>
      <w:tr w:rsidR="00202F90" w:rsidRPr="00202F90" w14:paraId="10EE407C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ED9E94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8546B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E2B42B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C63D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C80044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00BD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C42922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0.077</w:t>
            </w:r>
          </w:p>
        </w:tc>
      </w:tr>
      <w:tr w:rsidR="00202F90" w:rsidRPr="00202F90" w14:paraId="06779C1E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F2C85C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13F324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A635E2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1EFEB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D1E8D7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25158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1B777B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0.069</w:t>
            </w:r>
          </w:p>
        </w:tc>
      </w:tr>
      <w:tr w:rsidR="00202F90" w:rsidRPr="00202F90" w14:paraId="726B212D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5ACE41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650B8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14375F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062E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3AE6B1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030C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06BCB8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0.079</w:t>
            </w:r>
          </w:p>
        </w:tc>
      </w:tr>
      <w:tr w:rsidR="00202F90" w:rsidRPr="00202F90" w14:paraId="7DF1CB9B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2E4AB5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8EFDE7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DAF6F1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0.270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E44CB7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0.244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03DC04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0.217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07861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0.175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7B10AA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0.164</w:t>
            </w:r>
          </w:p>
        </w:tc>
      </w:tr>
      <w:tr w:rsidR="00202F90" w:rsidRPr="00202F90" w14:paraId="12E9C836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01CE29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D4FE9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85F790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0.289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3FF0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0.261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14A990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0.248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CE52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0.217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64FEAA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0.202</w:t>
            </w:r>
          </w:p>
        </w:tc>
      </w:tr>
      <w:tr w:rsidR="00202F90" w:rsidRPr="00202F90" w14:paraId="4012D525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DB2744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2242F53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13840F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0.319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213E5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0.286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460633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0.256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CA50B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C87C81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0.191</w:t>
            </w:r>
          </w:p>
        </w:tc>
      </w:tr>
      <w:tr w:rsidR="00202F90" w:rsidRPr="00202F90" w14:paraId="6DD0A476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D87C34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B8F00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F89D7C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0.362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7D2E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0.323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0D280B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0.307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0F16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0.270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759DF1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0.251</w:t>
            </w:r>
          </w:p>
        </w:tc>
      </w:tr>
      <w:tr w:rsidR="00202F90" w:rsidRPr="00202F90" w14:paraId="54B1D4FA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8422FA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2B5CB5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0905E6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82564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C35D3B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07EF9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37E709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0.038</w:t>
            </w:r>
          </w:p>
        </w:tc>
      </w:tr>
      <w:tr w:rsidR="00202F90" w:rsidRPr="00202F90" w14:paraId="57EC92A7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544545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52995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8F9230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0AA1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24A0E3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F65D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FC29C2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0.079</w:t>
            </w:r>
          </w:p>
        </w:tc>
      </w:tr>
      <w:tr w:rsidR="00202F90" w:rsidRPr="00202F90" w14:paraId="257D3C3F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9C2E36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9A3B2F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BDD5B5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059CE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06024C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6FB33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F3C405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0.039</w:t>
            </w:r>
          </w:p>
        </w:tc>
      </w:tr>
      <w:tr w:rsidR="00202F90" w:rsidRPr="00202F90" w14:paraId="26ABC818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07D134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97530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7F1AFF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793E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DF1FF9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6919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36BB92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0.079</w:t>
            </w:r>
          </w:p>
        </w:tc>
      </w:tr>
      <w:tr w:rsidR="00202F90" w:rsidRPr="00202F90" w14:paraId="623A455C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72804E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50F6FF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E206FC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6BEDC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08E64C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BE076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22FE39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0.042</w:t>
            </w:r>
          </w:p>
        </w:tc>
      </w:tr>
      <w:tr w:rsidR="00202F90" w:rsidRPr="00202F90" w14:paraId="6BB2A145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083B4C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B5F1C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A3C71C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62A3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7EDBBE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D2F9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A272B3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0.088</w:t>
            </w:r>
          </w:p>
        </w:tc>
      </w:tr>
      <w:tr w:rsidR="00202F90" w:rsidRPr="00202F90" w14:paraId="4469EE93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EE1B34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A865B7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E53080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267D9C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51A439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A0D15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38C321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0.042</w:t>
            </w:r>
          </w:p>
        </w:tc>
      </w:tr>
      <w:tr w:rsidR="00202F90" w:rsidRPr="00202F90" w14:paraId="30BCA816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EF257E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39609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A3F8B9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A31A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7AF0CA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49B9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750C5A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0.066</w:t>
            </w:r>
          </w:p>
        </w:tc>
      </w:tr>
      <w:tr w:rsidR="00202F90" w:rsidRPr="00202F90" w14:paraId="6809972E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08921D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E42ABE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7489B9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86685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A5CD18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DFFE2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D26795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202F90" w:rsidRPr="00202F90" w14:paraId="42B2A41A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2F9AFB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D7619D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4C8A53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771F5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24FB6B0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4604E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37A49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0.113</w:t>
            </w:r>
          </w:p>
        </w:tc>
      </w:tr>
      <w:tr w:rsidR="00202F90" w:rsidRPr="00202F90" w14:paraId="09E6FB1D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5A4E527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BE4A9E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6441496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A971C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7A7F6B3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41CB9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82D38C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5EC112E3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D3C477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0C8DDE4C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995C31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169BC5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06A586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5ACE2D4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32AAD52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006F0F17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E6BC0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8840F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202F90" w:rsidRPr="00202F90" w14:paraId="0862EB2F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FA29E74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5CA58B5A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City of Milwaukee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5DFDE6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2.250</w:t>
            </w:r>
          </w:p>
        </w:tc>
      </w:tr>
      <w:tr w:rsidR="00202F90" w:rsidRPr="00202F90" w14:paraId="09A617CD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5E5298A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3776734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Balance of State (Wisconsin)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6BF081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1.000</w:t>
            </w:r>
          </w:p>
        </w:tc>
      </w:tr>
      <w:tr w:rsidR="00202F90" w:rsidRPr="00202F90" w14:paraId="5F2630AB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3EBC4DA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6EBAD92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A6E93B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5D75927E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725F1C0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5B84696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978E1A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129D9F98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281C8EA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8056404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1DAD15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67A4D52E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4004B68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A59AFAB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DB519A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0433C7F0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9933F8C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0F99EAC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3490AE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37234F97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518A065F" w14:textId="77777777" w:rsidR="00202F90" w:rsidRPr="00202F90" w:rsidRDefault="00202F90" w:rsidP="00202F90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br/>
            </w:r>
          </w:p>
        </w:tc>
      </w:tr>
    </w:tbl>
    <w:p w14:paraId="60B12EF7" w14:textId="77777777" w:rsidR="00202F90" w:rsidRPr="00202F90" w:rsidRDefault="00202F90" w:rsidP="00202F90">
      <w:pPr>
        <w:spacing w:before="80" w:line="190" w:lineRule="exact"/>
        <w:jc w:val="both"/>
        <w:rPr>
          <w:rFonts w:ascii="Arial" w:hAnsi="Arial"/>
          <w:sz w:val="18"/>
        </w:rPr>
      </w:pPr>
    </w:p>
    <w:p w14:paraId="0863B524" w14:textId="77777777" w:rsidR="00202F90" w:rsidRPr="00202F90" w:rsidRDefault="00202F90" w:rsidP="00202F90">
      <w:pPr>
        <w:spacing w:before="80" w:line="190" w:lineRule="exact"/>
        <w:jc w:val="both"/>
        <w:rPr>
          <w:rFonts w:ascii="Arial" w:hAnsi="Arial"/>
          <w:sz w:val="18"/>
        </w:rPr>
        <w:sectPr w:rsidR="00202F90" w:rsidRPr="00202F90" w:rsidSect="00202F90">
          <w:headerReference w:type="default" r:id="rId17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7428DFC5" w14:textId="77777777" w:rsidR="00202F90" w:rsidRPr="00202F90" w:rsidRDefault="00202F90" w:rsidP="00202F90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202F90">
        <w:rPr>
          <w:rFonts w:ascii="Arial" w:hAnsi="Arial"/>
          <w:b/>
          <w:sz w:val="18"/>
        </w:rPr>
        <w:t>85.  BASIC GROUP I CLASS LOSS COSTS</w:t>
      </w:r>
      <w:r w:rsidRPr="00202F90">
        <w:rPr>
          <w:rFonts w:ascii="Arial" w:hAnsi="Arial"/>
          <w:sz w:val="18"/>
        </w:rPr>
        <w:t xml:space="preserve"> (Cont'd)</w:t>
      </w:r>
    </w:p>
    <w:p w14:paraId="5F1D8386" w14:textId="77777777" w:rsidR="00202F90" w:rsidRPr="00202F90" w:rsidRDefault="00202F90" w:rsidP="00202F90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202F90">
        <w:rPr>
          <w:rFonts w:ascii="Arial" w:hAnsi="Arial"/>
          <w:sz w:val="18"/>
        </w:rPr>
        <w:tab/>
        <w:t>All rates are subject to protection class and territorial multipliers.</w:t>
      </w:r>
    </w:p>
    <w:p w14:paraId="0A4B885F" w14:textId="77777777" w:rsidR="00202F90" w:rsidRPr="00202F90" w:rsidRDefault="00202F90" w:rsidP="00202F90">
      <w:pPr>
        <w:spacing w:before="80" w:line="190" w:lineRule="exact"/>
        <w:jc w:val="both"/>
        <w:rPr>
          <w:rFonts w:ascii="Arial" w:hAnsi="Arial"/>
          <w:sz w:val="18"/>
        </w:rPr>
      </w:pPr>
    </w:p>
    <w:p w14:paraId="0EBB4C14" w14:textId="77777777" w:rsidR="00202F90" w:rsidRPr="00202F90" w:rsidRDefault="00202F90" w:rsidP="00202F90">
      <w:pPr>
        <w:spacing w:before="80" w:line="190" w:lineRule="exact"/>
        <w:jc w:val="both"/>
        <w:rPr>
          <w:rFonts w:ascii="Arial" w:hAnsi="Arial"/>
          <w:sz w:val="18"/>
        </w:rPr>
      </w:pPr>
      <w:r w:rsidRPr="00202F90">
        <w:rPr>
          <w:rFonts w:ascii="Arial" w:hAnsi="Arial"/>
          <w:sz w:val="18"/>
        </w:rPr>
        <w:br w:type="column"/>
      </w:r>
    </w:p>
    <w:p w14:paraId="42624B25" w14:textId="77777777" w:rsidR="00202F90" w:rsidRPr="00202F90" w:rsidRDefault="00202F90" w:rsidP="00202F90">
      <w:pPr>
        <w:spacing w:before="80" w:line="190" w:lineRule="exact"/>
        <w:jc w:val="both"/>
        <w:rPr>
          <w:rFonts w:ascii="Arial" w:hAnsi="Arial"/>
          <w:sz w:val="18"/>
        </w:rPr>
        <w:sectPr w:rsidR="00202F90" w:rsidRPr="00202F90" w:rsidSect="00202F90">
          <w:headerReference w:type="default" r:id="rId18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202F90" w:rsidRPr="00202F90" w14:paraId="51B4CB4D" w14:textId="77777777" w:rsidTr="00662122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9A6E7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202F90" w:rsidRPr="00202F90" w14:paraId="3429D765" w14:textId="77777777" w:rsidTr="00662122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FE82B95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8DCA81B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Mercantile – Sole Occupancy Only – Jewelry</w:t>
            </w:r>
          </w:p>
        </w:tc>
      </w:tr>
      <w:tr w:rsidR="00202F90" w:rsidRPr="00202F90" w14:paraId="70F1839E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91163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CD8AE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Mercantile – Sole Occupancy Only – Sporting Goods</w:t>
            </w:r>
          </w:p>
        </w:tc>
      </w:tr>
      <w:tr w:rsidR="00202F90" w:rsidRPr="00202F90" w14:paraId="4932EF66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340A0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340A0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Mercantile – Sole Occupancy Only – Not Otherwise Classified – Moderate Susceptibility</w:t>
            </w:r>
          </w:p>
        </w:tc>
      </w:tr>
      <w:tr w:rsidR="00202F90" w:rsidRPr="00202F90" w14:paraId="6AE1B479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6FB83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BBA2B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Mercantile – Sole Occupancy Only – Not Otherwise Classified – High Susceptibility</w:t>
            </w:r>
          </w:p>
        </w:tc>
      </w:tr>
      <w:tr w:rsidR="00202F90" w:rsidRPr="00202F90" w14:paraId="65D03FEF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57047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14A67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Greenhouses – Sole Occupancy Only</w:t>
            </w:r>
          </w:p>
        </w:tc>
      </w:tr>
      <w:tr w:rsidR="00202F90" w:rsidRPr="00202F90" w14:paraId="42B61BDB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1B0F5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E6784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Mercantile – Multiple Occupancy without 0564 Occupant</w:t>
            </w:r>
          </w:p>
        </w:tc>
      </w:tr>
      <w:tr w:rsidR="00202F90" w:rsidRPr="00202F90" w14:paraId="6C0B5597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76AE3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C677F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Mercantile – Multiple Occupancy with 0564 Occupant</w:t>
            </w:r>
          </w:p>
        </w:tc>
      </w:tr>
      <w:tr w:rsidR="00202F90" w:rsidRPr="00202F90" w14:paraId="6BE1F3AB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F75A0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020AA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02F90" w:rsidRPr="00202F90" w14:paraId="6E50B5A9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DE620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22EF9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02F90" w:rsidRPr="00202F90" w14:paraId="47059995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5FEDF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F68D5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02F90" w:rsidRPr="00202F90" w14:paraId="34F46F27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1B9AD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D05CD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02F90" w:rsidRPr="00202F90" w14:paraId="70932C32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8F14E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DF16A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02F90" w:rsidRPr="00202F90" w14:paraId="569526B5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137F4F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07F15C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7C33355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202F90" w:rsidRPr="00202F90" w14:paraId="3B696CE2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2FADDFF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D235D38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</w:r>
            <w:r w:rsidRPr="00202F90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BC2887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Frame</w:t>
            </w:r>
            <w:r w:rsidRPr="00202F90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6B8E32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Joisted Masonry</w:t>
            </w:r>
            <w:r w:rsidRPr="00202F90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3AF51F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Non</w:t>
            </w:r>
            <w:r w:rsidRPr="00202F90">
              <w:rPr>
                <w:rFonts w:ascii="Arial" w:hAnsi="Arial"/>
                <w:b/>
                <w:sz w:val="18"/>
              </w:rPr>
              <w:noBreakHyphen/>
              <w:t>Comb.</w:t>
            </w:r>
            <w:r w:rsidRPr="00202F90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DA81C1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Mas. Non-Comb.</w:t>
            </w:r>
            <w:r w:rsidRPr="00202F90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07445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 xml:space="preserve">Mod. F.R. (5) </w:t>
            </w:r>
            <w:r w:rsidRPr="00202F90">
              <w:rPr>
                <w:rFonts w:ascii="Arial" w:hAnsi="Arial"/>
                <w:b/>
                <w:sz w:val="18"/>
              </w:rPr>
              <w:br/>
              <w:t>Or</w:t>
            </w:r>
            <w:r w:rsidRPr="00202F90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202F90" w:rsidRPr="00202F90" w14:paraId="0D64ADEE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682F0A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856BBE9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273CEE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FD57E7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C61491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B3DB12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C0F43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0.040</w:t>
            </w:r>
          </w:p>
        </w:tc>
      </w:tr>
      <w:tr w:rsidR="00202F90" w:rsidRPr="00202F90" w14:paraId="2067BFB8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A714AC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74F2497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23B7C5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F1DD40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65BA96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457F536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F4E9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202F90" w:rsidRPr="00202F90" w14:paraId="4D85622E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732B1C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DB51D8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EDFC5E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B8014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315591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074A2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3B3A31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202F90" w:rsidRPr="00202F90" w14:paraId="18BDD3E6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114660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B539D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FE3A0E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082D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AC8C33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686C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69D39C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0.087</w:t>
            </w:r>
          </w:p>
        </w:tc>
      </w:tr>
      <w:tr w:rsidR="00202F90" w:rsidRPr="00202F90" w14:paraId="0C1F5BD1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576D1C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5BAEF6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A541F7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48A54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5FA38D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6451A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29C2AB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0.040</w:t>
            </w:r>
          </w:p>
        </w:tc>
      </w:tr>
      <w:tr w:rsidR="00202F90" w:rsidRPr="00202F90" w14:paraId="73D97C15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A12104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76C35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1CEDCC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7DE7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B1E227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E1C8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4386DC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202F90" w:rsidRPr="00202F90" w14:paraId="24906EC8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97A225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8384D2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98B4ED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5BA2A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67BF51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76B9C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1C16D7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0.040</w:t>
            </w:r>
          </w:p>
        </w:tc>
      </w:tr>
      <w:tr w:rsidR="00202F90" w:rsidRPr="00202F90" w14:paraId="0D2EC6F8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3F6A35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4C1F4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DF191D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3F98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737D05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134F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79A800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0.077</w:t>
            </w:r>
          </w:p>
        </w:tc>
      </w:tr>
      <w:tr w:rsidR="00202F90" w:rsidRPr="00202F90" w14:paraId="0A5C1109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693C89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8276E1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E17A0E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83BD6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806781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3978A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6D73D6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0.040</w:t>
            </w:r>
          </w:p>
        </w:tc>
      </w:tr>
      <w:tr w:rsidR="00202F90" w:rsidRPr="00202F90" w14:paraId="79D96D87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9062D9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07B02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C4BE48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BD37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D3D02D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357F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D7342E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0.080</w:t>
            </w:r>
          </w:p>
        </w:tc>
      </w:tr>
      <w:tr w:rsidR="00202F90" w:rsidRPr="00202F90" w14:paraId="77C49192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54BD27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D549BC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97AA7D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857DD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93A0E7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4A48F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3DD319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0.042</w:t>
            </w:r>
          </w:p>
        </w:tc>
      </w:tr>
      <w:tr w:rsidR="00202F90" w:rsidRPr="00202F90" w14:paraId="3AEACEC4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B1189D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AE119D2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28A89A0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728F6F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9987E4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A3194B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B22A39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202F90" w:rsidRPr="00202F90" w14:paraId="1FD0B295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D0B192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DD0F936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4F552C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2746A3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left w:val="nil"/>
            </w:tcBorders>
          </w:tcPr>
          <w:p w14:paraId="771A967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20C3EB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ACE84F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0.077</w:t>
            </w:r>
          </w:p>
        </w:tc>
      </w:tr>
      <w:tr w:rsidR="00202F90" w:rsidRPr="00202F90" w14:paraId="1C0E6420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45FBB5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7A3082C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47D345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24E85F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340" w:type="dxa"/>
            <w:tcBorders>
              <w:left w:val="nil"/>
            </w:tcBorders>
          </w:tcPr>
          <w:p w14:paraId="3977093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6A92F5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389E47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0.092</w:t>
            </w:r>
          </w:p>
        </w:tc>
      </w:tr>
      <w:tr w:rsidR="00202F90" w:rsidRPr="00202F90" w14:paraId="4325A83E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F23F09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2EB29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694773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E1AF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A4E944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C753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44982A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0.086</w:t>
            </w:r>
          </w:p>
        </w:tc>
      </w:tr>
      <w:tr w:rsidR="00202F90" w:rsidRPr="00202F90" w14:paraId="394B906A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6B4244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7E04B6D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2BA5EB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CFEB8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D8B15C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CF193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306DCA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0.048</w:t>
            </w:r>
          </w:p>
        </w:tc>
      </w:tr>
      <w:tr w:rsidR="00202F90" w:rsidRPr="00202F90" w14:paraId="4E626B9E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2F0109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EBA73A2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01F2FFD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24CD96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93D348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C146C3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6895A8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202F90" w:rsidRPr="00202F90" w14:paraId="37CEE18A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0C77B4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FD1BF7D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CAC170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0FCEBE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left w:val="nil"/>
            </w:tcBorders>
          </w:tcPr>
          <w:p w14:paraId="11F377E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44CABF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C6E200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202F90" w:rsidRPr="00202F90" w14:paraId="58AF04C7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6AF4BC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DFB6A5C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12C2D6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6D79EE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340" w:type="dxa"/>
            <w:tcBorders>
              <w:left w:val="nil"/>
            </w:tcBorders>
          </w:tcPr>
          <w:p w14:paraId="78F85B8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ADD740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CB862B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0.086</w:t>
            </w:r>
          </w:p>
        </w:tc>
      </w:tr>
      <w:tr w:rsidR="00202F90" w:rsidRPr="00202F90" w14:paraId="307C3C90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D57366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CE439E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504BB1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8A787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483D151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602B9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74235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0.077</w:t>
            </w:r>
          </w:p>
        </w:tc>
      </w:tr>
      <w:tr w:rsidR="00202F90" w:rsidRPr="00202F90" w14:paraId="4FA95571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292C1B2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19B162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20B6C1C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34226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51192EC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243BD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F18A61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456726A5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E3F9EA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59B634E6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E18394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25AAEA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BEA8C7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601C791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3F5F485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264D3E6F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25725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5D9B2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202F90" w:rsidRPr="00202F90" w14:paraId="42295EB7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C60E7B6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2CA62495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City of Milwaukee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CD63E8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2.250</w:t>
            </w:r>
          </w:p>
        </w:tc>
      </w:tr>
      <w:tr w:rsidR="00202F90" w:rsidRPr="00202F90" w14:paraId="145921E8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823699F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197DC1F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Balance of State (Wisconsin)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9E43F3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1.000</w:t>
            </w:r>
          </w:p>
        </w:tc>
      </w:tr>
      <w:tr w:rsidR="00202F90" w:rsidRPr="00202F90" w14:paraId="70110CF9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A76725C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D0E0C49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EFA36B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4B5AD94D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92BA324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A1E917D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1C05A7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19396036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74F2B8C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346A321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7ECF9D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0203E680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92CA672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0FA5168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E11F57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5D0D3570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AAE7C69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2E7C607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0A4CB0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37D4C82B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5EC7F37C" w14:textId="77777777" w:rsidR="00202F90" w:rsidRPr="00202F90" w:rsidRDefault="00202F90" w:rsidP="00202F90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br/>
            </w:r>
          </w:p>
        </w:tc>
      </w:tr>
    </w:tbl>
    <w:p w14:paraId="790FF794" w14:textId="77777777" w:rsidR="00202F90" w:rsidRPr="00202F90" w:rsidRDefault="00202F90" w:rsidP="00202F90">
      <w:pPr>
        <w:spacing w:before="80" w:line="190" w:lineRule="exact"/>
        <w:jc w:val="both"/>
        <w:rPr>
          <w:rFonts w:ascii="Arial" w:hAnsi="Arial"/>
          <w:sz w:val="18"/>
        </w:rPr>
      </w:pPr>
    </w:p>
    <w:p w14:paraId="7499E06C" w14:textId="77777777" w:rsidR="00202F90" w:rsidRPr="00202F90" w:rsidRDefault="00202F90" w:rsidP="00202F90">
      <w:pPr>
        <w:spacing w:before="80" w:line="190" w:lineRule="exact"/>
        <w:jc w:val="both"/>
        <w:rPr>
          <w:rFonts w:ascii="Arial" w:hAnsi="Arial"/>
          <w:sz w:val="18"/>
        </w:rPr>
        <w:sectPr w:rsidR="00202F90" w:rsidRPr="00202F90" w:rsidSect="00202F90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4E439295" w14:textId="77777777" w:rsidR="00202F90" w:rsidRPr="00202F90" w:rsidRDefault="00202F90" w:rsidP="00202F90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202F90">
        <w:rPr>
          <w:rFonts w:ascii="Arial" w:hAnsi="Arial"/>
          <w:b/>
          <w:sz w:val="18"/>
        </w:rPr>
        <w:t>85.  BASIC GROUP I CLASS LOSS COSTS</w:t>
      </w:r>
      <w:r w:rsidRPr="00202F90">
        <w:rPr>
          <w:rFonts w:ascii="Arial" w:hAnsi="Arial"/>
          <w:sz w:val="18"/>
        </w:rPr>
        <w:t xml:space="preserve"> (Cont'd)</w:t>
      </w:r>
    </w:p>
    <w:p w14:paraId="115B4801" w14:textId="77777777" w:rsidR="00202F90" w:rsidRPr="00202F90" w:rsidRDefault="00202F90" w:rsidP="00202F90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202F90">
        <w:rPr>
          <w:rFonts w:ascii="Arial" w:hAnsi="Arial"/>
          <w:sz w:val="18"/>
        </w:rPr>
        <w:tab/>
        <w:t>All rates are subject to protection class and territorial multipliers.</w:t>
      </w:r>
    </w:p>
    <w:p w14:paraId="75E61B16" w14:textId="77777777" w:rsidR="00202F90" w:rsidRPr="00202F90" w:rsidRDefault="00202F90" w:rsidP="00202F90">
      <w:pPr>
        <w:spacing w:before="80" w:line="190" w:lineRule="exact"/>
        <w:jc w:val="both"/>
        <w:rPr>
          <w:rFonts w:ascii="Arial" w:hAnsi="Arial"/>
          <w:sz w:val="18"/>
        </w:rPr>
      </w:pPr>
    </w:p>
    <w:p w14:paraId="17AA1B33" w14:textId="77777777" w:rsidR="00202F90" w:rsidRPr="00202F90" w:rsidRDefault="00202F90" w:rsidP="00202F90">
      <w:pPr>
        <w:spacing w:before="80" w:line="190" w:lineRule="exact"/>
        <w:jc w:val="both"/>
        <w:rPr>
          <w:rFonts w:ascii="Arial" w:hAnsi="Arial"/>
          <w:sz w:val="18"/>
        </w:rPr>
      </w:pPr>
      <w:r w:rsidRPr="00202F90">
        <w:rPr>
          <w:rFonts w:ascii="Arial" w:hAnsi="Arial"/>
          <w:sz w:val="18"/>
        </w:rPr>
        <w:br w:type="column"/>
      </w:r>
    </w:p>
    <w:p w14:paraId="73E21EE8" w14:textId="77777777" w:rsidR="00202F90" w:rsidRPr="00202F90" w:rsidRDefault="00202F90" w:rsidP="00202F90">
      <w:pPr>
        <w:spacing w:before="80" w:line="190" w:lineRule="exact"/>
        <w:jc w:val="both"/>
        <w:rPr>
          <w:rFonts w:ascii="Arial" w:hAnsi="Arial"/>
          <w:sz w:val="18"/>
        </w:rPr>
        <w:sectPr w:rsidR="00202F90" w:rsidRPr="00202F90" w:rsidSect="00202F90">
          <w:headerReference w:type="default" r:id="rId19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202F90" w:rsidRPr="00202F90" w14:paraId="623B3D9E" w14:textId="77777777" w:rsidTr="00662122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8B101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202F90" w:rsidRPr="00202F90" w14:paraId="79813370" w14:textId="77777777" w:rsidTr="00662122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5B7B077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2F98572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Government Offices</w:t>
            </w:r>
          </w:p>
        </w:tc>
      </w:tr>
      <w:tr w:rsidR="00202F90" w:rsidRPr="00202F90" w14:paraId="7D829224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F4566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641AE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Banks and Offices other than Governmental</w:t>
            </w:r>
          </w:p>
        </w:tc>
      </w:tr>
      <w:tr w:rsidR="00202F90" w:rsidRPr="00202F90" w14:paraId="0E82AB7F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D586E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6366D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Motels and Hotels with Limited Cooking Restaurant – Up to 10 Units</w:t>
            </w:r>
          </w:p>
        </w:tc>
      </w:tr>
      <w:tr w:rsidR="00202F90" w:rsidRPr="00202F90" w14:paraId="0C80D2F0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9EDF2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A2958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Motels and Hotels with Limited Cooking Restaurant – 11 to 30 Units</w:t>
            </w:r>
          </w:p>
        </w:tc>
      </w:tr>
      <w:tr w:rsidR="00202F90" w:rsidRPr="00202F90" w14:paraId="0CFC1238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8FCFB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E0113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Motels and Hotels with Limited Cooking Restaurant – Over 30 Units</w:t>
            </w:r>
          </w:p>
        </w:tc>
      </w:tr>
      <w:tr w:rsidR="00202F90" w:rsidRPr="00202F90" w14:paraId="51D65100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3996E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1D572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Motels and Hotels without Restaurant – Up to 10 Units</w:t>
            </w:r>
          </w:p>
        </w:tc>
      </w:tr>
      <w:tr w:rsidR="00202F90" w:rsidRPr="00202F90" w14:paraId="309DB6E6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E5DFE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8AFD1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Motels and Hotels without Restaurant – 11 to 30 Units</w:t>
            </w:r>
          </w:p>
        </w:tc>
      </w:tr>
      <w:tr w:rsidR="00202F90" w:rsidRPr="00202F90" w14:paraId="178A3024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E6475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09A3E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Motels and Hotels without Restaurant – Over 30 Units</w:t>
            </w:r>
          </w:p>
        </w:tc>
      </w:tr>
      <w:tr w:rsidR="00202F90" w:rsidRPr="00202F90" w14:paraId="668B192B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592F8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40F47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02F90" w:rsidRPr="00202F90" w14:paraId="48ADFC76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16290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EDCEB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02F90" w:rsidRPr="00202F90" w14:paraId="692349E8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B1F15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4537B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02F90" w:rsidRPr="00202F90" w14:paraId="4ECBD36E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73A47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365F9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02F90" w:rsidRPr="00202F90" w14:paraId="718595FF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7AF1DB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9D6907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8D2FECC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202F90" w:rsidRPr="00202F90" w14:paraId="5BFDD210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CD85930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2E26287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</w:r>
            <w:r w:rsidRPr="00202F90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EA9196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Frame</w:t>
            </w:r>
            <w:r w:rsidRPr="00202F90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DFF857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Joisted Masonry</w:t>
            </w:r>
            <w:r w:rsidRPr="00202F90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471212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Non</w:t>
            </w:r>
            <w:r w:rsidRPr="00202F90">
              <w:rPr>
                <w:rFonts w:ascii="Arial" w:hAnsi="Arial"/>
                <w:b/>
                <w:sz w:val="18"/>
              </w:rPr>
              <w:noBreakHyphen/>
              <w:t>Comb.</w:t>
            </w:r>
            <w:r w:rsidRPr="00202F90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8D2F08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Mas. Non-Comb.</w:t>
            </w:r>
            <w:r w:rsidRPr="00202F90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20E5C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 xml:space="preserve">Mod. F.R. (5) </w:t>
            </w:r>
            <w:r w:rsidRPr="00202F90">
              <w:rPr>
                <w:rFonts w:ascii="Arial" w:hAnsi="Arial"/>
                <w:b/>
                <w:sz w:val="18"/>
              </w:rPr>
              <w:br/>
              <w:t>Or</w:t>
            </w:r>
            <w:r w:rsidRPr="00202F90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202F90" w:rsidRPr="00202F90" w14:paraId="7F17FFBA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370865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EDF2307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14FB8C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0.022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A719B0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0.021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354BCA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0.018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4D6F29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0.013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26730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0.013</w:t>
            </w:r>
          </w:p>
        </w:tc>
      </w:tr>
      <w:tr w:rsidR="00202F90" w:rsidRPr="00202F90" w14:paraId="1080D2F9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6BA6C2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48D39EBC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97D5D3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96E461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684FB2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66A537C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6B5AABE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202F90" w:rsidRPr="00202F90" w14:paraId="781A108D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92A543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7EE10A2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300EF5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0.023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5EACA4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0.022</w:t>
            </w:r>
          </w:p>
        </w:tc>
        <w:tc>
          <w:tcPr>
            <w:tcW w:w="1340" w:type="dxa"/>
            <w:tcBorders>
              <w:left w:val="nil"/>
            </w:tcBorders>
          </w:tcPr>
          <w:p w14:paraId="1B5FC2D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0.021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3C1936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0.019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440E18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0.018</w:t>
            </w:r>
          </w:p>
        </w:tc>
      </w:tr>
      <w:tr w:rsidR="00202F90" w:rsidRPr="00202F90" w14:paraId="0747E4D2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AF9D6C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DB06262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2BB333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2A9FC9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340" w:type="dxa"/>
            <w:tcBorders>
              <w:left w:val="nil"/>
            </w:tcBorders>
          </w:tcPr>
          <w:p w14:paraId="1E4BD45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0.028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E1E033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0.026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06F421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0.025</w:t>
            </w:r>
          </w:p>
        </w:tc>
      </w:tr>
      <w:tr w:rsidR="00202F90" w:rsidRPr="00202F90" w14:paraId="2A22A8ED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C220C0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53EAA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2B1E7F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0.027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D7B8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C17A5E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0.023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3946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0.021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5A15AB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0.021</w:t>
            </w:r>
          </w:p>
        </w:tc>
      </w:tr>
      <w:tr w:rsidR="00202F90" w:rsidRPr="00202F90" w14:paraId="28BEED18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EB762A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4FFF8D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40B932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17F05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06D136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0.027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8E144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0.021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CADF5E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0.020</w:t>
            </w:r>
          </w:p>
        </w:tc>
      </w:tr>
      <w:tr w:rsidR="00202F90" w:rsidRPr="00202F90" w14:paraId="31622F48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F9A6D3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25C9300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54802D6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45BCB4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0920F0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E56534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0C5DAA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202F90" w:rsidRPr="00202F90" w14:paraId="74E0CA8C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EBCA53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61BE4F5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72B760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95AC68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340" w:type="dxa"/>
            <w:tcBorders>
              <w:left w:val="nil"/>
            </w:tcBorders>
          </w:tcPr>
          <w:p w14:paraId="4A7EEB6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21AB24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535328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0.028</w:t>
            </w:r>
          </w:p>
        </w:tc>
      </w:tr>
      <w:tr w:rsidR="00202F90" w:rsidRPr="00202F90" w14:paraId="1450C1BD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EC75BB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11642E2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E10DC5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7E2331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340" w:type="dxa"/>
            <w:tcBorders>
              <w:left w:val="nil"/>
            </w:tcBorders>
          </w:tcPr>
          <w:p w14:paraId="6BCF2E2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62A99D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B5C706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0.042</w:t>
            </w:r>
          </w:p>
        </w:tc>
      </w:tr>
      <w:tr w:rsidR="00202F90" w:rsidRPr="00202F90" w14:paraId="2EECAF26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9252A7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B7AB7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BFF83A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9F72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03B859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08CF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CAD499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0.036</w:t>
            </w:r>
          </w:p>
        </w:tc>
      </w:tr>
      <w:tr w:rsidR="00202F90" w:rsidRPr="00202F90" w14:paraId="7BE53497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9080C5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CF112B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6D2801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894B5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21C705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0FBAA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E78D08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0.087</w:t>
            </w:r>
          </w:p>
        </w:tc>
      </w:tr>
      <w:tr w:rsidR="00202F90" w:rsidRPr="00202F90" w14:paraId="42AD43DF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31F8BC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3168F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4C532A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6290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4D1005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784D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880078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0.112</w:t>
            </w:r>
          </w:p>
        </w:tc>
      </w:tr>
      <w:tr w:rsidR="00202F90" w:rsidRPr="00202F90" w14:paraId="7216B1D2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C11919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0AFD96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5AF320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1EAB1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C96001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8F87A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A538B5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0.087</w:t>
            </w:r>
          </w:p>
        </w:tc>
      </w:tr>
      <w:tr w:rsidR="00202F90" w:rsidRPr="00202F90" w14:paraId="750B4ADC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BB0C9D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BFD04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066806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8FCA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BE1A1E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E0CB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809A4F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0.112</w:t>
            </w:r>
          </w:p>
        </w:tc>
      </w:tr>
      <w:tr w:rsidR="00202F90" w:rsidRPr="00202F90" w14:paraId="75B60F41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D43C8A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C760D95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7F3CF3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6152C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3B0DE4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4B2E2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636F73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0.087</w:t>
            </w:r>
          </w:p>
        </w:tc>
      </w:tr>
      <w:tr w:rsidR="00202F90" w:rsidRPr="00202F90" w14:paraId="1115FE5E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474258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F8720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27FB87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5291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49537B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60B7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073AF3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0.112</w:t>
            </w:r>
          </w:p>
        </w:tc>
      </w:tr>
      <w:tr w:rsidR="00202F90" w:rsidRPr="00202F90" w14:paraId="626B4312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3CC1BC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51E9D9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984F3C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894A9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9FEBA1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3642F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8B427E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0.037</w:t>
            </w:r>
          </w:p>
        </w:tc>
      </w:tr>
      <w:tr w:rsidR="00202F90" w:rsidRPr="00202F90" w14:paraId="311B84AE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7F9034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05AD1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3A8E67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DEAE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2485B1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B07F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9CCCE8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202F90" w:rsidRPr="00202F90" w14:paraId="1661C852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7BDE22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9A9F75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8E40D7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E47BE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B71E3D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3EC5A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230D4D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0.037</w:t>
            </w:r>
          </w:p>
        </w:tc>
      </w:tr>
      <w:tr w:rsidR="00202F90" w:rsidRPr="00202F90" w14:paraId="0D046509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04EBC9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4EB28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CDE274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504F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CED3B0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F0CC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A9B25C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202F90" w:rsidRPr="00202F90" w14:paraId="5A0F418A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CA4D0C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EA3935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9A19B1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7C6BBD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E20C05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80451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8E6672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0.037</w:t>
            </w:r>
          </w:p>
        </w:tc>
      </w:tr>
      <w:tr w:rsidR="00202F90" w:rsidRPr="00202F90" w14:paraId="496A643B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652423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CC243B0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3ABBAB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E27AB9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2EFA6D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EE042C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6F6B0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202F90" w:rsidRPr="00202F90" w14:paraId="7F30D460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4001B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4C906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202F90" w:rsidRPr="00202F90" w14:paraId="6E9D0B50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F5067FB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1AB1BA77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City of Milwaukee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F4B162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2.250</w:t>
            </w:r>
          </w:p>
        </w:tc>
      </w:tr>
      <w:tr w:rsidR="00202F90" w:rsidRPr="00202F90" w14:paraId="2928A948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9C7EAA9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5820CC5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Balance of State (Wisconsin)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9309DF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1.000</w:t>
            </w:r>
          </w:p>
        </w:tc>
      </w:tr>
      <w:tr w:rsidR="00202F90" w:rsidRPr="00202F90" w14:paraId="4CCD1E0E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7F2EA81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D1B04F1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099869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5486FFD3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406D8C6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5B70E07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AA2042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50D1C200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A111472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C4A4E9A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9B6471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6211D1F8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A0C5DE2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77A5F72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CAC890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6F86EABD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0B0FDAB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1007C84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AB57CF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592E309F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25E83B0D" w14:textId="77777777" w:rsidR="00202F90" w:rsidRPr="00202F90" w:rsidRDefault="00202F90" w:rsidP="00202F90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br/>
            </w:r>
          </w:p>
        </w:tc>
      </w:tr>
    </w:tbl>
    <w:p w14:paraId="5C0C27DD" w14:textId="77777777" w:rsidR="00202F90" w:rsidRPr="00202F90" w:rsidRDefault="00202F90" w:rsidP="00202F90">
      <w:pPr>
        <w:spacing w:before="80" w:line="190" w:lineRule="exact"/>
        <w:jc w:val="both"/>
        <w:rPr>
          <w:rFonts w:ascii="Arial" w:hAnsi="Arial"/>
          <w:sz w:val="18"/>
        </w:rPr>
      </w:pPr>
    </w:p>
    <w:p w14:paraId="59623CE6" w14:textId="77777777" w:rsidR="00202F90" w:rsidRPr="00202F90" w:rsidRDefault="00202F90" w:rsidP="00202F90">
      <w:pPr>
        <w:spacing w:before="80" w:line="190" w:lineRule="exact"/>
        <w:jc w:val="both"/>
        <w:rPr>
          <w:rFonts w:ascii="Arial" w:hAnsi="Arial"/>
          <w:sz w:val="18"/>
        </w:rPr>
        <w:sectPr w:rsidR="00202F90" w:rsidRPr="00202F90" w:rsidSect="00202F90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28C727CF" w14:textId="77777777" w:rsidR="00202F90" w:rsidRPr="00202F90" w:rsidRDefault="00202F90" w:rsidP="00202F90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202F90">
        <w:rPr>
          <w:rFonts w:ascii="Arial" w:hAnsi="Arial"/>
          <w:b/>
          <w:sz w:val="18"/>
        </w:rPr>
        <w:t>85.  BASIC GROUP I CLASS LOSS COSTS</w:t>
      </w:r>
      <w:r w:rsidRPr="00202F90">
        <w:rPr>
          <w:rFonts w:ascii="Arial" w:hAnsi="Arial"/>
          <w:sz w:val="18"/>
        </w:rPr>
        <w:t xml:space="preserve"> (Cont'd)</w:t>
      </w:r>
    </w:p>
    <w:p w14:paraId="7B4F0B62" w14:textId="77777777" w:rsidR="00202F90" w:rsidRPr="00202F90" w:rsidRDefault="00202F90" w:rsidP="00202F90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202F90">
        <w:rPr>
          <w:rFonts w:ascii="Arial" w:hAnsi="Arial"/>
          <w:sz w:val="18"/>
        </w:rPr>
        <w:tab/>
        <w:t>All rates are subject to protection class and territorial multipliers.</w:t>
      </w:r>
    </w:p>
    <w:p w14:paraId="2274B0FB" w14:textId="77777777" w:rsidR="00202F90" w:rsidRPr="00202F90" w:rsidRDefault="00202F90" w:rsidP="00202F90">
      <w:pPr>
        <w:spacing w:before="80" w:line="190" w:lineRule="exact"/>
        <w:jc w:val="both"/>
        <w:rPr>
          <w:rFonts w:ascii="Arial" w:hAnsi="Arial"/>
          <w:sz w:val="18"/>
        </w:rPr>
      </w:pPr>
    </w:p>
    <w:p w14:paraId="71B642C1" w14:textId="77777777" w:rsidR="00202F90" w:rsidRPr="00202F90" w:rsidRDefault="00202F90" w:rsidP="00202F90">
      <w:pPr>
        <w:spacing w:before="80" w:line="190" w:lineRule="exact"/>
        <w:jc w:val="both"/>
        <w:rPr>
          <w:rFonts w:ascii="Arial" w:hAnsi="Arial"/>
          <w:sz w:val="18"/>
        </w:rPr>
      </w:pPr>
      <w:r w:rsidRPr="00202F90">
        <w:rPr>
          <w:rFonts w:ascii="Arial" w:hAnsi="Arial"/>
          <w:sz w:val="18"/>
        </w:rPr>
        <w:br w:type="column"/>
      </w:r>
    </w:p>
    <w:p w14:paraId="782BE171" w14:textId="77777777" w:rsidR="00202F90" w:rsidRPr="00202F90" w:rsidRDefault="00202F90" w:rsidP="00202F90">
      <w:pPr>
        <w:spacing w:before="80" w:line="190" w:lineRule="exact"/>
        <w:jc w:val="both"/>
        <w:rPr>
          <w:rFonts w:ascii="Arial" w:hAnsi="Arial"/>
          <w:sz w:val="18"/>
        </w:rPr>
        <w:sectPr w:rsidR="00202F90" w:rsidRPr="00202F90" w:rsidSect="00202F90">
          <w:headerReference w:type="default" r:id="rId20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202F90" w:rsidRPr="00202F90" w14:paraId="04EA0C66" w14:textId="77777777" w:rsidTr="00662122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4ABA7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202F90" w:rsidRPr="00202F90" w14:paraId="25C8AC04" w14:textId="77777777" w:rsidTr="00662122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1EA59A8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67E4924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Golf, Tennis and Similar Sport Facilities with Limited Cooking</w:t>
            </w:r>
          </w:p>
        </w:tc>
      </w:tr>
      <w:tr w:rsidR="00202F90" w:rsidRPr="00202F90" w14:paraId="4EC1B682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BE94D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1EC44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Golf, Tennis and Similar Sport Facilities without Cooking</w:t>
            </w:r>
          </w:p>
        </w:tc>
      </w:tr>
      <w:tr w:rsidR="00202F90" w:rsidRPr="00202F90" w14:paraId="29D8A900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36FD7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68A68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Clubs, Not Otherwise Classified, Including Fraternal and Union Halls</w:t>
            </w:r>
          </w:p>
        </w:tc>
      </w:tr>
      <w:tr w:rsidR="00202F90" w:rsidRPr="00202F90" w14:paraId="583B0B0B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82A15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3539A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Motion Picture Studios</w:t>
            </w:r>
          </w:p>
        </w:tc>
      </w:tr>
      <w:tr w:rsidR="00202F90" w:rsidRPr="00202F90" w14:paraId="187BF13E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38580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57DE8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Theaters Excluding Drive-in Theaters</w:t>
            </w:r>
          </w:p>
        </w:tc>
      </w:tr>
      <w:tr w:rsidR="00202F90" w:rsidRPr="00202F90" w14:paraId="45AB1BFF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2A7B2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83F24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Drive-in Theaters</w:t>
            </w:r>
          </w:p>
        </w:tc>
      </w:tr>
      <w:tr w:rsidR="00202F90" w:rsidRPr="00202F90" w14:paraId="5928BD2C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DF042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70006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Skating Rinks – Roller Rinks</w:t>
            </w:r>
          </w:p>
        </w:tc>
      </w:tr>
      <w:tr w:rsidR="00202F90" w:rsidRPr="00202F90" w14:paraId="6CC7FBFE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E1668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E49F4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Bowling Alleys without Cooking</w:t>
            </w:r>
          </w:p>
        </w:tc>
      </w:tr>
      <w:tr w:rsidR="00202F90" w:rsidRPr="00202F90" w14:paraId="52E60684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B1DE8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73701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Halls and Auditoriums</w:t>
            </w:r>
          </w:p>
        </w:tc>
      </w:tr>
      <w:tr w:rsidR="00202F90" w:rsidRPr="00202F90" w14:paraId="0ECB123D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4D808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0A231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Recreational Facilities, Not Otherwise Classified</w:t>
            </w:r>
          </w:p>
        </w:tc>
      </w:tr>
      <w:tr w:rsidR="00202F90" w:rsidRPr="00202F90" w14:paraId="2BA427A6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758DF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92B05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Boys' and Girls' Camps</w:t>
            </w:r>
          </w:p>
        </w:tc>
      </w:tr>
      <w:tr w:rsidR="00202F90" w:rsidRPr="00202F90" w14:paraId="227278DB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1D40F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12B9A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02F90" w:rsidRPr="00202F90" w14:paraId="48FE55A4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932F18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8274C6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8C6AD98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202F90" w:rsidRPr="00202F90" w14:paraId="0CECEE1E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02861F9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8436ECB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</w:r>
            <w:r w:rsidRPr="00202F90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FE135A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Frame</w:t>
            </w:r>
            <w:r w:rsidRPr="00202F90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39209D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Joisted Masonry</w:t>
            </w:r>
            <w:r w:rsidRPr="00202F90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A4F45D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Non</w:t>
            </w:r>
            <w:r w:rsidRPr="00202F90">
              <w:rPr>
                <w:rFonts w:ascii="Arial" w:hAnsi="Arial"/>
                <w:b/>
                <w:sz w:val="18"/>
              </w:rPr>
              <w:noBreakHyphen/>
              <w:t>Comb.</w:t>
            </w:r>
            <w:r w:rsidRPr="00202F90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3F58A5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Mas. Non-Comb.</w:t>
            </w:r>
            <w:r w:rsidRPr="00202F90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88902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 xml:space="preserve">Mod. F.R. (5) </w:t>
            </w:r>
            <w:r w:rsidRPr="00202F90">
              <w:rPr>
                <w:rFonts w:ascii="Arial" w:hAnsi="Arial"/>
                <w:b/>
                <w:sz w:val="18"/>
              </w:rPr>
              <w:br/>
              <w:t>Or</w:t>
            </w:r>
            <w:r w:rsidRPr="00202F90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202F90" w:rsidRPr="00202F90" w14:paraId="6EF30AA5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877A6F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14C9F02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37CC46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487717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B19D2F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8BEAED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470E0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0.111</w:t>
            </w:r>
          </w:p>
        </w:tc>
      </w:tr>
      <w:tr w:rsidR="00202F90" w:rsidRPr="00202F90" w14:paraId="05A401E4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CEC5AC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2640B85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31AA4D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032966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FC2015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10BAE28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0AF5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0.149</w:t>
            </w:r>
          </w:p>
        </w:tc>
      </w:tr>
      <w:tr w:rsidR="00202F90" w:rsidRPr="00202F90" w14:paraId="0D897DB2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FE9346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8C7CE8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8A0A55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F3413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019893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B1B93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31BD36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202F90" w:rsidRPr="00202F90" w14:paraId="6BCE5699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EA7CB8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8379D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5BA4AC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40F8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064C0A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098D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D33804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202F90" w:rsidRPr="00202F90" w14:paraId="66F6926B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5DD2E2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418BA0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A966F0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2F8F0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38FE89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DC023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D4CD0E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0.048</w:t>
            </w:r>
          </w:p>
        </w:tc>
      </w:tr>
      <w:tr w:rsidR="00202F90" w:rsidRPr="00202F90" w14:paraId="461E9E08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C5BF9A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61D6B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72354D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B3E3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00F541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AF85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0B4E0B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202F90" w:rsidRPr="00202F90" w14:paraId="6B372D9D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FA17DE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6827CB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3CB498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D15F8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34B2F9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6E64E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42143E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0.038</w:t>
            </w:r>
          </w:p>
        </w:tc>
      </w:tr>
      <w:tr w:rsidR="00202F90" w:rsidRPr="00202F90" w14:paraId="74D0E87B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EDDD66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7C6C6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111761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C3A3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282B62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31CB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5C229F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0.050</w:t>
            </w:r>
          </w:p>
        </w:tc>
      </w:tr>
      <w:tr w:rsidR="00202F90" w:rsidRPr="00202F90" w14:paraId="072CD827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D73AB4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7E682F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16F9F0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35969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CDF8CE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2D568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15D665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0.048</w:t>
            </w:r>
          </w:p>
        </w:tc>
      </w:tr>
      <w:tr w:rsidR="00202F90" w:rsidRPr="00202F90" w14:paraId="369E1287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E6D05E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7DEBC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278A32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79BE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9C4E87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7580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498D7D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202F90" w:rsidRPr="00202F90" w14:paraId="6AD09D2A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939855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BCE1DF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F32199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0D10E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04D126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C6E52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45137A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0.041</w:t>
            </w:r>
          </w:p>
        </w:tc>
      </w:tr>
      <w:tr w:rsidR="00202F90" w:rsidRPr="00202F90" w14:paraId="7B061677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02A479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89ADB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229B63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F98E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3DA59C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2B1B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458501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0.054</w:t>
            </w:r>
          </w:p>
        </w:tc>
      </w:tr>
      <w:tr w:rsidR="00202F90" w:rsidRPr="00202F90" w14:paraId="49D9EA59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398BA6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340645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7E13A6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8ADAE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7FDE84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C4C36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1886D6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0.066</w:t>
            </w:r>
          </w:p>
        </w:tc>
      </w:tr>
      <w:tr w:rsidR="00202F90" w:rsidRPr="00202F90" w14:paraId="16AF6C58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80041A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498E3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8CA0CC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9706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43B1E1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DB15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188584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0.079</w:t>
            </w:r>
          </w:p>
        </w:tc>
      </w:tr>
      <w:tr w:rsidR="00202F90" w:rsidRPr="00202F90" w14:paraId="3F06CD4D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2DC29A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361880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D56A88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8B846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36342F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0C54D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E1ECF6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0.066</w:t>
            </w:r>
          </w:p>
        </w:tc>
      </w:tr>
      <w:tr w:rsidR="00202F90" w:rsidRPr="00202F90" w14:paraId="5993F911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2FECFA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00000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7BCAF6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2FEF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41C4FD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03D6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EB179A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0.082</w:t>
            </w:r>
          </w:p>
        </w:tc>
      </w:tr>
      <w:tr w:rsidR="00202F90" w:rsidRPr="00202F90" w14:paraId="5563D9F8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CC6EA6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1A3F9E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807429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92DC4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2182F9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E73B8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5E38B4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0.033</w:t>
            </w:r>
          </w:p>
        </w:tc>
      </w:tr>
      <w:tr w:rsidR="00202F90" w:rsidRPr="00202F90" w14:paraId="01204001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2ADE67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06317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69631D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1C4D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DE9427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8EC8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3871AE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0.041</w:t>
            </w:r>
          </w:p>
        </w:tc>
      </w:tr>
      <w:tr w:rsidR="00202F90" w:rsidRPr="00202F90" w14:paraId="7E227932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D44144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CB6859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16F013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8F520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749F03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905D2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F522A0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202F90" w:rsidRPr="00202F90" w14:paraId="53E126BC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B9077A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A8773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63B1B7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8C7F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43D447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8B0B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A1F753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0.060</w:t>
            </w:r>
          </w:p>
        </w:tc>
      </w:tr>
      <w:tr w:rsidR="00202F90" w:rsidRPr="00202F90" w14:paraId="4C914FDB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F97CD0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A100AB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4A3A7D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69D4F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81BF1F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1EF36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56C088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0.030</w:t>
            </w:r>
          </w:p>
        </w:tc>
      </w:tr>
      <w:tr w:rsidR="00202F90" w:rsidRPr="00202F90" w14:paraId="2E591090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DB172C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B8D1D8D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FB37B6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390BA7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24F121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E76F87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26D8D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0.040</w:t>
            </w:r>
          </w:p>
        </w:tc>
      </w:tr>
      <w:tr w:rsidR="00202F90" w:rsidRPr="00202F90" w14:paraId="5D3C74D8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D2C18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16F02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202F90" w:rsidRPr="00202F90" w14:paraId="04ADA493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35B697E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14EAFD9D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City of Milwaukee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61026D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2.250</w:t>
            </w:r>
          </w:p>
        </w:tc>
      </w:tr>
      <w:tr w:rsidR="00202F90" w:rsidRPr="00202F90" w14:paraId="7BFE8929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48F58EC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A530E14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Balance of State (Wisconsin)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F5005E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1.000</w:t>
            </w:r>
          </w:p>
        </w:tc>
      </w:tr>
      <w:tr w:rsidR="00202F90" w:rsidRPr="00202F90" w14:paraId="7506E251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EE0F6D5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76A3CD8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1AD00D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724B5A55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4253AEF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3529FE4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3CCC91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55635989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FD56D0F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9C5ADCB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FA91A5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40928834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F6EBAE1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60428F9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8A4AD2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58DCCCD2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0801C17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DC27918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8AC664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093EA5F3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29AA6703" w14:textId="77777777" w:rsidR="00202F90" w:rsidRPr="00202F90" w:rsidRDefault="00202F90" w:rsidP="00202F90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br/>
            </w:r>
          </w:p>
        </w:tc>
      </w:tr>
    </w:tbl>
    <w:p w14:paraId="4371162C" w14:textId="77777777" w:rsidR="00202F90" w:rsidRPr="00202F90" w:rsidRDefault="00202F90" w:rsidP="00202F90">
      <w:pPr>
        <w:spacing w:before="80" w:line="190" w:lineRule="exact"/>
        <w:jc w:val="both"/>
        <w:rPr>
          <w:rFonts w:ascii="Arial" w:hAnsi="Arial"/>
          <w:sz w:val="18"/>
        </w:rPr>
      </w:pPr>
    </w:p>
    <w:p w14:paraId="646C66FB" w14:textId="77777777" w:rsidR="00202F90" w:rsidRPr="00202F90" w:rsidRDefault="00202F90" w:rsidP="00202F90">
      <w:pPr>
        <w:spacing w:before="80" w:line="190" w:lineRule="exact"/>
        <w:jc w:val="both"/>
        <w:rPr>
          <w:rFonts w:ascii="Arial" w:hAnsi="Arial"/>
          <w:sz w:val="18"/>
        </w:rPr>
        <w:sectPr w:rsidR="00202F90" w:rsidRPr="00202F90" w:rsidSect="00202F90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2DB79296" w14:textId="77777777" w:rsidR="00202F90" w:rsidRPr="00202F90" w:rsidRDefault="00202F90" w:rsidP="00202F90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202F90">
        <w:rPr>
          <w:rFonts w:ascii="Arial" w:hAnsi="Arial"/>
          <w:b/>
          <w:sz w:val="18"/>
        </w:rPr>
        <w:t>85.  BASIC GROUP I CLASS LOSS COSTS</w:t>
      </w:r>
      <w:r w:rsidRPr="00202F90">
        <w:rPr>
          <w:rFonts w:ascii="Arial" w:hAnsi="Arial"/>
          <w:sz w:val="18"/>
        </w:rPr>
        <w:t xml:space="preserve"> (Cont'd)</w:t>
      </w:r>
    </w:p>
    <w:p w14:paraId="767F5171" w14:textId="77777777" w:rsidR="00202F90" w:rsidRPr="00202F90" w:rsidRDefault="00202F90" w:rsidP="00202F90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202F90">
        <w:rPr>
          <w:rFonts w:ascii="Arial" w:hAnsi="Arial"/>
          <w:sz w:val="18"/>
        </w:rPr>
        <w:tab/>
        <w:t>All rates are subject to protection class and territorial multipliers.</w:t>
      </w:r>
    </w:p>
    <w:p w14:paraId="0D644ACC" w14:textId="77777777" w:rsidR="00202F90" w:rsidRPr="00202F90" w:rsidRDefault="00202F90" w:rsidP="00202F90">
      <w:pPr>
        <w:spacing w:before="80" w:line="190" w:lineRule="exact"/>
        <w:jc w:val="both"/>
        <w:rPr>
          <w:rFonts w:ascii="Arial" w:hAnsi="Arial"/>
          <w:sz w:val="18"/>
        </w:rPr>
      </w:pPr>
    </w:p>
    <w:p w14:paraId="5B963991" w14:textId="77777777" w:rsidR="00202F90" w:rsidRPr="00202F90" w:rsidRDefault="00202F90" w:rsidP="00202F90">
      <w:pPr>
        <w:spacing w:before="80" w:line="190" w:lineRule="exact"/>
        <w:jc w:val="both"/>
        <w:rPr>
          <w:rFonts w:ascii="Arial" w:hAnsi="Arial"/>
          <w:sz w:val="18"/>
        </w:rPr>
      </w:pPr>
      <w:r w:rsidRPr="00202F90">
        <w:rPr>
          <w:rFonts w:ascii="Arial" w:hAnsi="Arial"/>
          <w:sz w:val="18"/>
        </w:rPr>
        <w:br w:type="column"/>
      </w:r>
    </w:p>
    <w:p w14:paraId="2D2B5821" w14:textId="77777777" w:rsidR="00202F90" w:rsidRPr="00202F90" w:rsidRDefault="00202F90" w:rsidP="00202F90">
      <w:pPr>
        <w:spacing w:before="80" w:line="190" w:lineRule="exact"/>
        <w:jc w:val="both"/>
        <w:rPr>
          <w:rFonts w:ascii="Arial" w:hAnsi="Arial"/>
          <w:sz w:val="18"/>
        </w:rPr>
        <w:sectPr w:rsidR="00202F90" w:rsidRPr="00202F90" w:rsidSect="00202F90">
          <w:headerReference w:type="default" r:id="rId21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202F90" w:rsidRPr="00202F90" w14:paraId="2F366232" w14:textId="77777777" w:rsidTr="00662122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0A567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202F90" w:rsidRPr="00202F90" w14:paraId="1A08EAF7" w14:textId="77777777" w:rsidTr="00662122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461E2B7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A437C6B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Dance Halls, Ballrooms and Discotheques</w:t>
            </w:r>
          </w:p>
        </w:tc>
      </w:tr>
      <w:tr w:rsidR="00202F90" w:rsidRPr="00202F90" w14:paraId="75F26B03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AD441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DA93C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Hospitals</w:t>
            </w:r>
          </w:p>
        </w:tc>
      </w:tr>
      <w:tr w:rsidR="00202F90" w:rsidRPr="00202F90" w14:paraId="57B66406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05AFB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F49FD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Nursing and Convalescent Homes</w:t>
            </w:r>
          </w:p>
        </w:tc>
      </w:tr>
      <w:tr w:rsidR="00202F90" w:rsidRPr="00202F90" w14:paraId="1C54B129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8105A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7FBD4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Churches and Synagogues</w:t>
            </w:r>
          </w:p>
        </w:tc>
      </w:tr>
      <w:tr w:rsidR="00202F90" w:rsidRPr="00202F90" w14:paraId="24FD5B5F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D2DC2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170B4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Dry Cleaners and Dyeing Plants, other than Self-Service</w:t>
            </w:r>
          </w:p>
        </w:tc>
      </w:tr>
      <w:tr w:rsidR="00202F90" w:rsidRPr="00202F90" w14:paraId="30B137E2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704E9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4175D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Laundries, other than Self-Service</w:t>
            </w:r>
          </w:p>
        </w:tc>
      </w:tr>
      <w:tr w:rsidR="00202F90" w:rsidRPr="00202F90" w14:paraId="2DBC76D6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99E90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4BC67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Self-Service Laundries and Dry Cleaners</w:t>
            </w:r>
          </w:p>
        </w:tc>
      </w:tr>
      <w:tr w:rsidR="00202F90" w:rsidRPr="00202F90" w14:paraId="738FBFB6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7CB28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99396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Light Hazard Service Occupancies</w:t>
            </w:r>
          </w:p>
        </w:tc>
      </w:tr>
      <w:tr w:rsidR="00202F90" w:rsidRPr="00202F90" w14:paraId="0F382AFF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AA5F2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D266E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Service Occupancies, other than Light Hazard</w:t>
            </w:r>
          </w:p>
        </w:tc>
      </w:tr>
      <w:tr w:rsidR="00202F90" w:rsidRPr="00202F90" w14:paraId="58D32A25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634BA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1B756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Funeral Homes</w:t>
            </w:r>
          </w:p>
        </w:tc>
      </w:tr>
      <w:tr w:rsidR="00202F90" w:rsidRPr="00202F90" w14:paraId="65FA764B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4A75B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526B3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Auto Parking Garages, Car Washes</w:t>
            </w:r>
          </w:p>
        </w:tc>
      </w:tr>
      <w:tr w:rsidR="00202F90" w:rsidRPr="00202F90" w14:paraId="67D9F591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91035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FAFDA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02F90" w:rsidRPr="00202F90" w14:paraId="1DAA8F4F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AE9E6F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00CB3C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E819E82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202F90" w:rsidRPr="00202F90" w14:paraId="0B083755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3489860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30A6A14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</w:r>
            <w:r w:rsidRPr="00202F90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943484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Frame</w:t>
            </w:r>
            <w:r w:rsidRPr="00202F90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AF8F15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Joisted Masonry</w:t>
            </w:r>
            <w:r w:rsidRPr="00202F90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111563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Non</w:t>
            </w:r>
            <w:r w:rsidRPr="00202F90">
              <w:rPr>
                <w:rFonts w:ascii="Arial" w:hAnsi="Arial"/>
                <w:b/>
                <w:sz w:val="18"/>
              </w:rPr>
              <w:noBreakHyphen/>
              <w:t>Comb.</w:t>
            </w:r>
            <w:r w:rsidRPr="00202F90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6E3B13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Mas. Non-Comb.</w:t>
            </w:r>
            <w:r w:rsidRPr="00202F90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D2604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 xml:space="preserve">Mod. F.R. (5) </w:t>
            </w:r>
            <w:r w:rsidRPr="00202F90">
              <w:rPr>
                <w:rFonts w:ascii="Arial" w:hAnsi="Arial"/>
                <w:b/>
                <w:sz w:val="18"/>
              </w:rPr>
              <w:br/>
              <w:t>Or</w:t>
            </w:r>
            <w:r w:rsidRPr="00202F90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202F90" w:rsidRPr="00202F90" w14:paraId="7BC670B8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53F5D1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AE42C4D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E846F1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9A6E5E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2CF98C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123EDE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6B270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202F90" w:rsidRPr="00202F90" w14:paraId="2D5C152D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6DF2FD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B3C1637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B2D092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9C520D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A88D13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6DCFC66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C6FD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0.071</w:t>
            </w:r>
          </w:p>
        </w:tc>
      </w:tr>
      <w:tr w:rsidR="00202F90" w:rsidRPr="00202F90" w14:paraId="509F0564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0A5396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9857B9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86A213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0.015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89CA2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0.014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31CD51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0.012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26CF0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0.007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FE1484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0.007</w:t>
            </w:r>
          </w:p>
        </w:tc>
      </w:tr>
      <w:tr w:rsidR="00202F90" w:rsidRPr="00202F90" w14:paraId="1FA5B43F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F9EA43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FD357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E2B6AF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0.017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3BF6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0.015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4C2B07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0.015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82A6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0.012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A7FB09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0.012</w:t>
            </w:r>
          </w:p>
        </w:tc>
      </w:tr>
      <w:tr w:rsidR="00202F90" w:rsidRPr="00202F90" w14:paraId="2A040866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3009B3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5088DE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19F835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0.015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7E808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0.014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3150E9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0.012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DE5B8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0.011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26A106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0.007</w:t>
            </w:r>
          </w:p>
        </w:tc>
      </w:tr>
      <w:tr w:rsidR="00202F90" w:rsidRPr="00202F90" w14:paraId="2C3A5E6C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7C307B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D0A4C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F50CC4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0.021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9318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0.015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0AF012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0.015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C3CF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0.014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A4AA21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0.012</w:t>
            </w:r>
          </w:p>
        </w:tc>
      </w:tr>
      <w:tr w:rsidR="00202F90" w:rsidRPr="00202F90" w14:paraId="5BB8796C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64522E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5A1287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B85878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AC3E2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6D8186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2E26C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491781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0.042</w:t>
            </w:r>
          </w:p>
        </w:tc>
      </w:tr>
      <w:tr w:rsidR="00202F90" w:rsidRPr="00202F90" w14:paraId="642351F6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F16FC2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333F0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47C4FA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7E4B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9DD819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2550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744C41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202F90" w:rsidRPr="00202F90" w14:paraId="388BC8BB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A0C3FA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F1E799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54E7F7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7D02D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9E3310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DC862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612567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0.071</w:t>
            </w:r>
          </w:p>
        </w:tc>
      </w:tr>
      <w:tr w:rsidR="00202F90" w:rsidRPr="00202F90" w14:paraId="15740AA6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5A07C1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51CC6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CEDCE6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3B2D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0C093C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249E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80A127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0.098</w:t>
            </w:r>
          </w:p>
        </w:tc>
      </w:tr>
      <w:tr w:rsidR="00202F90" w:rsidRPr="00202F90" w14:paraId="57E59145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FC92F7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2F9632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0A1B01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ED377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87603F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83AB0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044BBC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0.094</w:t>
            </w:r>
          </w:p>
        </w:tc>
      </w:tr>
      <w:tr w:rsidR="00202F90" w:rsidRPr="00202F90" w14:paraId="4497CAAD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D02F03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53F67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E1DFD5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0.194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D429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941172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189F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EB6599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0.134</w:t>
            </w:r>
          </w:p>
        </w:tc>
      </w:tr>
      <w:tr w:rsidR="00202F90" w:rsidRPr="00202F90" w14:paraId="799AD8CD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E471A0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BD52F5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2245C7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FD1F4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4A6721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72A65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964C30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202F90" w:rsidRPr="00202F90" w14:paraId="2E834605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47C3AF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DFCCD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10828B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F42E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186A83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0BEA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FCE0AD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0.086</w:t>
            </w:r>
          </w:p>
        </w:tc>
      </w:tr>
      <w:tr w:rsidR="00202F90" w:rsidRPr="00202F90" w14:paraId="0897EF9A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D21F08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1451AB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88DC7A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30B31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1539BB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89F9A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B3B2F7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0.038</w:t>
            </w:r>
          </w:p>
        </w:tc>
      </w:tr>
      <w:tr w:rsidR="00202F90" w:rsidRPr="00202F90" w14:paraId="16B5AB38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7CF897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A5021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5410C6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4D1F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177936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F73E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FEDF3F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202F90" w:rsidRPr="00202F90" w14:paraId="75AD06F1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2763E5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415B08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F4DFED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35B1F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CF9AF0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BD101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D1E123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0.041</w:t>
            </w:r>
          </w:p>
        </w:tc>
      </w:tr>
      <w:tr w:rsidR="00202F90" w:rsidRPr="00202F90" w14:paraId="65CA0989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9F0324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5A8D4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FEAC17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C635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24B150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1CDD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9F34C7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0.058</w:t>
            </w:r>
          </w:p>
        </w:tc>
      </w:tr>
      <w:tr w:rsidR="00202F90" w:rsidRPr="00202F90" w14:paraId="7AB0DCB1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2DCBA7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EA3E13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D5C266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39626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B8008D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E005A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244F67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0.028</w:t>
            </w:r>
          </w:p>
        </w:tc>
      </w:tr>
      <w:tr w:rsidR="00202F90" w:rsidRPr="00202F90" w14:paraId="54129196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E0F76D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F491B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6B48EC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5B5A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CA6368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29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31DAA1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0.035</w:t>
            </w:r>
          </w:p>
        </w:tc>
      </w:tr>
      <w:tr w:rsidR="00202F90" w:rsidRPr="00202F90" w14:paraId="0A3081FA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7681CE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29BBF6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C1C915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01F4E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91C2FE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65CA5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110524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0.029</w:t>
            </w:r>
          </w:p>
        </w:tc>
      </w:tr>
      <w:tr w:rsidR="00202F90" w:rsidRPr="00202F90" w14:paraId="5D06A049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1F6F8B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AAF397F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F3DBAD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E36BF9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56222F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0E3F5E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5E9F0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0.039</w:t>
            </w:r>
          </w:p>
        </w:tc>
      </w:tr>
      <w:tr w:rsidR="00202F90" w:rsidRPr="00202F90" w14:paraId="42C1AD20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FEFD4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073A7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202F90" w:rsidRPr="00202F90" w14:paraId="5D327681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B1B8E34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0B2B11BF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City of Milwaukee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E54905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2.250</w:t>
            </w:r>
          </w:p>
        </w:tc>
      </w:tr>
      <w:tr w:rsidR="00202F90" w:rsidRPr="00202F90" w14:paraId="6C942004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3F91A56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6744F87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Balance of State (Wisconsin)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71BB24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1.000</w:t>
            </w:r>
          </w:p>
        </w:tc>
      </w:tr>
      <w:tr w:rsidR="00202F90" w:rsidRPr="00202F90" w14:paraId="31B51E11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99D36D0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F4C78B1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3BF01C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3B61D544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C4F510A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9E49E75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29FE6B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2000E796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33F57B0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013C771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1D6FEF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7599E42F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DC11765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3AB567B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F218FE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1EC54C9C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BD3CE7F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7A59581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6657EF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5B6EEDD7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1218C5F4" w14:textId="77777777" w:rsidR="00202F90" w:rsidRPr="00202F90" w:rsidRDefault="00202F90" w:rsidP="00202F90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br/>
            </w:r>
          </w:p>
        </w:tc>
      </w:tr>
    </w:tbl>
    <w:p w14:paraId="49A746E4" w14:textId="77777777" w:rsidR="00202F90" w:rsidRPr="00202F90" w:rsidRDefault="00202F90" w:rsidP="00202F90">
      <w:pPr>
        <w:spacing w:before="80" w:line="190" w:lineRule="exact"/>
        <w:jc w:val="both"/>
        <w:rPr>
          <w:rFonts w:ascii="Arial" w:hAnsi="Arial"/>
          <w:sz w:val="18"/>
        </w:rPr>
      </w:pPr>
    </w:p>
    <w:p w14:paraId="31578759" w14:textId="77777777" w:rsidR="00202F90" w:rsidRPr="00202F90" w:rsidRDefault="00202F90" w:rsidP="00202F90">
      <w:pPr>
        <w:spacing w:before="80" w:line="190" w:lineRule="exact"/>
        <w:jc w:val="both"/>
        <w:rPr>
          <w:rFonts w:ascii="Arial" w:hAnsi="Arial"/>
          <w:sz w:val="18"/>
        </w:rPr>
        <w:sectPr w:rsidR="00202F90" w:rsidRPr="00202F90" w:rsidSect="00202F90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05F0381A" w14:textId="77777777" w:rsidR="00202F90" w:rsidRPr="00202F90" w:rsidRDefault="00202F90" w:rsidP="00202F90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202F90">
        <w:rPr>
          <w:rFonts w:ascii="Arial" w:hAnsi="Arial"/>
          <w:b/>
          <w:sz w:val="18"/>
        </w:rPr>
        <w:t>85.  BASIC GROUP I CLASS LOSS COSTS</w:t>
      </w:r>
      <w:r w:rsidRPr="00202F90">
        <w:rPr>
          <w:rFonts w:ascii="Arial" w:hAnsi="Arial"/>
          <w:sz w:val="18"/>
        </w:rPr>
        <w:t xml:space="preserve"> (Cont'd)</w:t>
      </w:r>
    </w:p>
    <w:p w14:paraId="6BA4FDF5" w14:textId="77777777" w:rsidR="00202F90" w:rsidRPr="00202F90" w:rsidRDefault="00202F90" w:rsidP="00202F90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202F90">
        <w:rPr>
          <w:rFonts w:ascii="Arial" w:hAnsi="Arial"/>
          <w:sz w:val="18"/>
        </w:rPr>
        <w:tab/>
        <w:t>All rates are subject to protection class and territorial multipliers.</w:t>
      </w:r>
    </w:p>
    <w:p w14:paraId="33AF88E8" w14:textId="77777777" w:rsidR="00202F90" w:rsidRPr="00202F90" w:rsidRDefault="00202F90" w:rsidP="00202F90">
      <w:pPr>
        <w:spacing w:before="80" w:line="190" w:lineRule="exact"/>
        <w:jc w:val="both"/>
        <w:rPr>
          <w:rFonts w:ascii="Arial" w:hAnsi="Arial"/>
          <w:sz w:val="18"/>
        </w:rPr>
      </w:pPr>
    </w:p>
    <w:p w14:paraId="7023EB25" w14:textId="77777777" w:rsidR="00202F90" w:rsidRPr="00202F90" w:rsidRDefault="00202F90" w:rsidP="00202F90">
      <w:pPr>
        <w:spacing w:before="80" w:line="190" w:lineRule="exact"/>
        <w:jc w:val="both"/>
        <w:rPr>
          <w:rFonts w:ascii="Arial" w:hAnsi="Arial"/>
          <w:sz w:val="18"/>
        </w:rPr>
      </w:pPr>
      <w:r w:rsidRPr="00202F90">
        <w:rPr>
          <w:rFonts w:ascii="Arial" w:hAnsi="Arial"/>
          <w:sz w:val="18"/>
        </w:rPr>
        <w:br w:type="column"/>
      </w:r>
    </w:p>
    <w:p w14:paraId="2D00D37E" w14:textId="77777777" w:rsidR="00202F90" w:rsidRPr="00202F90" w:rsidRDefault="00202F90" w:rsidP="00202F90">
      <w:pPr>
        <w:spacing w:before="80" w:line="190" w:lineRule="exact"/>
        <w:jc w:val="both"/>
        <w:rPr>
          <w:rFonts w:ascii="Arial" w:hAnsi="Arial"/>
          <w:sz w:val="18"/>
        </w:rPr>
        <w:sectPr w:rsidR="00202F90" w:rsidRPr="00202F90" w:rsidSect="00202F90">
          <w:headerReference w:type="default" r:id="rId22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202F90" w:rsidRPr="00202F90" w14:paraId="07EB88F4" w14:textId="77777777" w:rsidTr="00662122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E55BA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202F90" w:rsidRPr="00202F90" w14:paraId="3E7F4868" w14:textId="77777777" w:rsidTr="00662122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F1BDF2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210EDCA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Gasoline Service Stations</w:t>
            </w:r>
          </w:p>
        </w:tc>
      </w:tr>
      <w:tr w:rsidR="00202F90" w:rsidRPr="00202F90" w14:paraId="3DF48883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99872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A1F02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Motor Vehicle and Aircraft Repair, with or without Sales</w:t>
            </w:r>
          </w:p>
        </w:tc>
      </w:tr>
      <w:tr w:rsidR="00202F90" w:rsidRPr="00202F90" w14:paraId="1F0CF72D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5DBEF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35190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Tire Recapping and Vulcanizing, with or without Sales</w:t>
            </w:r>
          </w:p>
        </w:tc>
      </w:tr>
      <w:tr w:rsidR="00202F90" w:rsidRPr="00202F90" w14:paraId="318C9117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3488C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2FC7A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Aircraft Hangars without Repair</w:t>
            </w:r>
          </w:p>
        </w:tc>
      </w:tr>
      <w:tr w:rsidR="00202F90" w:rsidRPr="00202F90" w14:paraId="2E1E1BCE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6DEBE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C127D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Gambling Casinos with Limited Cooking Restaurants</w:t>
            </w:r>
          </w:p>
        </w:tc>
      </w:tr>
      <w:tr w:rsidR="00202F90" w:rsidRPr="00202F90" w14:paraId="6F376E85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D71DF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64F28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Gambling Casinos without Restaurants</w:t>
            </w:r>
          </w:p>
        </w:tc>
      </w:tr>
      <w:tr w:rsidR="00202F90" w:rsidRPr="00202F90" w14:paraId="44B06E43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7DEF9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1DDA3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Penal Institutions</w:t>
            </w:r>
          </w:p>
        </w:tc>
      </w:tr>
      <w:tr w:rsidR="00202F90" w:rsidRPr="00202F90" w14:paraId="3243B06D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2D516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5712E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Museums, Libraries, Art Galleries (Non-Profit)</w:t>
            </w:r>
          </w:p>
        </w:tc>
      </w:tr>
      <w:tr w:rsidR="00202F90" w:rsidRPr="00202F90" w14:paraId="7FD3F3F3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420B5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7BB2A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Schools, Academic</w:t>
            </w:r>
          </w:p>
        </w:tc>
      </w:tr>
      <w:tr w:rsidR="00202F90" w:rsidRPr="00202F90" w14:paraId="3AC0A0F9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2AC3D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6567B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Fire Departments, Police, Sewage, Water Works and Other Public Buildings</w:t>
            </w:r>
          </w:p>
        </w:tc>
      </w:tr>
      <w:tr w:rsidR="00202F90" w:rsidRPr="00202F90" w14:paraId="7010D6F4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C523E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BC993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02F90" w:rsidRPr="00202F90" w14:paraId="46B20130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34494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AB801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02F90" w:rsidRPr="00202F90" w14:paraId="16478C66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E46DF9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5BB3A4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4074750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202F90" w:rsidRPr="00202F90" w14:paraId="53DBDEB9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1E1F1B5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4027F9F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</w:r>
            <w:r w:rsidRPr="00202F90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E6F2EB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Frame</w:t>
            </w:r>
            <w:r w:rsidRPr="00202F90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01FA64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Joisted Masonry</w:t>
            </w:r>
            <w:r w:rsidRPr="00202F90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EF79B7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Non</w:t>
            </w:r>
            <w:r w:rsidRPr="00202F90">
              <w:rPr>
                <w:rFonts w:ascii="Arial" w:hAnsi="Arial"/>
                <w:b/>
                <w:sz w:val="18"/>
              </w:rPr>
              <w:noBreakHyphen/>
              <w:t>Comb.</w:t>
            </w:r>
            <w:r w:rsidRPr="00202F90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1D1B7A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Mas. Non-Comb.</w:t>
            </w:r>
            <w:r w:rsidRPr="00202F90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3E16D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 xml:space="preserve">Mod. F.R. (5) </w:t>
            </w:r>
            <w:r w:rsidRPr="00202F90">
              <w:rPr>
                <w:rFonts w:ascii="Arial" w:hAnsi="Arial"/>
                <w:b/>
                <w:sz w:val="18"/>
              </w:rPr>
              <w:br/>
              <w:t>Or</w:t>
            </w:r>
            <w:r w:rsidRPr="00202F90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202F90" w:rsidRPr="00202F90" w14:paraId="1360B1DD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4FC4E0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E4A2ED2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EF304A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C07719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49E44D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6C2C2E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BC85A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0.042</w:t>
            </w:r>
          </w:p>
        </w:tc>
      </w:tr>
      <w:tr w:rsidR="00202F90" w:rsidRPr="00202F90" w14:paraId="588F7FEA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F941C5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010F4A6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5866EA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14EE6B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AF6A8B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13B450D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D735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202F90" w:rsidRPr="00202F90" w14:paraId="310F8C22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42B18A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5CFCE1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E5E318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9E260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42610F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66C56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8B0C8A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0.035</w:t>
            </w:r>
          </w:p>
        </w:tc>
      </w:tr>
      <w:tr w:rsidR="00202F90" w:rsidRPr="00202F90" w14:paraId="7FF0A7A8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C7FD4C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2F418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52B04B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11C6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E8B642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ED42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66D089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0.050</w:t>
            </w:r>
          </w:p>
        </w:tc>
      </w:tr>
      <w:tr w:rsidR="00202F90" w:rsidRPr="00202F90" w14:paraId="673B79BE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E5CC77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5C6483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B88D85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E0913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130D94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0D60D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E48503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0.045</w:t>
            </w:r>
          </w:p>
        </w:tc>
      </w:tr>
      <w:tr w:rsidR="00202F90" w:rsidRPr="00202F90" w14:paraId="3779B108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FBA6DC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23984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C356F1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2D18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65C95F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2C70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4C93EC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202F90" w:rsidRPr="00202F90" w14:paraId="05652D85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28952D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3C51F4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A20F8E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F961B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327E68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0.030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C4AD5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03A3DE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0.020</w:t>
            </w:r>
          </w:p>
        </w:tc>
      </w:tr>
      <w:tr w:rsidR="00202F90" w:rsidRPr="00202F90" w14:paraId="60FDA64B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5900B2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7B339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C73816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905C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49F21D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3308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1CA17B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0.033</w:t>
            </w:r>
          </w:p>
        </w:tc>
      </w:tr>
      <w:tr w:rsidR="00202F90" w:rsidRPr="00202F90" w14:paraId="1075EAD6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DE1760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797170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701A47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0.216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0E32D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0.194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CC1D10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7DC33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DB76A4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0.129</w:t>
            </w:r>
          </w:p>
        </w:tc>
      </w:tr>
      <w:tr w:rsidR="00202F90" w:rsidRPr="00202F90" w14:paraId="37B7F0C4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6BEC59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E43DD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B6E363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0.238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3FB3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0.215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569F94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DC3E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2A1795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0.166</w:t>
            </w:r>
          </w:p>
        </w:tc>
      </w:tr>
      <w:tr w:rsidR="00202F90" w:rsidRPr="00202F90" w14:paraId="06953A29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69C6F0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5C9252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C663CC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35F10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56CCB3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BC30B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3A546A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0.044</w:t>
            </w:r>
          </w:p>
        </w:tc>
      </w:tr>
      <w:tr w:rsidR="00202F90" w:rsidRPr="00202F90" w14:paraId="0A02EE5B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5E4EC2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50D14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613A1D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48C5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CF8101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EF8B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EE81F3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202F90" w:rsidRPr="00202F90" w14:paraId="2399B1FE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D7EDD5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FD5878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037F0F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0.022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236FC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0.019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383BC2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0.018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D5C0A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0.013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64C2E5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0.013</w:t>
            </w:r>
          </w:p>
        </w:tc>
      </w:tr>
      <w:tr w:rsidR="00202F90" w:rsidRPr="00202F90" w14:paraId="74E3F7CB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A4E2B9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A7921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535887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0.019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1B7F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0.018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FBA698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0.014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0074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0.013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DD3795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0.013</w:t>
            </w:r>
          </w:p>
        </w:tc>
      </w:tr>
      <w:tr w:rsidR="00202F90" w:rsidRPr="00202F90" w14:paraId="5AFE9F26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8A60F1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9EF326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DE2DF4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0.013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9D9FC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0.011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106A90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0.007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8F12F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0.006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6D741A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0.006</w:t>
            </w:r>
          </w:p>
        </w:tc>
      </w:tr>
      <w:tr w:rsidR="00202F90" w:rsidRPr="00202F90" w14:paraId="0DEAF439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52C5BD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BCADA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231EA5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0.018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7904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0.014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765CB2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0.014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E8FB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0.013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04B904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0.011</w:t>
            </w:r>
          </w:p>
        </w:tc>
      </w:tr>
      <w:tr w:rsidR="00202F90" w:rsidRPr="00202F90" w14:paraId="6C22DD66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9A7EEE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85A0C4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375283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93A0F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A93E4C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BD4C9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730F48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0.048</w:t>
            </w:r>
          </w:p>
        </w:tc>
      </w:tr>
      <w:tr w:rsidR="00202F90" w:rsidRPr="00202F90" w14:paraId="06AAA598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0948EE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A659F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1593F5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0618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60B096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3C00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39BAF8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202F90" w:rsidRPr="00202F90" w14:paraId="3CAD7928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B9F64E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EDC91C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948E19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0.021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02E3A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0.019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5E34A7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0.018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AB984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0.013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0FEDE9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0.011</w:t>
            </w:r>
          </w:p>
        </w:tc>
      </w:tr>
      <w:tr w:rsidR="00202F90" w:rsidRPr="00202F90" w14:paraId="002E1415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60DBF8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78BF1C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B4869B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0B80F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0.022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85E8EF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0.021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A0806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0.019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6B29C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0.018</w:t>
            </w:r>
          </w:p>
        </w:tc>
      </w:tr>
      <w:tr w:rsidR="00202F90" w:rsidRPr="00202F90" w14:paraId="2487AD10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02C50ED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D83F0D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6EF7CD3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88D2C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230A283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B62B6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2AC3C0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201557D5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407147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1EA8AE96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83E816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0F79FF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6BFB19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130E0F2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1D67542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3175AA04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7482A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85F87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202F90" w:rsidRPr="00202F90" w14:paraId="360923C8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A082B8E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767BA0BA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City of Milwaukee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FD1FDF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2.250</w:t>
            </w:r>
          </w:p>
        </w:tc>
      </w:tr>
      <w:tr w:rsidR="00202F90" w:rsidRPr="00202F90" w14:paraId="49860920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7AE7FE8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C6DAF5D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Balance of State (Wisconsin)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6ED529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1.000</w:t>
            </w:r>
          </w:p>
        </w:tc>
      </w:tr>
      <w:tr w:rsidR="00202F90" w:rsidRPr="00202F90" w14:paraId="36592FBE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618F927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71B0F8D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43091E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43775E77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6895F0C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F100CBA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5C50C5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3E924388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56FD48B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E39C61E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9723CC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3C6F7B92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C359CD0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FCD9A52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DA635E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7DDA8A77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BE46BE7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50C4AEC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3A2F69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284A44EE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43FEFD5A" w14:textId="77777777" w:rsidR="00202F90" w:rsidRPr="00202F90" w:rsidRDefault="00202F90" w:rsidP="00202F90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br/>
            </w:r>
          </w:p>
        </w:tc>
      </w:tr>
    </w:tbl>
    <w:p w14:paraId="44433321" w14:textId="77777777" w:rsidR="00202F90" w:rsidRPr="00202F90" w:rsidRDefault="00202F90" w:rsidP="00202F90">
      <w:pPr>
        <w:spacing w:before="80" w:line="190" w:lineRule="exact"/>
        <w:jc w:val="both"/>
        <w:rPr>
          <w:rFonts w:ascii="Arial" w:hAnsi="Arial"/>
          <w:sz w:val="18"/>
        </w:rPr>
      </w:pPr>
    </w:p>
    <w:p w14:paraId="610D5C91" w14:textId="77777777" w:rsidR="00202F90" w:rsidRPr="00202F90" w:rsidRDefault="00202F90" w:rsidP="00202F90">
      <w:pPr>
        <w:spacing w:before="80" w:line="190" w:lineRule="exact"/>
        <w:jc w:val="both"/>
        <w:rPr>
          <w:rFonts w:ascii="Arial" w:hAnsi="Arial"/>
          <w:sz w:val="18"/>
        </w:rPr>
        <w:sectPr w:rsidR="00202F90" w:rsidRPr="00202F90" w:rsidSect="00202F90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58A50FE0" w14:textId="77777777" w:rsidR="00202F90" w:rsidRPr="00202F90" w:rsidRDefault="00202F90" w:rsidP="00202F90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202F90">
        <w:rPr>
          <w:rFonts w:ascii="Arial" w:hAnsi="Arial"/>
          <w:b/>
          <w:sz w:val="18"/>
        </w:rPr>
        <w:t>85.  BASIC GROUP I CLASS LOSS COSTS</w:t>
      </w:r>
      <w:r w:rsidRPr="00202F90">
        <w:rPr>
          <w:rFonts w:ascii="Arial" w:hAnsi="Arial"/>
          <w:sz w:val="18"/>
        </w:rPr>
        <w:t xml:space="preserve"> (Cont'd)</w:t>
      </w:r>
    </w:p>
    <w:p w14:paraId="4F5EDF1D" w14:textId="77777777" w:rsidR="00202F90" w:rsidRPr="00202F90" w:rsidRDefault="00202F90" w:rsidP="00202F90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202F90">
        <w:rPr>
          <w:rFonts w:ascii="Arial" w:hAnsi="Arial"/>
          <w:sz w:val="18"/>
        </w:rPr>
        <w:tab/>
        <w:t>All rates are subject to protection class and territorial multipliers.</w:t>
      </w:r>
    </w:p>
    <w:p w14:paraId="05A2341B" w14:textId="77777777" w:rsidR="00202F90" w:rsidRPr="00202F90" w:rsidRDefault="00202F90" w:rsidP="00202F90">
      <w:pPr>
        <w:spacing w:before="80" w:line="190" w:lineRule="exact"/>
        <w:jc w:val="both"/>
        <w:rPr>
          <w:rFonts w:ascii="Arial" w:hAnsi="Arial"/>
          <w:sz w:val="18"/>
        </w:rPr>
      </w:pPr>
    </w:p>
    <w:p w14:paraId="3AB597BF" w14:textId="77777777" w:rsidR="00202F90" w:rsidRPr="00202F90" w:rsidRDefault="00202F90" w:rsidP="00202F90">
      <w:pPr>
        <w:spacing w:before="80" w:line="190" w:lineRule="exact"/>
        <w:jc w:val="both"/>
        <w:rPr>
          <w:rFonts w:ascii="Arial" w:hAnsi="Arial"/>
          <w:sz w:val="18"/>
        </w:rPr>
      </w:pPr>
      <w:r w:rsidRPr="00202F90">
        <w:rPr>
          <w:rFonts w:ascii="Arial" w:hAnsi="Arial"/>
          <w:sz w:val="18"/>
        </w:rPr>
        <w:br w:type="column"/>
      </w:r>
    </w:p>
    <w:p w14:paraId="638B4D1B" w14:textId="77777777" w:rsidR="00202F90" w:rsidRPr="00202F90" w:rsidRDefault="00202F90" w:rsidP="00202F90">
      <w:pPr>
        <w:spacing w:before="80" w:line="190" w:lineRule="exact"/>
        <w:jc w:val="both"/>
        <w:rPr>
          <w:rFonts w:ascii="Arial" w:hAnsi="Arial"/>
          <w:sz w:val="18"/>
        </w:rPr>
        <w:sectPr w:rsidR="00202F90" w:rsidRPr="00202F90" w:rsidSect="00202F90">
          <w:headerReference w:type="default" r:id="rId2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202F90" w:rsidRPr="00202F90" w14:paraId="688D34CC" w14:textId="77777777" w:rsidTr="00662122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9F306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202F90" w:rsidRPr="00202F90" w14:paraId="4F39865E" w14:textId="77777777" w:rsidTr="00662122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C2F6DA0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28D3BBD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Builders' Risk</w:t>
            </w:r>
          </w:p>
        </w:tc>
      </w:tr>
      <w:tr w:rsidR="00202F90" w:rsidRPr="00202F90" w14:paraId="6C38EBFE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4B3A4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1180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C7F36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Vacant Buildings – See CSP Class Code of previous or intended occupancy. Add loss cost of .015 unless Class Code of previous or intended occupancy is 0580, 0742-0747, 0833, 0834, 0841, 0843, 0844, 0846, 0900, 0951, 0952, 1051 or 1052.</w:t>
            </w:r>
          </w:p>
        </w:tc>
      </w:tr>
      <w:tr w:rsidR="00202F90" w:rsidRPr="00202F90" w14:paraId="6EC19C21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26403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3A0ED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Freight Terminals</w:t>
            </w:r>
          </w:p>
        </w:tc>
      </w:tr>
      <w:tr w:rsidR="00202F90" w:rsidRPr="00202F90" w14:paraId="684D52DF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F9DBE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35052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General Storage Warehouses – Bailee</w:t>
            </w:r>
          </w:p>
        </w:tc>
      </w:tr>
      <w:tr w:rsidR="00202F90" w:rsidRPr="00202F90" w14:paraId="2906AA73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1233A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16FB2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Miscellaneous Products Storage – (Other Than Retail Or Wholesale Or Cold Storage)</w:t>
            </w:r>
          </w:p>
        </w:tc>
      </w:tr>
      <w:tr w:rsidR="00202F90" w:rsidRPr="00202F90" w14:paraId="375A83DC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5CCC0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CCCD2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Household Goods Storage</w:t>
            </w:r>
          </w:p>
        </w:tc>
      </w:tr>
      <w:tr w:rsidR="00202F90" w:rsidRPr="00202F90" w14:paraId="1EA1050D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15428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65613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Cold Storage Warehouses</w:t>
            </w:r>
          </w:p>
        </w:tc>
      </w:tr>
      <w:tr w:rsidR="00202F90" w:rsidRPr="00202F90" w14:paraId="7DC94642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B77A6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9F06C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Waste and Reclaimed Materials Including Yards</w:t>
            </w:r>
          </w:p>
        </w:tc>
      </w:tr>
      <w:tr w:rsidR="00202F90" w:rsidRPr="00202F90" w14:paraId="32D81467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948D0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B30B2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Building Supply Yards, Including Retail Lumberyards, Coal and Coke Yards</w:t>
            </w:r>
          </w:p>
        </w:tc>
      </w:tr>
      <w:tr w:rsidR="00202F90" w:rsidRPr="00202F90" w14:paraId="45CAA8CE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37116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61F47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02F90" w:rsidRPr="00202F90" w14:paraId="6013BA7F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AC1A7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3E84E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02F90" w:rsidRPr="00202F90" w14:paraId="77A77E7A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682E2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815C1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02F90" w:rsidRPr="00202F90" w14:paraId="75C94BBA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AC07C7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B34811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9E087DF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202F90" w:rsidRPr="00202F90" w14:paraId="44EF4DCD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66B16FB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55D7121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</w:r>
            <w:r w:rsidRPr="00202F90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C9BF94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Frame</w:t>
            </w:r>
            <w:r w:rsidRPr="00202F90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C75A46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Joisted Masonry</w:t>
            </w:r>
            <w:r w:rsidRPr="00202F90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DEEA2C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Non</w:t>
            </w:r>
            <w:r w:rsidRPr="00202F90">
              <w:rPr>
                <w:rFonts w:ascii="Arial" w:hAnsi="Arial"/>
                <w:b/>
                <w:sz w:val="18"/>
              </w:rPr>
              <w:noBreakHyphen/>
              <w:t>Comb.</w:t>
            </w:r>
            <w:r w:rsidRPr="00202F90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CA836A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Mas. Non-Comb.</w:t>
            </w:r>
            <w:r w:rsidRPr="00202F90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01C6D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 xml:space="preserve">Mod. F.R. (5) </w:t>
            </w:r>
            <w:r w:rsidRPr="00202F90">
              <w:rPr>
                <w:rFonts w:ascii="Arial" w:hAnsi="Arial"/>
                <w:b/>
                <w:sz w:val="18"/>
              </w:rPr>
              <w:br/>
              <w:t>Or</w:t>
            </w:r>
            <w:r w:rsidRPr="00202F90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202F90" w:rsidRPr="00202F90" w14:paraId="48EAB6DC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B8880E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EC5BFB6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3587FE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52EE7F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3864AC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1F039F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7EBB77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0.037</w:t>
            </w:r>
          </w:p>
        </w:tc>
      </w:tr>
      <w:tr w:rsidR="00202F90" w:rsidRPr="00202F90" w14:paraId="05AB9F72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F75F33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B001791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 xml:space="preserve">      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D94CAF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03AABB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5DB350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258DE5F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C4B8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202F90" w:rsidRPr="00202F90" w14:paraId="4888B6D7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4107A8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389981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165C04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8D680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6DC123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B444D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5C2AD8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202F90" w:rsidRPr="00202F90" w14:paraId="561F3A41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FDB2DF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06BF3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7BA1AB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0160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D7AF1A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6447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FCDD2D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0.084</w:t>
            </w:r>
          </w:p>
        </w:tc>
      </w:tr>
      <w:tr w:rsidR="00202F90" w:rsidRPr="00202F90" w14:paraId="568419C7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70AC4E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2FA97B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685A0F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7BD51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CAA3B7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B7AD2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67A8D1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202F90" w:rsidRPr="00202F90" w14:paraId="678385D9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4DDC08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0080E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FB1FB7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80FA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24CEE8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6A24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86D633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0.070</w:t>
            </w:r>
          </w:p>
        </w:tc>
      </w:tr>
      <w:tr w:rsidR="00202F90" w:rsidRPr="00202F90" w14:paraId="12426011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BB2CC5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5719A0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97EE30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D9079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806247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EB1006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7696B3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202F90" w:rsidRPr="00202F90" w14:paraId="2D4D1D44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76C2C2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725BE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D9FC5B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1A3B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3A2D5A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B8BF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F66295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202F90" w:rsidRPr="00202F90" w14:paraId="666244E9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2687CB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84549C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8AEDB5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223E8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7C670C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E2508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F38F02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0.053</w:t>
            </w:r>
          </w:p>
        </w:tc>
      </w:tr>
      <w:tr w:rsidR="00202F90" w:rsidRPr="00202F90" w14:paraId="58015CAF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2FA8DB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A7A1F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FCBC14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31F6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698A55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C865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089F82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0.074</w:t>
            </w:r>
          </w:p>
        </w:tc>
      </w:tr>
      <w:tr w:rsidR="00202F90" w:rsidRPr="00202F90" w14:paraId="68DCD4A6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74D9D1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9023F8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FC0A5C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A598F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7EA205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E8411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815D6C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0.047</w:t>
            </w:r>
          </w:p>
        </w:tc>
      </w:tr>
      <w:tr w:rsidR="00202F90" w:rsidRPr="00202F90" w14:paraId="6B82EAF3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AD6CE0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AC7B3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BBBD9E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3050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9059BE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B31D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4F3795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0.071</w:t>
            </w:r>
          </w:p>
        </w:tc>
      </w:tr>
      <w:tr w:rsidR="00202F90" w:rsidRPr="00202F90" w14:paraId="7C4D8C56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87C5F2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5AD373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56EC7C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0.224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F317C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0.204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9E4ECA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5708E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BFD37A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0.135</w:t>
            </w:r>
          </w:p>
        </w:tc>
      </w:tr>
      <w:tr w:rsidR="00202F90" w:rsidRPr="00202F90" w14:paraId="1058745F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60DAAB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55A0E10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3ADA336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0.274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FF3147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0.248</w:t>
            </w:r>
          </w:p>
        </w:tc>
        <w:tc>
          <w:tcPr>
            <w:tcW w:w="1340" w:type="dxa"/>
            <w:tcBorders>
              <w:left w:val="nil"/>
            </w:tcBorders>
          </w:tcPr>
          <w:p w14:paraId="0B640FF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0.231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8C5333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0.206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049F56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0.194</w:t>
            </w:r>
          </w:p>
        </w:tc>
      </w:tr>
      <w:tr w:rsidR="00202F90" w:rsidRPr="00202F90" w14:paraId="7F1BADC6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C750EF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C0B40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BD850D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0.340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A249F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0FC0D8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FBF7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B82419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202F90" w:rsidRPr="00202F90" w14:paraId="3502F26C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3E6767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5AD473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694FBE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8F676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47F195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FBCB3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8AECD3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0.080</w:t>
            </w:r>
          </w:p>
        </w:tc>
      </w:tr>
      <w:tr w:rsidR="00202F90" w:rsidRPr="00202F90" w14:paraId="5F5D47D4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D1AEB5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CC3DEE6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214AD30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E8F8E1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340" w:type="dxa"/>
            <w:tcBorders>
              <w:left w:val="nil"/>
            </w:tcBorders>
          </w:tcPr>
          <w:p w14:paraId="744ABF3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296063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079E54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0.120</w:t>
            </w:r>
          </w:p>
        </w:tc>
      </w:tr>
      <w:tr w:rsidR="00202F90" w:rsidRPr="00202F90" w14:paraId="45278D51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8997FF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3CECD8B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FB02AC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6619F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BFEF45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0.012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F1999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9EB8E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202F90" w:rsidRPr="00202F90" w14:paraId="32753811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196546C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5803EC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149B5C3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2D578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11840D6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02A16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9F5B6D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1021BADC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5F4C0B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991EC79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E29961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C6F58F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6B5553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594376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21EBC1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640B47FD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90A45D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A27151E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861CDA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B1C656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B69F38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AB18D1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87D900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78EC3AF3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FD5A0E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6189CE20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EB57B2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342D66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628B0E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62171BD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2B94722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28719B41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E74FD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AD95C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202F90" w:rsidRPr="00202F90" w14:paraId="5C3BF41F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95DD7C5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102B5B2A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City of Milwaukee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A550F6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2.250</w:t>
            </w:r>
          </w:p>
        </w:tc>
      </w:tr>
      <w:tr w:rsidR="00202F90" w:rsidRPr="00202F90" w14:paraId="0EC19300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3113B15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71444BC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Balance of State (Wisconsin)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F9DAB4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1.000</w:t>
            </w:r>
          </w:p>
        </w:tc>
      </w:tr>
      <w:tr w:rsidR="00202F90" w:rsidRPr="00202F90" w14:paraId="64F3D27D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3311B60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DF40A70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6415F5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0682D1BC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8DEFA98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D409CB8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2C9104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38DD0D7F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3B4CD85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A3D584F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E71A53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5A92D4E1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35B900A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AB18D60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889692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6D566B23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DFD96ED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493DE1D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7BCB41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20C0D36A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27591D2B" w14:textId="77777777" w:rsidR="00202F90" w:rsidRPr="00202F90" w:rsidRDefault="00202F90" w:rsidP="00202F90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br/>
            </w:r>
          </w:p>
        </w:tc>
      </w:tr>
    </w:tbl>
    <w:p w14:paraId="207B465A" w14:textId="77777777" w:rsidR="00202F90" w:rsidRPr="00202F90" w:rsidRDefault="00202F90" w:rsidP="00202F90">
      <w:pPr>
        <w:spacing w:before="80" w:line="190" w:lineRule="exact"/>
        <w:jc w:val="both"/>
        <w:rPr>
          <w:rFonts w:ascii="Arial" w:hAnsi="Arial"/>
          <w:sz w:val="18"/>
        </w:rPr>
      </w:pPr>
    </w:p>
    <w:p w14:paraId="3446B10E" w14:textId="77777777" w:rsidR="00202F90" w:rsidRPr="00202F90" w:rsidRDefault="00202F90" w:rsidP="00202F90">
      <w:pPr>
        <w:spacing w:before="80" w:line="190" w:lineRule="exact"/>
        <w:jc w:val="both"/>
        <w:rPr>
          <w:rFonts w:ascii="Arial" w:hAnsi="Arial"/>
          <w:sz w:val="18"/>
        </w:rPr>
        <w:sectPr w:rsidR="00202F90" w:rsidRPr="00202F90" w:rsidSect="00202F90">
          <w:headerReference w:type="default" r:id="rId24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17032F12" w14:textId="77777777" w:rsidR="00202F90" w:rsidRPr="00202F90" w:rsidRDefault="00202F90" w:rsidP="00202F90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202F90">
        <w:rPr>
          <w:rFonts w:ascii="Arial" w:hAnsi="Arial"/>
          <w:b/>
          <w:sz w:val="18"/>
        </w:rPr>
        <w:t>85.  BASIC GROUP I CLASS LOSS COSTS</w:t>
      </w:r>
      <w:r w:rsidRPr="00202F90">
        <w:rPr>
          <w:rFonts w:ascii="Arial" w:hAnsi="Arial"/>
          <w:sz w:val="18"/>
        </w:rPr>
        <w:t xml:space="preserve"> (Cont'd)</w:t>
      </w:r>
    </w:p>
    <w:p w14:paraId="703175DD" w14:textId="77777777" w:rsidR="00202F90" w:rsidRPr="00202F90" w:rsidRDefault="00202F90" w:rsidP="00202F90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202F90">
        <w:rPr>
          <w:rFonts w:ascii="Arial" w:hAnsi="Arial"/>
          <w:sz w:val="18"/>
        </w:rPr>
        <w:tab/>
        <w:t>All rates are subject to protection class and territorial multipliers.</w:t>
      </w:r>
    </w:p>
    <w:p w14:paraId="3483A58F" w14:textId="77777777" w:rsidR="00202F90" w:rsidRPr="00202F90" w:rsidRDefault="00202F90" w:rsidP="00202F90">
      <w:pPr>
        <w:spacing w:before="80" w:line="190" w:lineRule="exact"/>
        <w:jc w:val="both"/>
        <w:rPr>
          <w:rFonts w:ascii="Arial" w:hAnsi="Arial"/>
          <w:sz w:val="18"/>
        </w:rPr>
      </w:pPr>
    </w:p>
    <w:p w14:paraId="3973259B" w14:textId="77777777" w:rsidR="00202F90" w:rsidRPr="00202F90" w:rsidRDefault="00202F90" w:rsidP="00202F90">
      <w:pPr>
        <w:spacing w:before="80" w:line="190" w:lineRule="exact"/>
        <w:jc w:val="both"/>
        <w:rPr>
          <w:rFonts w:ascii="Arial" w:hAnsi="Arial"/>
          <w:sz w:val="18"/>
        </w:rPr>
      </w:pPr>
      <w:r w:rsidRPr="00202F90">
        <w:rPr>
          <w:rFonts w:ascii="Arial" w:hAnsi="Arial"/>
          <w:sz w:val="18"/>
        </w:rPr>
        <w:br w:type="column"/>
      </w:r>
    </w:p>
    <w:p w14:paraId="1176902A" w14:textId="77777777" w:rsidR="00202F90" w:rsidRPr="00202F90" w:rsidRDefault="00202F90" w:rsidP="00202F90">
      <w:pPr>
        <w:spacing w:before="80" w:line="190" w:lineRule="exact"/>
        <w:jc w:val="both"/>
        <w:rPr>
          <w:rFonts w:ascii="Arial" w:hAnsi="Arial"/>
          <w:sz w:val="18"/>
        </w:rPr>
        <w:sectPr w:rsidR="00202F90" w:rsidRPr="00202F90" w:rsidSect="00202F90">
          <w:headerReference w:type="default" r:id="rId25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202F90" w:rsidRPr="00202F90" w14:paraId="73F8F3A2" w14:textId="77777777" w:rsidTr="00662122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56178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202F90" w:rsidRPr="00202F90" w14:paraId="4A6C6C4D" w14:textId="77777777" w:rsidTr="00662122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0A79326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7C4F80A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Mill Yards</w:t>
            </w:r>
          </w:p>
        </w:tc>
      </w:tr>
      <w:tr w:rsidR="00202F90" w:rsidRPr="00202F90" w14:paraId="521B5CF9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3A98E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C6F6D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Oil Distributing, Oil Terminals and LPG Tank Farms – Including Stock</w:t>
            </w:r>
          </w:p>
        </w:tc>
      </w:tr>
      <w:tr w:rsidR="00202F90" w:rsidRPr="00202F90" w14:paraId="3FE1A27B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A9505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3D57B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Oil Distributing, Oil Terminals and LPG Tank Farms – Excluding Stock</w:t>
            </w:r>
          </w:p>
        </w:tc>
      </w:tr>
      <w:tr w:rsidR="00202F90" w:rsidRPr="00202F90" w14:paraId="2D72C829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31782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9B35D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Baking on Premises, Delivery to Outlets</w:t>
            </w:r>
          </w:p>
        </w:tc>
      </w:tr>
      <w:tr w:rsidR="00202F90" w:rsidRPr="00202F90" w14:paraId="6B98E7CF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58A6A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BBCDA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Beverage Bottlers Excluding Alcoholic Beverages</w:t>
            </w:r>
          </w:p>
        </w:tc>
      </w:tr>
      <w:tr w:rsidR="00202F90" w:rsidRPr="00202F90" w14:paraId="74885628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1F0A0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910DA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Distilleries and Wineries</w:t>
            </w:r>
          </w:p>
        </w:tc>
      </w:tr>
      <w:tr w:rsidR="00202F90" w:rsidRPr="00202F90" w14:paraId="532C7FB0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E2A01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E2A61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Textile Mill Products</w:t>
            </w:r>
          </w:p>
        </w:tc>
      </w:tr>
      <w:tr w:rsidR="00202F90" w:rsidRPr="00202F90" w14:paraId="68BFBFF5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B6278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D8623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Leather and Leather Products</w:t>
            </w:r>
          </w:p>
        </w:tc>
      </w:tr>
      <w:tr w:rsidR="00202F90" w:rsidRPr="00202F90" w14:paraId="61D97A87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412A4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BE1FD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Printing</w:t>
            </w:r>
          </w:p>
        </w:tc>
      </w:tr>
      <w:tr w:rsidR="00202F90" w:rsidRPr="00202F90" w14:paraId="3884BEAC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E8227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40EB3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02F90" w:rsidRPr="00202F90" w14:paraId="754AEE94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39790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A494D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02F90" w:rsidRPr="00202F90" w14:paraId="47ED4725" w14:textId="77777777" w:rsidTr="00662122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F9B46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4C1D8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202F90" w:rsidRPr="00202F90" w14:paraId="2B0ABC75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CF41D0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1CAD91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3B67D2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202F90" w:rsidRPr="00202F90" w14:paraId="7A38313C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5EC8DD3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F09AFC4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</w:r>
            <w:r w:rsidRPr="00202F90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A8E36B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Frame</w:t>
            </w:r>
            <w:r w:rsidRPr="00202F90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296B65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Joisted Masonry</w:t>
            </w:r>
            <w:r w:rsidRPr="00202F90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09CE44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Non</w:t>
            </w:r>
            <w:r w:rsidRPr="00202F90">
              <w:rPr>
                <w:rFonts w:ascii="Arial" w:hAnsi="Arial"/>
                <w:b/>
                <w:sz w:val="18"/>
              </w:rPr>
              <w:noBreakHyphen/>
              <w:t>Comb.</w:t>
            </w:r>
            <w:r w:rsidRPr="00202F90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3AF8F8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Mas. Non-Comb.</w:t>
            </w:r>
            <w:r w:rsidRPr="00202F90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E1C15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 xml:space="preserve">Mod. F.R. (5) </w:t>
            </w:r>
            <w:r w:rsidRPr="00202F90">
              <w:rPr>
                <w:rFonts w:ascii="Arial" w:hAnsi="Arial"/>
                <w:b/>
                <w:sz w:val="18"/>
              </w:rPr>
              <w:br/>
              <w:t>Or</w:t>
            </w:r>
            <w:r w:rsidRPr="00202F90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202F90" w:rsidRPr="00202F90" w14:paraId="23C939A2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8C5C24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5BC1FC0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D1AD46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95444F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0E6C31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FD76A3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130C3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0.067</w:t>
            </w:r>
          </w:p>
        </w:tc>
      </w:tr>
      <w:tr w:rsidR="00202F90" w:rsidRPr="00202F90" w14:paraId="3785428F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9B4BB8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258B861C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4A4A61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B84392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A91C95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55E4DFC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486A77D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0.119</w:t>
            </w:r>
          </w:p>
        </w:tc>
      </w:tr>
      <w:tr w:rsidR="00202F90" w:rsidRPr="00202F90" w14:paraId="7CD3D60C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E5749A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1867A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680C4F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239D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741A05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0.010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1A63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941653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202F90" w:rsidRPr="00202F90" w14:paraId="56BD5FD6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5C794F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AB1629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27DE67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FFD06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AE9EEF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80FF0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EC56B9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0.045</w:t>
            </w:r>
          </w:p>
        </w:tc>
      </w:tr>
      <w:tr w:rsidR="00202F90" w:rsidRPr="00202F90" w14:paraId="33407B50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A1288B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44EAA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A1ABCB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6236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249E4D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DCB3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2CA3AD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0.064</w:t>
            </w:r>
          </w:p>
        </w:tc>
      </w:tr>
      <w:tr w:rsidR="00202F90" w:rsidRPr="00202F90" w14:paraId="0F428818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BC775C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FEBC65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08E4BC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DFCF58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C63B10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8B3ED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3F6D47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202F90" w:rsidRPr="00202F90" w14:paraId="7B026D56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66BBB8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66729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6B07B6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B848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C97DB8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E860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5F8207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0.047</w:t>
            </w:r>
          </w:p>
        </w:tc>
      </w:tr>
      <w:tr w:rsidR="00202F90" w:rsidRPr="00202F90" w14:paraId="5E7D841D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72982F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9207FB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349289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A7CF6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8CC570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3321E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EA9430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0.045</w:t>
            </w:r>
          </w:p>
        </w:tc>
      </w:tr>
      <w:tr w:rsidR="00202F90" w:rsidRPr="00202F90" w14:paraId="123A7036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042303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F919B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FC1BDE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0060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414786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C38A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CF51BD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202F90" w:rsidRPr="00202F90" w14:paraId="4905183A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6EF8CC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F87ADF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D8E88E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2752E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FA5006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0C382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7D2B20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0.027</w:t>
            </w:r>
          </w:p>
        </w:tc>
      </w:tr>
      <w:tr w:rsidR="00202F90" w:rsidRPr="00202F90" w14:paraId="3BFC1B69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37F46C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C2F98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84A9D2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ADCB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1716D1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399E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8E4C8E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0.042</w:t>
            </w:r>
          </w:p>
        </w:tc>
      </w:tr>
      <w:tr w:rsidR="00202F90" w:rsidRPr="00202F90" w14:paraId="05092B2F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1B46EA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05B88A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0853EA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C07EA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0.026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DC8AB0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0.024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5644B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0.019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697B50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0.019</w:t>
            </w:r>
          </w:p>
        </w:tc>
      </w:tr>
      <w:tr w:rsidR="00202F90" w:rsidRPr="00202F90" w14:paraId="5B17AF83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BCA68C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2E87F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93E252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535C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E8C9B2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9508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302523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0.026</w:t>
            </w:r>
          </w:p>
        </w:tc>
      </w:tr>
      <w:tr w:rsidR="00202F90" w:rsidRPr="00202F90" w14:paraId="785337E6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6B517A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58F3B9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B8AF7C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50FCA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6FAD2E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793E7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95EE3B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202F90" w:rsidRPr="00202F90" w14:paraId="5E6AC14A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B9470E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B7187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9FF49A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A084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8DB650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EA47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3B83F8C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0.104</w:t>
            </w:r>
          </w:p>
        </w:tc>
      </w:tr>
      <w:tr w:rsidR="00202F90" w:rsidRPr="00202F90" w14:paraId="320DB84D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0860F25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FFE16B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077C40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A8FC1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6DAEDB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DF880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0.028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5712E6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0.023</w:t>
            </w:r>
          </w:p>
        </w:tc>
      </w:tr>
      <w:tr w:rsidR="00202F90" w:rsidRPr="00202F90" w14:paraId="5483EA63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364331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9FB3C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7F817E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88F2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A583CB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DC36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EDECDA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0.034</w:t>
            </w:r>
          </w:p>
        </w:tc>
      </w:tr>
      <w:tr w:rsidR="00202F90" w:rsidRPr="00202F90" w14:paraId="7AD78900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3C3C1B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EA6217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5C1EE7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E50F9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D94B41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CE40E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0.021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F9BE61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0.020</w:t>
            </w:r>
          </w:p>
        </w:tc>
      </w:tr>
      <w:tr w:rsidR="00202F90" w:rsidRPr="00202F90" w14:paraId="6255245B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9AFB41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9DCB20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486578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D7B14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2DB8BA3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CCF6D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26AA0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 0.028</w:t>
            </w:r>
          </w:p>
        </w:tc>
      </w:tr>
      <w:tr w:rsidR="00202F90" w:rsidRPr="00202F90" w14:paraId="0D0EF531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7760AD24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DF4878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5AEC1050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3ABC6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415AB87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63D9DD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1A9E04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13FEF702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1E11F03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46F7123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254044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C3543AE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27237E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2D7CD5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BED91CB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39D37DF3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756CEAF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1843E9F1" w14:textId="77777777" w:rsidR="00202F90" w:rsidRPr="00202F90" w:rsidRDefault="00202F90" w:rsidP="00202F90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072784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27CF856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F4FCC17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4355734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403484B2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4B0CD173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93B297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70022" w14:textId="77777777" w:rsidR="00202F90" w:rsidRPr="00202F90" w:rsidRDefault="00202F90" w:rsidP="00202F9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202F90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202F90" w:rsidRPr="00202F90" w14:paraId="32CD6786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5CBF77D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3CE25C50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City of Milwaukee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2FC4419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2.250</w:t>
            </w:r>
          </w:p>
        </w:tc>
      </w:tr>
      <w:tr w:rsidR="00202F90" w:rsidRPr="00202F90" w14:paraId="186DB75E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D093D80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689055B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 xml:space="preserve">Balance of State (Wisconsin)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19F543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t>1.000</w:t>
            </w:r>
          </w:p>
        </w:tc>
      </w:tr>
      <w:tr w:rsidR="00202F90" w:rsidRPr="00202F90" w14:paraId="34EDEF14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4204347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4C1C220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8411C7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0EA905EB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6F990AF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F3048D0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A663918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289E66C4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554C4B1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00A763F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C670E5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36954222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FD93F66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C620FDC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90742AA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23F08027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716EC0B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56A25BB" w14:textId="77777777" w:rsidR="00202F90" w:rsidRPr="00202F90" w:rsidRDefault="00202F90" w:rsidP="00202F9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4365891" w14:textId="77777777" w:rsidR="00202F90" w:rsidRPr="00202F90" w:rsidRDefault="00202F90" w:rsidP="00202F9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202F90" w:rsidRPr="00202F90" w14:paraId="7C8A148D" w14:textId="77777777" w:rsidTr="0066212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5C712AF6" w14:textId="77777777" w:rsidR="00202F90" w:rsidRPr="00202F90" w:rsidRDefault="00202F90" w:rsidP="00202F90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202F90">
              <w:rPr>
                <w:rFonts w:ascii="Arial" w:hAnsi="Arial"/>
                <w:sz w:val="18"/>
              </w:rPr>
              <w:br/>
            </w:r>
          </w:p>
        </w:tc>
      </w:tr>
    </w:tbl>
    <w:p w14:paraId="584368B8" w14:textId="77777777" w:rsidR="00202F90" w:rsidRPr="00202F90" w:rsidRDefault="00202F90" w:rsidP="00202F90">
      <w:pPr>
        <w:spacing w:before="80" w:line="190" w:lineRule="exact"/>
        <w:jc w:val="both"/>
        <w:rPr>
          <w:rFonts w:ascii="Arial" w:hAnsi="Arial"/>
          <w:sz w:val="18"/>
        </w:rPr>
      </w:pPr>
    </w:p>
    <w:p w14:paraId="2D1552A8" w14:textId="77777777" w:rsidR="0024183F" w:rsidRDefault="00F23319"/>
    <w:sectPr w:rsidR="0024183F" w:rsidSect="00202F90">
      <w:type w:val="continuous"/>
      <w:pgSz w:w="12240" w:h="15840" w:code="1"/>
      <w:pgMar w:top="1735" w:right="960" w:bottom="1560" w:left="1200" w:header="504" w:footer="504" w:gutter="0"/>
      <w:paperSrc w:first="7" w:other="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4CD868" w14:textId="77777777" w:rsidR="00202F90" w:rsidRDefault="00202F90" w:rsidP="00202F90">
      <w:r>
        <w:separator/>
      </w:r>
    </w:p>
  </w:endnote>
  <w:endnote w:type="continuationSeparator" w:id="0">
    <w:p w14:paraId="20DA43C3" w14:textId="77777777" w:rsidR="00202F90" w:rsidRDefault="00202F90" w:rsidP="00202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641152" w14:textId="77777777" w:rsidR="00202F90" w:rsidRDefault="00202F90" w:rsidP="002B3E6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5F93E58" w14:textId="77777777" w:rsidR="00202F90" w:rsidRDefault="00202F90" w:rsidP="00202F9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1DCAF7" w14:textId="77777777" w:rsidR="00202F90" w:rsidRPr="00202F90" w:rsidRDefault="00202F90" w:rsidP="00202F90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202F90">
      <w:rPr>
        <w:rStyle w:val="PageNumber"/>
        <w:rFonts w:ascii="Times New Roman" w:hAnsi="Times New Roman"/>
      </w:rPr>
      <w:t>© Insurance Services Office, Inc., 2020        Wisconsin        CF-2020-RLA1        E-</w:t>
    </w:r>
    <w:r w:rsidRPr="00202F90">
      <w:rPr>
        <w:rStyle w:val="PageNumber"/>
        <w:rFonts w:ascii="Times New Roman" w:hAnsi="Times New Roman"/>
      </w:rPr>
      <w:fldChar w:fldCharType="begin"/>
    </w:r>
    <w:r w:rsidRPr="00202F90">
      <w:rPr>
        <w:rStyle w:val="PageNumber"/>
        <w:rFonts w:ascii="Times New Roman" w:hAnsi="Times New Roman"/>
      </w:rPr>
      <w:instrText xml:space="preserve"> PAGE </w:instrText>
    </w:r>
    <w:r w:rsidRPr="00202F90">
      <w:rPr>
        <w:rStyle w:val="PageNumber"/>
        <w:rFonts w:ascii="Times New Roman" w:hAnsi="Times New Roman"/>
      </w:rPr>
      <w:fldChar w:fldCharType="separate"/>
    </w:r>
    <w:r w:rsidRPr="00202F90">
      <w:rPr>
        <w:rStyle w:val="PageNumber"/>
        <w:rFonts w:ascii="Times New Roman" w:hAnsi="Times New Roman"/>
        <w:noProof/>
      </w:rPr>
      <w:t>1</w:t>
    </w:r>
    <w:r w:rsidRPr="00202F90">
      <w:rPr>
        <w:rStyle w:val="PageNumber"/>
        <w:rFonts w:ascii="Times New Roman" w:hAnsi="Times New Roman"/>
      </w:rPr>
      <w:fldChar w:fldCharType="end"/>
    </w:r>
  </w:p>
  <w:p w14:paraId="57002545" w14:textId="77777777" w:rsidR="00202F90" w:rsidRPr="00202F90" w:rsidRDefault="00202F90" w:rsidP="00202F90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D4A861" w14:textId="77777777" w:rsidR="00202F90" w:rsidRDefault="00202F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8BDB18" w14:textId="77777777" w:rsidR="00202F90" w:rsidRDefault="00202F90" w:rsidP="00202F90">
      <w:r>
        <w:separator/>
      </w:r>
    </w:p>
  </w:footnote>
  <w:footnote w:type="continuationSeparator" w:id="0">
    <w:p w14:paraId="59AFE121" w14:textId="77777777" w:rsidR="00202F90" w:rsidRDefault="00202F90" w:rsidP="00202F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D7AD94" w14:textId="77777777" w:rsidR="00202F90" w:rsidRDefault="00202F90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02F90" w14:paraId="0224D306" w14:textId="77777777">
      <w:trPr>
        <w:cantSplit/>
      </w:trPr>
      <w:tc>
        <w:tcPr>
          <w:tcW w:w="2420" w:type="dxa"/>
        </w:tcPr>
        <w:p w14:paraId="134871BD" w14:textId="77777777" w:rsidR="00202F90" w:rsidRDefault="00202F90">
          <w:pPr>
            <w:pStyle w:val="Header"/>
          </w:pPr>
          <w:r>
            <w:t>WISCONSIN (48)</w:t>
          </w:r>
        </w:p>
      </w:tc>
      <w:tc>
        <w:tcPr>
          <w:tcW w:w="5440" w:type="dxa"/>
        </w:tcPr>
        <w:p w14:paraId="5D4025DE" w14:textId="77777777" w:rsidR="00202F90" w:rsidRDefault="00202F9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0F9970F" w14:textId="77777777" w:rsidR="00202F90" w:rsidRDefault="00202F90">
          <w:pPr>
            <w:pStyle w:val="Header"/>
            <w:jc w:val="right"/>
          </w:pPr>
        </w:p>
      </w:tc>
    </w:tr>
    <w:tr w:rsidR="00202F90" w14:paraId="79DB7321" w14:textId="77777777">
      <w:trPr>
        <w:cantSplit/>
      </w:trPr>
      <w:tc>
        <w:tcPr>
          <w:tcW w:w="2420" w:type="dxa"/>
        </w:tcPr>
        <w:p w14:paraId="59C045FA" w14:textId="77777777" w:rsidR="00202F90" w:rsidRDefault="00202F90">
          <w:pPr>
            <w:pStyle w:val="Header"/>
          </w:pPr>
        </w:p>
      </w:tc>
      <w:tc>
        <w:tcPr>
          <w:tcW w:w="5440" w:type="dxa"/>
        </w:tcPr>
        <w:p w14:paraId="40496105" w14:textId="77777777" w:rsidR="00202F90" w:rsidRDefault="00202F90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A1BDC33" w14:textId="77777777" w:rsidR="00202F90" w:rsidRDefault="00202F90">
          <w:pPr>
            <w:pStyle w:val="Header"/>
            <w:jc w:val="right"/>
          </w:pPr>
        </w:p>
      </w:tc>
    </w:tr>
    <w:tr w:rsidR="00202F90" w14:paraId="24CDAF60" w14:textId="77777777">
      <w:trPr>
        <w:cantSplit/>
      </w:trPr>
      <w:tc>
        <w:tcPr>
          <w:tcW w:w="2420" w:type="dxa"/>
        </w:tcPr>
        <w:p w14:paraId="72DCBAB0" w14:textId="77777777" w:rsidR="00202F90" w:rsidRDefault="00202F90">
          <w:pPr>
            <w:pStyle w:val="Header"/>
          </w:pPr>
        </w:p>
      </w:tc>
      <w:tc>
        <w:tcPr>
          <w:tcW w:w="5440" w:type="dxa"/>
        </w:tcPr>
        <w:p w14:paraId="18F2DBF7" w14:textId="77777777" w:rsidR="00202F90" w:rsidRDefault="00202F90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7ED471B" w14:textId="77777777" w:rsidR="00202F90" w:rsidRDefault="00202F90">
          <w:pPr>
            <w:pStyle w:val="Header"/>
            <w:jc w:val="right"/>
          </w:pPr>
        </w:p>
      </w:tc>
    </w:tr>
    <w:tr w:rsidR="00202F90" w14:paraId="756619F3" w14:textId="77777777">
      <w:trPr>
        <w:cantSplit/>
      </w:trPr>
      <w:tc>
        <w:tcPr>
          <w:tcW w:w="2420" w:type="dxa"/>
        </w:tcPr>
        <w:p w14:paraId="01CDC42E" w14:textId="77777777" w:rsidR="00202F90" w:rsidRDefault="00202F90">
          <w:pPr>
            <w:pStyle w:val="Header"/>
          </w:pPr>
        </w:p>
      </w:tc>
      <w:tc>
        <w:tcPr>
          <w:tcW w:w="5440" w:type="dxa"/>
        </w:tcPr>
        <w:p w14:paraId="4DEBC511" w14:textId="77777777" w:rsidR="00202F90" w:rsidRDefault="00202F9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8F40B65" w14:textId="77777777" w:rsidR="00202F90" w:rsidRDefault="00202F90">
          <w:pPr>
            <w:pStyle w:val="Header"/>
            <w:jc w:val="right"/>
          </w:pPr>
        </w:p>
      </w:tc>
    </w:tr>
    <w:tr w:rsidR="00202F90" w14:paraId="78DFF08A" w14:textId="77777777">
      <w:trPr>
        <w:cantSplit/>
      </w:trPr>
      <w:tc>
        <w:tcPr>
          <w:tcW w:w="2420" w:type="dxa"/>
        </w:tcPr>
        <w:p w14:paraId="68FE6D92" w14:textId="77777777" w:rsidR="00202F90" w:rsidRDefault="00202F90">
          <w:pPr>
            <w:pStyle w:val="Header"/>
          </w:pPr>
        </w:p>
      </w:tc>
      <w:tc>
        <w:tcPr>
          <w:tcW w:w="5440" w:type="dxa"/>
        </w:tcPr>
        <w:p w14:paraId="03BE6245" w14:textId="77777777" w:rsidR="00202F90" w:rsidRDefault="00202F90">
          <w:pPr>
            <w:pStyle w:val="Header"/>
            <w:jc w:val="center"/>
          </w:pPr>
        </w:p>
      </w:tc>
      <w:tc>
        <w:tcPr>
          <w:tcW w:w="2420" w:type="dxa"/>
        </w:tcPr>
        <w:p w14:paraId="39CC9795" w14:textId="77777777" w:rsidR="00202F90" w:rsidRDefault="00202F90">
          <w:pPr>
            <w:pStyle w:val="Header"/>
            <w:jc w:val="right"/>
          </w:pPr>
        </w:p>
      </w:tc>
    </w:tr>
  </w:tbl>
  <w:p w14:paraId="421BCDED" w14:textId="77777777" w:rsidR="00202F90" w:rsidRDefault="00202F90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02F90" w14:paraId="0D68B61D" w14:textId="77777777">
      <w:trPr>
        <w:cantSplit/>
      </w:trPr>
      <w:tc>
        <w:tcPr>
          <w:tcW w:w="2420" w:type="dxa"/>
        </w:tcPr>
        <w:p w14:paraId="0AC90658" w14:textId="77777777" w:rsidR="00202F90" w:rsidRDefault="00202F90">
          <w:pPr>
            <w:pStyle w:val="Header"/>
          </w:pPr>
        </w:p>
      </w:tc>
      <w:tc>
        <w:tcPr>
          <w:tcW w:w="5440" w:type="dxa"/>
        </w:tcPr>
        <w:p w14:paraId="5D0526DF" w14:textId="77777777" w:rsidR="00202F90" w:rsidRDefault="00202F9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9B12F1A" w14:textId="77777777" w:rsidR="00202F90" w:rsidRDefault="00202F90">
          <w:pPr>
            <w:pStyle w:val="Header"/>
            <w:jc w:val="right"/>
          </w:pPr>
          <w:r>
            <w:t>WISCONSIN (48)</w:t>
          </w:r>
        </w:p>
      </w:tc>
    </w:tr>
    <w:tr w:rsidR="00202F90" w14:paraId="48E7088E" w14:textId="77777777">
      <w:trPr>
        <w:cantSplit/>
      </w:trPr>
      <w:tc>
        <w:tcPr>
          <w:tcW w:w="2420" w:type="dxa"/>
        </w:tcPr>
        <w:p w14:paraId="051F3CD2" w14:textId="77777777" w:rsidR="00202F90" w:rsidRDefault="00202F90">
          <w:pPr>
            <w:pStyle w:val="Header"/>
          </w:pPr>
        </w:p>
      </w:tc>
      <w:tc>
        <w:tcPr>
          <w:tcW w:w="5440" w:type="dxa"/>
        </w:tcPr>
        <w:p w14:paraId="1A6D064E" w14:textId="77777777" w:rsidR="00202F90" w:rsidRDefault="00202F90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39792C9" w14:textId="77777777" w:rsidR="00202F90" w:rsidRDefault="00202F90">
          <w:pPr>
            <w:pStyle w:val="Header"/>
            <w:jc w:val="right"/>
          </w:pPr>
        </w:p>
      </w:tc>
    </w:tr>
    <w:tr w:rsidR="00202F90" w14:paraId="78541859" w14:textId="77777777">
      <w:trPr>
        <w:cantSplit/>
      </w:trPr>
      <w:tc>
        <w:tcPr>
          <w:tcW w:w="2420" w:type="dxa"/>
        </w:tcPr>
        <w:p w14:paraId="623FF9C3" w14:textId="77777777" w:rsidR="00202F90" w:rsidRDefault="00202F90">
          <w:pPr>
            <w:pStyle w:val="Header"/>
          </w:pPr>
        </w:p>
      </w:tc>
      <w:tc>
        <w:tcPr>
          <w:tcW w:w="5440" w:type="dxa"/>
        </w:tcPr>
        <w:p w14:paraId="4B5DA74C" w14:textId="77777777" w:rsidR="00202F90" w:rsidRDefault="00202F90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2E7F94E" w14:textId="77777777" w:rsidR="00202F90" w:rsidRDefault="00202F90">
          <w:pPr>
            <w:pStyle w:val="Header"/>
            <w:jc w:val="right"/>
          </w:pPr>
        </w:p>
      </w:tc>
    </w:tr>
    <w:tr w:rsidR="00202F90" w14:paraId="6C5A3D33" w14:textId="77777777">
      <w:trPr>
        <w:cantSplit/>
      </w:trPr>
      <w:tc>
        <w:tcPr>
          <w:tcW w:w="2420" w:type="dxa"/>
        </w:tcPr>
        <w:p w14:paraId="4D370791" w14:textId="77777777" w:rsidR="00202F90" w:rsidRDefault="00202F90">
          <w:pPr>
            <w:pStyle w:val="Header"/>
          </w:pPr>
        </w:p>
      </w:tc>
      <w:tc>
        <w:tcPr>
          <w:tcW w:w="5440" w:type="dxa"/>
        </w:tcPr>
        <w:p w14:paraId="532A1B9E" w14:textId="77777777" w:rsidR="00202F90" w:rsidRDefault="00202F9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172635A" w14:textId="77777777" w:rsidR="00202F90" w:rsidRDefault="00202F90">
          <w:pPr>
            <w:pStyle w:val="Header"/>
            <w:jc w:val="right"/>
          </w:pPr>
        </w:p>
      </w:tc>
    </w:tr>
    <w:tr w:rsidR="00202F90" w14:paraId="13E8541C" w14:textId="77777777">
      <w:trPr>
        <w:cantSplit/>
      </w:trPr>
      <w:tc>
        <w:tcPr>
          <w:tcW w:w="2420" w:type="dxa"/>
        </w:tcPr>
        <w:p w14:paraId="5CEAAEA2" w14:textId="77777777" w:rsidR="00202F90" w:rsidRDefault="00202F90">
          <w:pPr>
            <w:pStyle w:val="Header"/>
          </w:pPr>
        </w:p>
      </w:tc>
      <w:tc>
        <w:tcPr>
          <w:tcW w:w="5440" w:type="dxa"/>
        </w:tcPr>
        <w:p w14:paraId="323A6647" w14:textId="77777777" w:rsidR="00202F90" w:rsidRDefault="00202F90">
          <w:pPr>
            <w:pStyle w:val="Header"/>
            <w:jc w:val="center"/>
          </w:pPr>
        </w:p>
      </w:tc>
      <w:tc>
        <w:tcPr>
          <w:tcW w:w="2420" w:type="dxa"/>
        </w:tcPr>
        <w:p w14:paraId="05727B14" w14:textId="77777777" w:rsidR="00202F90" w:rsidRDefault="00202F90">
          <w:pPr>
            <w:pStyle w:val="Header"/>
            <w:jc w:val="right"/>
          </w:pPr>
        </w:p>
      </w:tc>
    </w:tr>
  </w:tbl>
  <w:p w14:paraId="52EF5F3B" w14:textId="77777777" w:rsidR="00202F90" w:rsidRDefault="00202F90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02F90" w14:paraId="1BE457B1" w14:textId="77777777">
      <w:trPr>
        <w:cantSplit/>
      </w:trPr>
      <w:tc>
        <w:tcPr>
          <w:tcW w:w="2420" w:type="dxa"/>
        </w:tcPr>
        <w:p w14:paraId="656C8F68" w14:textId="77777777" w:rsidR="00202F90" w:rsidRDefault="00202F90">
          <w:pPr>
            <w:pStyle w:val="Header"/>
          </w:pPr>
          <w:r>
            <w:t>WISCONSIN (48)</w:t>
          </w:r>
        </w:p>
      </w:tc>
      <w:tc>
        <w:tcPr>
          <w:tcW w:w="5440" w:type="dxa"/>
        </w:tcPr>
        <w:p w14:paraId="10C66FA9" w14:textId="77777777" w:rsidR="00202F90" w:rsidRDefault="00202F9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7B668EF" w14:textId="77777777" w:rsidR="00202F90" w:rsidRDefault="00202F90">
          <w:pPr>
            <w:pStyle w:val="Header"/>
            <w:jc w:val="right"/>
          </w:pPr>
        </w:p>
      </w:tc>
    </w:tr>
    <w:tr w:rsidR="00202F90" w14:paraId="180974A7" w14:textId="77777777">
      <w:trPr>
        <w:cantSplit/>
      </w:trPr>
      <w:tc>
        <w:tcPr>
          <w:tcW w:w="2420" w:type="dxa"/>
        </w:tcPr>
        <w:p w14:paraId="2204E3FD" w14:textId="77777777" w:rsidR="00202F90" w:rsidRDefault="00202F90">
          <w:pPr>
            <w:pStyle w:val="Header"/>
          </w:pPr>
        </w:p>
      </w:tc>
      <w:tc>
        <w:tcPr>
          <w:tcW w:w="5440" w:type="dxa"/>
        </w:tcPr>
        <w:p w14:paraId="30AB2DB7" w14:textId="77777777" w:rsidR="00202F90" w:rsidRDefault="00202F90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2057FED" w14:textId="77777777" w:rsidR="00202F90" w:rsidRDefault="00202F90">
          <w:pPr>
            <w:pStyle w:val="Header"/>
            <w:jc w:val="right"/>
          </w:pPr>
        </w:p>
      </w:tc>
    </w:tr>
    <w:tr w:rsidR="00202F90" w14:paraId="69ED2A1E" w14:textId="77777777">
      <w:trPr>
        <w:cantSplit/>
      </w:trPr>
      <w:tc>
        <w:tcPr>
          <w:tcW w:w="2420" w:type="dxa"/>
        </w:tcPr>
        <w:p w14:paraId="3DCCDE12" w14:textId="77777777" w:rsidR="00202F90" w:rsidRDefault="00202F90">
          <w:pPr>
            <w:pStyle w:val="Header"/>
          </w:pPr>
        </w:p>
      </w:tc>
      <w:tc>
        <w:tcPr>
          <w:tcW w:w="5440" w:type="dxa"/>
        </w:tcPr>
        <w:p w14:paraId="7770233D" w14:textId="77777777" w:rsidR="00202F90" w:rsidRDefault="00202F90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404DF09" w14:textId="77777777" w:rsidR="00202F90" w:rsidRDefault="00202F90">
          <w:pPr>
            <w:pStyle w:val="Header"/>
            <w:jc w:val="right"/>
          </w:pPr>
        </w:p>
      </w:tc>
    </w:tr>
    <w:tr w:rsidR="00202F90" w14:paraId="58BC2484" w14:textId="77777777">
      <w:trPr>
        <w:cantSplit/>
      </w:trPr>
      <w:tc>
        <w:tcPr>
          <w:tcW w:w="2420" w:type="dxa"/>
        </w:tcPr>
        <w:p w14:paraId="4A75B689" w14:textId="77777777" w:rsidR="00202F90" w:rsidRDefault="00202F90">
          <w:pPr>
            <w:pStyle w:val="Header"/>
          </w:pPr>
        </w:p>
      </w:tc>
      <w:tc>
        <w:tcPr>
          <w:tcW w:w="5440" w:type="dxa"/>
        </w:tcPr>
        <w:p w14:paraId="20E8865B" w14:textId="77777777" w:rsidR="00202F90" w:rsidRDefault="00202F9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37709B5" w14:textId="77777777" w:rsidR="00202F90" w:rsidRDefault="00202F90">
          <w:pPr>
            <w:pStyle w:val="Header"/>
            <w:jc w:val="right"/>
          </w:pPr>
        </w:p>
      </w:tc>
    </w:tr>
    <w:tr w:rsidR="00202F90" w14:paraId="2B8DCC62" w14:textId="77777777">
      <w:trPr>
        <w:cantSplit/>
      </w:trPr>
      <w:tc>
        <w:tcPr>
          <w:tcW w:w="2420" w:type="dxa"/>
        </w:tcPr>
        <w:p w14:paraId="44D1CBE5" w14:textId="77777777" w:rsidR="00202F90" w:rsidRDefault="00202F90">
          <w:pPr>
            <w:pStyle w:val="Header"/>
          </w:pPr>
        </w:p>
      </w:tc>
      <w:tc>
        <w:tcPr>
          <w:tcW w:w="5440" w:type="dxa"/>
        </w:tcPr>
        <w:p w14:paraId="3F87F844" w14:textId="77777777" w:rsidR="00202F90" w:rsidRDefault="00202F90">
          <w:pPr>
            <w:pStyle w:val="Header"/>
            <w:jc w:val="center"/>
          </w:pPr>
        </w:p>
      </w:tc>
      <w:tc>
        <w:tcPr>
          <w:tcW w:w="2420" w:type="dxa"/>
        </w:tcPr>
        <w:p w14:paraId="5E4C2E01" w14:textId="77777777" w:rsidR="00202F90" w:rsidRDefault="00202F90">
          <w:pPr>
            <w:pStyle w:val="Header"/>
            <w:jc w:val="right"/>
          </w:pPr>
        </w:p>
      </w:tc>
    </w:tr>
  </w:tbl>
  <w:p w14:paraId="79E69447" w14:textId="77777777" w:rsidR="00202F90" w:rsidRDefault="00202F90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02F90" w14:paraId="7D02913E" w14:textId="77777777">
      <w:trPr>
        <w:cantSplit/>
      </w:trPr>
      <w:tc>
        <w:tcPr>
          <w:tcW w:w="2420" w:type="dxa"/>
        </w:tcPr>
        <w:p w14:paraId="536326B5" w14:textId="77777777" w:rsidR="00202F90" w:rsidRDefault="00202F90">
          <w:pPr>
            <w:pStyle w:val="Header"/>
          </w:pPr>
        </w:p>
      </w:tc>
      <w:tc>
        <w:tcPr>
          <w:tcW w:w="5440" w:type="dxa"/>
        </w:tcPr>
        <w:p w14:paraId="1DD0E03F" w14:textId="77777777" w:rsidR="00202F90" w:rsidRDefault="00202F9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1379957" w14:textId="77777777" w:rsidR="00202F90" w:rsidRDefault="00202F90">
          <w:pPr>
            <w:pStyle w:val="Header"/>
            <w:jc w:val="right"/>
          </w:pPr>
          <w:r>
            <w:t>WISCONSIN (48)</w:t>
          </w:r>
        </w:p>
      </w:tc>
    </w:tr>
    <w:tr w:rsidR="00202F90" w14:paraId="2BE4035A" w14:textId="77777777">
      <w:trPr>
        <w:cantSplit/>
      </w:trPr>
      <w:tc>
        <w:tcPr>
          <w:tcW w:w="2420" w:type="dxa"/>
        </w:tcPr>
        <w:p w14:paraId="668AF46D" w14:textId="77777777" w:rsidR="00202F90" w:rsidRDefault="00202F90">
          <w:pPr>
            <w:pStyle w:val="Header"/>
          </w:pPr>
        </w:p>
      </w:tc>
      <w:tc>
        <w:tcPr>
          <w:tcW w:w="5440" w:type="dxa"/>
        </w:tcPr>
        <w:p w14:paraId="7BCFF201" w14:textId="77777777" w:rsidR="00202F90" w:rsidRDefault="00202F90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3840C97" w14:textId="77777777" w:rsidR="00202F90" w:rsidRDefault="00202F90">
          <w:pPr>
            <w:pStyle w:val="Header"/>
            <w:jc w:val="right"/>
          </w:pPr>
        </w:p>
      </w:tc>
    </w:tr>
    <w:tr w:rsidR="00202F90" w14:paraId="71B9EC24" w14:textId="77777777">
      <w:trPr>
        <w:cantSplit/>
      </w:trPr>
      <w:tc>
        <w:tcPr>
          <w:tcW w:w="2420" w:type="dxa"/>
        </w:tcPr>
        <w:p w14:paraId="65616F55" w14:textId="77777777" w:rsidR="00202F90" w:rsidRDefault="00202F90">
          <w:pPr>
            <w:pStyle w:val="Header"/>
          </w:pPr>
        </w:p>
      </w:tc>
      <w:tc>
        <w:tcPr>
          <w:tcW w:w="5440" w:type="dxa"/>
        </w:tcPr>
        <w:p w14:paraId="65F8EF56" w14:textId="77777777" w:rsidR="00202F90" w:rsidRDefault="00202F90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A029FD2" w14:textId="77777777" w:rsidR="00202F90" w:rsidRDefault="00202F90">
          <w:pPr>
            <w:pStyle w:val="Header"/>
            <w:jc w:val="right"/>
          </w:pPr>
        </w:p>
      </w:tc>
    </w:tr>
    <w:tr w:rsidR="00202F90" w14:paraId="68FA10B0" w14:textId="77777777">
      <w:trPr>
        <w:cantSplit/>
      </w:trPr>
      <w:tc>
        <w:tcPr>
          <w:tcW w:w="2420" w:type="dxa"/>
        </w:tcPr>
        <w:p w14:paraId="04A50B68" w14:textId="77777777" w:rsidR="00202F90" w:rsidRDefault="00202F90">
          <w:pPr>
            <w:pStyle w:val="Header"/>
          </w:pPr>
        </w:p>
      </w:tc>
      <w:tc>
        <w:tcPr>
          <w:tcW w:w="5440" w:type="dxa"/>
        </w:tcPr>
        <w:p w14:paraId="4AB33EAA" w14:textId="77777777" w:rsidR="00202F90" w:rsidRDefault="00202F9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977EE33" w14:textId="77777777" w:rsidR="00202F90" w:rsidRDefault="00202F90">
          <w:pPr>
            <w:pStyle w:val="Header"/>
            <w:jc w:val="right"/>
          </w:pPr>
        </w:p>
      </w:tc>
    </w:tr>
    <w:tr w:rsidR="00202F90" w14:paraId="39F4A2EC" w14:textId="77777777">
      <w:trPr>
        <w:cantSplit/>
      </w:trPr>
      <w:tc>
        <w:tcPr>
          <w:tcW w:w="2420" w:type="dxa"/>
        </w:tcPr>
        <w:p w14:paraId="5C5F1AEF" w14:textId="77777777" w:rsidR="00202F90" w:rsidRDefault="00202F90">
          <w:pPr>
            <w:pStyle w:val="Header"/>
          </w:pPr>
        </w:p>
      </w:tc>
      <w:tc>
        <w:tcPr>
          <w:tcW w:w="5440" w:type="dxa"/>
        </w:tcPr>
        <w:p w14:paraId="47992B59" w14:textId="77777777" w:rsidR="00202F90" w:rsidRDefault="00202F90">
          <w:pPr>
            <w:pStyle w:val="Header"/>
            <w:jc w:val="center"/>
          </w:pPr>
        </w:p>
      </w:tc>
      <w:tc>
        <w:tcPr>
          <w:tcW w:w="2420" w:type="dxa"/>
        </w:tcPr>
        <w:p w14:paraId="5A20DE15" w14:textId="77777777" w:rsidR="00202F90" w:rsidRDefault="00202F90">
          <w:pPr>
            <w:pStyle w:val="Header"/>
            <w:jc w:val="right"/>
          </w:pPr>
        </w:p>
      </w:tc>
    </w:tr>
  </w:tbl>
  <w:p w14:paraId="791B02A9" w14:textId="77777777" w:rsidR="00202F90" w:rsidRDefault="00202F90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02F90" w14:paraId="5D0B7BEA" w14:textId="77777777">
      <w:trPr>
        <w:cantSplit/>
      </w:trPr>
      <w:tc>
        <w:tcPr>
          <w:tcW w:w="2420" w:type="dxa"/>
        </w:tcPr>
        <w:p w14:paraId="2AFF9020" w14:textId="77777777" w:rsidR="00202F90" w:rsidRDefault="00202F90">
          <w:pPr>
            <w:pStyle w:val="Header"/>
          </w:pPr>
          <w:r>
            <w:t>WISCONSIN (48)</w:t>
          </w:r>
        </w:p>
      </w:tc>
      <w:tc>
        <w:tcPr>
          <w:tcW w:w="5440" w:type="dxa"/>
        </w:tcPr>
        <w:p w14:paraId="2948F2FE" w14:textId="77777777" w:rsidR="00202F90" w:rsidRDefault="00202F9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E9ECC2B" w14:textId="77777777" w:rsidR="00202F90" w:rsidRDefault="00202F90">
          <w:pPr>
            <w:pStyle w:val="Header"/>
            <w:jc w:val="right"/>
          </w:pPr>
        </w:p>
      </w:tc>
    </w:tr>
    <w:tr w:rsidR="00202F90" w14:paraId="7889EBC4" w14:textId="77777777">
      <w:trPr>
        <w:cantSplit/>
      </w:trPr>
      <w:tc>
        <w:tcPr>
          <w:tcW w:w="2420" w:type="dxa"/>
        </w:tcPr>
        <w:p w14:paraId="1C9DA83C" w14:textId="77777777" w:rsidR="00202F90" w:rsidRDefault="00202F90">
          <w:pPr>
            <w:pStyle w:val="Header"/>
          </w:pPr>
        </w:p>
      </w:tc>
      <w:tc>
        <w:tcPr>
          <w:tcW w:w="5440" w:type="dxa"/>
        </w:tcPr>
        <w:p w14:paraId="674BD2AC" w14:textId="77777777" w:rsidR="00202F90" w:rsidRDefault="00202F90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2DDF842" w14:textId="77777777" w:rsidR="00202F90" w:rsidRDefault="00202F90">
          <w:pPr>
            <w:pStyle w:val="Header"/>
            <w:jc w:val="right"/>
          </w:pPr>
        </w:p>
      </w:tc>
    </w:tr>
    <w:tr w:rsidR="00202F90" w14:paraId="3CDFDE55" w14:textId="77777777">
      <w:trPr>
        <w:cantSplit/>
      </w:trPr>
      <w:tc>
        <w:tcPr>
          <w:tcW w:w="2420" w:type="dxa"/>
        </w:tcPr>
        <w:p w14:paraId="5E26BEB4" w14:textId="77777777" w:rsidR="00202F90" w:rsidRDefault="00202F90">
          <w:pPr>
            <w:pStyle w:val="Header"/>
          </w:pPr>
        </w:p>
      </w:tc>
      <w:tc>
        <w:tcPr>
          <w:tcW w:w="5440" w:type="dxa"/>
        </w:tcPr>
        <w:p w14:paraId="0F6EED04" w14:textId="77777777" w:rsidR="00202F90" w:rsidRDefault="00202F90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D875BF7" w14:textId="77777777" w:rsidR="00202F90" w:rsidRDefault="00202F90">
          <w:pPr>
            <w:pStyle w:val="Header"/>
            <w:jc w:val="right"/>
          </w:pPr>
        </w:p>
      </w:tc>
    </w:tr>
    <w:tr w:rsidR="00202F90" w14:paraId="0B3637BC" w14:textId="77777777">
      <w:trPr>
        <w:cantSplit/>
      </w:trPr>
      <w:tc>
        <w:tcPr>
          <w:tcW w:w="2420" w:type="dxa"/>
        </w:tcPr>
        <w:p w14:paraId="73614748" w14:textId="77777777" w:rsidR="00202F90" w:rsidRDefault="00202F90">
          <w:pPr>
            <w:pStyle w:val="Header"/>
          </w:pPr>
        </w:p>
      </w:tc>
      <w:tc>
        <w:tcPr>
          <w:tcW w:w="5440" w:type="dxa"/>
        </w:tcPr>
        <w:p w14:paraId="75F87E47" w14:textId="77777777" w:rsidR="00202F90" w:rsidRDefault="00202F9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9116400" w14:textId="77777777" w:rsidR="00202F90" w:rsidRDefault="00202F90">
          <w:pPr>
            <w:pStyle w:val="Header"/>
            <w:jc w:val="right"/>
          </w:pPr>
        </w:p>
      </w:tc>
    </w:tr>
    <w:tr w:rsidR="00202F90" w14:paraId="4D5048EF" w14:textId="77777777">
      <w:trPr>
        <w:cantSplit/>
      </w:trPr>
      <w:tc>
        <w:tcPr>
          <w:tcW w:w="2420" w:type="dxa"/>
        </w:tcPr>
        <w:p w14:paraId="3A04D1B5" w14:textId="77777777" w:rsidR="00202F90" w:rsidRDefault="00202F90">
          <w:pPr>
            <w:pStyle w:val="Header"/>
          </w:pPr>
        </w:p>
      </w:tc>
      <w:tc>
        <w:tcPr>
          <w:tcW w:w="5440" w:type="dxa"/>
        </w:tcPr>
        <w:p w14:paraId="65EDDF3F" w14:textId="77777777" w:rsidR="00202F90" w:rsidRDefault="00202F90">
          <w:pPr>
            <w:pStyle w:val="Header"/>
            <w:jc w:val="center"/>
          </w:pPr>
        </w:p>
      </w:tc>
      <w:tc>
        <w:tcPr>
          <w:tcW w:w="2420" w:type="dxa"/>
        </w:tcPr>
        <w:p w14:paraId="719A7390" w14:textId="77777777" w:rsidR="00202F90" w:rsidRDefault="00202F90">
          <w:pPr>
            <w:pStyle w:val="Header"/>
            <w:jc w:val="right"/>
          </w:pPr>
        </w:p>
      </w:tc>
    </w:tr>
  </w:tbl>
  <w:p w14:paraId="1C0AC8C6" w14:textId="77777777" w:rsidR="00202F90" w:rsidRDefault="00202F90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02F90" w14:paraId="4AE754BD" w14:textId="77777777">
      <w:trPr>
        <w:cantSplit/>
      </w:trPr>
      <w:tc>
        <w:tcPr>
          <w:tcW w:w="2420" w:type="dxa"/>
        </w:tcPr>
        <w:p w14:paraId="7A62DCC8" w14:textId="77777777" w:rsidR="00202F90" w:rsidRDefault="00202F90">
          <w:pPr>
            <w:pStyle w:val="Header"/>
          </w:pPr>
          <w:r>
            <w:t>WISCONSIN (48)</w:t>
          </w:r>
        </w:p>
      </w:tc>
      <w:tc>
        <w:tcPr>
          <w:tcW w:w="5440" w:type="dxa"/>
        </w:tcPr>
        <w:p w14:paraId="3DBCCE28" w14:textId="77777777" w:rsidR="00202F90" w:rsidRDefault="00202F9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F3DA4C8" w14:textId="77777777" w:rsidR="00202F90" w:rsidRDefault="00202F90">
          <w:pPr>
            <w:pStyle w:val="Header"/>
            <w:jc w:val="right"/>
          </w:pPr>
        </w:p>
      </w:tc>
    </w:tr>
    <w:tr w:rsidR="00202F90" w14:paraId="35F4B2EE" w14:textId="77777777">
      <w:trPr>
        <w:cantSplit/>
      </w:trPr>
      <w:tc>
        <w:tcPr>
          <w:tcW w:w="2420" w:type="dxa"/>
        </w:tcPr>
        <w:p w14:paraId="27AAA676" w14:textId="77777777" w:rsidR="00202F90" w:rsidRDefault="00202F90">
          <w:pPr>
            <w:pStyle w:val="Header"/>
          </w:pPr>
        </w:p>
      </w:tc>
      <w:tc>
        <w:tcPr>
          <w:tcW w:w="5440" w:type="dxa"/>
        </w:tcPr>
        <w:p w14:paraId="58C0C180" w14:textId="77777777" w:rsidR="00202F90" w:rsidRDefault="00202F90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5CC3406" w14:textId="77777777" w:rsidR="00202F90" w:rsidRDefault="00202F90">
          <w:pPr>
            <w:pStyle w:val="Header"/>
            <w:jc w:val="right"/>
          </w:pPr>
        </w:p>
      </w:tc>
    </w:tr>
    <w:tr w:rsidR="00202F90" w14:paraId="43CC449E" w14:textId="77777777">
      <w:trPr>
        <w:cantSplit/>
      </w:trPr>
      <w:tc>
        <w:tcPr>
          <w:tcW w:w="2420" w:type="dxa"/>
        </w:tcPr>
        <w:p w14:paraId="07812BE8" w14:textId="77777777" w:rsidR="00202F90" w:rsidRDefault="00202F90">
          <w:pPr>
            <w:pStyle w:val="Header"/>
          </w:pPr>
        </w:p>
      </w:tc>
      <w:tc>
        <w:tcPr>
          <w:tcW w:w="5440" w:type="dxa"/>
        </w:tcPr>
        <w:p w14:paraId="017E15C9" w14:textId="77777777" w:rsidR="00202F90" w:rsidRDefault="00202F90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D1683D4" w14:textId="77777777" w:rsidR="00202F90" w:rsidRDefault="00202F90">
          <w:pPr>
            <w:pStyle w:val="Header"/>
            <w:jc w:val="right"/>
          </w:pPr>
        </w:p>
      </w:tc>
    </w:tr>
    <w:tr w:rsidR="00202F90" w14:paraId="66F90E34" w14:textId="77777777">
      <w:trPr>
        <w:cantSplit/>
      </w:trPr>
      <w:tc>
        <w:tcPr>
          <w:tcW w:w="2420" w:type="dxa"/>
        </w:tcPr>
        <w:p w14:paraId="0E713638" w14:textId="77777777" w:rsidR="00202F90" w:rsidRDefault="00202F90">
          <w:pPr>
            <w:pStyle w:val="Header"/>
          </w:pPr>
        </w:p>
      </w:tc>
      <w:tc>
        <w:tcPr>
          <w:tcW w:w="5440" w:type="dxa"/>
        </w:tcPr>
        <w:p w14:paraId="2839CD80" w14:textId="77777777" w:rsidR="00202F90" w:rsidRDefault="00202F9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C8D6218" w14:textId="77777777" w:rsidR="00202F90" w:rsidRDefault="00202F90">
          <w:pPr>
            <w:pStyle w:val="Header"/>
            <w:jc w:val="right"/>
          </w:pPr>
        </w:p>
      </w:tc>
    </w:tr>
    <w:tr w:rsidR="00202F90" w14:paraId="38EA7A6F" w14:textId="77777777">
      <w:trPr>
        <w:cantSplit/>
      </w:trPr>
      <w:tc>
        <w:tcPr>
          <w:tcW w:w="2420" w:type="dxa"/>
        </w:tcPr>
        <w:p w14:paraId="7BA2D8C6" w14:textId="77777777" w:rsidR="00202F90" w:rsidRDefault="00202F90">
          <w:pPr>
            <w:pStyle w:val="Header"/>
          </w:pPr>
        </w:p>
      </w:tc>
      <w:tc>
        <w:tcPr>
          <w:tcW w:w="5440" w:type="dxa"/>
        </w:tcPr>
        <w:p w14:paraId="316315BF" w14:textId="77777777" w:rsidR="00202F90" w:rsidRDefault="00202F90">
          <w:pPr>
            <w:pStyle w:val="Header"/>
            <w:jc w:val="center"/>
          </w:pPr>
        </w:p>
      </w:tc>
      <w:tc>
        <w:tcPr>
          <w:tcW w:w="2420" w:type="dxa"/>
        </w:tcPr>
        <w:p w14:paraId="414616EE" w14:textId="77777777" w:rsidR="00202F90" w:rsidRDefault="00202F90">
          <w:pPr>
            <w:pStyle w:val="Header"/>
            <w:jc w:val="right"/>
          </w:pPr>
        </w:p>
      </w:tc>
    </w:tr>
  </w:tbl>
  <w:p w14:paraId="1667C33A" w14:textId="77777777" w:rsidR="00202F90" w:rsidRDefault="00202F90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02F90" w14:paraId="5716818C" w14:textId="77777777">
      <w:trPr>
        <w:cantSplit/>
      </w:trPr>
      <w:tc>
        <w:tcPr>
          <w:tcW w:w="2420" w:type="dxa"/>
        </w:tcPr>
        <w:p w14:paraId="4FB809D0" w14:textId="77777777" w:rsidR="00202F90" w:rsidRDefault="00202F90">
          <w:pPr>
            <w:pStyle w:val="Header"/>
          </w:pPr>
        </w:p>
      </w:tc>
      <w:tc>
        <w:tcPr>
          <w:tcW w:w="5440" w:type="dxa"/>
        </w:tcPr>
        <w:p w14:paraId="625D54D1" w14:textId="77777777" w:rsidR="00202F90" w:rsidRDefault="00202F9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18BB11D" w14:textId="77777777" w:rsidR="00202F90" w:rsidRDefault="00202F90">
          <w:pPr>
            <w:pStyle w:val="Header"/>
            <w:jc w:val="right"/>
          </w:pPr>
          <w:r>
            <w:t>WISCONSIN (48)</w:t>
          </w:r>
        </w:p>
      </w:tc>
    </w:tr>
    <w:tr w:rsidR="00202F90" w14:paraId="232A51C7" w14:textId="77777777">
      <w:trPr>
        <w:cantSplit/>
      </w:trPr>
      <w:tc>
        <w:tcPr>
          <w:tcW w:w="2420" w:type="dxa"/>
        </w:tcPr>
        <w:p w14:paraId="1574B3CD" w14:textId="77777777" w:rsidR="00202F90" w:rsidRDefault="00202F90">
          <w:pPr>
            <w:pStyle w:val="Header"/>
          </w:pPr>
        </w:p>
      </w:tc>
      <w:tc>
        <w:tcPr>
          <w:tcW w:w="5440" w:type="dxa"/>
        </w:tcPr>
        <w:p w14:paraId="39226E14" w14:textId="77777777" w:rsidR="00202F90" w:rsidRDefault="00202F90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8E5CE5A" w14:textId="77777777" w:rsidR="00202F90" w:rsidRDefault="00202F90">
          <w:pPr>
            <w:pStyle w:val="Header"/>
            <w:jc w:val="right"/>
          </w:pPr>
        </w:p>
      </w:tc>
    </w:tr>
    <w:tr w:rsidR="00202F90" w14:paraId="598FE7EF" w14:textId="77777777">
      <w:trPr>
        <w:cantSplit/>
      </w:trPr>
      <w:tc>
        <w:tcPr>
          <w:tcW w:w="2420" w:type="dxa"/>
        </w:tcPr>
        <w:p w14:paraId="298FF52B" w14:textId="77777777" w:rsidR="00202F90" w:rsidRDefault="00202F90">
          <w:pPr>
            <w:pStyle w:val="Header"/>
          </w:pPr>
        </w:p>
      </w:tc>
      <w:tc>
        <w:tcPr>
          <w:tcW w:w="5440" w:type="dxa"/>
        </w:tcPr>
        <w:p w14:paraId="12BD3D1A" w14:textId="77777777" w:rsidR="00202F90" w:rsidRDefault="00202F90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0DDD70E" w14:textId="77777777" w:rsidR="00202F90" w:rsidRDefault="00202F90">
          <w:pPr>
            <w:pStyle w:val="Header"/>
            <w:jc w:val="right"/>
          </w:pPr>
        </w:p>
      </w:tc>
    </w:tr>
    <w:tr w:rsidR="00202F90" w14:paraId="6834D4E0" w14:textId="77777777">
      <w:trPr>
        <w:cantSplit/>
      </w:trPr>
      <w:tc>
        <w:tcPr>
          <w:tcW w:w="2420" w:type="dxa"/>
        </w:tcPr>
        <w:p w14:paraId="00C1B058" w14:textId="77777777" w:rsidR="00202F90" w:rsidRDefault="00202F90">
          <w:pPr>
            <w:pStyle w:val="Header"/>
          </w:pPr>
        </w:p>
      </w:tc>
      <w:tc>
        <w:tcPr>
          <w:tcW w:w="5440" w:type="dxa"/>
        </w:tcPr>
        <w:p w14:paraId="2196C9DB" w14:textId="77777777" w:rsidR="00202F90" w:rsidRDefault="00202F9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0CA9EA4" w14:textId="77777777" w:rsidR="00202F90" w:rsidRDefault="00202F90">
          <w:pPr>
            <w:pStyle w:val="Header"/>
            <w:jc w:val="right"/>
          </w:pPr>
        </w:p>
      </w:tc>
    </w:tr>
    <w:tr w:rsidR="00202F90" w14:paraId="698228CD" w14:textId="77777777">
      <w:trPr>
        <w:cantSplit/>
      </w:trPr>
      <w:tc>
        <w:tcPr>
          <w:tcW w:w="2420" w:type="dxa"/>
        </w:tcPr>
        <w:p w14:paraId="4DD78F05" w14:textId="77777777" w:rsidR="00202F90" w:rsidRDefault="00202F90">
          <w:pPr>
            <w:pStyle w:val="Header"/>
          </w:pPr>
        </w:p>
      </w:tc>
      <w:tc>
        <w:tcPr>
          <w:tcW w:w="5440" w:type="dxa"/>
        </w:tcPr>
        <w:p w14:paraId="61969BB7" w14:textId="77777777" w:rsidR="00202F90" w:rsidRDefault="00202F90">
          <w:pPr>
            <w:pStyle w:val="Header"/>
            <w:jc w:val="center"/>
          </w:pPr>
        </w:p>
      </w:tc>
      <w:tc>
        <w:tcPr>
          <w:tcW w:w="2420" w:type="dxa"/>
        </w:tcPr>
        <w:p w14:paraId="69E0A0B5" w14:textId="77777777" w:rsidR="00202F90" w:rsidRDefault="00202F90">
          <w:pPr>
            <w:pStyle w:val="Header"/>
            <w:jc w:val="right"/>
          </w:pPr>
        </w:p>
      </w:tc>
    </w:tr>
  </w:tbl>
  <w:p w14:paraId="416433A3" w14:textId="77777777" w:rsidR="00202F90" w:rsidRDefault="00202F90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E683C7" w14:textId="77777777" w:rsidR="001A4991" w:rsidRDefault="00F23319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5810E2" w14:textId="77777777" w:rsidR="00202F90" w:rsidRDefault="00202F9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02F90" w14:paraId="0F6793F8" w14:textId="77777777">
      <w:trPr>
        <w:cantSplit/>
      </w:trPr>
      <w:tc>
        <w:tcPr>
          <w:tcW w:w="2420" w:type="dxa"/>
        </w:tcPr>
        <w:p w14:paraId="7BE66749" w14:textId="77777777" w:rsidR="00202F90" w:rsidRDefault="00202F90">
          <w:pPr>
            <w:pStyle w:val="Header"/>
          </w:pPr>
        </w:p>
      </w:tc>
      <w:tc>
        <w:tcPr>
          <w:tcW w:w="5440" w:type="dxa"/>
        </w:tcPr>
        <w:p w14:paraId="51155A5F" w14:textId="77777777" w:rsidR="00202F90" w:rsidRDefault="00202F9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B38DC48" w14:textId="77777777" w:rsidR="00202F90" w:rsidRDefault="00202F90">
          <w:pPr>
            <w:pStyle w:val="Header"/>
            <w:jc w:val="right"/>
          </w:pPr>
          <w:r>
            <w:t>WISCONSIN (48)</w:t>
          </w:r>
        </w:p>
      </w:tc>
    </w:tr>
    <w:tr w:rsidR="00202F90" w14:paraId="257D0D71" w14:textId="77777777">
      <w:trPr>
        <w:cantSplit/>
      </w:trPr>
      <w:tc>
        <w:tcPr>
          <w:tcW w:w="2420" w:type="dxa"/>
        </w:tcPr>
        <w:p w14:paraId="13A45475" w14:textId="77777777" w:rsidR="00202F90" w:rsidRDefault="00202F90">
          <w:pPr>
            <w:pStyle w:val="Header"/>
          </w:pPr>
        </w:p>
      </w:tc>
      <w:tc>
        <w:tcPr>
          <w:tcW w:w="5440" w:type="dxa"/>
        </w:tcPr>
        <w:p w14:paraId="2248CB4C" w14:textId="77777777" w:rsidR="00202F90" w:rsidRDefault="00202F90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DABDE53" w14:textId="77777777" w:rsidR="00202F90" w:rsidRDefault="00202F90">
          <w:pPr>
            <w:pStyle w:val="Header"/>
            <w:jc w:val="right"/>
          </w:pPr>
        </w:p>
      </w:tc>
    </w:tr>
    <w:tr w:rsidR="00202F90" w14:paraId="7B8E0F14" w14:textId="77777777">
      <w:trPr>
        <w:cantSplit/>
      </w:trPr>
      <w:tc>
        <w:tcPr>
          <w:tcW w:w="2420" w:type="dxa"/>
        </w:tcPr>
        <w:p w14:paraId="4979621F" w14:textId="77777777" w:rsidR="00202F90" w:rsidRDefault="00202F90">
          <w:pPr>
            <w:pStyle w:val="Header"/>
          </w:pPr>
        </w:p>
      </w:tc>
      <w:tc>
        <w:tcPr>
          <w:tcW w:w="5440" w:type="dxa"/>
        </w:tcPr>
        <w:p w14:paraId="50B61055" w14:textId="77777777" w:rsidR="00202F90" w:rsidRDefault="00202F90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39D7B3F" w14:textId="77777777" w:rsidR="00202F90" w:rsidRDefault="00202F90">
          <w:pPr>
            <w:pStyle w:val="Header"/>
            <w:jc w:val="right"/>
          </w:pPr>
        </w:p>
      </w:tc>
    </w:tr>
    <w:tr w:rsidR="00202F90" w14:paraId="724D339A" w14:textId="77777777">
      <w:trPr>
        <w:cantSplit/>
      </w:trPr>
      <w:tc>
        <w:tcPr>
          <w:tcW w:w="2420" w:type="dxa"/>
        </w:tcPr>
        <w:p w14:paraId="13E56163" w14:textId="77777777" w:rsidR="00202F90" w:rsidRDefault="00202F90">
          <w:pPr>
            <w:pStyle w:val="Header"/>
          </w:pPr>
        </w:p>
      </w:tc>
      <w:tc>
        <w:tcPr>
          <w:tcW w:w="5440" w:type="dxa"/>
        </w:tcPr>
        <w:p w14:paraId="61D5D4D3" w14:textId="77777777" w:rsidR="00202F90" w:rsidRDefault="00202F9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35295E4" w14:textId="77777777" w:rsidR="00202F90" w:rsidRDefault="00202F90">
          <w:pPr>
            <w:pStyle w:val="Header"/>
            <w:jc w:val="right"/>
          </w:pPr>
        </w:p>
      </w:tc>
    </w:tr>
    <w:tr w:rsidR="00202F90" w14:paraId="5F3456EF" w14:textId="77777777">
      <w:trPr>
        <w:cantSplit/>
      </w:trPr>
      <w:tc>
        <w:tcPr>
          <w:tcW w:w="2420" w:type="dxa"/>
        </w:tcPr>
        <w:p w14:paraId="16C18ABE" w14:textId="77777777" w:rsidR="00202F90" w:rsidRDefault="00202F90">
          <w:pPr>
            <w:pStyle w:val="Header"/>
          </w:pPr>
        </w:p>
      </w:tc>
      <w:tc>
        <w:tcPr>
          <w:tcW w:w="5440" w:type="dxa"/>
        </w:tcPr>
        <w:p w14:paraId="19F44ECD" w14:textId="77777777" w:rsidR="00202F90" w:rsidRDefault="00202F90">
          <w:pPr>
            <w:pStyle w:val="Header"/>
            <w:jc w:val="center"/>
          </w:pPr>
        </w:p>
      </w:tc>
      <w:tc>
        <w:tcPr>
          <w:tcW w:w="2420" w:type="dxa"/>
        </w:tcPr>
        <w:p w14:paraId="4C7FD5A7" w14:textId="77777777" w:rsidR="00202F90" w:rsidRDefault="00202F90">
          <w:pPr>
            <w:pStyle w:val="Header"/>
            <w:jc w:val="right"/>
          </w:pPr>
        </w:p>
      </w:tc>
    </w:tr>
  </w:tbl>
  <w:p w14:paraId="75F804E9" w14:textId="77777777" w:rsidR="00202F90" w:rsidRDefault="00202F90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02F90" w14:paraId="122C0A52" w14:textId="77777777">
      <w:trPr>
        <w:cantSplit/>
      </w:trPr>
      <w:tc>
        <w:tcPr>
          <w:tcW w:w="2420" w:type="dxa"/>
        </w:tcPr>
        <w:p w14:paraId="4AC7AD34" w14:textId="77777777" w:rsidR="00202F90" w:rsidRDefault="00202F90">
          <w:pPr>
            <w:pStyle w:val="Header"/>
          </w:pPr>
          <w:r>
            <w:t>WISCONSIN (48)</w:t>
          </w:r>
        </w:p>
      </w:tc>
      <w:tc>
        <w:tcPr>
          <w:tcW w:w="5440" w:type="dxa"/>
        </w:tcPr>
        <w:p w14:paraId="694C933B" w14:textId="77777777" w:rsidR="00202F90" w:rsidRDefault="00202F9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9B93B7D" w14:textId="77777777" w:rsidR="00202F90" w:rsidRDefault="00202F90">
          <w:pPr>
            <w:pStyle w:val="Header"/>
            <w:jc w:val="right"/>
          </w:pPr>
        </w:p>
      </w:tc>
    </w:tr>
    <w:tr w:rsidR="00202F90" w14:paraId="6CDDABD6" w14:textId="77777777">
      <w:trPr>
        <w:cantSplit/>
      </w:trPr>
      <w:tc>
        <w:tcPr>
          <w:tcW w:w="2420" w:type="dxa"/>
        </w:tcPr>
        <w:p w14:paraId="3E94B272" w14:textId="77777777" w:rsidR="00202F90" w:rsidRDefault="00202F90">
          <w:pPr>
            <w:pStyle w:val="Header"/>
          </w:pPr>
        </w:p>
      </w:tc>
      <w:tc>
        <w:tcPr>
          <w:tcW w:w="5440" w:type="dxa"/>
        </w:tcPr>
        <w:p w14:paraId="698EA444" w14:textId="77777777" w:rsidR="00202F90" w:rsidRDefault="00202F90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040B147" w14:textId="77777777" w:rsidR="00202F90" w:rsidRDefault="00202F90">
          <w:pPr>
            <w:pStyle w:val="Header"/>
            <w:jc w:val="right"/>
          </w:pPr>
        </w:p>
      </w:tc>
    </w:tr>
    <w:tr w:rsidR="00202F90" w14:paraId="5D3A9030" w14:textId="77777777">
      <w:trPr>
        <w:cantSplit/>
      </w:trPr>
      <w:tc>
        <w:tcPr>
          <w:tcW w:w="2420" w:type="dxa"/>
        </w:tcPr>
        <w:p w14:paraId="0F160FAE" w14:textId="77777777" w:rsidR="00202F90" w:rsidRDefault="00202F90">
          <w:pPr>
            <w:pStyle w:val="Header"/>
          </w:pPr>
        </w:p>
      </w:tc>
      <w:tc>
        <w:tcPr>
          <w:tcW w:w="5440" w:type="dxa"/>
        </w:tcPr>
        <w:p w14:paraId="5C643F15" w14:textId="77777777" w:rsidR="00202F90" w:rsidRDefault="00202F90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CD4DD4D" w14:textId="77777777" w:rsidR="00202F90" w:rsidRDefault="00202F90">
          <w:pPr>
            <w:pStyle w:val="Header"/>
            <w:jc w:val="right"/>
          </w:pPr>
        </w:p>
      </w:tc>
    </w:tr>
    <w:tr w:rsidR="00202F90" w14:paraId="76C1B58D" w14:textId="77777777">
      <w:trPr>
        <w:cantSplit/>
      </w:trPr>
      <w:tc>
        <w:tcPr>
          <w:tcW w:w="2420" w:type="dxa"/>
        </w:tcPr>
        <w:p w14:paraId="2ABA6AA3" w14:textId="77777777" w:rsidR="00202F90" w:rsidRDefault="00202F90">
          <w:pPr>
            <w:pStyle w:val="Header"/>
          </w:pPr>
        </w:p>
      </w:tc>
      <w:tc>
        <w:tcPr>
          <w:tcW w:w="5440" w:type="dxa"/>
        </w:tcPr>
        <w:p w14:paraId="4C99C9F4" w14:textId="77777777" w:rsidR="00202F90" w:rsidRDefault="00202F9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2E56E35" w14:textId="77777777" w:rsidR="00202F90" w:rsidRDefault="00202F90">
          <w:pPr>
            <w:pStyle w:val="Header"/>
            <w:jc w:val="right"/>
          </w:pPr>
        </w:p>
      </w:tc>
    </w:tr>
    <w:tr w:rsidR="00202F90" w14:paraId="7B721AD9" w14:textId="77777777">
      <w:trPr>
        <w:cantSplit/>
      </w:trPr>
      <w:tc>
        <w:tcPr>
          <w:tcW w:w="2420" w:type="dxa"/>
        </w:tcPr>
        <w:p w14:paraId="005EDB50" w14:textId="77777777" w:rsidR="00202F90" w:rsidRDefault="00202F90">
          <w:pPr>
            <w:pStyle w:val="Header"/>
          </w:pPr>
        </w:p>
      </w:tc>
      <w:tc>
        <w:tcPr>
          <w:tcW w:w="5440" w:type="dxa"/>
        </w:tcPr>
        <w:p w14:paraId="52102D8E" w14:textId="77777777" w:rsidR="00202F90" w:rsidRDefault="00202F90">
          <w:pPr>
            <w:pStyle w:val="Header"/>
            <w:jc w:val="center"/>
          </w:pPr>
        </w:p>
      </w:tc>
      <w:tc>
        <w:tcPr>
          <w:tcW w:w="2420" w:type="dxa"/>
        </w:tcPr>
        <w:p w14:paraId="51B081D8" w14:textId="77777777" w:rsidR="00202F90" w:rsidRDefault="00202F90">
          <w:pPr>
            <w:pStyle w:val="Header"/>
            <w:jc w:val="right"/>
          </w:pPr>
        </w:p>
      </w:tc>
    </w:tr>
  </w:tbl>
  <w:p w14:paraId="637CFFCD" w14:textId="77777777" w:rsidR="00202F90" w:rsidRDefault="00202F90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02F90" w14:paraId="0551D865" w14:textId="77777777">
      <w:trPr>
        <w:cantSplit/>
      </w:trPr>
      <w:tc>
        <w:tcPr>
          <w:tcW w:w="2420" w:type="dxa"/>
        </w:tcPr>
        <w:p w14:paraId="18398D27" w14:textId="77777777" w:rsidR="00202F90" w:rsidRDefault="00202F90">
          <w:pPr>
            <w:pStyle w:val="Header"/>
          </w:pPr>
        </w:p>
      </w:tc>
      <w:tc>
        <w:tcPr>
          <w:tcW w:w="5440" w:type="dxa"/>
        </w:tcPr>
        <w:p w14:paraId="72E8BE7F" w14:textId="77777777" w:rsidR="00202F90" w:rsidRDefault="00202F9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5E10A37" w14:textId="77777777" w:rsidR="00202F90" w:rsidRDefault="00202F90">
          <w:pPr>
            <w:pStyle w:val="Header"/>
            <w:jc w:val="right"/>
          </w:pPr>
          <w:r>
            <w:t>WISCONSIN (48)</w:t>
          </w:r>
        </w:p>
      </w:tc>
    </w:tr>
    <w:tr w:rsidR="00202F90" w14:paraId="3D67BFB2" w14:textId="77777777">
      <w:trPr>
        <w:cantSplit/>
      </w:trPr>
      <w:tc>
        <w:tcPr>
          <w:tcW w:w="2420" w:type="dxa"/>
        </w:tcPr>
        <w:p w14:paraId="2FE74A32" w14:textId="77777777" w:rsidR="00202F90" w:rsidRDefault="00202F90">
          <w:pPr>
            <w:pStyle w:val="Header"/>
          </w:pPr>
        </w:p>
      </w:tc>
      <w:tc>
        <w:tcPr>
          <w:tcW w:w="5440" w:type="dxa"/>
        </w:tcPr>
        <w:p w14:paraId="57164025" w14:textId="77777777" w:rsidR="00202F90" w:rsidRDefault="00202F90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BA7BF6F" w14:textId="77777777" w:rsidR="00202F90" w:rsidRDefault="00202F90">
          <w:pPr>
            <w:pStyle w:val="Header"/>
            <w:jc w:val="right"/>
          </w:pPr>
        </w:p>
      </w:tc>
    </w:tr>
    <w:tr w:rsidR="00202F90" w14:paraId="174A0F03" w14:textId="77777777">
      <w:trPr>
        <w:cantSplit/>
      </w:trPr>
      <w:tc>
        <w:tcPr>
          <w:tcW w:w="2420" w:type="dxa"/>
        </w:tcPr>
        <w:p w14:paraId="5031D63F" w14:textId="77777777" w:rsidR="00202F90" w:rsidRDefault="00202F90">
          <w:pPr>
            <w:pStyle w:val="Header"/>
          </w:pPr>
        </w:p>
      </w:tc>
      <w:tc>
        <w:tcPr>
          <w:tcW w:w="5440" w:type="dxa"/>
        </w:tcPr>
        <w:p w14:paraId="22F50CC6" w14:textId="77777777" w:rsidR="00202F90" w:rsidRDefault="00202F90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DF7D243" w14:textId="77777777" w:rsidR="00202F90" w:rsidRDefault="00202F90">
          <w:pPr>
            <w:pStyle w:val="Header"/>
            <w:jc w:val="right"/>
          </w:pPr>
        </w:p>
      </w:tc>
    </w:tr>
    <w:tr w:rsidR="00202F90" w14:paraId="63DA8AC0" w14:textId="77777777">
      <w:trPr>
        <w:cantSplit/>
      </w:trPr>
      <w:tc>
        <w:tcPr>
          <w:tcW w:w="2420" w:type="dxa"/>
        </w:tcPr>
        <w:p w14:paraId="0F2EA230" w14:textId="77777777" w:rsidR="00202F90" w:rsidRDefault="00202F90">
          <w:pPr>
            <w:pStyle w:val="Header"/>
          </w:pPr>
        </w:p>
      </w:tc>
      <w:tc>
        <w:tcPr>
          <w:tcW w:w="5440" w:type="dxa"/>
        </w:tcPr>
        <w:p w14:paraId="0B10B27B" w14:textId="77777777" w:rsidR="00202F90" w:rsidRDefault="00202F9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A9BBE26" w14:textId="77777777" w:rsidR="00202F90" w:rsidRDefault="00202F90">
          <w:pPr>
            <w:pStyle w:val="Header"/>
            <w:jc w:val="right"/>
          </w:pPr>
        </w:p>
      </w:tc>
    </w:tr>
    <w:tr w:rsidR="00202F90" w14:paraId="33B13375" w14:textId="77777777">
      <w:trPr>
        <w:cantSplit/>
      </w:trPr>
      <w:tc>
        <w:tcPr>
          <w:tcW w:w="2420" w:type="dxa"/>
        </w:tcPr>
        <w:p w14:paraId="5209C483" w14:textId="77777777" w:rsidR="00202F90" w:rsidRDefault="00202F90">
          <w:pPr>
            <w:pStyle w:val="Header"/>
          </w:pPr>
        </w:p>
      </w:tc>
      <w:tc>
        <w:tcPr>
          <w:tcW w:w="5440" w:type="dxa"/>
        </w:tcPr>
        <w:p w14:paraId="5BC4AA7B" w14:textId="77777777" w:rsidR="00202F90" w:rsidRDefault="00202F90">
          <w:pPr>
            <w:pStyle w:val="Header"/>
            <w:jc w:val="center"/>
          </w:pPr>
        </w:p>
      </w:tc>
      <w:tc>
        <w:tcPr>
          <w:tcW w:w="2420" w:type="dxa"/>
        </w:tcPr>
        <w:p w14:paraId="22CD292C" w14:textId="77777777" w:rsidR="00202F90" w:rsidRDefault="00202F90">
          <w:pPr>
            <w:pStyle w:val="Header"/>
            <w:jc w:val="right"/>
          </w:pPr>
        </w:p>
      </w:tc>
    </w:tr>
  </w:tbl>
  <w:p w14:paraId="300FEB5E" w14:textId="77777777" w:rsidR="00202F90" w:rsidRDefault="00202F90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02F90" w14:paraId="200CA9F3" w14:textId="77777777">
      <w:trPr>
        <w:cantSplit/>
      </w:trPr>
      <w:tc>
        <w:tcPr>
          <w:tcW w:w="2420" w:type="dxa"/>
        </w:tcPr>
        <w:p w14:paraId="43ADE604" w14:textId="77777777" w:rsidR="00202F90" w:rsidRDefault="00202F90">
          <w:pPr>
            <w:pStyle w:val="Header"/>
          </w:pPr>
          <w:r>
            <w:t>WISCONSIN (48)</w:t>
          </w:r>
        </w:p>
      </w:tc>
      <w:tc>
        <w:tcPr>
          <w:tcW w:w="5440" w:type="dxa"/>
        </w:tcPr>
        <w:p w14:paraId="015DFFCC" w14:textId="77777777" w:rsidR="00202F90" w:rsidRDefault="00202F9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E2AEE82" w14:textId="77777777" w:rsidR="00202F90" w:rsidRDefault="00202F90">
          <w:pPr>
            <w:pStyle w:val="Header"/>
            <w:jc w:val="right"/>
          </w:pPr>
        </w:p>
      </w:tc>
    </w:tr>
    <w:tr w:rsidR="00202F90" w14:paraId="3BA82C92" w14:textId="77777777">
      <w:trPr>
        <w:cantSplit/>
      </w:trPr>
      <w:tc>
        <w:tcPr>
          <w:tcW w:w="2420" w:type="dxa"/>
        </w:tcPr>
        <w:p w14:paraId="20E0A183" w14:textId="77777777" w:rsidR="00202F90" w:rsidRDefault="00202F90">
          <w:pPr>
            <w:pStyle w:val="Header"/>
          </w:pPr>
        </w:p>
      </w:tc>
      <w:tc>
        <w:tcPr>
          <w:tcW w:w="5440" w:type="dxa"/>
        </w:tcPr>
        <w:p w14:paraId="64A0F2B2" w14:textId="77777777" w:rsidR="00202F90" w:rsidRDefault="00202F90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D8B7F88" w14:textId="77777777" w:rsidR="00202F90" w:rsidRDefault="00202F90">
          <w:pPr>
            <w:pStyle w:val="Header"/>
            <w:jc w:val="right"/>
          </w:pPr>
        </w:p>
      </w:tc>
    </w:tr>
    <w:tr w:rsidR="00202F90" w14:paraId="3786D390" w14:textId="77777777">
      <w:trPr>
        <w:cantSplit/>
      </w:trPr>
      <w:tc>
        <w:tcPr>
          <w:tcW w:w="2420" w:type="dxa"/>
        </w:tcPr>
        <w:p w14:paraId="3DC29E4D" w14:textId="77777777" w:rsidR="00202F90" w:rsidRDefault="00202F90">
          <w:pPr>
            <w:pStyle w:val="Header"/>
          </w:pPr>
        </w:p>
      </w:tc>
      <w:tc>
        <w:tcPr>
          <w:tcW w:w="5440" w:type="dxa"/>
        </w:tcPr>
        <w:p w14:paraId="6E3FD1D4" w14:textId="77777777" w:rsidR="00202F90" w:rsidRDefault="00202F90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1619466" w14:textId="77777777" w:rsidR="00202F90" w:rsidRDefault="00202F90">
          <w:pPr>
            <w:pStyle w:val="Header"/>
            <w:jc w:val="right"/>
          </w:pPr>
        </w:p>
      </w:tc>
    </w:tr>
    <w:tr w:rsidR="00202F90" w14:paraId="5563E574" w14:textId="77777777">
      <w:trPr>
        <w:cantSplit/>
      </w:trPr>
      <w:tc>
        <w:tcPr>
          <w:tcW w:w="2420" w:type="dxa"/>
        </w:tcPr>
        <w:p w14:paraId="4A6F123B" w14:textId="77777777" w:rsidR="00202F90" w:rsidRDefault="00202F90">
          <w:pPr>
            <w:pStyle w:val="Header"/>
          </w:pPr>
        </w:p>
      </w:tc>
      <w:tc>
        <w:tcPr>
          <w:tcW w:w="5440" w:type="dxa"/>
        </w:tcPr>
        <w:p w14:paraId="221B2FE3" w14:textId="77777777" w:rsidR="00202F90" w:rsidRDefault="00202F9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808D1C3" w14:textId="77777777" w:rsidR="00202F90" w:rsidRDefault="00202F90">
          <w:pPr>
            <w:pStyle w:val="Header"/>
            <w:jc w:val="right"/>
          </w:pPr>
        </w:p>
      </w:tc>
    </w:tr>
    <w:tr w:rsidR="00202F90" w14:paraId="1FB37A7A" w14:textId="77777777">
      <w:trPr>
        <w:cantSplit/>
      </w:trPr>
      <w:tc>
        <w:tcPr>
          <w:tcW w:w="2420" w:type="dxa"/>
        </w:tcPr>
        <w:p w14:paraId="74667525" w14:textId="77777777" w:rsidR="00202F90" w:rsidRDefault="00202F90">
          <w:pPr>
            <w:pStyle w:val="Header"/>
          </w:pPr>
        </w:p>
      </w:tc>
      <w:tc>
        <w:tcPr>
          <w:tcW w:w="5440" w:type="dxa"/>
        </w:tcPr>
        <w:p w14:paraId="19A8FCC3" w14:textId="77777777" w:rsidR="00202F90" w:rsidRDefault="00202F90">
          <w:pPr>
            <w:pStyle w:val="Header"/>
            <w:jc w:val="center"/>
          </w:pPr>
        </w:p>
      </w:tc>
      <w:tc>
        <w:tcPr>
          <w:tcW w:w="2420" w:type="dxa"/>
        </w:tcPr>
        <w:p w14:paraId="02F5831C" w14:textId="77777777" w:rsidR="00202F90" w:rsidRDefault="00202F90">
          <w:pPr>
            <w:pStyle w:val="Header"/>
            <w:jc w:val="right"/>
          </w:pPr>
        </w:p>
      </w:tc>
    </w:tr>
  </w:tbl>
  <w:p w14:paraId="436E61BB" w14:textId="77777777" w:rsidR="00202F90" w:rsidRDefault="00202F90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02F90" w14:paraId="01F46A0B" w14:textId="77777777">
      <w:trPr>
        <w:cantSplit/>
      </w:trPr>
      <w:tc>
        <w:tcPr>
          <w:tcW w:w="2420" w:type="dxa"/>
        </w:tcPr>
        <w:p w14:paraId="56AFBD42" w14:textId="77777777" w:rsidR="00202F90" w:rsidRDefault="00202F90">
          <w:pPr>
            <w:pStyle w:val="Header"/>
          </w:pPr>
          <w:r>
            <w:t>WISCONSIN (48)</w:t>
          </w:r>
        </w:p>
      </w:tc>
      <w:tc>
        <w:tcPr>
          <w:tcW w:w="5440" w:type="dxa"/>
        </w:tcPr>
        <w:p w14:paraId="2EFC731B" w14:textId="77777777" w:rsidR="00202F90" w:rsidRDefault="00202F9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5D89C64" w14:textId="77777777" w:rsidR="00202F90" w:rsidRDefault="00202F90">
          <w:pPr>
            <w:pStyle w:val="Header"/>
            <w:jc w:val="right"/>
          </w:pPr>
        </w:p>
      </w:tc>
    </w:tr>
    <w:tr w:rsidR="00202F90" w14:paraId="29557449" w14:textId="77777777">
      <w:trPr>
        <w:cantSplit/>
      </w:trPr>
      <w:tc>
        <w:tcPr>
          <w:tcW w:w="2420" w:type="dxa"/>
        </w:tcPr>
        <w:p w14:paraId="1894E6F0" w14:textId="77777777" w:rsidR="00202F90" w:rsidRDefault="00202F90">
          <w:pPr>
            <w:pStyle w:val="Header"/>
          </w:pPr>
        </w:p>
      </w:tc>
      <w:tc>
        <w:tcPr>
          <w:tcW w:w="5440" w:type="dxa"/>
        </w:tcPr>
        <w:p w14:paraId="236C4ED9" w14:textId="77777777" w:rsidR="00202F90" w:rsidRDefault="00202F90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D199428" w14:textId="77777777" w:rsidR="00202F90" w:rsidRDefault="00202F90">
          <w:pPr>
            <w:pStyle w:val="Header"/>
            <w:jc w:val="right"/>
          </w:pPr>
        </w:p>
      </w:tc>
    </w:tr>
    <w:tr w:rsidR="00202F90" w14:paraId="1A611AD9" w14:textId="77777777">
      <w:trPr>
        <w:cantSplit/>
      </w:trPr>
      <w:tc>
        <w:tcPr>
          <w:tcW w:w="2420" w:type="dxa"/>
        </w:tcPr>
        <w:p w14:paraId="4E5ADF5F" w14:textId="77777777" w:rsidR="00202F90" w:rsidRDefault="00202F90">
          <w:pPr>
            <w:pStyle w:val="Header"/>
          </w:pPr>
        </w:p>
      </w:tc>
      <w:tc>
        <w:tcPr>
          <w:tcW w:w="5440" w:type="dxa"/>
        </w:tcPr>
        <w:p w14:paraId="0F382AF6" w14:textId="77777777" w:rsidR="00202F90" w:rsidRDefault="00202F90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8D4E4F9" w14:textId="77777777" w:rsidR="00202F90" w:rsidRDefault="00202F90">
          <w:pPr>
            <w:pStyle w:val="Header"/>
            <w:jc w:val="right"/>
          </w:pPr>
        </w:p>
      </w:tc>
    </w:tr>
    <w:tr w:rsidR="00202F90" w14:paraId="1CB50669" w14:textId="77777777">
      <w:trPr>
        <w:cantSplit/>
      </w:trPr>
      <w:tc>
        <w:tcPr>
          <w:tcW w:w="2420" w:type="dxa"/>
        </w:tcPr>
        <w:p w14:paraId="1A4FAA03" w14:textId="77777777" w:rsidR="00202F90" w:rsidRDefault="00202F90">
          <w:pPr>
            <w:pStyle w:val="Header"/>
          </w:pPr>
        </w:p>
      </w:tc>
      <w:tc>
        <w:tcPr>
          <w:tcW w:w="5440" w:type="dxa"/>
        </w:tcPr>
        <w:p w14:paraId="7D39EAE3" w14:textId="77777777" w:rsidR="00202F90" w:rsidRDefault="00202F9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1F4F057" w14:textId="77777777" w:rsidR="00202F90" w:rsidRDefault="00202F90">
          <w:pPr>
            <w:pStyle w:val="Header"/>
            <w:jc w:val="right"/>
          </w:pPr>
        </w:p>
      </w:tc>
    </w:tr>
    <w:tr w:rsidR="00202F90" w14:paraId="40E9AA90" w14:textId="77777777">
      <w:trPr>
        <w:cantSplit/>
      </w:trPr>
      <w:tc>
        <w:tcPr>
          <w:tcW w:w="2420" w:type="dxa"/>
        </w:tcPr>
        <w:p w14:paraId="67C3A496" w14:textId="77777777" w:rsidR="00202F90" w:rsidRDefault="00202F90">
          <w:pPr>
            <w:pStyle w:val="Header"/>
          </w:pPr>
        </w:p>
      </w:tc>
      <w:tc>
        <w:tcPr>
          <w:tcW w:w="5440" w:type="dxa"/>
        </w:tcPr>
        <w:p w14:paraId="578E0268" w14:textId="77777777" w:rsidR="00202F90" w:rsidRDefault="00202F90">
          <w:pPr>
            <w:pStyle w:val="Header"/>
            <w:jc w:val="center"/>
          </w:pPr>
        </w:p>
      </w:tc>
      <w:tc>
        <w:tcPr>
          <w:tcW w:w="2420" w:type="dxa"/>
        </w:tcPr>
        <w:p w14:paraId="7DFF298B" w14:textId="77777777" w:rsidR="00202F90" w:rsidRDefault="00202F90">
          <w:pPr>
            <w:pStyle w:val="Header"/>
            <w:jc w:val="right"/>
          </w:pPr>
        </w:p>
      </w:tc>
    </w:tr>
  </w:tbl>
  <w:p w14:paraId="5F4133E5" w14:textId="77777777" w:rsidR="00202F90" w:rsidRDefault="00202F90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02F90" w14:paraId="3192FE2D" w14:textId="77777777">
      <w:trPr>
        <w:cantSplit/>
      </w:trPr>
      <w:tc>
        <w:tcPr>
          <w:tcW w:w="2420" w:type="dxa"/>
        </w:tcPr>
        <w:p w14:paraId="7A69D506" w14:textId="77777777" w:rsidR="00202F90" w:rsidRDefault="00202F90">
          <w:pPr>
            <w:pStyle w:val="Header"/>
          </w:pPr>
        </w:p>
      </w:tc>
      <w:tc>
        <w:tcPr>
          <w:tcW w:w="5440" w:type="dxa"/>
        </w:tcPr>
        <w:p w14:paraId="491E4E80" w14:textId="77777777" w:rsidR="00202F90" w:rsidRDefault="00202F9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AB66024" w14:textId="77777777" w:rsidR="00202F90" w:rsidRDefault="00202F90">
          <w:pPr>
            <w:pStyle w:val="Header"/>
            <w:jc w:val="right"/>
          </w:pPr>
          <w:r>
            <w:t>WISCONSIN (48)</w:t>
          </w:r>
        </w:p>
      </w:tc>
    </w:tr>
    <w:tr w:rsidR="00202F90" w14:paraId="5531754D" w14:textId="77777777">
      <w:trPr>
        <w:cantSplit/>
      </w:trPr>
      <w:tc>
        <w:tcPr>
          <w:tcW w:w="2420" w:type="dxa"/>
        </w:tcPr>
        <w:p w14:paraId="6F2DC78E" w14:textId="77777777" w:rsidR="00202F90" w:rsidRDefault="00202F90">
          <w:pPr>
            <w:pStyle w:val="Header"/>
          </w:pPr>
        </w:p>
      </w:tc>
      <w:tc>
        <w:tcPr>
          <w:tcW w:w="5440" w:type="dxa"/>
        </w:tcPr>
        <w:p w14:paraId="4A4D902A" w14:textId="77777777" w:rsidR="00202F90" w:rsidRDefault="00202F90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CA08595" w14:textId="77777777" w:rsidR="00202F90" w:rsidRDefault="00202F90">
          <w:pPr>
            <w:pStyle w:val="Header"/>
            <w:jc w:val="right"/>
          </w:pPr>
        </w:p>
      </w:tc>
    </w:tr>
    <w:tr w:rsidR="00202F90" w14:paraId="5BC63891" w14:textId="77777777">
      <w:trPr>
        <w:cantSplit/>
      </w:trPr>
      <w:tc>
        <w:tcPr>
          <w:tcW w:w="2420" w:type="dxa"/>
        </w:tcPr>
        <w:p w14:paraId="656DF272" w14:textId="77777777" w:rsidR="00202F90" w:rsidRDefault="00202F90">
          <w:pPr>
            <w:pStyle w:val="Header"/>
          </w:pPr>
        </w:p>
      </w:tc>
      <w:tc>
        <w:tcPr>
          <w:tcW w:w="5440" w:type="dxa"/>
        </w:tcPr>
        <w:p w14:paraId="45FAF9B2" w14:textId="77777777" w:rsidR="00202F90" w:rsidRDefault="00202F90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84A0C49" w14:textId="77777777" w:rsidR="00202F90" w:rsidRDefault="00202F90">
          <w:pPr>
            <w:pStyle w:val="Header"/>
            <w:jc w:val="right"/>
          </w:pPr>
        </w:p>
      </w:tc>
    </w:tr>
    <w:tr w:rsidR="00202F90" w14:paraId="2AB5127A" w14:textId="77777777">
      <w:trPr>
        <w:cantSplit/>
      </w:trPr>
      <w:tc>
        <w:tcPr>
          <w:tcW w:w="2420" w:type="dxa"/>
        </w:tcPr>
        <w:p w14:paraId="5E74E9AA" w14:textId="77777777" w:rsidR="00202F90" w:rsidRDefault="00202F90">
          <w:pPr>
            <w:pStyle w:val="Header"/>
          </w:pPr>
        </w:p>
      </w:tc>
      <w:tc>
        <w:tcPr>
          <w:tcW w:w="5440" w:type="dxa"/>
        </w:tcPr>
        <w:p w14:paraId="46351A8A" w14:textId="77777777" w:rsidR="00202F90" w:rsidRDefault="00202F9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E47FCAA" w14:textId="77777777" w:rsidR="00202F90" w:rsidRDefault="00202F90">
          <w:pPr>
            <w:pStyle w:val="Header"/>
            <w:jc w:val="right"/>
          </w:pPr>
        </w:p>
      </w:tc>
    </w:tr>
    <w:tr w:rsidR="00202F90" w14:paraId="76CF054D" w14:textId="77777777">
      <w:trPr>
        <w:cantSplit/>
      </w:trPr>
      <w:tc>
        <w:tcPr>
          <w:tcW w:w="2420" w:type="dxa"/>
        </w:tcPr>
        <w:p w14:paraId="7F928A97" w14:textId="77777777" w:rsidR="00202F90" w:rsidRDefault="00202F90">
          <w:pPr>
            <w:pStyle w:val="Header"/>
          </w:pPr>
        </w:p>
      </w:tc>
      <w:tc>
        <w:tcPr>
          <w:tcW w:w="5440" w:type="dxa"/>
        </w:tcPr>
        <w:p w14:paraId="33DBAC81" w14:textId="77777777" w:rsidR="00202F90" w:rsidRDefault="00202F90">
          <w:pPr>
            <w:pStyle w:val="Header"/>
            <w:jc w:val="center"/>
          </w:pPr>
        </w:p>
      </w:tc>
      <w:tc>
        <w:tcPr>
          <w:tcW w:w="2420" w:type="dxa"/>
        </w:tcPr>
        <w:p w14:paraId="0D75AF34" w14:textId="77777777" w:rsidR="00202F90" w:rsidRDefault="00202F90">
          <w:pPr>
            <w:pStyle w:val="Header"/>
            <w:jc w:val="right"/>
          </w:pPr>
        </w:p>
      </w:tc>
    </w:tr>
  </w:tbl>
  <w:p w14:paraId="7F0B49A3" w14:textId="77777777" w:rsidR="00202F90" w:rsidRDefault="00202F90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F90"/>
    <w:rsid w:val="00202F90"/>
    <w:rsid w:val="00672139"/>
    <w:rsid w:val="007D0DE1"/>
    <w:rsid w:val="00B372FC"/>
    <w:rsid w:val="00B62782"/>
    <w:rsid w:val="00F23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FC90AB"/>
  <w15:chartTrackingRefBased/>
  <w15:docId w15:val="{5BFC1221-489D-4055-BAFB-5245E7C68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2F9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202F90"/>
    <w:pPr>
      <w:spacing w:before="240"/>
      <w:outlineLvl w:val="0"/>
    </w:pPr>
    <w:rPr>
      <w:rFonts w:ascii="Arial" w:hAnsi="Arial"/>
      <w:b/>
      <w:sz w:val="20"/>
    </w:rPr>
  </w:style>
  <w:style w:type="paragraph" w:styleId="Heading2">
    <w:name w:val="heading 2"/>
    <w:basedOn w:val="Normal"/>
    <w:next w:val="Normal"/>
    <w:link w:val="Heading2Char"/>
    <w:qFormat/>
    <w:rsid w:val="00202F90"/>
    <w:pPr>
      <w:spacing w:before="120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rsid w:val="00202F90"/>
    <w:pPr>
      <w:ind w:left="360"/>
      <w:outlineLvl w:val="2"/>
    </w:pPr>
    <w:rPr>
      <w:rFonts w:ascii="Arial" w:hAnsi="Arial"/>
      <w:b/>
      <w:sz w:val="20"/>
    </w:rPr>
  </w:style>
  <w:style w:type="paragraph" w:styleId="Heading5">
    <w:name w:val="heading 5"/>
    <w:basedOn w:val="Normal"/>
    <w:next w:val="Normal"/>
    <w:link w:val="Heading5Char"/>
    <w:qFormat/>
    <w:rsid w:val="00202F90"/>
    <w:pPr>
      <w:spacing w:before="240" w:after="60"/>
      <w:outlineLvl w:val="4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02F90"/>
    <w:rPr>
      <w:rFonts w:ascii="Arial" w:eastAsia="Times New Roman" w:hAnsi="Arial" w:cs="Times New Roman"/>
      <w:b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202F90"/>
    <w:rPr>
      <w:rFonts w:ascii="Arial" w:eastAsia="Times New Roman" w:hAnsi="Arial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202F90"/>
    <w:rPr>
      <w:rFonts w:ascii="Arial" w:eastAsia="Times New Roman" w:hAnsi="Arial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202F90"/>
    <w:rPr>
      <w:rFonts w:ascii="Arial" w:eastAsia="Times New Roman" w:hAnsi="Arial" w:cs="Times New Roman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202F90"/>
  </w:style>
  <w:style w:type="paragraph" w:styleId="Header">
    <w:name w:val="header"/>
    <w:basedOn w:val="isonormal"/>
    <w:link w:val="HeaderChar"/>
    <w:rsid w:val="00202F90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202F90"/>
    <w:rPr>
      <w:rFonts w:ascii="Arial" w:eastAsia="Times New Roman" w:hAnsi="Arial" w:cs="Times New Roman"/>
      <w:b/>
      <w:sz w:val="20"/>
      <w:szCs w:val="20"/>
    </w:rPr>
  </w:style>
  <w:style w:type="paragraph" w:styleId="Footer">
    <w:name w:val="footer"/>
    <w:basedOn w:val="isonormal"/>
    <w:link w:val="FooterChar"/>
    <w:rsid w:val="00202F90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202F90"/>
    <w:rPr>
      <w:rFonts w:ascii="Arial" w:eastAsia="Times New Roman" w:hAnsi="Arial" w:cs="Times New Roman"/>
      <w:sz w:val="18"/>
      <w:szCs w:val="20"/>
    </w:rPr>
  </w:style>
  <w:style w:type="paragraph" w:customStyle="1" w:styleId="tablehead">
    <w:name w:val="tablehead"/>
    <w:basedOn w:val="isonormal"/>
    <w:rsid w:val="00202F90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202F90"/>
    <w:pPr>
      <w:spacing w:before="20" w:after="20"/>
      <w:jc w:val="left"/>
    </w:pPr>
  </w:style>
  <w:style w:type="paragraph" w:customStyle="1" w:styleId="isonormal">
    <w:name w:val="isonormal"/>
    <w:rsid w:val="00202F90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blockhd1">
    <w:name w:val="blockhd1"/>
    <w:basedOn w:val="isonormal"/>
    <w:next w:val="blocktext1"/>
    <w:rsid w:val="00202F90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202F90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202F90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202F90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202F90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202F90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202F90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202F90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202F90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202F90"/>
    <w:pPr>
      <w:keepLines/>
    </w:pPr>
  </w:style>
  <w:style w:type="paragraph" w:customStyle="1" w:styleId="blocktext10">
    <w:name w:val="blocktext10"/>
    <w:basedOn w:val="isonormal"/>
    <w:rsid w:val="00202F90"/>
    <w:pPr>
      <w:keepLines/>
      <w:ind w:left="2700"/>
    </w:pPr>
  </w:style>
  <w:style w:type="paragraph" w:customStyle="1" w:styleId="blocktext2">
    <w:name w:val="blocktext2"/>
    <w:basedOn w:val="isonormal"/>
    <w:rsid w:val="00202F90"/>
    <w:pPr>
      <w:keepLines/>
      <w:ind w:left="300"/>
    </w:pPr>
  </w:style>
  <w:style w:type="paragraph" w:customStyle="1" w:styleId="blocktext3">
    <w:name w:val="blocktext3"/>
    <w:basedOn w:val="isonormal"/>
    <w:rsid w:val="00202F90"/>
    <w:pPr>
      <w:keepLines/>
      <w:ind w:left="600"/>
    </w:pPr>
  </w:style>
  <w:style w:type="paragraph" w:customStyle="1" w:styleId="blocktext4">
    <w:name w:val="blocktext4"/>
    <w:basedOn w:val="isonormal"/>
    <w:rsid w:val="00202F90"/>
    <w:pPr>
      <w:keepLines/>
      <w:ind w:left="900"/>
    </w:pPr>
  </w:style>
  <w:style w:type="paragraph" w:customStyle="1" w:styleId="blocktext5">
    <w:name w:val="blocktext5"/>
    <w:basedOn w:val="isonormal"/>
    <w:rsid w:val="00202F90"/>
    <w:pPr>
      <w:keepLines/>
      <w:ind w:left="1200"/>
    </w:pPr>
  </w:style>
  <w:style w:type="paragraph" w:customStyle="1" w:styleId="blocktext6">
    <w:name w:val="blocktext6"/>
    <w:basedOn w:val="isonormal"/>
    <w:rsid w:val="00202F90"/>
    <w:pPr>
      <w:keepLines/>
      <w:ind w:left="1500"/>
    </w:pPr>
  </w:style>
  <w:style w:type="paragraph" w:customStyle="1" w:styleId="blocktext7">
    <w:name w:val="blocktext7"/>
    <w:basedOn w:val="isonormal"/>
    <w:rsid w:val="00202F90"/>
    <w:pPr>
      <w:keepLines/>
      <w:ind w:left="1800"/>
    </w:pPr>
  </w:style>
  <w:style w:type="paragraph" w:customStyle="1" w:styleId="blocktext8">
    <w:name w:val="blocktext8"/>
    <w:basedOn w:val="isonormal"/>
    <w:rsid w:val="00202F90"/>
    <w:pPr>
      <w:keepLines/>
      <w:ind w:left="2100"/>
    </w:pPr>
  </w:style>
  <w:style w:type="paragraph" w:customStyle="1" w:styleId="blocktext9">
    <w:name w:val="blocktext9"/>
    <w:basedOn w:val="isonormal"/>
    <w:rsid w:val="00202F90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202F90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202F90"/>
    <w:pPr>
      <w:jc w:val="center"/>
    </w:pPr>
    <w:rPr>
      <w:b/>
    </w:rPr>
  </w:style>
  <w:style w:type="paragraph" w:customStyle="1" w:styleId="ctoutlinetxt1">
    <w:name w:val="ctoutlinetxt1"/>
    <w:basedOn w:val="isonormal"/>
    <w:rsid w:val="00202F90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202F90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202F90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202F90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202F90"/>
    <w:rPr>
      <w:b/>
    </w:rPr>
  </w:style>
  <w:style w:type="paragraph" w:customStyle="1" w:styleId="icblock">
    <w:name w:val="i/cblock"/>
    <w:basedOn w:val="isonormal"/>
    <w:rsid w:val="00202F90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202F90"/>
  </w:style>
  <w:style w:type="paragraph" w:styleId="MacroText">
    <w:name w:val="macro"/>
    <w:link w:val="MacroTextChar"/>
    <w:rsid w:val="00202F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rsid w:val="00202F90"/>
    <w:rPr>
      <w:rFonts w:ascii="Arial" w:eastAsia="Times New Roman" w:hAnsi="Arial" w:cs="Times New Roman"/>
      <w:sz w:val="20"/>
      <w:szCs w:val="20"/>
    </w:rPr>
  </w:style>
  <w:style w:type="paragraph" w:customStyle="1" w:styleId="noboxaddlrule">
    <w:name w:val="noboxaddlrule"/>
    <w:basedOn w:val="isonormal"/>
    <w:next w:val="blocktext1"/>
    <w:rsid w:val="00202F90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202F90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202F90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202F90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202F90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202F90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202F90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202F90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202F90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202F90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202F90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202F90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202F90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202F90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202F90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202F90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202F90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202F90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202F90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rsid w:val="00202F90"/>
  </w:style>
  <w:style w:type="character" w:customStyle="1" w:styleId="rulelink">
    <w:name w:val="rulelink"/>
    <w:rsid w:val="00202F90"/>
    <w:rPr>
      <w:b/>
    </w:rPr>
  </w:style>
  <w:style w:type="paragraph" w:styleId="Signature">
    <w:name w:val="Signature"/>
    <w:basedOn w:val="Normal"/>
    <w:link w:val="SignatureChar"/>
    <w:rsid w:val="00202F90"/>
    <w:pPr>
      <w:ind w:left="4320"/>
    </w:pPr>
    <w:rPr>
      <w:rFonts w:ascii="Arial" w:hAnsi="Arial"/>
      <w:sz w:val="20"/>
    </w:rPr>
  </w:style>
  <w:style w:type="character" w:customStyle="1" w:styleId="SignatureChar">
    <w:name w:val="Signature Char"/>
    <w:basedOn w:val="DefaultParagraphFont"/>
    <w:link w:val="Signature"/>
    <w:rsid w:val="00202F90"/>
    <w:rPr>
      <w:rFonts w:ascii="Arial" w:eastAsia="Times New Roman" w:hAnsi="Arial" w:cs="Times New Roman"/>
      <w:sz w:val="20"/>
      <w:szCs w:val="20"/>
    </w:rPr>
  </w:style>
  <w:style w:type="paragraph" w:customStyle="1" w:styleId="space2">
    <w:name w:val="space2"/>
    <w:basedOn w:val="isonormal"/>
    <w:next w:val="isonormal"/>
    <w:rsid w:val="00202F90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202F90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202F90"/>
    <w:pPr>
      <w:spacing w:before="0" w:line="160" w:lineRule="exact"/>
    </w:pPr>
  </w:style>
  <w:style w:type="character" w:customStyle="1" w:styleId="spotlinksource">
    <w:name w:val="spotlinksource"/>
    <w:rsid w:val="00202F90"/>
    <w:rPr>
      <w:b/>
    </w:rPr>
  </w:style>
  <w:style w:type="character" w:customStyle="1" w:styleId="spotlinktarget">
    <w:name w:val="spotlinktarget"/>
    <w:rsid w:val="00202F90"/>
    <w:rPr>
      <w:b/>
    </w:rPr>
  </w:style>
  <w:style w:type="paragraph" w:customStyle="1" w:styleId="subcap">
    <w:name w:val="subcap"/>
    <w:basedOn w:val="isonormal"/>
    <w:rsid w:val="00202F90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202F90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202F90"/>
    <w:pPr>
      <w:spacing w:after="60"/>
      <w:jc w:val="center"/>
    </w:pPr>
    <w:rPr>
      <w:rFonts w:ascii="Arial" w:hAnsi="Arial"/>
      <w:i/>
      <w:sz w:val="20"/>
    </w:rPr>
  </w:style>
  <w:style w:type="character" w:customStyle="1" w:styleId="SubtitleChar">
    <w:name w:val="Subtitle Char"/>
    <w:basedOn w:val="DefaultParagraphFont"/>
    <w:link w:val="Subtitle"/>
    <w:rsid w:val="00202F90"/>
    <w:rPr>
      <w:rFonts w:ascii="Arial" w:eastAsia="Times New Roman" w:hAnsi="Arial" w:cs="Times New Roman"/>
      <w:i/>
      <w:sz w:val="20"/>
      <w:szCs w:val="20"/>
    </w:rPr>
  </w:style>
  <w:style w:type="table" w:styleId="TableGrid">
    <w:name w:val="Table Grid"/>
    <w:basedOn w:val="TableNormal"/>
    <w:rsid w:val="00202F90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202F90"/>
    <w:pPr>
      <w:tabs>
        <w:tab w:val="right" w:leader="dot" w:pos="10080"/>
      </w:tabs>
      <w:ind w:left="180" w:hanging="180"/>
    </w:pPr>
    <w:rPr>
      <w:rFonts w:ascii="Arial" w:hAnsi="Arial"/>
      <w:sz w:val="20"/>
    </w:rPr>
  </w:style>
  <w:style w:type="paragraph" w:styleId="TableofFigures">
    <w:name w:val="table of figures"/>
    <w:basedOn w:val="Normal"/>
    <w:next w:val="Normal"/>
    <w:rsid w:val="00202F90"/>
    <w:pPr>
      <w:tabs>
        <w:tab w:val="right" w:leader="dot" w:pos="4680"/>
      </w:tabs>
      <w:ind w:left="360" w:hanging="360"/>
    </w:pPr>
    <w:rPr>
      <w:rFonts w:ascii="Arial" w:hAnsi="Arial"/>
      <w:sz w:val="20"/>
    </w:rPr>
  </w:style>
  <w:style w:type="paragraph" w:customStyle="1" w:styleId="table2text04">
    <w:name w:val="table2text0/4"/>
    <w:basedOn w:val="isonormal"/>
    <w:rsid w:val="00202F90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202F90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202F90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202F90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202F90"/>
    <w:pPr>
      <w:jc w:val="left"/>
    </w:pPr>
    <w:rPr>
      <w:b/>
    </w:rPr>
  </w:style>
  <w:style w:type="character" w:customStyle="1" w:styleId="tablelink">
    <w:name w:val="tablelink"/>
    <w:rsid w:val="00202F90"/>
    <w:rPr>
      <w:b/>
    </w:rPr>
  </w:style>
  <w:style w:type="paragraph" w:customStyle="1" w:styleId="tabletext00">
    <w:name w:val="tabletext0/0"/>
    <w:basedOn w:val="isonormal"/>
    <w:rsid w:val="00202F90"/>
    <w:pPr>
      <w:spacing w:before="0"/>
      <w:jc w:val="left"/>
    </w:pPr>
  </w:style>
  <w:style w:type="paragraph" w:customStyle="1" w:styleId="tabletext01">
    <w:name w:val="tabletext0/1"/>
    <w:basedOn w:val="isonormal"/>
    <w:rsid w:val="00202F90"/>
    <w:pPr>
      <w:spacing w:before="0" w:after="20"/>
      <w:jc w:val="left"/>
    </w:pPr>
  </w:style>
  <w:style w:type="paragraph" w:customStyle="1" w:styleId="tabletext10">
    <w:name w:val="tabletext1/0"/>
    <w:basedOn w:val="isonormal"/>
    <w:rsid w:val="00202F90"/>
    <w:pPr>
      <w:spacing w:before="20"/>
      <w:jc w:val="left"/>
    </w:pPr>
  </w:style>
  <w:style w:type="paragraph" w:customStyle="1" w:styleId="tabletext40">
    <w:name w:val="tabletext4/0"/>
    <w:basedOn w:val="isonormal"/>
    <w:rsid w:val="00202F90"/>
    <w:pPr>
      <w:jc w:val="left"/>
    </w:pPr>
  </w:style>
  <w:style w:type="paragraph" w:customStyle="1" w:styleId="tabletext44">
    <w:name w:val="tabletext4/4"/>
    <w:basedOn w:val="isonormal"/>
    <w:rsid w:val="00202F90"/>
    <w:pPr>
      <w:spacing w:after="80"/>
      <w:jc w:val="left"/>
    </w:pPr>
  </w:style>
  <w:style w:type="paragraph" w:customStyle="1" w:styleId="terr2colblock1">
    <w:name w:val="terr2colblock1"/>
    <w:basedOn w:val="isonormal"/>
    <w:rsid w:val="00202F90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202F90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202F90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202F90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202F90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202F90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202F90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202F90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202F90"/>
  </w:style>
  <w:style w:type="paragraph" w:customStyle="1" w:styleId="tabletext1">
    <w:name w:val="tabletext1"/>
    <w:rsid w:val="00202F90"/>
    <w:pPr>
      <w:suppressAutoHyphens/>
      <w:overflowPunct w:val="0"/>
      <w:autoSpaceDE w:val="0"/>
      <w:autoSpaceDN w:val="0"/>
      <w:adjustRightInd w:val="0"/>
      <w:spacing w:before="80" w:after="0" w:line="180" w:lineRule="exact"/>
      <w:textAlignment w:val="baseline"/>
    </w:pPr>
    <w:rPr>
      <w:rFonts w:ascii="Arial" w:eastAsia="Times New Roman" w:hAnsi="Arial" w:cs="Times New Roman"/>
      <w:noProof/>
      <w:spacing w:val="6"/>
      <w:sz w:val="18"/>
      <w:szCs w:val="20"/>
    </w:rPr>
  </w:style>
  <w:style w:type="paragraph" w:customStyle="1" w:styleId="NotRatesLossCosts">
    <w:name w:val="NotRatesLossCosts"/>
    <w:rsid w:val="00202F90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Picture1">
    <w:name w:val="Picture1"/>
    <w:rsid w:val="00202F90"/>
    <w:pPr>
      <w:overflowPunct w:val="0"/>
      <w:autoSpaceDE w:val="0"/>
      <w:autoSpaceDN w:val="0"/>
      <w:adjustRightInd w:val="0"/>
      <w:spacing w:after="0" w:line="180" w:lineRule="atLeast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table1conttext">
    <w:name w:val="table1conttext"/>
    <w:basedOn w:val="Normal"/>
    <w:rsid w:val="00202F90"/>
    <w:pPr>
      <w:tabs>
        <w:tab w:val="left" w:leader="dot" w:pos="7200"/>
      </w:tabs>
      <w:spacing w:line="180" w:lineRule="exact"/>
      <w:ind w:left="200" w:hanging="200"/>
    </w:pPr>
    <w:rPr>
      <w:rFonts w:ascii="Arial" w:hAnsi="Arial"/>
      <w:sz w:val="20"/>
    </w:rPr>
  </w:style>
  <w:style w:type="paragraph" w:customStyle="1" w:styleId="FilingHeader">
    <w:name w:val="Filing Header"/>
    <w:basedOn w:val="isonormal"/>
    <w:rsid w:val="00202F90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202F90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202F90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202F90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202F90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202F90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202F90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202F90"/>
    <w:rPr>
      <w:rFonts w:ascii="Arial" w:eastAsia="Times New Roman" w:hAnsi="Arial" w:cs="Times New Roman"/>
      <w:b/>
      <w:sz w:val="18"/>
      <w:szCs w:val="20"/>
    </w:rPr>
  </w:style>
  <w:style w:type="paragraph" w:customStyle="1" w:styleId="NotocOutlinetxt2">
    <w:name w:val="NotocOutlinetxt2"/>
    <w:basedOn w:val="isonormal"/>
    <w:rsid w:val="00202F90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202F90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202F90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202F90"/>
  </w:style>
  <w:style w:type="paragraph" w:customStyle="1" w:styleId="spacesingle">
    <w:name w:val="spacesingle"/>
    <w:basedOn w:val="isonormal"/>
    <w:next w:val="isonormal"/>
    <w:rsid w:val="00202F90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12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8.xml"/><Relationship Id="rId25" Type="http://schemas.openxmlformats.org/officeDocument/2006/relationships/header" Target="header16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20" Type="http://schemas.openxmlformats.org/officeDocument/2006/relationships/header" Target="header11.xml"/><Relationship Id="rId29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15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23" Type="http://schemas.openxmlformats.org/officeDocument/2006/relationships/header" Target="header14.xml"/><Relationship Id="rId28" Type="http://schemas.openxmlformats.org/officeDocument/2006/relationships/customXml" Target="../customXml/item1.xml"/><Relationship Id="rId10" Type="http://schemas.openxmlformats.org/officeDocument/2006/relationships/footer" Target="footer2.xml"/><Relationship Id="rId19" Type="http://schemas.openxmlformats.org/officeDocument/2006/relationships/header" Target="header10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header" Target="header13.xml"/><Relationship Id="rId27" Type="http://schemas.openxmlformats.org/officeDocument/2006/relationships/theme" Target="theme/theme1.xml"/><Relationship Id="rId30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LI-CF-2021-020 - 004 -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I61344</AuthorId>
    <CircularDocDescription xmlns="a86cc342-0045-41e2-80e9-abdb777d2eca">Loss Costs</CircularDocDescription>
    <Date_x0020_Modified xmlns="a86cc342-0045-41e2-80e9-abdb777d2eca">2021-04-29T17:00:44+00:00</Date_x0020_Modified>
    <CircularDate xmlns="a86cc342-0045-41e2-80e9-abdb777d2eca">2021-05-05T04:00:00+00:00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advisory prospective loss costs reflecting a statewide loss cost level change of +6.4% to be implemented.</KeyMessage>
    <CircularNumber xmlns="a86cc342-0045-41e2-80e9-abdb777d2eca">LI-CF-2021-020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Edmilao, Maria Agnes F.</AuthorName>
    <Sequence xmlns="a86cc342-0045-41e2-80e9-abdb777d2eca">3</Sequence>
    <ServiceModuleString xmlns="a86cc342-0045-41e2-80e9-abdb777d2eca">Loss Costs;</ServiceModuleString>
    <CircId xmlns="a86cc342-0045-41e2-80e9-abdb777d2eca">32592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WISCONSIN COMMERCIAL FIRE AND ALLIED LINES ADVISORY PROSPECTIVE LOSS COST REVISION TO BE IMPLEMENTED; EXHIBITS NEWLY PRESENTED IN EXCEL</CircularTitle>
    <Jurs xmlns="a86cc342-0045-41e2-80e9-abdb777d2eca">
      <Value>53</Value>
    </Ju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6cb21c06403990b1ac95e0cafe22de16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84039c5ac03fd9a8c3acd42fb491eab1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0178BA-E45F-43C9-99C7-98DD8E04CEEA}"/>
</file>

<file path=customXml/itemProps2.xml><?xml version="1.0" encoding="utf-8"?>
<ds:datastoreItem xmlns:ds="http://schemas.openxmlformats.org/officeDocument/2006/customXml" ds:itemID="{452D736A-1436-40FC-8996-7FF944C9D2A6}"/>
</file>

<file path=customXml/itemProps3.xml><?xml version="1.0" encoding="utf-8"?>
<ds:datastoreItem xmlns:ds="http://schemas.openxmlformats.org/officeDocument/2006/customXml" ds:itemID="{3E34AB1B-57C2-4834-95D3-9D3928C6B1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3244</Words>
  <Characters>17776</Characters>
  <Application>Microsoft Office Word</Application>
  <DocSecurity>0</DocSecurity>
  <Lines>2753</Lines>
  <Paragraphs>1837</Paragraphs>
  <ScaleCrop>false</ScaleCrop>
  <Company/>
  <LinksUpToDate>false</LinksUpToDate>
  <CharactersWithSpaces>21519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Itzkowitz, Rachelle</dc:creator>
  <cp:keywords/>
  <dc:description/>
  <cp:lastModifiedBy>Itzkowitz, Rachelle</cp:lastModifiedBy>
  <cp:revision>2</cp:revision>
  <dcterms:created xsi:type="dcterms:W3CDTF">2021-04-22T17:22:00Z</dcterms:created>
  <dcterms:modified xsi:type="dcterms:W3CDTF">2021-04-23T02:45:00Z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