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F1C6F" w14:textId="4E67BFF0" w:rsidR="00D81DFA" w:rsidRDefault="00D81DFA" w:rsidP="00D81DFA">
      <w:pPr>
        <w:tabs>
          <w:tab w:val="left" w:pos="1440"/>
          <w:tab w:val="left" w:pos="8040"/>
        </w:tabs>
        <w:jc w:val="center"/>
      </w:pPr>
      <w:r>
        <w:t>INDIANA</w:t>
      </w:r>
    </w:p>
    <w:p w14:paraId="2E429D26" w14:textId="77777777" w:rsidR="00D81DFA" w:rsidRDefault="00D81DFA" w:rsidP="00D81DFA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C9397F1" w14:textId="77777777" w:rsidR="00D81DFA" w:rsidRDefault="00D81DFA" w:rsidP="00D81DFA">
      <w:pPr>
        <w:tabs>
          <w:tab w:val="left" w:pos="1440"/>
          <w:tab w:val="left" w:pos="8040"/>
        </w:tabs>
      </w:pPr>
    </w:p>
    <w:p w14:paraId="5538C9EC" w14:textId="77777777" w:rsidR="00D81DFA" w:rsidRDefault="00D81DFA" w:rsidP="00D81DFA">
      <w:pPr>
        <w:tabs>
          <w:tab w:val="left" w:pos="1440"/>
          <w:tab w:val="left" w:pos="8040"/>
        </w:tabs>
      </w:pPr>
    </w:p>
    <w:p w14:paraId="7EA7469C" w14:textId="77777777" w:rsidR="00D81DFA" w:rsidRPr="00C869E6" w:rsidRDefault="00D81DFA" w:rsidP="00D81DFA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724CD3BE" w14:textId="77777777" w:rsidR="00D81DFA" w:rsidRDefault="00D81DFA" w:rsidP="00D81DFA">
      <w:pPr>
        <w:tabs>
          <w:tab w:val="left" w:pos="1440"/>
          <w:tab w:val="left" w:pos="8040"/>
          <w:tab w:val="left" w:pos="8640"/>
        </w:tabs>
        <w:ind w:left="1440"/>
      </w:pPr>
    </w:p>
    <w:p w14:paraId="086410A5" w14:textId="77777777" w:rsidR="00D81DFA" w:rsidRDefault="00D81DFA" w:rsidP="00D81DFA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01DF3DB9" w14:textId="77777777" w:rsidR="00D81DFA" w:rsidRDefault="00D81DFA" w:rsidP="00D81DFA">
      <w:pPr>
        <w:tabs>
          <w:tab w:val="left" w:pos="1440"/>
          <w:tab w:val="left" w:pos="8040"/>
          <w:tab w:val="left" w:pos="8640"/>
        </w:tabs>
        <w:ind w:left="1440"/>
      </w:pPr>
    </w:p>
    <w:p w14:paraId="6C4F8306" w14:textId="77777777" w:rsidR="00D81DFA" w:rsidRDefault="00D81DFA" w:rsidP="00D81DFA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41626C73" w14:textId="77777777" w:rsidR="00D81DFA" w:rsidRDefault="00D81DFA" w:rsidP="00D81DFA">
      <w:pPr>
        <w:tabs>
          <w:tab w:val="left" w:pos="1440"/>
          <w:tab w:val="left" w:pos="8040"/>
          <w:tab w:val="left" w:pos="8640"/>
        </w:tabs>
        <w:ind w:left="1440"/>
      </w:pPr>
    </w:p>
    <w:p w14:paraId="77E75E80" w14:textId="77777777" w:rsidR="00D81DFA" w:rsidRDefault="00D81DFA" w:rsidP="00D81DFA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022155D5" w14:textId="77777777" w:rsidR="00D81DFA" w:rsidRDefault="00D81DFA">
      <w:pPr>
        <w:sectPr w:rsidR="00D81DFA" w:rsidSect="00D81D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3E66D46" w14:textId="77777777" w:rsidR="00D81DFA" w:rsidRPr="00D81DFA" w:rsidRDefault="00D81DFA" w:rsidP="00D81DF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D81DFA">
        <w:rPr>
          <w:rFonts w:ascii="Arial" w:hAnsi="Arial"/>
          <w:b/>
          <w:sz w:val="18"/>
        </w:rPr>
        <w:lastRenderedPageBreak/>
        <w:t>70.  CAUSES OF LOSS – BASIC FORM</w:t>
      </w:r>
    </w:p>
    <w:p w14:paraId="49FAE64E" w14:textId="77777777" w:rsidR="00D81DFA" w:rsidRPr="00D81DFA" w:rsidRDefault="00D81DFA" w:rsidP="00D81DFA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D81DFA">
        <w:rPr>
          <w:rFonts w:ascii="Arial" w:hAnsi="Arial"/>
          <w:b/>
          <w:sz w:val="18"/>
        </w:rPr>
        <w:tab/>
        <w:t>E.</w:t>
      </w:r>
      <w:r w:rsidRPr="00D81DFA">
        <w:rPr>
          <w:rFonts w:ascii="Arial" w:hAnsi="Arial"/>
          <w:b/>
          <w:sz w:val="18"/>
        </w:rPr>
        <w:tab/>
        <w:t>Rating Procedure</w:t>
      </w:r>
    </w:p>
    <w:p w14:paraId="396220F1" w14:textId="77777777" w:rsidR="00D81DFA" w:rsidRPr="00D81DFA" w:rsidRDefault="00D81DFA" w:rsidP="00D81DFA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D81DFA">
        <w:rPr>
          <w:rFonts w:ascii="Arial" w:hAnsi="Arial"/>
          <w:b/>
          <w:sz w:val="18"/>
        </w:rPr>
        <w:tab/>
        <w:t>2.</w:t>
      </w:r>
      <w:r w:rsidRPr="00D81DFA">
        <w:rPr>
          <w:rFonts w:ascii="Arial" w:hAnsi="Arial"/>
          <w:b/>
          <w:sz w:val="18"/>
        </w:rPr>
        <w:tab/>
        <w:t>Property Damage – Group II Causes Of Loss</w:t>
      </w:r>
    </w:p>
    <w:p w14:paraId="049698E4" w14:textId="77777777" w:rsidR="00D81DFA" w:rsidRPr="00D81DFA" w:rsidRDefault="00D81DFA" w:rsidP="00D81DFA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D81DFA">
        <w:rPr>
          <w:rFonts w:ascii="Arial" w:hAnsi="Arial"/>
          <w:b/>
          <w:sz w:val="18"/>
        </w:rPr>
        <w:tab/>
        <w:t>e.</w:t>
      </w:r>
      <w:r w:rsidRPr="00D81DFA">
        <w:rPr>
          <w:rFonts w:ascii="Arial" w:hAnsi="Arial"/>
          <w:b/>
          <w:sz w:val="18"/>
        </w:rPr>
        <w:tab/>
        <w:t>Loss Costs</w:t>
      </w:r>
    </w:p>
    <w:p w14:paraId="2074266A" w14:textId="77777777" w:rsidR="00D81DFA" w:rsidRPr="00D81DFA" w:rsidRDefault="00D81DFA" w:rsidP="00D81D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</w:r>
      <w:r w:rsidRPr="00D81DFA">
        <w:rPr>
          <w:rFonts w:ascii="Arial" w:hAnsi="Arial"/>
          <w:b/>
          <w:sz w:val="18"/>
        </w:rPr>
        <w:t>(1)</w:t>
      </w:r>
      <w:r w:rsidRPr="00D81DFA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D81DFA">
        <w:rPr>
          <w:rFonts w:ascii="Arial" w:hAnsi="Arial"/>
          <w:b/>
          <w:bCs/>
          <w:sz w:val="18"/>
        </w:rPr>
        <w:t>70.E.2.a.</w:t>
      </w:r>
    </w:p>
    <w:p w14:paraId="22F28434" w14:textId="77777777" w:rsidR="00D81DFA" w:rsidRPr="00D81DFA" w:rsidRDefault="00D81DFA" w:rsidP="00D81D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</w:r>
      <w:r w:rsidRPr="00D81DFA">
        <w:rPr>
          <w:rFonts w:ascii="Arial" w:hAnsi="Arial"/>
          <w:b/>
          <w:sz w:val="18"/>
        </w:rPr>
        <w:t>(2)</w:t>
      </w:r>
      <w:r w:rsidRPr="00D81DFA">
        <w:rPr>
          <w:rFonts w:ascii="Arial" w:hAnsi="Arial"/>
          <w:sz w:val="18"/>
        </w:rPr>
        <w:tab/>
        <w:t xml:space="preserve">For Symbols </w:t>
      </w:r>
      <w:r w:rsidRPr="00D81DFA">
        <w:rPr>
          <w:rFonts w:ascii="Arial" w:hAnsi="Arial"/>
          <w:b/>
          <w:sz w:val="18"/>
        </w:rPr>
        <w:t>AA, A, AB</w:t>
      </w:r>
      <w:r w:rsidRPr="00D81DFA">
        <w:rPr>
          <w:rFonts w:ascii="Arial" w:hAnsi="Arial"/>
          <w:sz w:val="18"/>
        </w:rPr>
        <w:t xml:space="preserve"> and </w:t>
      </w:r>
      <w:r w:rsidRPr="00D81DFA">
        <w:rPr>
          <w:rFonts w:ascii="Arial" w:hAnsi="Arial"/>
          <w:b/>
          <w:sz w:val="18"/>
        </w:rPr>
        <w:t>B</w:t>
      </w:r>
      <w:r w:rsidRPr="00D81DFA">
        <w:rPr>
          <w:rFonts w:ascii="Arial" w:hAnsi="Arial"/>
          <w:sz w:val="18"/>
        </w:rPr>
        <w:t xml:space="preserve"> use the applicable rate.</w:t>
      </w:r>
    </w:p>
    <w:p w14:paraId="4CC6949C" w14:textId="77777777" w:rsidR="00D81DFA" w:rsidRPr="00D81DFA" w:rsidRDefault="00D81DFA" w:rsidP="00D81D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</w:r>
      <w:r w:rsidRPr="00D81DFA">
        <w:rPr>
          <w:rFonts w:ascii="Arial" w:hAnsi="Arial"/>
          <w:b/>
          <w:sz w:val="18"/>
        </w:rPr>
        <w:t>(3)</w:t>
      </w:r>
      <w:r w:rsidRPr="00D81DFA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D81DFA">
        <w:rPr>
          <w:rFonts w:ascii="Arial" w:hAnsi="Arial"/>
          <w:b/>
          <w:bCs/>
          <w:sz w:val="18"/>
        </w:rPr>
        <w:t>70.E.2.a.</w:t>
      </w:r>
    </w:p>
    <w:p w14:paraId="793FF6B7" w14:textId="77777777" w:rsidR="00D81DFA" w:rsidRPr="00D81DFA" w:rsidRDefault="00D81DFA" w:rsidP="00D81DF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1120"/>
        <w:gridCol w:w="960"/>
        <w:gridCol w:w="1255"/>
        <w:gridCol w:w="1255"/>
      </w:tblGrid>
      <w:tr w:rsidR="00D81DFA" w:rsidRPr="00D81DFA" w14:paraId="094CC57F" w14:textId="77777777" w:rsidTr="00662122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00" w:type="dxa"/>
          </w:tcPr>
          <w:p w14:paraId="25E8C6B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30" w:type="dxa"/>
            <w:gridSpan w:val="2"/>
            <w:vAlign w:val="bottom"/>
          </w:tcPr>
          <w:p w14:paraId="6E1C143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960" w:type="dxa"/>
            <w:vAlign w:val="bottom"/>
          </w:tcPr>
          <w:p w14:paraId="4641B6D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255" w:type="dxa"/>
            <w:vAlign w:val="bottom"/>
          </w:tcPr>
          <w:p w14:paraId="620F223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Buildings</w:t>
            </w:r>
            <w:r w:rsidRPr="00D81DFA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255" w:type="dxa"/>
            <w:vAlign w:val="bottom"/>
          </w:tcPr>
          <w:p w14:paraId="799FFA2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</w:t>
            </w:r>
            <w:r w:rsidRPr="00D81DFA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D81DFA" w:rsidRPr="00D81DFA" w14:paraId="4B8CBE84" w14:textId="77777777" w:rsidTr="0066212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6141617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10" w:type="dxa"/>
          </w:tcPr>
          <w:p w14:paraId="244410C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</w:tcPr>
          <w:p w14:paraId="62439AB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60" w:type="dxa"/>
          </w:tcPr>
          <w:p w14:paraId="56947B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55" w:type="dxa"/>
            <w:vAlign w:val="bottom"/>
          </w:tcPr>
          <w:p w14:paraId="1940E675" w14:textId="77777777" w:rsidR="00D81DFA" w:rsidRPr="00D81DFA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0" w:author="Author" w:date="2021-04-18T21:22:00Z">
              <w:r w:rsidRPr="00D81DFA">
                <w:rPr>
                  <w:rFonts w:ascii="Arial" w:hAnsi="Arial" w:cs="Arial"/>
                  <w:sz w:val="18"/>
                  <w:szCs w:val="18"/>
                </w:rPr>
                <w:t>.0</w:t>
              </w:r>
            </w:ins>
            <w:ins w:id="1" w:author="Author" w:date="2021-04-18T21:23:00Z">
              <w:r w:rsidRPr="00D81DFA">
                <w:rPr>
                  <w:rFonts w:ascii="Arial" w:hAnsi="Arial" w:cs="Arial"/>
                  <w:sz w:val="18"/>
                  <w:szCs w:val="18"/>
                </w:rPr>
                <w:t>52</w:t>
              </w:r>
            </w:ins>
            <w:del w:id="2" w:author="Author" w:date="2021-04-18T21:22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.050</w:delText>
              </w:r>
            </w:del>
          </w:p>
        </w:tc>
        <w:tc>
          <w:tcPr>
            <w:tcW w:w="1255" w:type="dxa"/>
            <w:vAlign w:val="bottom"/>
          </w:tcPr>
          <w:p w14:paraId="69D5D657" w14:textId="77777777" w:rsidR="00D81DFA" w:rsidRPr="00D81DFA" w:rsidDel="00CC5413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" w:author="Author" w:date="2021-04-18T21:23:00Z">
              <w:r w:rsidRPr="00D81DFA">
                <w:rPr>
                  <w:rFonts w:ascii="Arial" w:hAnsi="Arial" w:cs="Arial"/>
                  <w:sz w:val="18"/>
                  <w:szCs w:val="18"/>
                </w:rPr>
                <w:t>.071</w:t>
              </w:r>
            </w:ins>
            <w:del w:id="4" w:author="Author" w:date="2021-04-18T21:23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.069</w:delText>
              </w:r>
            </w:del>
          </w:p>
        </w:tc>
      </w:tr>
      <w:tr w:rsidR="00D81DFA" w:rsidRPr="00D81DFA" w14:paraId="37AE8771" w14:textId="77777777" w:rsidTr="0066212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7175B1E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10" w:type="dxa"/>
          </w:tcPr>
          <w:p w14:paraId="4B36F6F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</w:tcPr>
          <w:p w14:paraId="16AD019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60" w:type="dxa"/>
          </w:tcPr>
          <w:p w14:paraId="062245D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55" w:type="dxa"/>
            <w:vAlign w:val="bottom"/>
          </w:tcPr>
          <w:p w14:paraId="6BDCF522" w14:textId="77777777" w:rsidR="00D81DFA" w:rsidRPr="00D81DFA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5" w:author="Author" w:date="2021-04-18T21:22:00Z">
              <w:r w:rsidRPr="00D81DFA">
                <w:rPr>
                  <w:rFonts w:ascii="Arial" w:hAnsi="Arial" w:cs="Arial"/>
                  <w:sz w:val="18"/>
                  <w:szCs w:val="18"/>
                </w:rPr>
                <w:t>.057</w:t>
              </w:r>
            </w:ins>
            <w:del w:id="6" w:author="Author" w:date="2021-04-18T21:22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.055</w:delText>
              </w:r>
            </w:del>
          </w:p>
        </w:tc>
        <w:tc>
          <w:tcPr>
            <w:tcW w:w="1255" w:type="dxa"/>
            <w:vAlign w:val="bottom"/>
          </w:tcPr>
          <w:p w14:paraId="16B4F883" w14:textId="77777777" w:rsidR="00D81DFA" w:rsidRPr="00D81DFA" w:rsidDel="00CC5413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7" w:author="Author" w:date="2021-04-18T21:22:00Z">
              <w:r w:rsidRPr="00D81DFA">
                <w:rPr>
                  <w:rFonts w:ascii="Arial" w:hAnsi="Arial" w:cs="Arial"/>
                  <w:sz w:val="18"/>
                  <w:szCs w:val="18"/>
                </w:rPr>
                <w:t>.080</w:t>
              </w:r>
            </w:ins>
            <w:del w:id="8" w:author="Author" w:date="2021-04-18T21:22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.077</w:delText>
              </w:r>
            </w:del>
          </w:p>
        </w:tc>
      </w:tr>
      <w:tr w:rsidR="00D81DFA" w:rsidRPr="00D81DFA" w14:paraId="243B8DA0" w14:textId="77777777" w:rsidTr="0066212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3D8EC95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10" w:type="dxa"/>
          </w:tcPr>
          <w:p w14:paraId="29CE55B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</w:tcPr>
          <w:p w14:paraId="6BBBEC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60" w:type="dxa"/>
          </w:tcPr>
          <w:p w14:paraId="236552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55" w:type="dxa"/>
            <w:vAlign w:val="bottom"/>
          </w:tcPr>
          <w:p w14:paraId="011968E4" w14:textId="77777777" w:rsidR="00D81DFA" w:rsidRPr="00D81DFA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9" w:author="Author" w:date="2021-04-18T21:24:00Z">
              <w:r w:rsidRPr="00D81DFA">
                <w:rPr>
                  <w:rFonts w:ascii="Arial" w:hAnsi="Arial" w:cs="Arial"/>
                  <w:sz w:val="18"/>
                  <w:szCs w:val="18"/>
                </w:rPr>
                <w:t>.072</w:t>
              </w:r>
            </w:ins>
            <w:del w:id="10" w:author="Author" w:date="2021-04-18T21:23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.070</w:delText>
              </w:r>
            </w:del>
          </w:p>
        </w:tc>
        <w:tc>
          <w:tcPr>
            <w:tcW w:w="1255" w:type="dxa"/>
            <w:vAlign w:val="bottom"/>
          </w:tcPr>
          <w:p w14:paraId="46D99525" w14:textId="77777777" w:rsidR="00D81DFA" w:rsidRPr="00D81DFA" w:rsidDel="00CC5413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1" w:author="Author" w:date="2021-04-18T21:24:00Z">
              <w:r w:rsidRPr="00D81DFA">
                <w:rPr>
                  <w:rFonts w:ascii="Arial" w:hAnsi="Arial" w:cs="Arial"/>
                  <w:sz w:val="18"/>
                  <w:szCs w:val="18"/>
                </w:rPr>
                <w:t>.095</w:t>
              </w:r>
            </w:ins>
            <w:del w:id="12" w:author="Author" w:date="2021-04-18T21:24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.092</w:delText>
              </w:r>
            </w:del>
          </w:p>
        </w:tc>
      </w:tr>
      <w:tr w:rsidR="00D81DFA" w:rsidRPr="00D81DFA" w14:paraId="28A97369" w14:textId="77777777" w:rsidTr="0066212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BB5089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10" w:type="dxa"/>
          </w:tcPr>
          <w:p w14:paraId="0B1878E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</w:tcPr>
          <w:p w14:paraId="44E318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60" w:type="dxa"/>
          </w:tcPr>
          <w:p w14:paraId="572248A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55" w:type="dxa"/>
            <w:vAlign w:val="bottom"/>
          </w:tcPr>
          <w:p w14:paraId="594A79F2" w14:textId="77777777" w:rsidR="00D81DFA" w:rsidRPr="00D81DFA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3" w:author="Author" w:date="2021-04-18T21:24:00Z">
              <w:r w:rsidRPr="00D81DFA">
                <w:rPr>
                  <w:rFonts w:ascii="Arial" w:hAnsi="Arial" w:cs="Arial"/>
                  <w:sz w:val="18"/>
                  <w:szCs w:val="18"/>
                </w:rPr>
                <w:t>.087</w:t>
              </w:r>
            </w:ins>
            <w:del w:id="14" w:author="Author" w:date="2021-04-18T21:24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.084</w:delText>
              </w:r>
            </w:del>
          </w:p>
        </w:tc>
        <w:tc>
          <w:tcPr>
            <w:tcW w:w="1255" w:type="dxa"/>
            <w:vAlign w:val="bottom"/>
          </w:tcPr>
          <w:p w14:paraId="1935311A" w14:textId="77777777" w:rsidR="00D81DFA" w:rsidRPr="00D81DFA" w:rsidDel="00CC5413" w:rsidRDefault="00D81DFA" w:rsidP="00D81DFA">
            <w:pPr>
              <w:tabs>
                <w:tab w:val="decimal" w:pos="0"/>
              </w:tabs>
              <w:spacing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5" w:author="Author" w:date="2021-04-18T21:25:00Z">
              <w:r w:rsidRPr="00D81DFA">
                <w:rPr>
                  <w:rFonts w:ascii="Arial" w:hAnsi="Arial" w:cs="Arial"/>
                  <w:sz w:val="18"/>
                  <w:szCs w:val="18"/>
                </w:rPr>
                <w:t>.10</w:t>
              </w:r>
            </w:ins>
            <w:ins w:id="16" w:author="Author" w:date="2021-04-18T21:26:00Z">
              <w:r w:rsidRPr="00D81DFA">
                <w:rPr>
                  <w:rFonts w:ascii="Arial" w:hAnsi="Arial" w:cs="Arial"/>
                  <w:sz w:val="18"/>
                  <w:szCs w:val="18"/>
                </w:rPr>
                <w:t>6</w:t>
              </w:r>
            </w:ins>
            <w:del w:id="17" w:author="Author" w:date="2021-04-18T21:25:00Z">
              <w:r w:rsidRPr="00D81DFA" w:rsidDel="00071F8C">
                <w:rPr>
                  <w:rFonts w:ascii="Arial" w:hAnsi="Arial" w:cs="Arial"/>
                  <w:sz w:val="18"/>
                  <w:szCs w:val="18"/>
                </w:rPr>
                <w:delText>.103</w:delText>
              </w:r>
            </w:del>
          </w:p>
        </w:tc>
      </w:tr>
    </w:tbl>
    <w:p w14:paraId="07BD4922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03AB437E" w14:textId="77777777" w:rsidR="00D81DFA" w:rsidRDefault="00D81DFA">
      <w:pPr>
        <w:sectPr w:rsidR="00D81DFA" w:rsidSect="00D81DFA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5C48FDB5" w14:textId="77777777" w:rsidR="00D81DFA" w:rsidRPr="00D81DFA" w:rsidRDefault="00D81DFA" w:rsidP="00D81DF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D81DFA">
        <w:rPr>
          <w:rFonts w:ascii="Arial" w:hAnsi="Arial"/>
          <w:b/>
          <w:sz w:val="18"/>
        </w:rPr>
        <w:t>72.  CAUSES OF LOSS – SPECIAL FORM</w:t>
      </w:r>
    </w:p>
    <w:p w14:paraId="7739E6C9" w14:textId="77777777" w:rsidR="00D81DFA" w:rsidRPr="00D81DFA" w:rsidRDefault="00D81DFA" w:rsidP="00D81DFA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ab/>
        <w:t>E.2.</w:t>
      </w:r>
      <w:r w:rsidRPr="00D81DFA">
        <w:rPr>
          <w:rFonts w:ascii="Arial" w:hAnsi="Arial"/>
          <w:b/>
          <w:sz w:val="18"/>
        </w:rPr>
        <w:tab/>
      </w:r>
      <w:r w:rsidRPr="00D81DFA">
        <w:rPr>
          <w:rFonts w:ascii="Arial" w:hAnsi="Arial"/>
          <w:sz w:val="18"/>
        </w:rPr>
        <w:t>Rating Procedure – Property Damage – Other than Builders' Risk</w:t>
      </w:r>
    </w:p>
    <w:p w14:paraId="0357ABA7" w14:textId="77777777" w:rsidR="00D81DFA" w:rsidRPr="00D81DFA" w:rsidRDefault="00D81DFA" w:rsidP="00D81D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ab/>
        <w:t>b.(1)</w:t>
      </w:r>
      <w:r w:rsidRPr="00D81DFA">
        <w:rPr>
          <w:rFonts w:ascii="Arial" w:hAnsi="Arial"/>
          <w:sz w:val="18"/>
        </w:rPr>
        <w:tab/>
        <w:t>Building Coverage – Loss Cost: .038</w:t>
      </w:r>
    </w:p>
    <w:p w14:paraId="5560D83E" w14:textId="77777777" w:rsidR="00D81DFA" w:rsidRPr="00D81DFA" w:rsidRDefault="00D81DFA" w:rsidP="00D81DF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</w:r>
      <w:r w:rsidRPr="00D81DFA">
        <w:rPr>
          <w:rFonts w:ascii="Arial" w:hAnsi="Arial"/>
          <w:b/>
          <w:sz w:val="18"/>
        </w:rPr>
        <w:t>c.(2)</w:t>
      </w:r>
      <w:r w:rsidRPr="00D81DFA">
        <w:rPr>
          <w:rFonts w:ascii="Arial" w:hAnsi="Arial"/>
          <w:sz w:val="18"/>
        </w:rPr>
        <w:tab/>
        <w:t>Personal Property Coverage – Loss Costs</w:t>
      </w:r>
    </w:p>
    <w:p w14:paraId="7F54B3A9" w14:textId="77777777" w:rsidR="00D81DFA" w:rsidRPr="00D81DFA" w:rsidRDefault="00D81DFA" w:rsidP="00D81DF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840"/>
        <w:gridCol w:w="360"/>
      </w:tblGrid>
      <w:tr w:rsidR="00D81DFA" w:rsidRPr="00D81DFA" w14:paraId="0D204F25" w14:textId="77777777" w:rsidTr="00662122">
        <w:trPr>
          <w:cantSplit/>
          <w:trHeight w:val="190"/>
        </w:trPr>
        <w:tc>
          <w:tcPr>
            <w:tcW w:w="200" w:type="dxa"/>
          </w:tcPr>
          <w:p w14:paraId="6F7D653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38A19EF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B5C406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81DFA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D81DFA" w:rsidRPr="00D81DFA" w14:paraId="202EBB05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B89051A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29574F0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AB3E164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18" w:author="Author" w:date="2021-04-18T22:30:00Z">
              <w:r w:rsidRPr="00D81DFA">
                <w:rPr>
                  <w:rFonts w:ascii="Arial" w:hAnsi="Arial" w:cs="Arial"/>
                  <w:sz w:val="18"/>
                  <w:szCs w:val="18"/>
                </w:rPr>
                <w:t>.131</w:t>
              </w:r>
            </w:ins>
            <w:del w:id="19" w:author="Author" w:date="2021-04-18T22:30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.124</w:delText>
              </w:r>
            </w:del>
          </w:p>
        </w:tc>
        <w:tc>
          <w:tcPr>
            <w:tcW w:w="3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61DAC119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43C57621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BC9679D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3898BFBD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570076FF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0" w:author="Author" w:date="2021-04-18T22:30:00Z">
              <w:r w:rsidRPr="00D81DFA">
                <w:rPr>
                  <w:rFonts w:ascii="Arial" w:hAnsi="Arial" w:cs="Arial"/>
                  <w:sz w:val="18"/>
                  <w:szCs w:val="18"/>
                </w:rPr>
                <w:t>.103</w:t>
              </w:r>
            </w:ins>
            <w:del w:id="21" w:author="Author" w:date="2021-04-18T22:30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.098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47E1FD76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083E910E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95196CD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1A12DC8A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60A35819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2" w:author="Author" w:date="2021-04-18T22:30:00Z">
              <w:r w:rsidRPr="00D81DFA">
                <w:rPr>
                  <w:rFonts w:ascii="Arial" w:hAnsi="Arial" w:cs="Arial"/>
                  <w:sz w:val="18"/>
                  <w:szCs w:val="18"/>
                </w:rPr>
                <w:t>.117</w:t>
              </w:r>
            </w:ins>
            <w:del w:id="23" w:author="Author" w:date="2021-04-18T22:30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.110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7577993C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097EF7AE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34F7C1B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7B591695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23C45F39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4" w:author="Author" w:date="2021-04-18T22:30:00Z">
              <w:r w:rsidRPr="00D81DFA">
                <w:rPr>
                  <w:rFonts w:ascii="Arial" w:hAnsi="Arial" w:cs="Arial"/>
                  <w:sz w:val="18"/>
                  <w:szCs w:val="18"/>
                </w:rPr>
                <w:t>.105</w:t>
              </w:r>
            </w:ins>
            <w:del w:id="25" w:author="Author" w:date="2021-04-18T22:30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.100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3F85C262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0F90184F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6F08C06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3538BCC3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5CAE64F9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6" w:author="Author" w:date="2021-04-18T22:31:00Z">
              <w:r w:rsidRPr="00D81DFA">
                <w:rPr>
                  <w:rFonts w:ascii="Arial" w:hAnsi="Arial" w:cs="Arial"/>
                  <w:sz w:val="18"/>
                  <w:szCs w:val="18"/>
                </w:rPr>
                <w:t>.092</w:t>
              </w:r>
            </w:ins>
            <w:del w:id="27" w:author="Author" w:date="2021-04-18T22:31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.087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29648005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199A613A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6015608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1C4E47C0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0223583C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8" w:author="Author" w:date="2021-04-18T22:31:00Z">
              <w:r w:rsidRPr="00D81DFA">
                <w:rPr>
                  <w:rFonts w:ascii="Arial" w:hAnsi="Arial" w:cs="Arial"/>
                  <w:sz w:val="18"/>
                  <w:szCs w:val="18"/>
                </w:rPr>
                <w:t>.068</w:t>
              </w:r>
            </w:ins>
            <w:del w:id="29" w:author="Author" w:date="2021-04-18T22:31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.064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20FCB437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0C1E4CEB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2909DE0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11056FDF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18A17B28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0" w:author="Author" w:date="2021-04-18T22:31:00Z">
              <w:r w:rsidRPr="00D81DFA">
                <w:rPr>
                  <w:rFonts w:ascii="Arial" w:hAnsi="Arial" w:cs="Arial"/>
                  <w:sz w:val="18"/>
                  <w:szCs w:val="18"/>
                </w:rPr>
                <w:t>.035</w:t>
              </w:r>
            </w:ins>
            <w:del w:id="31" w:author="Author" w:date="2021-04-18T22:31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.029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05FE6967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49536EE3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1798534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DF7C75A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15A788AA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2" w:author="Author" w:date="2021-04-18T22:33:00Z">
              <w:r w:rsidRPr="00D81DFA">
                <w:rPr>
                  <w:rFonts w:ascii="Arial" w:hAnsi="Arial" w:cs="Arial"/>
                  <w:sz w:val="18"/>
                  <w:szCs w:val="18"/>
                </w:rPr>
                <w:t>.042</w:t>
              </w:r>
            </w:ins>
            <w:del w:id="33" w:author="Author" w:date="2021-04-18T22:32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.040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57328CE1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08F71592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0D1E637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F79871A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6440AFFC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4" w:author="Author" w:date="2021-04-18T22:34:00Z">
              <w:r w:rsidRPr="00D81DFA">
                <w:rPr>
                  <w:rFonts w:ascii="Arial" w:hAnsi="Arial" w:cs="Arial"/>
                  <w:sz w:val="18"/>
                  <w:szCs w:val="18"/>
                </w:rPr>
                <w:t>.127</w:t>
              </w:r>
            </w:ins>
            <w:del w:id="35" w:author="Author" w:date="2021-04-18T22:33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.118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20AC3196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7CAF3462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A033FDC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39B588C7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044D1A6E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6" w:author="Author" w:date="2021-04-18T22:34:00Z">
              <w:r w:rsidRPr="00D81DFA">
                <w:rPr>
                  <w:rFonts w:ascii="Arial" w:hAnsi="Arial" w:cs="Arial"/>
                  <w:sz w:val="18"/>
                  <w:szCs w:val="18"/>
                </w:rPr>
                <w:t>.121</w:t>
              </w:r>
            </w:ins>
            <w:del w:id="37" w:author="Author" w:date="2021-04-18T22:34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.108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1CFBA32A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219E0FBD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879814B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18621774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062A84A0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8" w:author="Author" w:date="2021-04-18T22:34:00Z">
              <w:r w:rsidRPr="00D81DFA">
                <w:rPr>
                  <w:rFonts w:ascii="Arial" w:hAnsi="Arial" w:cs="Arial"/>
                  <w:sz w:val="18"/>
                  <w:szCs w:val="18"/>
                </w:rPr>
                <w:t>.094</w:t>
              </w:r>
            </w:ins>
            <w:del w:id="39" w:author="Author" w:date="2021-04-18T22:34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.088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282EAC8B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5A8586D6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7CE84D3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58CA7136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</w:tcPr>
          <w:p w14:paraId="6966074C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0" w:author="Author" w:date="2021-04-18T22:34:00Z">
              <w:r w:rsidRPr="00D81DFA">
                <w:rPr>
                  <w:rFonts w:ascii="Arial" w:hAnsi="Arial" w:cs="Arial"/>
                  <w:sz w:val="18"/>
                  <w:szCs w:val="18"/>
                </w:rPr>
                <w:t>.089</w:t>
              </w:r>
            </w:ins>
            <w:del w:id="41" w:author="Author" w:date="2021-04-18T22:34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.086</w:delText>
              </w:r>
            </w:del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bottom"/>
          </w:tcPr>
          <w:p w14:paraId="0A32D0EB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098DDCEF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F9293D0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3D64C2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5F4F4A48" w14:textId="77777777" w:rsidR="00D81DFA" w:rsidRPr="00D81DFA" w:rsidRDefault="00D81DFA" w:rsidP="00D81DFA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2" w:author="Author" w:date="2021-04-18T22:34:00Z">
              <w:r w:rsidRPr="00D81DFA">
                <w:rPr>
                  <w:rFonts w:ascii="Arial" w:hAnsi="Arial" w:cs="Arial"/>
                  <w:sz w:val="18"/>
                  <w:szCs w:val="18"/>
                </w:rPr>
                <w:t>.194</w:t>
              </w:r>
            </w:ins>
            <w:del w:id="43" w:author="Author" w:date="2021-04-18T22:34:00Z">
              <w:r w:rsidRPr="00D81DFA" w:rsidDel="00905E4D">
                <w:rPr>
                  <w:rFonts w:ascii="Arial" w:hAnsi="Arial" w:cs="Arial"/>
                  <w:sz w:val="18"/>
                  <w:szCs w:val="18"/>
                </w:rPr>
                <w:delText>.181</w:delText>
              </w:r>
            </w:del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183E5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D81DFA" w:rsidRPr="00D81DFA" w14:paraId="4D47951B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261704D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 w:rsidRPr="00D81DFA">
              <w:rPr>
                <w:rFonts w:ascii="Arial" w:hAnsi="Arial"/>
                <w:b/>
                <w:color w:val="000000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E0BA6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 w:rsidRPr="00D81DFA">
              <w:rPr>
                <w:rFonts w:ascii="Arial" w:hAnsi="Arial"/>
                <w:b/>
                <w:color w:val="000000"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19256" w14:textId="77777777" w:rsidR="00D81DFA" w:rsidRPr="00D81DFA" w:rsidRDefault="00D81DFA" w:rsidP="00D81DFA">
            <w:pPr>
              <w:spacing w:before="20" w:line="190" w:lineRule="exact"/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 w:rsidRPr="00D81DFA">
              <w:rPr>
                <w:rFonts w:ascii="Arial" w:hAnsi="Arial"/>
                <w:b/>
                <w:color w:val="000000"/>
                <w:sz w:val="18"/>
              </w:rPr>
              <w:t>Territorial Multiplier</w:t>
            </w:r>
          </w:p>
        </w:tc>
      </w:tr>
      <w:tr w:rsidR="00D81DFA" w:rsidRPr="00D81DFA" w14:paraId="21D85CDA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E2FF890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215F784B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D81DFA">
                <w:rPr>
                  <w:rFonts w:ascii="Arial" w:hAnsi="Arial"/>
                  <w:sz w:val="18"/>
                </w:rPr>
                <w:t>Lake</w:t>
              </w:r>
            </w:smartTag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66968FC3" w14:textId="77777777" w:rsidR="00D81DFA" w:rsidRPr="00D81DFA" w:rsidRDefault="00D81DFA" w:rsidP="00D81DFA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1.356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91626B9" w14:textId="77777777" w:rsidR="00D81DFA" w:rsidRPr="00D81DFA" w:rsidRDefault="00D81DFA" w:rsidP="00D81DFA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5BBFA5A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46EE247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14:paraId="2CEB716C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D81DFA">
                  <w:rPr>
                    <w:rFonts w:ascii="Arial" w:hAnsi="Arial"/>
                    <w:sz w:val="18"/>
                  </w:rPr>
                  <w:t>Marion</w:t>
                </w:r>
              </w:smartTag>
            </w:smartTag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F6AF57A" w14:textId="77777777" w:rsidR="00D81DFA" w:rsidRPr="00D81DFA" w:rsidRDefault="00D81DFA" w:rsidP="00D81DFA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1.331</w:t>
            </w: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</w:tcPr>
          <w:p w14:paraId="255840D5" w14:textId="77777777" w:rsidR="00D81DFA" w:rsidRPr="00D81DFA" w:rsidRDefault="00D81DFA" w:rsidP="00D81DFA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268E449" w14:textId="77777777" w:rsidTr="0066212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78039C4" w14:textId="77777777" w:rsidR="00D81DFA" w:rsidRPr="00D81DFA" w:rsidRDefault="00D81DFA" w:rsidP="00D81DF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3503B2" w14:textId="77777777" w:rsidR="00D81DFA" w:rsidRPr="00D81DFA" w:rsidRDefault="00D81DFA" w:rsidP="00D81DF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DBA84B" w14:textId="77777777" w:rsidR="00D81DFA" w:rsidRPr="00D81DFA" w:rsidRDefault="00D81DFA" w:rsidP="00D81DFA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D41CFC" w14:textId="77777777" w:rsidR="00D81DFA" w:rsidRPr="00D81DFA" w:rsidRDefault="00D81DFA" w:rsidP="00D81DFA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D0A9E5C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2B6A0118" w14:textId="77777777" w:rsidR="00D81DFA" w:rsidRDefault="00D81DFA">
      <w:pPr>
        <w:sectPr w:rsidR="00D81DFA" w:rsidSect="00D81DFA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1CB8CF1C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</w:t>
      </w:r>
    </w:p>
    <w:p w14:paraId="78EE3365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65369BCE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7B042040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68561F19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0CA40C3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3F8F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0E2D398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75F2C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EE75E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D81DFA" w:rsidRPr="00D81DFA" w14:paraId="4691220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5462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7E3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D81DFA" w:rsidRPr="00D81DFA" w14:paraId="37EF231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5D5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4092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D81DFA" w:rsidRPr="00D81DFA" w14:paraId="2676A14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C72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34A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D81DFA" w:rsidRPr="00D81DFA" w14:paraId="610F62D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7DA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685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D81DFA" w:rsidRPr="00D81DFA" w14:paraId="2487105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A36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835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D81DFA" w:rsidRPr="00D81DFA" w14:paraId="6A5610C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F03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E253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D81DFA" w:rsidRPr="00D81DFA" w14:paraId="7E4A12D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C12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5EE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D81DFA" w:rsidRPr="00D81DFA" w14:paraId="512189D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DA0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9F9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D81DFA" w:rsidRPr="00D81DFA" w14:paraId="2C9ACE1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23F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A88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D81DFA" w:rsidRPr="00D81DFA" w14:paraId="7A074B8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109E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53B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D81DFA" w:rsidRPr="00D81DFA" w14:paraId="6674A79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A74E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2C3F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4AD0ED2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4ECD1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E8E6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4A9F5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13EE0D9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26014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0CB98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6E9C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360CA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951BF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5FCDB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3DBA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44FD5B7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8BA8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DC74D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7B80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EF16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4111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4E82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E096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D81DFA" w:rsidRPr="00D81DFA" w14:paraId="2F7F2F5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ABE5B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994BE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30147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323421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AA6F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782708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F95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D81DFA" w:rsidRPr="00D81DFA" w14:paraId="420DDC1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47EC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C76C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A68B5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3D30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691E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B906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BA3F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D81DFA" w:rsidRPr="00D81DFA" w14:paraId="7AA7BF6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C098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9BF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17799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83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90E8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289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DE3B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D81DFA" w:rsidRPr="00D81DFA" w14:paraId="6F794CB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67575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8DAA8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49A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443B9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AEC6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FE40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F3A1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D81DFA" w:rsidRPr="00D81DFA" w14:paraId="157B8C5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8138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A19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F6DC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89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EACF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87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06B5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D81DFA" w:rsidRPr="00D81DFA" w14:paraId="282F466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C2DF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A2C6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557F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B3B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B98D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7940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994D1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81DFA" w:rsidRPr="00D81DFA" w14:paraId="3857D5A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AC5EC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696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23A8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0606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4FEA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F6C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26174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D81DFA" w:rsidRPr="00D81DFA" w14:paraId="1BE0CA6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AB95B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9AB27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BC7E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53B23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806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56C9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8BEBC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81DFA" w:rsidRPr="00D81DFA" w14:paraId="1B41E37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C158C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030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BC541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34A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DA6C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391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EDF7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D81DFA" w:rsidRPr="00D81DFA" w14:paraId="35A6757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C0D98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65BC7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FC63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45F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83822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245CB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06D1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81DFA" w:rsidRPr="00D81DFA" w14:paraId="17B960D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F663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40D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7435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8D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B8B0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A7B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0CFFA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D81DFA" w:rsidRPr="00D81DFA" w14:paraId="217D202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C525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4AA8F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40D41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1621D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1D36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AFA8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CFDDC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81DFA" w:rsidRPr="00D81DFA" w14:paraId="3AE9220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4806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CF03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D7EE8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5AF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7BED1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341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219F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81DFA" w:rsidRPr="00D81DFA" w14:paraId="4A823A2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CAD3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11D2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6970B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14D6E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84E98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00C8A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1F516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81DFA" w:rsidRPr="00D81DFA" w14:paraId="0EF8163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FEB5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A1D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14996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D6B2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1522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187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4D63B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81DFA" w:rsidRPr="00D81DFA" w14:paraId="3BEAD61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79EE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EB5B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E79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FCE1E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7290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1364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F5DB4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81DFA" w:rsidRPr="00D81DFA" w14:paraId="3F72291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24F8C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561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BA7C0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404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9166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25A6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230B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81DFA" w:rsidRPr="00D81DFA" w14:paraId="4CD3435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9FA86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0C6F1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0E2F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4B4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F112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313F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00E8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81DFA" w:rsidRPr="00D81DFA" w14:paraId="53F0BC0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CA594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1DB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10A0F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AFE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02D4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4A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15372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81DFA" w:rsidRPr="00D81DFA" w14:paraId="543A40A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6A97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3B9D1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05A08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ECC8A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DA14B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5A9C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40639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81DFA" w:rsidRPr="00D81DFA" w14:paraId="264622F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CEF48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8798C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FE3F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C8874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FA10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69EF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04DAA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81DFA" w:rsidRPr="00D81DFA" w14:paraId="3D05497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780A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096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05E2040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E0827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5F920E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7162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5F728E7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C20B5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3AC1C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29DF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185251D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CFA44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DDEAB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8368A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9EED0E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198A8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E4417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AF9B8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6247A8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D10AC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9669F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6C69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6EDB33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7C58D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690FD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9270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14AED1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023D5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F8416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F287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54B1FB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276092E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0E0CD945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1DF7F679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CB74198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2D5C428E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47720F5D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7DC42B16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69B5F60F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0E7E1B4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D7C1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63674FBA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E950F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D46D0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D81DFA" w:rsidRPr="00D81DFA" w14:paraId="06E6078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768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1D85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D81DFA" w:rsidRPr="00D81DFA" w14:paraId="76CAB69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CAD0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A23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D81DFA" w:rsidRPr="00D81DFA" w14:paraId="583902E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436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899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D81DFA" w:rsidRPr="00D81DFA" w14:paraId="2E0275A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2A3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844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D81DFA" w:rsidRPr="00D81DFA" w14:paraId="51E8235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A4C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8AFA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D81DFA" w:rsidRPr="00D81DFA" w14:paraId="4AB9590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845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055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D81DFA" w:rsidRPr="00D81DFA" w14:paraId="3B0E9A7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968D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C1C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62E88AF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1F9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E0A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121163A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12A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2EA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603E20B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A84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8E4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3E6B014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B08E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0F3E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D1A4D7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BBD9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5B67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7657F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01A0642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19BB4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3324F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1D967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21DD0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9E755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C852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D1F8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4C328E7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2DFB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2417C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B08E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503E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7E3B9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C0D8B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5A0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81DFA" w:rsidRPr="00D81DFA" w14:paraId="0BBF2E7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8FBE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7ABE4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AE1B3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9E17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EFAF1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C0E294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D0A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81DFA" w:rsidRPr="00D81DFA" w14:paraId="0920097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65D5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AB6DC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9F30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071F3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461D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DA6C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83BE1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D81DFA" w:rsidRPr="00D81DFA" w14:paraId="18057D9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D16F7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1E5C4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8C7B1B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F8A4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C0FF2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08D93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8255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5748FDD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AF21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B583C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08D14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F5391B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nil"/>
            </w:tcBorders>
          </w:tcPr>
          <w:p w14:paraId="340A40C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649C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DDD5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D81DFA" w:rsidRPr="00D81DFA" w14:paraId="1B599D9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3FD6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AD2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E88AF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E3B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5705D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7212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10BE1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0.375</w:t>
            </w:r>
          </w:p>
        </w:tc>
      </w:tr>
      <w:tr w:rsidR="00D81DFA" w:rsidRPr="00D81DFA" w14:paraId="5D02AE7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FED7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A71E2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3C12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A0DCB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40B1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D9CA8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3AE2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D81DFA" w:rsidRPr="00D81DFA" w14:paraId="2122B23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ECAD5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C33B8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0CF57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66331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C3117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81B6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51407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43536AE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1C40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D8ACC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46992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1E9A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nil"/>
            </w:tcBorders>
          </w:tcPr>
          <w:p w14:paraId="1E2448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03839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DBDA5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D81DFA" w:rsidRPr="00D81DFA" w14:paraId="2921A82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392E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71E3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0FA9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2CAC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8B1A6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FB1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B7902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0.375</w:t>
            </w:r>
          </w:p>
        </w:tc>
      </w:tr>
      <w:tr w:rsidR="00D81DFA" w:rsidRPr="00D81DFA" w14:paraId="122A6C8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3D53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B7A78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A3328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D60C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9EC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A0F8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60871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D81DFA" w:rsidRPr="00D81DFA" w14:paraId="2D365E8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91FF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1279F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BDCF3B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7E90E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08A4E5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EBC6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3981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341535F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D664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E5BF9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F33F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DB98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nil"/>
            </w:tcBorders>
          </w:tcPr>
          <w:p w14:paraId="716B425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DC94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B2FCE9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D81DFA" w:rsidRPr="00D81DFA" w14:paraId="4DDE3E8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C35C8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A7A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ED06B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6774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BB143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2927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BA94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0.375</w:t>
            </w:r>
          </w:p>
        </w:tc>
      </w:tr>
      <w:tr w:rsidR="00D81DFA" w:rsidRPr="00D81DFA" w14:paraId="1789E9D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1245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0F3AA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49ECD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EC0C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075F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922A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11F8F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1720BA2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DC8E1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9A1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D76C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1F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6882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29B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9271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36858C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92CA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7B09B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318D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7BC6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A41B2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2A6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AC1A9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65FC4AB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2463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CEB3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D7CB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4E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11CB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4F6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DAC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79E3691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CBE2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0A1F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120B7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4DED4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94A7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DBFA1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156C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65DE09D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445FE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080E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FD0EA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811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E337C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38DB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47CF0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68B8724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22D91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2357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06970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F506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E8C32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C2C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9CFD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77E1BB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04D61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F9661C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323A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0102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C2BB9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BA435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5B3A2E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6C5B6D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9149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8B78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1BC47C4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045F9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4D4565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00EE5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0C3C73A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E0DFF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FC540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30F5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601CB35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2CE53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62673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1F7D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EE5D3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19EA1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36AFD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041D5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C41546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F60AC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08755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99C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E2CDA5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4F2C4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63C47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73F2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095232B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C15AF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CC101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9168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FA970D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1713921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025BD23D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179D1C9E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15FA48F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4D38AD2F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1258B680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705E03F2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61CA44A3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59DC061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80672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3BCAC73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E2E03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C1B1B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D81DFA" w:rsidRPr="00D81DFA" w14:paraId="38CFC3F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62B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041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D81DFA" w:rsidRPr="00D81DFA" w14:paraId="2680B6B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C95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0CA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D81DFA" w:rsidRPr="00D81DFA" w14:paraId="404CF4DA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65F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AC9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D81DFA" w:rsidRPr="00D81DFA" w14:paraId="3E8736C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25B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95A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D81DFA" w:rsidRPr="00D81DFA" w14:paraId="49810E7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47D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69C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D81DFA" w:rsidRPr="00D81DFA" w14:paraId="2787ABF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535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998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D81DFA" w:rsidRPr="00D81DFA" w14:paraId="122AE2B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912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5E4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12C943A5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7C8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849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C7AD55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4C4C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6DE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1A308E7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3AB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EBF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6198E813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515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C000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0783805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C0635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6E8E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31FB5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3BAE245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DF2D45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D89B9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5BC6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ABA3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B71CF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DFC83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FAEB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6DD09A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B57F5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E3F77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9A55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BD70A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9748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BC99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5C3E5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D81DFA" w:rsidRPr="00D81DFA" w14:paraId="672C270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CA971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514520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9AF7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08B0F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79E21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DE3C8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687148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3498C4D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E164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C6198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2CE65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252D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044831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AD563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D1ED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81DFA" w:rsidRPr="00D81DFA" w14:paraId="11D4413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C369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7E39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D28F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B3F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075A5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3B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4E09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D81DFA" w:rsidRPr="00D81DFA" w14:paraId="4B3BE93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D627F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C7A11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7BED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4BD68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0CE6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C3B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6C2E6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D81DFA" w:rsidRPr="00D81DFA" w14:paraId="4811D13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6E18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B1B17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1F127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823F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C0DB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AA188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37AC6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5503BA0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930FA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CC651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4FF5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900B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4D28E0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3C1DF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55D6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81DFA" w:rsidRPr="00D81DFA" w14:paraId="5692D0F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0562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50F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C496A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87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C871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093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2F88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D81DFA" w:rsidRPr="00D81DFA" w14:paraId="1B9D43F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6658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54CA5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E381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DEF10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0E83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A58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CF5F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D81DFA" w:rsidRPr="00D81DFA" w14:paraId="05B0354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45AB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D0697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86B0E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07641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C9880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81ECF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6CB6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3C891A7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F9657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B79E8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C48FE9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5B385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418CA9B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5771A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AEDE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81DFA" w:rsidRPr="00D81DFA" w14:paraId="1C952DC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C8681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D608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7C8A0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4C3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1FD43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DD2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2F88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D81DFA" w:rsidRPr="00D81DFA" w14:paraId="7971B07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0AB43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B16CC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A759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00F2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142C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0C75D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11518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81DFA" w:rsidRPr="00D81DFA" w14:paraId="14BD371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8C7C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D894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D77CE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47D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D2E2A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318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2C261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81DFA" w:rsidRPr="00D81DFA" w14:paraId="1536686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F729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0C4D8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0737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FBE01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D0C3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F722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055F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81DFA" w:rsidRPr="00D81DFA" w14:paraId="1127740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4FADE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F4E2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F558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7B50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87F4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51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EA07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D81DFA" w:rsidRPr="00D81DFA" w14:paraId="7C8A79C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9B4D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F10FC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F76E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4AC49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647B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7ED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B2F5B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D81DFA" w:rsidRPr="00D81DFA" w14:paraId="0A420FF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6E958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DB1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630D8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61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5823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96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A60C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D81DFA" w:rsidRPr="00D81DFA" w14:paraId="30D448A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6C12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2748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D6E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76A6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19B5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01A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12159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81DFA" w:rsidRPr="00D81DFA" w14:paraId="2907A32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F525D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9486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41C549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E5FA4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BF2B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06892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8A8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81DFA" w:rsidRPr="00D81DFA" w14:paraId="54BF80E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50A73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E8E2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CA164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81AB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A1534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95568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26776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8D7569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C04F9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9BB415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FC71B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789B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EDCA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A6D518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EDE7FB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84F8C5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C6E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C3F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6FF35E9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C8A24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205629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A51A6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364D91E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810AB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85077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7D2DA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3624473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E3E94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79C4E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849A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8D328D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CE100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49DC1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8C7E3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29E5059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D1F18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2ACD4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133BA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BB2D87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1405A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29164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47A5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F4877F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281F1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3D433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4885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E5E448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A3069F9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1176FAE8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1C845B4B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CAF0AE3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02417A9D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25098BD7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7A46706D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7B53F4B7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515504B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F8B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4B9770B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A25C2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5700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D81DFA" w:rsidRPr="00D81DFA" w14:paraId="4F2BF1B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205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F64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D81DFA" w:rsidRPr="00D81DFA" w14:paraId="11158195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A15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9ED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D81DFA" w:rsidRPr="00D81DFA" w14:paraId="7FE8F285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F9E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3B4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D81DFA" w:rsidRPr="00D81DFA" w14:paraId="1F2DCF13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CFA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075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D81DFA" w:rsidRPr="00D81DFA" w14:paraId="3146148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D02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A0F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D81DFA" w:rsidRPr="00D81DFA" w14:paraId="773052B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EDF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E66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D81DFA" w:rsidRPr="00D81DFA" w14:paraId="48F80DCA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2FB8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F5A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D81DFA" w:rsidRPr="00D81DFA" w14:paraId="7E855AF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DD7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0B5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D81DFA" w:rsidRPr="00D81DFA" w14:paraId="1A6DF55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FEAE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B39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D81DFA" w:rsidRPr="00D81DFA" w14:paraId="06513CF3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B3C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608E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4D71810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E96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5036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35C412E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FE34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FE12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1E843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6A0A718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15A2E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1724E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E7E9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C33A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7BAE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2E2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708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6B512E2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B373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68E5C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43AC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3AC7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F469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85798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948F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D81DFA" w:rsidRPr="00D81DFA" w14:paraId="377CE8C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65AC7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95767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EF9A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15CB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2D1A4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656371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D30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D81DFA" w:rsidRPr="00D81DFA" w14:paraId="3575C43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FA5B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9B5F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171AB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6922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A3C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C64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33CE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81DFA" w:rsidRPr="00D81DFA" w14:paraId="476CD56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F60C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9D3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9818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75C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5910E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B9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E98A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D81DFA" w:rsidRPr="00D81DFA" w14:paraId="0ED29D1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442A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31D97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7094D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0B5B3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B830A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2FCD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DCA5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D81DFA" w:rsidRPr="00D81DFA" w14:paraId="387C514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E25F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0657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F196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C5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7E393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E0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F3FEA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81DFA" w:rsidRPr="00D81DFA" w14:paraId="20BCA49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464B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B96DF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BD54F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7110E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A11A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95764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E6C91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D81DFA" w:rsidRPr="00D81DFA" w14:paraId="102C39A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01E6C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0330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B30E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C72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F677E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B8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97EB5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D81DFA" w:rsidRPr="00D81DFA" w14:paraId="371DB7C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AD90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827D2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08F01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EFFD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E09C7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E053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E8C6C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D81DFA" w:rsidRPr="00D81DFA" w14:paraId="37C707F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2002B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2AE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1AD20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749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BE40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8693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A9EBC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D81DFA" w:rsidRPr="00D81DFA" w14:paraId="7E764FE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8A2E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25052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43DA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2BBE1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2901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E0B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B9D6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81DFA" w:rsidRPr="00D81DFA" w14:paraId="13EA4B0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E458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581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6E0F0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345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D7B82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B5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FE75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D81DFA" w:rsidRPr="00D81DFA" w14:paraId="4621733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4D33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B3BA5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00C6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CF7C0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5E4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DE2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A42B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D81DFA" w:rsidRPr="00D81DFA" w14:paraId="3B7565B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4E07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8897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0EF8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64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38364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5E5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BF7E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D81DFA" w:rsidRPr="00D81DFA" w14:paraId="461500D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CC4E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E5205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1581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0EDB9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0BF2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51924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66429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D81DFA" w:rsidRPr="00D81DFA" w14:paraId="1ADD94E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CEAA4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1BA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9D39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918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57A87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59ED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0B62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D81DFA" w:rsidRPr="00D81DFA" w14:paraId="5095041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A7289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CD9A5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A7329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4C475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5973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AFE2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9F268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D81DFA" w:rsidRPr="00D81DFA" w14:paraId="63766F9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CBEA4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CD6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61CF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53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C1F7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C45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3453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D81DFA" w:rsidRPr="00D81DFA" w14:paraId="5D7F2B2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A4AB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9384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D0A7C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148A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DBD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E3B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86E8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D81DFA" w:rsidRPr="00D81DFA" w14:paraId="6851DDD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A676B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26241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44B6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7A1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DBDF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ED37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437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D81DFA" w:rsidRPr="00D81DFA" w14:paraId="0C0F522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7B890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92D65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234FE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BFD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AC7EE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E64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FB058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B8CB96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CE5FE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24114C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C7E3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5E36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674A1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A92A5E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6F477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6EF15D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1D69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2832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76861A5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2681E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521A6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CB2C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173F412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AE659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7BF27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11002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2F03567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B3CB2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85DB1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33745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87C6F7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1A09C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F6B1C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0ECA8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ED301A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CCFA9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B5CB2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3F19F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D8BC47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F41C7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F5F51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C8AC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007AA29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FCCE3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80DF2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FE226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86ABCA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BBC0DCF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31D5359B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5B763F6B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26BC9FB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5C30816B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4BE1BA8A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2DBE23B7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726CE650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0029FFE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8C2A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06B0D43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4AEFD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DF404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D81DFA" w:rsidRPr="00D81DFA" w14:paraId="16BE982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AB46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91A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D81DFA" w:rsidRPr="00D81DFA" w14:paraId="34EE0BE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B38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5E6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D81DFA" w:rsidRPr="00D81DFA" w14:paraId="19750FE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9A3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8B1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D81DFA" w:rsidRPr="00D81DFA" w14:paraId="793008A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D22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EA7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D81DFA" w:rsidRPr="00D81DFA" w14:paraId="4FC4DDD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1A0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684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D81DFA" w:rsidRPr="00D81DFA" w14:paraId="28163EE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FCA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F08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D81DFA" w:rsidRPr="00D81DFA" w14:paraId="2090DF3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27E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6A8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0F66969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371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D6B3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3E9E436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CE1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260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6370DFB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284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C4B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04905D0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4584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CCD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BEDAE8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E572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212B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44BC0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32EDA82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4C8EE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12766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5226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15090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0936C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832B5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E3AA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698E8B1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57FD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A475C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475D8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DC2F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164B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6C104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B84D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81DFA" w:rsidRPr="00D81DFA" w14:paraId="14F3C0D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7BD4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8C054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7B372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34B0F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75C8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B8D350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F6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D81DFA" w:rsidRPr="00D81DFA" w14:paraId="22FFD00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3A4E5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DBC2E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D128A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2725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B9CA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8929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F765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D81DFA" w:rsidRPr="00D81DFA" w14:paraId="64D2065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DC75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E0D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24E32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591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84A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662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B35F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D81DFA" w:rsidRPr="00D81DFA" w14:paraId="3187548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4B22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76BCD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36B2F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7C45B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8B0F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DA329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D48F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81DFA" w:rsidRPr="00D81DFA" w14:paraId="2CDF8FD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C36CC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0FA0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5331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6C5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C414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FB8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FC9B5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81DFA" w:rsidRPr="00D81DFA" w14:paraId="718A7A1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9E78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2A2D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DCDA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C3EB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40C46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BF43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95D1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81DFA" w:rsidRPr="00D81DFA" w14:paraId="6B264E8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79BFE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3158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1E6A8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D8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357B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7B1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010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81DFA" w:rsidRPr="00D81DFA" w14:paraId="747BB2D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9F89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EBCD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4EC95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8FBF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0BC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6BF1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8E847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81DFA" w:rsidRPr="00D81DFA" w14:paraId="0F7640F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8919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0C28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2410E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885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123EB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05C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75CE4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D81DFA" w:rsidRPr="00D81DFA" w14:paraId="32E80C4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A659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C96DE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89E6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599D5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6FAB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CF09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A758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1F3B22B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2C11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B7AC6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55DAAF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7454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AC8F81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E1AE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EFE5CC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32E4767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B015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44508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D2F5B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328FB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</w:tcBorders>
          </w:tcPr>
          <w:p w14:paraId="363F29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2BA9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0402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D81DFA" w:rsidRPr="00D81DFA" w14:paraId="60A4F25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A230C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682A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43E651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B9A37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</w:tcBorders>
          </w:tcPr>
          <w:p w14:paraId="64C0B9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A71E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4A6F8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D81DFA" w:rsidRPr="00D81DFA" w14:paraId="7686012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F105B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F8D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F44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124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A309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DAB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0A70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D81DFA" w:rsidRPr="00D81DFA" w14:paraId="66102AA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E7B6D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5E6FC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F33A6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1446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EA28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13778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DD26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D81DFA" w:rsidRPr="00D81DFA" w14:paraId="3FBBB77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4224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702A4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B12B3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6B91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4B01F6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B2E7C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17279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55EACED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79FF3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40903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5E845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C0E9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</w:tcBorders>
          </w:tcPr>
          <w:p w14:paraId="25DCAE5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18A1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EC6B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D81DFA" w:rsidRPr="00D81DFA" w14:paraId="5CDEA98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0EF56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E8AF8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A2C2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146C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</w:tcBorders>
          </w:tcPr>
          <w:p w14:paraId="72924C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813B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D87A7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D81DFA" w:rsidRPr="00D81DFA" w14:paraId="649B2CE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1B784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18DB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0664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BCD6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643E7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260E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ADBB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D81DFA" w:rsidRPr="00D81DFA" w14:paraId="57C9414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0159F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88BA0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562E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E3F2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00924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0220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E67FF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5323EF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ED9893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A71258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BA32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F28373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DA4B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5984B9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E98564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13E245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DEB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E2F0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1C1C8FA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05C5F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087BDA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83FA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48E7444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BFC5B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1122B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6CF45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7B92AA8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32AC2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046BD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AA6F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712E27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A417A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2CB7E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9765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396785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8605B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96BA5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785D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5693F5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93796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A5F99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64785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2C68F0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B03DE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42C6F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D6DC1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4C5A97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66A3D7C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6E0432BE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321B9969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7D92AAF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114757BD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78FDB12B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3782B1B6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2BE86CF5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7B8DFA3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C4A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7712BFD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C5C46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0BD5B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Government Offices</w:t>
            </w:r>
          </w:p>
        </w:tc>
      </w:tr>
      <w:tr w:rsidR="00D81DFA" w:rsidRPr="00D81DFA" w14:paraId="3355E26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BC2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B89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D81DFA" w:rsidRPr="00D81DFA" w14:paraId="7854492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6A3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DA8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D81DFA" w:rsidRPr="00D81DFA" w14:paraId="5682BD3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655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435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D81DFA" w:rsidRPr="00D81DFA" w14:paraId="093CED2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B13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6B1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D81DFA" w:rsidRPr="00D81DFA" w14:paraId="1580BBB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2D9E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E3A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D81DFA" w:rsidRPr="00D81DFA" w14:paraId="5FD6A98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267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0FF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D81DFA" w:rsidRPr="00D81DFA" w14:paraId="2F7CBF23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C93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95B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D81DFA" w:rsidRPr="00D81DFA" w14:paraId="0E487DD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6EE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FE1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653EB06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0A31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2DC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0EEF481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1D3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5112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B5D2E4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E5D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0FA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5563155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4D42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C845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3E983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1EC85A9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36280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AB9A8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4B13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E97D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2FFC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C0AE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B18E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79394F2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4773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22DA2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1823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0465A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BBEA7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1FBA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35C7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D81DFA" w:rsidRPr="00D81DFA" w14:paraId="0C17E97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9F2E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3C1940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59856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5F694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55BC4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025C01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34654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16A220D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6426A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2C169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B6B2F4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A0115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</w:tcBorders>
          </w:tcPr>
          <w:p w14:paraId="26953D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6B0A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75509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81DFA" w:rsidRPr="00D81DFA" w14:paraId="770E616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D31D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12C98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5C9D76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5A17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</w:tcBorders>
          </w:tcPr>
          <w:p w14:paraId="2A43D4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3749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EF98FC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D81DFA" w:rsidRPr="00D81DFA" w14:paraId="4BB9C60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BC3DA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7272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C524F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8A50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4FAA2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6A6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842C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D81DFA" w:rsidRPr="00D81DFA" w14:paraId="328D164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EF70D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8773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3538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F818F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E29B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62AA4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2AF88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D81DFA" w:rsidRPr="00D81DFA" w14:paraId="11AD979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9B92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5CB95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03F0EC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E26CF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FD8C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035B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E09B2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65CB3C4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9E37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C239A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92B88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14EB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</w:tcBorders>
          </w:tcPr>
          <w:p w14:paraId="6B88AD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8077E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8498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D81DFA" w:rsidRPr="00D81DFA" w14:paraId="519759F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D3BFF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792B1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771DE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C3B74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</w:tcBorders>
          </w:tcPr>
          <w:p w14:paraId="1C5B29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44FCD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1A4FD5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D81DFA" w:rsidRPr="00D81DFA" w14:paraId="4A28ED0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62C8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A337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5494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E99F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24998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B35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AFE4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D81DFA" w:rsidRPr="00D81DFA" w14:paraId="6166A05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1A61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2B1A3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9959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F9C3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C085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DF08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5DA3E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0.301</w:t>
            </w:r>
          </w:p>
        </w:tc>
      </w:tr>
      <w:tr w:rsidR="00D81DFA" w:rsidRPr="00D81DFA" w14:paraId="685E346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179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38CB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A9431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056B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8BD0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CAB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A4E12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0.385</w:t>
            </w:r>
          </w:p>
        </w:tc>
      </w:tr>
      <w:tr w:rsidR="00D81DFA" w:rsidRPr="00D81DFA" w14:paraId="7900F08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0D969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5798D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8E61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136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A3CD8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10CF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F487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0.301</w:t>
            </w:r>
          </w:p>
        </w:tc>
      </w:tr>
      <w:tr w:rsidR="00D81DFA" w:rsidRPr="00D81DFA" w14:paraId="1B4C34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196A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B68E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93CF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FA8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499F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70AD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B802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0.385</w:t>
            </w:r>
          </w:p>
        </w:tc>
      </w:tr>
      <w:tr w:rsidR="00D81DFA" w:rsidRPr="00D81DFA" w14:paraId="71EF597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8D3AF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1C147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48C61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E3F2B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E31D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E48C7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EC8D2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0.301</w:t>
            </w:r>
          </w:p>
        </w:tc>
      </w:tr>
      <w:tr w:rsidR="00D81DFA" w:rsidRPr="00D81DFA" w14:paraId="2532054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49388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43C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33F8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32B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AA71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EF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3A49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0.385</w:t>
            </w:r>
          </w:p>
        </w:tc>
      </w:tr>
      <w:tr w:rsidR="00D81DFA" w:rsidRPr="00D81DFA" w14:paraId="2BE5B77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0221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C862B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80728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B59F4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ACF7A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A6C8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5535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D81DFA" w:rsidRPr="00D81DFA" w14:paraId="773CEAB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BC52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E60C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C2FE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5AD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83AA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278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42D6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D81DFA" w:rsidRPr="00D81DFA" w14:paraId="45D7260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0632E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DC4EB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C3B6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653B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0672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02BB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7AECB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D81DFA" w:rsidRPr="00D81DFA" w14:paraId="0E7C546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DAD1A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D2B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62431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D0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5DF1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1C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59C23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D81DFA" w:rsidRPr="00D81DFA" w14:paraId="3EC215B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BDE10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6DF4C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546DA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FF871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ED8A7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E6CC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32DFD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D81DFA" w:rsidRPr="00D81DFA" w14:paraId="231BE03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C718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FBCBC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C5D65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BD2FF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E5AE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5815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389E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D81DFA" w:rsidRPr="00D81DFA" w14:paraId="1AF71DA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4716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09D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71E3BED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397C9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96E70E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EED8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1864EC8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1D470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399F7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6A71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20C9B41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D3F43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4C48F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979F5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058FD8D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0F83A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3A12E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F3159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0CF3FBD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7F40B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E1BF2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6F614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F42C5F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107A0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258CF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9D01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04D2C86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B2159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F2E87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CC25C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D75F87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5F8B76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11CAF6AF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3266432F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82C30FA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725FA48F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5A38F590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563179A4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43146ABC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62DBBBB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863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654A74E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BE863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2F227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D81DFA" w:rsidRPr="00D81DFA" w14:paraId="06F4C51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32F1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45A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D81DFA" w:rsidRPr="00D81DFA" w14:paraId="190B5C3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6CA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582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D81DFA" w:rsidRPr="00D81DFA" w14:paraId="02BB1FD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6CD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227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D81DFA" w:rsidRPr="00D81DFA" w14:paraId="01CA48B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7BC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505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D81DFA" w:rsidRPr="00D81DFA" w14:paraId="67A5033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812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8B71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Drive-in Theaters</w:t>
            </w:r>
          </w:p>
        </w:tc>
      </w:tr>
      <w:tr w:rsidR="00D81DFA" w:rsidRPr="00D81DFA" w14:paraId="700121F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133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2F8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D81DFA" w:rsidRPr="00D81DFA" w14:paraId="0BF3A1B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EB2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4E4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D81DFA" w:rsidRPr="00D81DFA" w14:paraId="29D3E54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9BF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B04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Halls and Auditoriums</w:t>
            </w:r>
          </w:p>
        </w:tc>
      </w:tr>
      <w:tr w:rsidR="00D81DFA" w:rsidRPr="00D81DFA" w14:paraId="1EF5BEB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1CE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6A0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D81DFA" w:rsidRPr="00D81DFA" w14:paraId="604943F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DA6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C24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D81DFA" w:rsidRPr="00D81DFA" w14:paraId="4EC45B9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0C9A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4AF4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11A0B3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B20F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CEC1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69FCF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71F4A4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2DDA8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25763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5CC0A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1795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F9EDE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28A03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6598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5359F02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5E292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5DD93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64071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703EC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25B1E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2617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143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D81DFA" w:rsidRPr="00D81DFA" w14:paraId="187C19C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5E0E5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58C5B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A6F55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1E28D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310FEE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E1056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461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0.271</w:t>
            </w:r>
          </w:p>
        </w:tc>
      </w:tr>
      <w:tr w:rsidR="00D81DFA" w:rsidRPr="00D81DFA" w14:paraId="55954A3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F6BCE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9547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EB1B5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84FA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8614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DDE96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5095F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D81DFA" w:rsidRPr="00D81DFA" w14:paraId="6D786AD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4D0FF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B98A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CD2C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CE8B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E8C65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ED0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6A3B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81DFA" w:rsidRPr="00D81DFA" w14:paraId="493FB4A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A8C5A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B36D0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69E1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02D48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9F36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0CCDB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BD3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D81DFA" w:rsidRPr="00D81DFA" w14:paraId="74929E7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0313A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6FB5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B404A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62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34B21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17DA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5EC40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81DFA" w:rsidRPr="00D81DFA" w14:paraId="7EAE567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D589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FC76A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61202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1ACA6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312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78BC5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DE56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81DFA" w:rsidRPr="00D81DFA" w14:paraId="18F143E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374C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12E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A7E6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551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68A7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F8F8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6306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D81DFA" w:rsidRPr="00D81DFA" w14:paraId="74B06C4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C7581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8BAD1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7C4E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E9F8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FFA65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9D36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398BA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D81DFA" w:rsidRPr="00D81DFA" w14:paraId="32AAB14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36A00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50C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17E8C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42D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9680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9AC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1250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D81DFA" w:rsidRPr="00D81DFA" w14:paraId="7916784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5FFD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5E25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18598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2E6B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CDAC9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63C32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435B6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D81DFA" w:rsidRPr="00D81DFA" w14:paraId="1FB075E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1016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F1D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CFFF3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E0F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2103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DDFE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A421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D81DFA" w:rsidRPr="00D81DFA" w14:paraId="3D75D51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A727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A2855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E2CE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BA1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FEBD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B7C2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BD83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D81DFA" w:rsidRPr="00D81DFA" w14:paraId="39017DB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7CC52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4FF7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E8D04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AE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A6DC6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146C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E472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D81DFA" w:rsidRPr="00D81DFA" w14:paraId="55D1BED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0A07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59881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C5D7E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F8B0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86DB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A87C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B0FC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D81DFA" w:rsidRPr="00D81DFA" w14:paraId="2845880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9309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694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0502C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7EC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4C89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1CC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2CEB2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D81DFA" w:rsidRPr="00D81DFA" w14:paraId="627EC48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80B7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1B212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D4D7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6A711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8122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06E3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61797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81DFA" w:rsidRPr="00D81DFA" w14:paraId="00E33DD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46E6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E281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53AC9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1720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5047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80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9ED87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D81DFA" w:rsidRPr="00D81DFA" w14:paraId="4A2B0C3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C887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522A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DEC1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C4BEE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DD21C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6592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A0F6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D81DFA" w:rsidRPr="00D81DFA" w14:paraId="6E48BD3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819AC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F3C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202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1DCD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E2E8E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E69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DFC3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D81DFA" w:rsidRPr="00D81DFA" w14:paraId="1A11835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8F446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160B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2839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2748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2369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AFE4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1A96A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D81DFA" w:rsidRPr="00D81DFA" w14:paraId="7DD0663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E88D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7CD8C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9443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DD02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B955E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20D48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8560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D81DFA" w:rsidRPr="00D81DFA" w14:paraId="01869EF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F716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5EB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7D6994F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8C59F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76373F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63EC3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60584E7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843D7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36DC9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B874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4CF3CB6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C6501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FC6D8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02E4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22358B5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CFBC0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6C876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93126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460933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2ED8C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400EA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7F29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81ED5E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FC84D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80059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6441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CAF6C7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01A3A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F07DE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1C17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6EAD75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0E18651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4A535568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7A0050D8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92A550B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680D7A75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681FD742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2891E960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00B2DF05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6B8DFC7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27FC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7BD20FE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1C605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A8B91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D81DFA" w:rsidRPr="00D81DFA" w14:paraId="4D4D83B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167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CE0E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Hospitals</w:t>
            </w:r>
          </w:p>
        </w:tc>
      </w:tr>
      <w:tr w:rsidR="00D81DFA" w:rsidRPr="00D81DFA" w14:paraId="5F4603B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F65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794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D81DFA" w:rsidRPr="00D81DFA" w14:paraId="3E725CA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41E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F9E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D81DFA" w:rsidRPr="00D81DFA" w14:paraId="4D0AF57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F8D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3F7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D81DFA" w:rsidRPr="00D81DFA" w14:paraId="31545E2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DC8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3078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D81DFA" w:rsidRPr="00D81DFA" w14:paraId="7C94292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843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2D3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D81DFA" w:rsidRPr="00D81DFA" w14:paraId="2F9B479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F5A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9C3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D81DFA" w:rsidRPr="00D81DFA" w14:paraId="14A0335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5D7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EC6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D81DFA" w:rsidRPr="00D81DFA" w14:paraId="58B9177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7D3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2ED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Funeral Homes</w:t>
            </w:r>
          </w:p>
        </w:tc>
      </w:tr>
      <w:tr w:rsidR="00D81DFA" w:rsidRPr="00D81DFA" w14:paraId="3DBC9A7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375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11E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D81DFA" w:rsidRPr="00D81DFA" w14:paraId="4E0D92C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E83C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213C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53B7E6A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3F1A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1B1B1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EC1A4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71CB5D7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19B4D2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3AAFA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2ACC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B573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CA0C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1F85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1FD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5368ECA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CD24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07AC1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6206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9EAC5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47615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6E6D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5942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D81DFA" w:rsidRPr="00D81DFA" w14:paraId="56F4D0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4B1D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A674E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DED1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04D11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9D6C6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F7911C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E17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D81DFA" w:rsidRPr="00D81DFA" w14:paraId="1483834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F60C7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7CFC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FAA3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5BF41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B02D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9558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B3104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81DFA" w:rsidRPr="00D81DFA" w14:paraId="1C0D153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4F0E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A02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51EFE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2E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4890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61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8590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D81DFA" w:rsidRPr="00D81DFA" w14:paraId="474FAFD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F3D84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BD6BA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D76DD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9D7CF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CEE6F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80760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3C45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81DFA" w:rsidRPr="00D81DFA" w14:paraId="76BBD21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1A36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22EB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E62C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4DB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16E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67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52EF8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D81DFA" w:rsidRPr="00D81DFA" w14:paraId="6E3822B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7720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3193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8B07E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A25B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45DB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0B979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C40D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D81DFA" w:rsidRPr="00D81DFA" w14:paraId="007602F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99D3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5E88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963A4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617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041A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48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BCB4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81DFA" w:rsidRPr="00D81DFA" w14:paraId="76E638E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5CF59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470B6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8D80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13C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BFC4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3D7A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057F0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D81DFA" w:rsidRPr="00D81DFA" w14:paraId="4D315C7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22EE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88F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7B667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D10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BAF0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8B5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10D7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D81DFA" w:rsidRPr="00D81DFA" w14:paraId="57DE563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B5A6F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301C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F759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429D6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9CBE3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97F3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D184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D81DFA" w:rsidRPr="00D81DFA" w14:paraId="2B79A95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9EA37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24F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247F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8AD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4A4F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CD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63F9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D81DFA" w:rsidRPr="00D81DFA" w14:paraId="02629F1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6226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7D28E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96B35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6A8B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65ADB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63B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E80DB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D81DFA" w:rsidRPr="00D81DFA" w14:paraId="3CCD394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7EE4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172A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681AD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01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C7F4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0BE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AC15C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D81DFA" w:rsidRPr="00D81DFA" w14:paraId="4EC82D5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1C4B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84FDF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0ECC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3B08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581E9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A179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86DC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D81DFA" w:rsidRPr="00D81DFA" w14:paraId="7610D6C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80692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C5E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671D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62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F42EF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9F9E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B482F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81DFA" w:rsidRPr="00D81DFA" w14:paraId="72A72A8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0B9D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A90D2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6AA20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D5DE8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C787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95415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F94A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D81DFA" w:rsidRPr="00D81DFA" w14:paraId="6B04519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184FB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204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5E4D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EF6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2113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50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4CE54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D81DFA" w:rsidRPr="00D81DFA" w14:paraId="50F7474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BA2F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AF87D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FC18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52EA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EBFF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A9763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298C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D81DFA" w:rsidRPr="00D81DFA" w14:paraId="0A3D875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762D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12FD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85CA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8C8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6AE0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242F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6FDB5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D81DFA" w:rsidRPr="00D81DFA" w14:paraId="4D305F7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7D26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4A957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556BA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0E87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79EA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3C0E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DBED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D81DFA" w:rsidRPr="00D81DFA" w14:paraId="3377074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CA3A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39194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8A54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C6C86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0381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7D4A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9E1C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D81DFA" w:rsidRPr="00D81DFA" w14:paraId="0D59B08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EF7E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9FD5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0B22453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D5F97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FD1376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485C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1CB1A5B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C5591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F8B87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C90A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48AEBD2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2EF52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7FE8A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0D48C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51CE23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9B9BE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B87D6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AFB0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663DA6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1FF70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54C29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B964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F52390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BDBC5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EF2E3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CDFC3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2B0F8AD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619F7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2FC31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5B42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42631B4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E4D3125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6F1A4D87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5F1D32F8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E3948E7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76AECCF0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2AF8F951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2C816215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7A9C884E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6BA1EB3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61FE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686C9FB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C91C6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52A40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D81DFA" w:rsidRPr="00D81DFA" w14:paraId="3EB7B95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78F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55FC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D81DFA" w:rsidRPr="00D81DFA" w14:paraId="2502388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485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96C7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D81DFA" w:rsidRPr="00D81DFA" w14:paraId="3B594FC3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F76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5B68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D81DFA" w:rsidRPr="00D81DFA" w14:paraId="6A4BED0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AE1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3FE9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D81DFA" w:rsidRPr="00D81DFA" w14:paraId="1DABBBD8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37F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11C6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D81DFA" w:rsidRPr="00D81DFA" w14:paraId="3E5734E5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FCD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FCB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Penal Institutions</w:t>
            </w:r>
          </w:p>
        </w:tc>
      </w:tr>
      <w:tr w:rsidR="00D81DFA" w:rsidRPr="00D81DFA" w14:paraId="4A7C2D30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152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2CF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D81DFA" w:rsidRPr="00D81DFA" w14:paraId="18962DBE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E776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6C87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Schools, Academic</w:t>
            </w:r>
          </w:p>
        </w:tc>
      </w:tr>
      <w:tr w:rsidR="00D81DFA" w:rsidRPr="00D81DFA" w14:paraId="020193E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8CB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344C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D81DFA" w:rsidRPr="00D81DFA" w14:paraId="70BBBA8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EA9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8FA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2B6214D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98D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75F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70B74EA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657F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9931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FCDD02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270645B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51F81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A89CC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4084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0ED1FA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A4E9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C5F0D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536DB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7B9B018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DC6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94375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1B00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F50B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D6020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184BA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1A93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81DFA" w:rsidRPr="00D81DFA" w14:paraId="2FD6455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97780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E5986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14E07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F50E4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3317E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CD783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A9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D81DFA" w:rsidRPr="00D81DFA" w14:paraId="635428C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2F0B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562B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09B24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8D11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4A38E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75855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89B79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D81DFA" w:rsidRPr="00D81DFA" w14:paraId="4634282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ACC1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94A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323D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98D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E955A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C0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41D2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D81DFA" w:rsidRPr="00D81DFA" w14:paraId="5497058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F427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F295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D1E84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9381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7AE3E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65C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8A1D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D81DFA" w:rsidRPr="00D81DFA" w14:paraId="1174ADA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BB273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B49E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AF319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F4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7BD8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9A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13D23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D81DFA" w:rsidRPr="00D81DFA" w14:paraId="5A03F06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3684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75FE1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A241E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C70A9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ED39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CD21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A397D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D81DFA" w:rsidRPr="00D81DFA" w14:paraId="4EB1F66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2A559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683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0497B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E09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FA67F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247A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3336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81DFA" w:rsidRPr="00D81DFA" w14:paraId="7A5B29E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476F2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0879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DF2DF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F3ECF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D5D5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CF9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77EA1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D81DFA" w:rsidRPr="00D81DFA" w14:paraId="3CEF28B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633E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44B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688B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AD2F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3BD7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607F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2C3B6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0.304</w:t>
            </w:r>
          </w:p>
        </w:tc>
      </w:tr>
      <w:tr w:rsidR="00D81DFA" w:rsidRPr="00D81DFA" w14:paraId="0504DDF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F9058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554C0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538A4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CB3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BA18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3C1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39307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81DFA" w:rsidRPr="00D81DFA" w14:paraId="3064706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C3D79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C90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56A6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D6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05D2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B6AC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BC49B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D81DFA" w:rsidRPr="00D81DFA" w14:paraId="3DBF006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3A22E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58A8F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56F16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80F4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EEF13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A9477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28653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D81DFA" w:rsidRPr="00D81DFA" w14:paraId="41660B4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7EAB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5CA3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7C294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9501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91F8B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E679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D88B5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D81DFA" w:rsidRPr="00D81DFA" w14:paraId="3EFB2D8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CC777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0F38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5BDC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438A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CD54A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54E2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05077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81DFA" w:rsidRPr="00D81DFA" w14:paraId="255B4E5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0E65B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F6D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EB97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5CA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163EF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B2A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792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D81DFA" w:rsidRPr="00D81DFA" w14:paraId="13AAC63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D8B7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081C3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2EFCD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A77B7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37206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E1CE8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BDE2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D81DFA" w:rsidRPr="00D81DFA" w14:paraId="6187D0B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834C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8205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E491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768E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8116F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A53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4ACC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D81DFA" w:rsidRPr="00D81DFA" w14:paraId="7B5D97A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5F95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040EE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BC9D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FE41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2298C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C9BC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0121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D81DFA" w:rsidRPr="00D81DFA" w14:paraId="477A32A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9001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7A3C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1A204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8E818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90B3FA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4D07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0D47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81DFA" w:rsidRPr="00D81DFA" w14:paraId="1CAB269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5F54B7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BF8A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96001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01B1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78BE9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8B3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3BBC1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807195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F4CB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63EE3E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5B951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6F29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AAC7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A1EB2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8C7E7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165119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1466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F2ED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7AE8E4F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61017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81CE6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D82AA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333F80C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A5B11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8706C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C218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0620F05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3C1D5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3F9F8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D6D1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F15539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B048C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E462E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B3356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D778ED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349C2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5744F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FE2F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81A65C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AF67C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2E2F4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D901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21C26C1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BEA56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DC702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C68A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D8D4EE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AB930AE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611845D6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7B3C07D1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904DE67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5AD4EA76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353390ED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164BA8B2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6F936AE9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1B7D332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59F8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4FD9CA13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20DBA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985AA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Builders' Risk</w:t>
            </w:r>
          </w:p>
        </w:tc>
      </w:tr>
      <w:tr w:rsidR="00D81DFA" w:rsidRPr="00D81DFA" w14:paraId="0AA399E4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10D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156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D81DFA" w:rsidRPr="00D81DFA" w14:paraId="1FCA241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889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BA44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Freight Terminals</w:t>
            </w:r>
          </w:p>
        </w:tc>
      </w:tr>
      <w:tr w:rsidR="00D81DFA" w:rsidRPr="00D81DFA" w14:paraId="1EC135A6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65B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C02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D81DFA" w:rsidRPr="00D81DFA" w14:paraId="7BFD070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D6B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8AF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D81DFA" w:rsidRPr="00D81DFA" w14:paraId="30F35D7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C8C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5DB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D81DFA" w:rsidRPr="00D81DFA" w14:paraId="17655BB1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5A79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8A3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D81DFA" w:rsidRPr="00D81DFA" w14:paraId="3327085A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B448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FF35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D81DFA" w:rsidRPr="00D81DFA" w14:paraId="666D93B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43E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D62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D81DFA" w:rsidRPr="00D81DFA" w14:paraId="2713E78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CA9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1E1E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2E58D25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2D7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BDE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262859D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A11B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AFE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31CC6F2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0B43E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7E01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D763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0F437AC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D1D35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A64B3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A11C55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8B31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8A198C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2D432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4ED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7C61457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CAB9E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4AABE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2C1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8DE6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38B92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24260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37C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D81DFA" w:rsidRPr="00D81DFA" w14:paraId="3203C10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B3C9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3EFA7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1BC9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1A83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38D1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4D9E5B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E399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0238E3B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0F08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E738D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7D526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DE9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807EB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A326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BBB5C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D81DFA" w:rsidRPr="00D81DFA" w14:paraId="6B3AC52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84B04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9AF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24DA4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F3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3D76E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267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FDD0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D81DFA" w:rsidRPr="00D81DFA" w14:paraId="581DFAC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AB2A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97255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804D0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7D7E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C2113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AED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1FD4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81DFA" w:rsidRPr="00D81DFA" w14:paraId="39C3D9D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2B981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695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B5322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12D4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42B7F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92B6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237E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D81DFA" w:rsidRPr="00D81DFA" w14:paraId="2C5173E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88A1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6BC3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C09EE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9C812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134CF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7DA35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EFE5D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D81DFA" w:rsidRPr="00D81DFA" w14:paraId="0500A27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D71B2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8E17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2F2E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0B03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1550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56D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424F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D81DFA" w:rsidRPr="00D81DFA" w14:paraId="371BC84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66977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E567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D8456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BA4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2166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75FFA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DE02B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D81DFA" w:rsidRPr="00D81DFA" w14:paraId="0C6ACF4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E0224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557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2A7A6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F37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7B063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A1AF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D924F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D81DFA" w:rsidRPr="00D81DFA" w14:paraId="1CB447C5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9F74B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D961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83520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E01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B3BF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CC791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4DE7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81DFA" w:rsidRPr="00D81DFA" w14:paraId="4618F88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321E1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3EA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02CA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DEE6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4ECD1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EBAA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EA931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D81DFA" w:rsidRPr="00D81DFA" w14:paraId="047973D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03F8F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73CB7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52627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99146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B16A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44D14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1CFF4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D81DFA" w:rsidRPr="00D81DFA" w14:paraId="4BE6008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5E22C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67EE34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E29FB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9620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340" w:type="dxa"/>
            <w:tcBorders>
              <w:left w:val="nil"/>
            </w:tcBorders>
          </w:tcPr>
          <w:p w14:paraId="595874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182F3E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D3300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D81DFA" w:rsidRPr="00D81DFA" w14:paraId="58FF13B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AE937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B31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50732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E25D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DE62F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E6C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51679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7AADB65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A559B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F4DFD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0FEFE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42B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ABC2B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8B9C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DBA09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D81DFA" w:rsidRPr="00D81DFA" w14:paraId="69696CEE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3A46C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BA52A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00BA9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102ED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</w:tcBorders>
          </w:tcPr>
          <w:p w14:paraId="384AF10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E0DF6E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C5054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D81DFA" w:rsidRPr="00D81DFA" w14:paraId="51E0D1C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84E05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0644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346B8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0E3BE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1C5A7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C8643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BAA1D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237C49C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DDDE5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A6CDC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3010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E4794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20D2EE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CF77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3D51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26E151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2689D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81F7C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40C94C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B50C5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9A7EC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241F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DD4A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51DFB3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2CA4D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BCCBD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8E5852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31CE8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CE10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48B7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C1F69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430666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3C262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091967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453DD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619A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637D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1C3D58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0E31F3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06C81C4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561D3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9E6A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6646037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F1AC7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372B89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210E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116FC0C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FFF1F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F2E66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7EBEE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37ECCFD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433FA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ECB2D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95DA8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9774DE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ED8B4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04CA0E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C85BD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806ABCF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F341E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33DEE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FA652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A49002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F9F19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B66CC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77BAE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2EF362E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97139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D819D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653D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30D900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A25467A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0A5A86D4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4DF32E49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5437400" w14:textId="77777777" w:rsidR="00D81DFA" w:rsidRPr="00D81DFA" w:rsidRDefault="00D81DFA" w:rsidP="00D81DF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81DFA">
        <w:rPr>
          <w:rFonts w:ascii="Arial" w:hAnsi="Arial"/>
          <w:b/>
          <w:sz w:val="18"/>
        </w:rPr>
        <w:t>85.  BASIC GROUP I CLASS LOSS COSTS</w:t>
      </w:r>
      <w:r w:rsidRPr="00D81DFA">
        <w:rPr>
          <w:rFonts w:ascii="Arial" w:hAnsi="Arial"/>
          <w:sz w:val="18"/>
        </w:rPr>
        <w:t xml:space="preserve"> (Cont'd)</w:t>
      </w:r>
    </w:p>
    <w:p w14:paraId="07C5D070" w14:textId="77777777" w:rsidR="00D81DFA" w:rsidRPr="00D81DFA" w:rsidRDefault="00D81DFA" w:rsidP="00D81DF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tab/>
        <w:t>All rates are subject to protection class and territorial multipliers.</w:t>
      </w:r>
    </w:p>
    <w:p w14:paraId="4ADA0126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286AEBF1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  <w:r w:rsidRPr="00D81DFA">
        <w:rPr>
          <w:rFonts w:ascii="Arial" w:hAnsi="Arial"/>
          <w:sz w:val="18"/>
        </w:rPr>
        <w:br w:type="column"/>
      </w:r>
    </w:p>
    <w:p w14:paraId="28EA4DED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  <w:sectPr w:rsidR="00D81DFA" w:rsidRPr="00D81DFA" w:rsidSect="00D81DFA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81DFA" w:rsidRPr="00D81DFA" w14:paraId="332177BF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3A9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81DFA" w:rsidRPr="00D81DFA" w14:paraId="7C93D72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FBA4A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E801A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Mill Yards</w:t>
            </w:r>
          </w:p>
        </w:tc>
      </w:tr>
      <w:tr w:rsidR="00D81DFA" w:rsidRPr="00D81DFA" w14:paraId="46120A2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E68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CB4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D81DFA" w:rsidRPr="00D81DFA" w14:paraId="141756F5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A1C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5C2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D81DFA" w:rsidRPr="00D81DFA" w14:paraId="68467BBD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A21C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F358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D81DFA" w:rsidRPr="00D81DFA" w14:paraId="7F1B0BF9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5FCC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D5C0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D81DFA" w:rsidRPr="00D81DFA" w14:paraId="6FF4951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5ED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5DF6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D81DFA" w:rsidRPr="00D81DFA" w14:paraId="268740DC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3EF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7EC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Textile Mill Products</w:t>
            </w:r>
          </w:p>
        </w:tc>
      </w:tr>
      <w:tr w:rsidR="00D81DFA" w:rsidRPr="00D81DFA" w14:paraId="557265B2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0F37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7BE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D81DFA" w:rsidRPr="00D81DFA" w14:paraId="0BFCB7B7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4458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A95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Printing</w:t>
            </w:r>
          </w:p>
        </w:tc>
      </w:tr>
      <w:tr w:rsidR="00D81DFA" w:rsidRPr="00D81DFA" w14:paraId="5A56F315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0AF0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D80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39CA6B0B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608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8E4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6848458A" w14:textId="77777777" w:rsidTr="006621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628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E314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81DFA" w:rsidRPr="00D81DFA" w14:paraId="4DE1F2B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09FB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C0E7E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64B78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81DFA" w:rsidRPr="00D81DFA" w14:paraId="2B23C84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291831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1F51A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</w:r>
            <w:r w:rsidRPr="00D81DF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74D677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Frame</w:t>
            </w:r>
            <w:r w:rsidRPr="00D81DF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545BFD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Joisted Masonry</w:t>
            </w:r>
            <w:r w:rsidRPr="00D81DF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9BAB2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Non</w:t>
            </w:r>
            <w:r w:rsidRPr="00D81DF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81DF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5C2AEF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Mas. Non-Comb.</w:t>
            </w:r>
            <w:r w:rsidRPr="00D81DF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7FEB9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Mod. F.R. (5) </w:t>
            </w:r>
            <w:r w:rsidRPr="00D81DFA">
              <w:rPr>
                <w:rFonts w:ascii="Arial" w:hAnsi="Arial"/>
                <w:b/>
                <w:sz w:val="18"/>
              </w:rPr>
              <w:br/>
              <w:t>Or</w:t>
            </w:r>
            <w:r w:rsidRPr="00D81DF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81DFA" w:rsidRPr="00D81DFA" w14:paraId="669B524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C6900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8F2BC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8FAB6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AFE2D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9E2A1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C0D7D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24609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D81DFA" w:rsidRPr="00D81DFA" w14:paraId="7EE2154C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AF850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B8FD36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7AD2F1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F473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EE90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82CD22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A872D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D81DFA" w:rsidRPr="00D81DFA" w14:paraId="6546E2A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58108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DDD2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994B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F1D3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6F7A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2C65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6FDB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81DFA" w:rsidRPr="00D81DFA" w14:paraId="58C8606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71009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1AE3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F4BD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1CBBC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5CDB2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4F0A9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55B33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81DFA" w:rsidRPr="00D81DFA" w14:paraId="49756A4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28189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3BD96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CCD2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3418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E59C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4624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5B1D0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81DFA" w:rsidRPr="00D81DFA" w14:paraId="554856A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7B5D1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AE3A4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FDAA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8B769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52451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17E5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C79FC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D81DFA" w:rsidRPr="00D81DFA" w14:paraId="118C738A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32011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0ABD1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AC50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1C94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E490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F00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10760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81DFA" w:rsidRPr="00D81DFA" w14:paraId="31CA6633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3920D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ACC7CC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7996B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8519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7DBBA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5EF2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04AF6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D81DFA" w:rsidRPr="00D81DFA" w14:paraId="584B040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BF938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CB768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64DE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C7CE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407CD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3070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32434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D81DFA" w:rsidRPr="00D81DFA" w14:paraId="0933212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E6849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788A77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64BE4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E3F1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BB2B7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7EBE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4E12C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D81DFA" w:rsidRPr="00D81DFA" w14:paraId="0232D55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8BAC5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360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4C8B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BEF5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69B4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D093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C7B9E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D81DFA" w:rsidRPr="00D81DFA" w14:paraId="7E20B43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2F33F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E93789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048B8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90D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363EC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13737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41A34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81DFA" w:rsidRPr="00D81DFA" w14:paraId="3BA10B6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AEF7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C642B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AB86A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9CE5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4DF4C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4B5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A9EAC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D81DFA" w:rsidRPr="00D81DFA" w14:paraId="24A08A1B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3FDF0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B5972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833EB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98CD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6D850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9429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16ED7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D81DFA" w:rsidRPr="00D81DFA" w14:paraId="281F6CF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DEF72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CD96E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EE1C4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25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04420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6724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3A857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D81DFA" w:rsidRPr="00D81DFA" w14:paraId="4D1F47F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A3284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DE82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CF829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D0FE8B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C1FC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94A6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79362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D81DFA" w:rsidRPr="00D81DFA" w14:paraId="3A1BB951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199C3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B9625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0BD5F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B69D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B887D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127E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A514C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81DFA" w:rsidRPr="00D81DFA" w14:paraId="53C0A90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A11EC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26CE00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B9ACB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22E23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4CF84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DD7A4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A908B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D81DFA" w:rsidRPr="00D81DFA" w14:paraId="2BE56EF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223DA1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2FE2A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CFD5F55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3F240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45727A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9AB40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BB8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D81DFA" w:rsidRPr="00D81DFA" w14:paraId="5C732FF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BDFB52E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6744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418E94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ABFF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963E303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08DA6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AFAC5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B8161D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02FC14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8D68B3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EF6884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D6B8F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83169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06EC62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A74EA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33C9354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D92602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37F67BF" w14:textId="77777777" w:rsidR="00D81DFA" w:rsidRPr="00D81DFA" w:rsidRDefault="00D81DFA" w:rsidP="00D81DF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BBF15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2660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41F348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61ED43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7C0319F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3B715386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CCF0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01B4" w14:textId="77777777" w:rsidR="00D81DFA" w:rsidRPr="00D81DFA" w:rsidRDefault="00D81DFA" w:rsidP="00D81DF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81DF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81DFA" w:rsidRPr="00D81DFA" w14:paraId="17894B12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9DFC5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8E68C72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Indianapolis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A6A809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1.794</w:t>
            </w:r>
          </w:p>
        </w:tc>
      </w:tr>
      <w:tr w:rsidR="00D81DFA" w:rsidRPr="00D81DFA" w14:paraId="23790628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11B74D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B1BC9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 xml:space="preserve">Balance of State (Indiana)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9BFE56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t>1.000</w:t>
            </w:r>
          </w:p>
        </w:tc>
      </w:tr>
      <w:tr w:rsidR="00D81DFA" w:rsidRPr="00D81DFA" w14:paraId="3B4583B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EDE8F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106EE1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A8B7A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CB9C027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DAC66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F9CC0A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549B7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7ABA5A8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0D8DBB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03189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D475D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5982A70D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30C70F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5183C3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38863C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150B84A0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4F9649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452BF5" w14:textId="77777777" w:rsidR="00D81DFA" w:rsidRPr="00D81DFA" w:rsidRDefault="00D81DFA" w:rsidP="00D81DF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B4541D" w14:textId="77777777" w:rsidR="00D81DFA" w:rsidRPr="00D81DFA" w:rsidRDefault="00D81DFA" w:rsidP="00D81DF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81DFA" w:rsidRPr="00D81DFA" w14:paraId="6CA8F6D9" w14:textId="77777777" w:rsidTr="0066212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5EBA86B" w14:textId="77777777" w:rsidR="00D81DFA" w:rsidRPr="00D81DFA" w:rsidRDefault="00D81DFA" w:rsidP="00D81DF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81DFA">
              <w:rPr>
                <w:rFonts w:ascii="Arial" w:hAnsi="Arial"/>
                <w:sz w:val="18"/>
              </w:rPr>
              <w:br/>
            </w:r>
          </w:p>
        </w:tc>
      </w:tr>
    </w:tbl>
    <w:p w14:paraId="2912C4EA" w14:textId="77777777" w:rsidR="00D81DFA" w:rsidRPr="00D81DFA" w:rsidRDefault="00D81DFA" w:rsidP="00D81DFA">
      <w:pPr>
        <w:spacing w:before="80" w:line="190" w:lineRule="exact"/>
        <w:jc w:val="both"/>
        <w:rPr>
          <w:rFonts w:ascii="Arial" w:hAnsi="Arial"/>
          <w:sz w:val="18"/>
        </w:rPr>
      </w:pPr>
    </w:p>
    <w:p w14:paraId="50191601" w14:textId="77777777" w:rsidR="0024183F" w:rsidRDefault="00D81DFA"/>
    <w:sectPr w:rsidR="0024183F" w:rsidSect="00D81DFA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44B16" w14:textId="77777777" w:rsidR="00D81DFA" w:rsidRDefault="00D81DFA" w:rsidP="00D81DFA">
      <w:r>
        <w:separator/>
      </w:r>
    </w:p>
  </w:endnote>
  <w:endnote w:type="continuationSeparator" w:id="0">
    <w:p w14:paraId="50EA0F0A" w14:textId="77777777" w:rsidR="00D81DFA" w:rsidRDefault="00D81DFA" w:rsidP="00D8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8B487" w14:textId="77777777" w:rsidR="00D81DFA" w:rsidRDefault="00D81DFA" w:rsidP="002B3E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4F2651A" w14:textId="77777777" w:rsidR="00D81DFA" w:rsidRDefault="00D81DFA" w:rsidP="00D81D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51D2F" w14:textId="77777777" w:rsidR="00D81DFA" w:rsidRPr="00D81DFA" w:rsidRDefault="00D81DFA" w:rsidP="00D81DF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D81DFA">
      <w:rPr>
        <w:rStyle w:val="PageNumber"/>
        <w:rFonts w:ascii="Times New Roman" w:hAnsi="Times New Roman"/>
      </w:rPr>
      <w:t>© Insurance Services Office, Inc., 2020        Indiana        CF-2020-RLA1        E-</w:t>
    </w:r>
    <w:r w:rsidRPr="00D81DFA">
      <w:rPr>
        <w:rStyle w:val="PageNumber"/>
        <w:rFonts w:ascii="Times New Roman" w:hAnsi="Times New Roman"/>
      </w:rPr>
      <w:fldChar w:fldCharType="begin"/>
    </w:r>
    <w:r w:rsidRPr="00D81DFA">
      <w:rPr>
        <w:rStyle w:val="PageNumber"/>
        <w:rFonts w:ascii="Times New Roman" w:hAnsi="Times New Roman"/>
      </w:rPr>
      <w:instrText xml:space="preserve"> PAGE </w:instrText>
    </w:r>
    <w:r w:rsidRPr="00D81DFA">
      <w:rPr>
        <w:rStyle w:val="PageNumber"/>
        <w:rFonts w:ascii="Times New Roman" w:hAnsi="Times New Roman"/>
      </w:rPr>
      <w:fldChar w:fldCharType="separate"/>
    </w:r>
    <w:r w:rsidRPr="00D81DFA">
      <w:rPr>
        <w:rStyle w:val="PageNumber"/>
        <w:rFonts w:ascii="Times New Roman" w:hAnsi="Times New Roman"/>
        <w:noProof/>
      </w:rPr>
      <w:t>1</w:t>
    </w:r>
    <w:r w:rsidRPr="00D81DFA">
      <w:rPr>
        <w:rStyle w:val="PageNumber"/>
        <w:rFonts w:ascii="Times New Roman" w:hAnsi="Times New Roman"/>
      </w:rPr>
      <w:fldChar w:fldCharType="end"/>
    </w:r>
  </w:p>
  <w:p w14:paraId="70ED727B" w14:textId="77777777" w:rsidR="00D81DFA" w:rsidRPr="00D81DFA" w:rsidRDefault="00D81DFA" w:rsidP="00D81DF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DEC22" w14:textId="77777777" w:rsidR="00D81DFA" w:rsidRDefault="00D81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688FF" w14:textId="77777777" w:rsidR="00D81DFA" w:rsidRDefault="00D81DFA" w:rsidP="00D81DFA">
      <w:r>
        <w:separator/>
      </w:r>
    </w:p>
  </w:footnote>
  <w:footnote w:type="continuationSeparator" w:id="0">
    <w:p w14:paraId="77A3AA94" w14:textId="77777777" w:rsidR="00D81DFA" w:rsidRDefault="00D81DFA" w:rsidP="00D81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00117" w14:textId="77777777" w:rsidR="00D81DFA" w:rsidRDefault="00D81DF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6CEDA46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204D776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ECA9506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C3C1C6" w14:textId="77777777" w:rsidR="00D81DFA" w:rsidRDefault="00D81DFA">
          <w:pPr>
            <w:pStyle w:val="Header"/>
            <w:jc w:val="right"/>
          </w:pPr>
        </w:p>
      </w:tc>
    </w:tr>
    <w:tr w:rsidR="00D81DFA" w14:paraId="6FC8D68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3C96E64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19CE426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E935FC" w14:textId="77777777" w:rsidR="00D81DFA" w:rsidRDefault="00D81DFA">
          <w:pPr>
            <w:pStyle w:val="Header"/>
            <w:jc w:val="right"/>
          </w:pPr>
        </w:p>
      </w:tc>
    </w:tr>
    <w:tr w:rsidR="00D81DFA" w14:paraId="30F9C6A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DA7B38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06B5D12A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825E61E" w14:textId="77777777" w:rsidR="00D81DFA" w:rsidRDefault="00D81DFA">
          <w:pPr>
            <w:pStyle w:val="Header"/>
            <w:jc w:val="right"/>
          </w:pPr>
        </w:p>
      </w:tc>
    </w:tr>
    <w:tr w:rsidR="00D81DFA" w14:paraId="016A87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94769AE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43AE3711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834E96" w14:textId="77777777" w:rsidR="00D81DFA" w:rsidRDefault="00D81DFA">
          <w:pPr>
            <w:pStyle w:val="Header"/>
            <w:jc w:val="right"/>
          </w:pPr>
        </w:p>
      </w:tc>
    </w:tr>
    <w:tr w:rsidR="00D81DFA" w14:paraId="3F6A16C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EEDEBE9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8802ECD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289035BB" w14:textId="77777777" w:rsidR="00D81DFA" w:rsidRDefault="00D81DFA">
          <w:pPr>
            <w:pStyle w:val="Header"/>
            <w:jc w:val="right"/>
          </w:pPr>
        </w:p>
      </w:tc>
    </w:tr>
  </w:tbl>
  <w:p w14:paraId="63F9CECD" w14:textId="77777777" w:rsidR="00D81DFA" w:rsidRDefault="00D81DF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76A0832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66E481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358D646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20FD40" w14:textId="77777777" w:rsidR="00D81DFA" w:rsidRDefault="00D81DFA">
          <w:pPr>
            <w:pStyle w:val="Header"/>
            <w:jc w:val="right"/>
          </w:pPr>
          <w:r>
            <w:t>INDIANA (13)</w:t>
          </w:r>
        </w:p>
      </w:tc>
    </w:tr>
    <w:tr w:rsidR="00D81DFA" w14:paraId="5767205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D59F22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4C4694F9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CDE215" w14:textId="77777777" w:rsidR="00D81DFA" w:rsidRDefault="00D81DFA">
          <w:pPr>
            <w:pStyle w:val="Header"/>
            <w:jc w:val="right"/>
          </w:pPr>
        </w:p>
      </w:tc>
    </w:tr>
    <w:tr w:rsidR="00D81DFA" w14:paraId="038CC79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A51565F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0D6B3209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46B4D99" w14:textId="77777777" w:rsidR="00D81DFA" w:rsidRDefault="00D81DFA">
          <w:pPr>
            <w:pStyle w:val="Header"/>
            <w:jc w:val="right"/>
          </w:pPr>
        </w:p>
      </w:tc>
    </w:tr>
    <w:tr w:rsidR="00D81DFA" w14:paraId="07799E4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D2B47E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063132D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E3712D" w14:textId="77777777" w:rsidR="00D81DFA" w:rsidRDefault="00D81DFA">
          <w:pPr>
            <w:pStyle w:val="Header"/>
            <w:jc w:val="right"/>
          </w:pPr>
        </w:p>
      </w:tc>
    </w:tr>
    <w:tr w:rsidR="00D81DFA" w14:paraId="084D14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BA8001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0CDA1A0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3BBE22E2" w14:textId="77777777" w:rsidR="00D81DFA" w:rsidRDefault="00D81DFA">
          <w:pPr>
            <w:pStyle w:val="Header"/>
            <w:jc w:val="right"/>
          </w:pPr>
        </w:p>
      </w:tc>
    </w:tr>
  </w:tbl>
  <w:p w14:paraId="1029170E" w14:textId="77777777" w:rsidR="00D81DFA" w:rsidRDefault="00D81DF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33609EF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F42656B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1399236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AB0160" w14:textId="77777777" w:rsidR="00D81DFA" w:rsidRDefault="00D81DFA">
          <w:pPr>
            <w:pStyle w:val="Header"/>
            <w:jc w:val="right"/>
          </w:pPr>
        </w:p>
      </w:tc>
    </w:tr>
    <w:tr w:rsidR="00D81DFA" w14:paraId="7A6551E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CBF0A1A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67F34CE7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DA225D" w14:textId="77777777" w:rsidR="00D81DFA" w:rsidRDefault="00D81DFA">
          <w:pPr>
            <w:pStyle w:val="Header"/>
            <w:jc w:val="right"/>
          </w:pPr>
        </w:p>
      </w:tc>
    </w:tr>
    <w:tr w:rsidR="00D81DFA" w14:paraId="7416687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C04F2F3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04E925E1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5ED4CB" w14:textId="77777777" w:rsidR="00D81DFA" w:rsidRDefault="00D81DFA">
          <w:pPr>
            <w:pStyle w:val="Header"/>
            <w:jc w:val="right"/>
          </w:pPr>
        </w:p>
      </w:tc>
    </w:tr>
    <w:tr w:rsidR="00D81DFA" w14:paraId="084F124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AB21BF6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DE75C8C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D638D4" w14:textId="77777777" w:rsidR="00D81DFA" w:rsidRDefault="00D81DFA">
          <w:pPr>
            <w:pStyle w:val="Header"/>
            <w:jc w:val="right"/>
          </w:pPr>
        </w:p>
      </w:tc>
    </w:tr>
    <w:tr w:rsidR="00D81DFA" w14:paraId="7C3E2DB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C7D11F8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452751AD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107539FC" w14:textId="77777777" w:rsidR="00D81DFA" w:rsidRDefault="00D81DFA">
          <w:pPr>
            <w:pStyle w:val="Header"/>
            <w:jc w:val="right"/>
          </w:pPr>
        </w:p>
      </w:tc>
    </w:tr>
  </w:tbl>
  <w:p w14:paraId="786DD0E0" w14:textId="77777777" w:rsidR="00D81DFA" w:rsidRDefault="00D81DF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11929FF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98DC54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D494CD9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15DB80" w14:textId="77777777" w:rsidR="00D81DFA" w:rsidRDefault="00D81DFA">
          <w:pPr>
            <w:pStyle w:val="Header"/>
            <w:jc w:val="right"/>
          </w:pPr>
          <w:r>
            <w:t>INDIANA (13)</w:t>
          </w:r>
        </w:p>
      </w:tc>
    </w:tr>
    <w:tr w:rsidR="00D81DFA" w14:paraId="331F3D9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10F478E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0238EC5B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D00366" w14:textId="77777777" w:rsidR="00D81DFA" w:rsidRDefault="00D81DFA">
          <w:pPr>
            <w:pStyle w:val="Header"/>
            <w:jc w:val="right"/>
          </w:pPr>
        </w:p>
      </w:tc>
    </w:tr>
    <w:tr w:rsidR="00D81DFA" w14:paraId="4D8B1CF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89C887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50DECF9D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ECF9B72" w14:textId="77777777" w:rsidR="00D81DFA" w:rsidRDefault="00D81DFA">
          <w:pPr>
            <w:pStyle w:val="Header"/>
            <w:jc w:val="right"/>
          </w:pPr>
        </w:p>
      </w:tc>
    </w:tr>
    <w:tr w:rsidR="00D81DFA" w14:paraId="76BBA0D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CE3CEB4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A7DC374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C020EB" w14:textId="77777777" w:rsidR="00D81DFA" w:rsidRDefault="00D81DFA">
          <w:pPr>
            <w:pStyle w:val="Header"/>
            <w:jc w:val="right"/>
          </w:pPr>
        </w:p>
      </w:tc>
    </w:tr>
    <w:tr w:rsidR="00D81DFA" w14:paraId="40A54F7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17927C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E5B621B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12CF9574" w14:textId="77777777" w:rsidR="00D81DFA" w:rsidRDefault="00D81DFA">
          <w:pPr>
            <w:pStyle w:val="Header"/>
            <w:jc w:val="right"/>
          </w:pPr>
        </w:p>
      </w:tc>
    </w:tr>
  </w:tbl>
  <w:p w14:paraId="20E77223" w14:textId="77777777" w:rsidR="00D81DFA" w:rsidRDefault="00D81DF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1F54F11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44C001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6B86C632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6E5238" w14:textId="77777777" w:rsidR="00D81DFA" w:rsidRDefault="00D81DFA">
          <w:pPr>
            <w:pStyle w:val="Header"/>
            <w:jc w:val="right"/>
          </w:pPr>
        </w:p>
      </w:tc>
    </w:tr>
    <w:tr w:rsidR="00D81DFA" w14:paraId="76E7C86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8B26C95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0FFC4675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279E11" w14:textId="77777777" w:rsidR="00D81DFA" w:rsidRDefault="00D81DFA">
          <w:pPr>
            <w:pStyle w:val="Header"/>
            <w:jc w:val="right"/>
          </w:pPr>
        </w:p>
      </w:tc>
    </w:tr>
    <w:tr w:rsidR="00D81DFA" w14:paraId="778BEC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5008D55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13AD569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1A0DAF" w14:textId="77777777" w:rsidR="00D81DFA" w:rsidRDefault="00D81DFA">
          <w:pPr>
            <w:pStyle w:val="Header"/>
            <w:jc w:val="right"/>
          </w:pPr>
        </w:p>
      </w:tc>
    </w:tr>
    <w:tr w:rsidR="00D81DFA" w14:paraId="16EC45C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DF0996B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23A8FB0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A72968" w14:textId="77777777" w:rsidR="00D81DFA" w:rsidRDefault="00D81DFA">
          <w:pPr>
            <w:pStyle w:val="Header"/>
            <w:jc w:val="right"/>
          </w:pPr>
        </w:p>
      </w:tc>
    </w:tr>
    <w:tr w:rsidR="00D81DFA" w14:paraId="184AD5E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13E030B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43077A5D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10EE1290" w14:textId="77777777" w:rsidR="00D81DFA" w:rsidRDefault="00D81DFA">
          <w:pPr>
            <w:pStyle w:val="Header"/>
            <w:jc w:val="right"/>
          </w:pPr>
        </w:p>
      </w:tc>
    </w:tr>
  </w:tbl>
  <w:p w14:paraId="09FD1CF2" w14:textId="77777777" w:rsidR="00D81DFA" w:rsidRDefault="00D81DF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3CFCED7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A6C5FB2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0AA01FE9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F4E4DE" w14:textId="77777777" w:rsidR="00D81DFA" w:rsidRDefault="00D81DFA">
          <w:pPr>
            <w:pStyle w:val="Header"/>
            <w:jc w:val="right"/>
          </w:pPr>
        </w:p>
      </w:tc>
    </w:tr>
    <w:tr w:rsidR="00D81DFA" w14:paraId="3A6E341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E2EDFBF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74A8357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9DA276" w14:textId="77777777" w:rsidR="00D81DFA" w:rsidRDefault="00D81DFA">
          <w:pPr>
            <w:pStyle w:val="Header"/>
            <w:jc w:val="right"/>
          </w:pPr>
        </w:p>
      </w:tc>
    </w:tr>
    <w:tr w:rsidR="00D81DFA" w14:paraId="3493B94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0D19BDE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4557175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CEE7F3B" w14:textId="77777777" w:rsidR="00D81DFA" w:rsidRDefault="00D81DFA">
          <w:pPr>
            <w:pStyle w:val="Header"/>
            <w:jc w:val="right"/>
          </w:pPr>
        </w:p>
      </w:tc>
    </w:tr>
    <w:tr w:rsidR="00D81DFA" w14:paraId="70FDE90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23881A9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6CD2FD32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4847F8" w14:textId="77777777" w:rsidR="00D81DFA" w:rsidRDefault="00D81DFA">
          <w:pPr>
            <w:pStyle w:val="Header"/>
            <w:jc w:val="right"/>
          </w:pPr>
        </w:p>
      </w:tc>
    </w:tr>
    <w:tr w:rsidR="00D81DFA" w14:paraId="2F63E75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E0CB91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65EE4B6C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01D04E99" w14:textId="77777777" w:rsidR="00D81DFA" w:rsidRDefault="00D81DFA">
          <w:pPr>
            <w:pStyle w:val="Header"/>
            <w:jc w:val="right"/>
          </w:pPr>
        </w:p>
      </w:tc>
    </w:tr>
  </w:tbl>
  <w:p w14:paraId="26AE2749" w14:textId="77777777" w:rsidR="00D81DFA" w:rsidRDefault="00D81DF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536C403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5A749D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9385BE4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2A14C8" w14:textId="77777777" w:rsidR="00D81DFA" w:rsidRDefault="00D81DFA">
          <w:pPr>
            <w:pStyle w:val="Header"/>
            <w:jc w:val="right"/>
          </w:pPr>
          <w:r>
            <w:t>INDIANA (13)</w:t>
          </w:r>
        </w:p>
      </w:tc>
    </w:tr>
    <w:tr w:rsidR="00D81DFA" w14:paraId="1BFA1DA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E8EFC5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55435EB0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94652D" w14:textId="77777777" w:rsidR="00D81DFA" w:rsidRDefault="00D81DFA">
          <w:pPr>
            <w:pStyle w:val="Header"/>
            <w:jc w:val="right"/>
          </w:pPr>
        </w:p>
      </w:tc>
    </w:tr>
    <w:tr w:rsidR="00D81DFA" w14:paraId="5E13957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550733F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5A622116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19C23BC" w14:textId="77777777" w:rsidR="00D81DFA" w:rsidRDefault="00D81DFA">
          <w:pPr>
            <w:pStyle w:val="Header"/>
            <w:jc w:val="right"/>
          </w:pPr>
        </w:p>
      </w:tc>
    </w:tr>
    <w:tr w:rsidR="00D81DFA" w14:paraId="13230C5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05B1DCD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2931FA9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32563C" w14:textId="77777777" w:rsidR="00D81DFA" w:rsidRDefault="00D81DFA">
          <w:pPr>
            <w:pStyle w:val="Header"/>
            <w:jc w:val="right"/>
          </w:pPr>
        </w:p>
      </w:tc>
    </w:tr>
    <w:tr w:rsidR="00D81DFA" w14:paraId="75A53C0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29D6FEC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CDB966A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7F2626A3" w14:textId="77777777" w:rsidR="00D81DFA" w:rsidRDefault="00D81DFA">
          <w:pPr>
            <w:pStyle w:val="Header"/>
            <w:jc w:val="right"/>
          </w:pPr>
        </w:p>
      </w:tc>
    </w:tr>
  </w:tbl>
  <w:p w14:paraId="5EFC4895" w14:textId="77777777" w:rsidR="00D81DFA" w:rsidRDefault="00D81DF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77697" w14:textId="77777777" w:rsidR="001A4991" w:rsidRDefault="00D81DFA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2D702" w14:textId="77777777" w:rsidR="00D81DFA" w:rsidRDefault="00D81D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644D55E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97584E4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C77DED0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ABD66A" w14:textId="77777777" w:rsidR="00D81DFA" w:rsidRDefault="00D81DFA">
          <w:pPr>
            <w:pStyle w:val="Header"/>
            <w:jc w:val="right"/>
          </w:pPr>
          <w:r>
            <w:t>INDIANA (13)</w:t>
          </w:r>
        </w:p>
      </w:tc>
    </w:tr>
    <w:tr w:rsidR="00D81DFA" w14:paraId="6A16232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5E678DC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5B74AE3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C0E4CC" w14:textId="77777777" w:rsidR="00D81DFA" w:rsidRDefault="00D81DFA">
          <w:pPr>
            <w:pStyle w:val="Header"/>
            <w:jc w:val="right"/>
          </w:pPr>
        </w:p>
      </w:tc>
    </w:tr>
    <w:tr w:rsidR="00D81DFA" w14:paraId="7ED91B4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E50509C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A3153A8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163058E" w14:textId="77777777" w:rsidR="00D81DFA" w:rsidRDefault="00D81DFA">
          <w:pPr>
            <w:pStyle w:val="Header"/>
            <w:jc w:val="right"/>
          </w:pPr>
        </w:p>
      </w:tc>
    </w:tr>
    <w:tr w:rsidR="00D81DFA" w14:paraId="3FCCFEA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9F7AAC9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5D5FCBF1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1FBE1C" w14:textId="77777777" w:rsidR="00D81DFA" w:rsidRDefault="00D81DFA">
          <w:pPr>
            <w:pStyle w:val="Header"/>
            <w:jc w:val="right"/>
          </w:pPr>
        </w:p>
      </w:tc>
    </w:tr>
    <w:tr w:rsidR="00D81DFA" w14:paraId="14C62AF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533021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06A3071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74D11958" w14:textId="77777777" w:rsidR="00D81DFA" w:rsidRDefault="00D81DFA">
          <w:pPr>
            <w:pStyle w:val="Header"/>
            <w:jc w:val="right"/>
          </w:pPr>
        </w:p>
      </w:tc>
    </w:tr>
  </w:tbl>
  <w:p w14:paraId="116A6800" w14:textId="77777777" w:rsidR="00D81DFA" w:rsidRDefault="00D81DF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4D47166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34BB862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2AED58AD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6FACDA" w14:textId="77777777" w:rsidR="00D81DFA" w:rsidRDefault="00D81DFA">
          <w:pPr>
            <w:pStyle w:val="Header"/>
            <w:jc w:val="right"/>
          </w:pPr>
        </w:p>
      </w:tc>
    </w:tr>
    <w:tr w:rsidR="00D81DFA" w14:paraId="27668A3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B32C316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572E4C8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3BF9290" w14:textId="77777777" w:rsidR="00D81DFA" w:rsidRDefault="00D81DFA">
          <w:pPr>
            <w:pStyle w:val="Header"/>
            <w:jc w:val="right"/>
          </w:pPr>
        </w:p>
      </w:tc>
    </w:tr>
    <w:tr w:rsidR="00D81DFA" w14:paraId="031ED77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3D102AD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4605E26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088D3B" w14:textId="77777777" w:rsidR="00D81DFA" w:rsidRDefault="00D81DFA">
          <w:pPr>
            <w:pStyle w:val="Header"/>
            <w:jc w:val="right"/>
          </w:pPr>
        </w:p>
      </w:tc>
    </w:tr>
    <w:tr w:rsidR="00D81DFA" w14:paraId="1C530A8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13CD190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5405948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ADF314" w14:textId="77777777" w:rsidR="00D81DFA" w:rsidRDefault="00D81DFA">
          <w:pPr>
            <w:pStyle w:val="Header"/>
            <w:jc w:val="right"/>
          </w:pPr>
        </w:p>
      </w:tc>
    </w:tr>
    <w:tr w:rsidR="00D81DFA" w14:paraId="560A177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C7A2BA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5DBA9090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5948B9BB" w14:textId="77777777" w:rsidR="00D81DFA" w:rsidRDefault="00D81DFA">
          <w:pPr>
            <w:pStyle w:val="Header"/>
            <w:jc w:val="right"/>
          </w:pPr>
        </w:p>
      </w:tc>
    </w:tr>
  </w:tbl>
  <w:p w14:paraId="5C333CF2" w14:textId="77777777" w:rsidR="00D81DFA" w:rsidRDefault="00D81DF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2578F52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2879AC4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674937A1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E800F0" w14:textId="77777777" w:rsidR="00D81DFA" w:rsidRDefault="00D81DFA">
          <w:pPr>
            <w:pStyle w:val="Header"/>
            <w:jc w:val="right"/>
          </w:pPr>
          <w:r>
            <w:t>INDIANA (13)</w:t>
          </w:r>
        </w:p>
      </w:tc>
    </w:tr>
    <w:tr w:rsidR="00D81DFA" w14:paraId="1E92967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614CF5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BD2158B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591345D" w14:textId="77777777" w:rsidR="00D81DFA" w:rsidRDefault="00D81DFA">
          <w:pPr>
            <w:pStyle w:val="Header"/>
            <w:jc w:val="right"/>
          </w:pPr>
        </w:p>
      </w:tc>
    </w:tr>
    <w:tr w:rsidR="00D81DFA" w14:paraId="1DCB79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8A36CC1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0902F49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72D112" w14:textId="77777777" w:rsidR="00D81DFA" w:rsidRDefault="00D81DFA">
          <w:pPr>
            <w:pStyle w:val="Header"/>
            <w:jc w:val="right"/>
          </w:pPr>
        </w:p>
      </w:tc>
    </w:tr>
    <w:tr w:rsidR="00D81DFA" w14:paraId="3F47969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1F9700B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794C0D24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A1124A" w14:textId="77777777" w:rsidR="00D81DFA" w:rsidRDefault="00D81DFA">
          <w:pPr>
            <w:pStyle w:val="Header"/>
            <w:jc w:val="right"/>
          </w:pPr>
        </w:p>
      </w:tc>
    </w:tr>
    <w:tr w:rsidR="00D81DFA" w14:paraId="3CB5343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692CD8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5EA3C53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76191E88" w14:textId="77777777" w:rsidR="00D81DFA" w:rsidRDefault="00D81DFA">
          <w:pPr>
            <w:pStyle w:val="Header"/>
            <w:jc w:val="right"/>
          </w:pPr>
        </w:p>
      </w:tc>
    </w:tr>
  </w:tbl>
  <w:p w14:paraId="0EA07ED8" w14:textId="77777777" w:rsidR="00D81DFA" w:rsidRDefault="00D81DF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61C35E7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085D22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4CE9A47D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581FA9" w14:textId="77777777" w:rsidR="00D81DFA" w:rsidRDefault="00D81DFA">
          <w:pPr>
            <w:pStyle w:val="Header"/>
            <w:jc w:val="right"/>
          </w:pPr>
        </w:p>
      </w:tc>
    </w:tr>
    <w:tr w:rsidR="00D81DFA" w14:paraId="35A3B13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F0C3E1F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3B7EFE6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27B0CB8" w14:textId="77777777" w:rsidR="00D81DFA" w:rsidRDefault="00D81DFA">
          <w:pPr>
            <w:pStyle w:val="Header"/>
            <w:jc w:val="right"/>
          </w:pPr>
        </w:p>
      </w:tc>
    </w:tr>
    <w:tr w:rsidR="00D81DFA" w14:paraId="0B823C1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3D2FBB9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00FD980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17CF8D" w14:textId="77777777" w:rsidR="00D81DFA" w:rsidRDefault="00D81DFA">
          <w:pPr>
            <w:pStyle w:val="Header"/>
            <w:jc w:val="right"/>
          </w:pPr>
        </w:p>
      </w:tc>
    </w:tr>
    <w:tr w:rsidR="00D81DFA" w14:paraId="0E3A4C2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E477574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671A0BC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300B9D" w14:textId="77777777" w:rsidR="00D81DFA" w:rsidRDefault="00D81DFA">
          <w:pPr>
            <w:pStyle w:val="Header"/>
            <w:jc w:val="right"/>
          </w:pPr>
        </w:p>
      </w:tc>
    </w:tr>
    <w:tr w:rsidR="00D81DFA" w14:paraId="5758324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88E80F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83B6A81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5A71B5CC" w14:textId="77777777" w:rsidR="00D81DFA" w:rsidRDefault="00D81DFA">
          <w:pPr>
            <w:pStyle w:val="Header"/>
            <w:jc w:val="right"/>
          </w:pPr>
        </w:p>
      </w:tc>
    </w:tr>
  </w:tbl>
  <w:p w14:paraId="6D8D4EC4" w14:textId="77777777" w:rsidR="00D81DFA" w:rsidRDefault="00D81DF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78F526F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87732BE" w14:textId="77777777" w:rsidR="00D81DFA" w:rsidRDefault="00D81DFA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14:paraId="1FE28149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869453" w14:textId="77777777" w:rsidR="00D81DFA" w:rsidRDefault="00D81DFA">
          <w:pPr>
            <w:pStyle w:val="Header"/>
            <w:jc w:val="right"/>
          </w:pPr>
        </w:p>
      </w:tc>
    </w:tr>
    <w:tr w:rsidR="00D81DFA" w14:paraId="15475CB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FE3CFE1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1AACCF9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0862507" w14:textId="77777777" w:rsidR="00D81DFA" w:rsidRDefault="00D81DFA">
          <w:pPr>
            <w:pStyle w:val="Header"/>
            <w:jc w:val="right"/>
          </w:pPr>
        </w:p>
      </w:tc>
    </w:tr>
    <w:tr w:rsidR="00D81DFA" w14:paraId="5796CEE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BC3317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6800E10E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4C6BEEA" w14:textId="77777777" w:rsidR="00D81DFA" w:rsidRDefault="00D81DFA">
          <w:pPr>
            <w:pStyle w:val="Header"/>
            <w:jc w:val="right"/>
          </w:pPr>
        </w:p>
      </w:tc>
    </w:tr>
    <w:tr w:rsidR="00D81DFA" w14:paraId="027924B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F8C6116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57757BC8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1A8BFC" w14:textId="77777777" w:rsidR="00D81DFA" w:rsidRDefault="00D81DFA">
          <w:pPr>
            <w:pStyle w:val="Header"/>
            <w:jc w:val="right"/>
          </w:pPr>
        </w:p>
      </w:tc>
    </w:tr>
    <w:tr w:rsidR="00D81DFA" w14:paraId="48B30AA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81E547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E45D779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7867FF1E" w14:textId="77777777" w:rsidR="00D81DFA" w:rsidRDefault="00D81DFA">
          <w:pPr>
            <w:pStyle w:val="Header"/>
            <w:jc w:val="right"/>
          </w:pPr>
        </w:p>
      </w:tc>
    </w:tr>
  </w:tbl>
  <w:p w14:paraId="17AC59C0" w14:textId="77777777" w:rsidR="00D81DFA" w:rsidRDefault="00D81DF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DFA" w14:paraId="54F6124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BFDFA6C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397CE9D6" w14:textId="77777777" w:rsidR="00D81DFA" w:rsidRDefault="00D81D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23801A" w14:textId="77777777" w:rsidR="00D81DFA" w:rsidRDefault="00D81DFA">
          <w:pPr>
            <w:pStyle w:val="Header"/>
            <w:jc w:val="right"/>
          </w:pPr>
          <w:r>
            <w:t>INDIANA (13)</w:t>
          </w:r>
        </w:p>
      </w:tc>
    </w:tr>
    <w:tr w:rsidR="00D81DFA" w14:paraId="66DABB8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F2712EA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190D89E8" w14:textId="77777777" w:rsidR="00D81DFA" w:rsidRDefault="00D81DF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770362A" w14:textId="77777777" w:rsidR="00D81DFA" w:rsidRDefault="00D81DFA">
          <w:pPr>
            <w:pStyle w:val="Header"/>
            <w:jc w:val="right"/>
          </w:pPr>
        </w:p>
      </w:tc>
    </w:tr>
    <w:tr w:rsidR="00D81DFA" w14:paraId="4797ACD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05914D0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480698C" w14:textId="77777777" w:rsidR="00D81DFA" w:rsidRDefault="00D81DF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D5DEE9B" w14:textId="77777777" w:rsidR="00D81DFA" w:rsidRDefault="00D81DFA">
          <w:pPr>
            <w:pStyle w:val="Header"/>
            <w:jc w:val="right"/>
          </w:pPr>
        </w:p>
      </w:tc>
    </w:tr>
    <w:tr w:rsidR="00D81DFA" w14:paraId="76DF85F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0CE89C0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2E8755D4" w14:textId="77777777" w:rsidR="00D81DFA" w:rsidRDefault="00D81D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F48002" w14:textId="77777777" w:rsidR="00D81DFA" w:rsidRDefault="00D81DFA">
          <w:pPr>
            <w:pStyle w:val="Header"/>
            <w:jc w:val="right"/>
          </w:pPr>
        </w:p>
      </w:tc>
    </w:tr>
    <w:tr w:rsidR="00D81DFA" w14:paraId="068AF65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823729A" w14:textId="77777777" w:rsidR="00D81DFA" w:rsidRDefault="00D81DFA">
          <w:pPr>
            <w:pStyle w:val="Header"/>
          </w:pPr>
        </w:p>
      </w:tc>
      <w:tc>
        <w:tcPr>
          <w:tcW w:w="5440" w:type="dxa"/>
        </w:tcPr>
        <w:p w14:paraId="02F0735D" w14:textId="77777777" w:rsidR="00D81DFA" w:rsidRDefault="00D81DFA">
          <w:pPr>
            <w:pStyle w:val="Header"/>
            <w:jc w:val="center"/>
          </w:pPr>
        </w:p>
      </w:tc>
      <w:tc>
        <w:tcPr>
          <w:tcW w:w="2420" w:type="dxa"/>
        </w:tcPr>
        <w:p w14:paraId="5D865C2C" w14:textId="77777777" w:rsidR="00D81DFA" w:rsidRDefault="00D81DFA">
          <w:pPr>
            <w:pStyle w:val="Header"/>
            <w:jc w:val="right"/>
          </w:pPr>
        </w:p>
      </w:tc>
    </w:tr>
  </w:tbl>
  <w:p w14:paraId="1C18C60A" w14:textId="77777777" w:rsidR="00D81DFA" w:rsidRDefault="00D81DF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FA"/>
    <w:rsid w:val="00672139"/>
    <w:rsid w:val="007D0DE1"/>
    <w:rsid w:val="00B372FC"/>
    <w:rsid w:val="00B62782"/>
    <w:rsid w:val="00D8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BA4B913"/>
  <w15:chartTrackingRefBased/>
  <w15:docId w15:val="{BF443574-50CB-4C2C-A1E1-183C33FF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D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81DFA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D81DFA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D81DFA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D81DFA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DFA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D81DFA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81DFA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D81DFA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D81DFA"/>
  </w:style>
  <w:style w:type="paragraph" w:styleId="Header">
    <w:name w:val="header"/>
    <w:basedOn w:val="isonormal"/>
    <w:link w:val="HeaderChar"/>
    <w:rsid w:val="00D81DF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D81DFA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D81DF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D81DFA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D81DF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81DFA"/>
    <w:pPr>
      <w:spacing w:before="20" w:after="20"/>
      <w:jc w:val="left"/>
    </w:pPr>
  </w:style>
  <w:style w:type="paragraph" w:customStyle="1" w:styleId="isonormal">
    <w:name w:val="isonormal"/>
    <w:rsid w:val="00D81DF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D81DF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81DF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81DF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81DF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81DF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81DF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81DF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81DF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81DF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81DFA"/>
    <w:pPr>
      <w:keepLines/>
    </w:pPr>
  </w:style>
  <w:style w:type="paragraph" w:customStyle="1" w:styleId="blocktext10">
    <w:name w:val="blocktext10"/>
    <w:basedOn w:val="isonormal"/>
    <w:rsid w:val="00D81DFA"/>
    <w:pPr>
      <w:keepLines/>
      <w:ind w:left="2700"/>
    </w:pPr>
  </w:style>
  <w:style w:type="paragraph" w:customStyle="1" w:styleId="blocktext2">
    <w:name w:val="blocktext2"/>
    <w:basedOn w:val="isonormal"/>
    <w:rsid w:val="00D81DFA"/>
    <w:pPr>
      <w:keepLines/>
      <w:ind w:left="300"/>
    </w:pPr>
  </w:style>
  <w:style w:type="paragraph" w:customStyle="1" w:styleId="blocktext3">
    <w:name w:val="blocktext3"/>
    <w:basedOn w:val="isonormal"/>
    <w:rsid w:val="00D81DFA"/>
    <w:pPr>
      <w:keepLines/>
      <w:ind w:left="600"/>
    </w:pPr>
  </w:style>
  <w:style w:type="paragraph" w:customStyle="1" w:styleId="blocktext4">
    <w:name w:val="blocktext4"/>
    <w:basedOn w:val="isonormal"/>
    <w:rsid w:val="00D81DFA"/>
    <w:pPr>
      <w:keepLines/>
      <w:ind w:left="900"/>
    </w:pPr>
  </w:style>
  <w:style w:type="paragraph" w:customStyle="1" w:styleId="blocktext5">
    <w:name w:val="blocktext5"/>
    <w:basedOn w:val="isonormal"/>
    <w:rsid w:val="00D81DFA"/>
    <w:pPr>
      <w:keepLines/>
      <w:ind w:left="1200"/>
    </w:pPr>
  </w:style>
  <w:style w:type="paragraph" w:customStyle="1" w:styleId="blocktext6">
    <w:name w:val="blocktext6"/>
    <w:basedOn w:val="isonormal"/>
    <w:rsid w:val="00D81DFA"/>
    <w:pPr>
      <w:keepLines/>
      <w:ind w:left="1500"/>
    </w:pPr>
  </w:style>
  <w:style w:type="paragraph" w:customStyle="1" w:styleId="blocktext7">
    <w:name w:val="blocktext7"/>
    <w:basedOn w:val="isonormal"/>
    <w:rsid w:val="00D81DFA"/>
    <w:pPr>
      <w:keepLines/>
      <w:ind w:left="1800"/>
    </w:pPr>
  </w:style>
  <w:style w:type="paragraph" w:customStyle="1" w:styleId="blocktext8">
    <w:name w:val="blocktext8"/>
    <w:basedOn w:val="isonormal"/>
    <w:rsid w:val="00D81DFA"/>
    <w:pPr>
      <w:keepLines/>
      <w:ind w:left="2100"/>
    </w:pPr>
  </w:style>
  <w:style w:type="paragraph" w:customStyle="1" w:styleId="blocktext9">
    <w:name w:val="blocktext9"/>
    <w:basedOn w:val="isonormal"/>
    <w:rsid w:val="00D81DF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81D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81DFA"/>
    <w:pPr>
      <w:jc w:val="center"/>
    </w:pPr>
    <w:rPr>
      <w:b/>
    </w:rPr>
  </w:style>
  <w:style w:type="paragraph" w:customStyle="1" w:styleId="ctoutlinetxt1">
    <w:name w:val="ctoutlinetxt1"/>
    <w:basedOn w:val="isonormal"/>
    <w:rsid w:val="00D81DF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81DF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81DF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81DF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81DFA"/>
    <w:rPr>
      <w:b/>
    </w:rPr>
  </w:style>
  <w:style w:type="paragraph" w:customStyle="1" w:styleId="icblock">
    <w:name w:val="i/cblock"/>
    <w:basedOn w:val="isonormal"/>
    <w:rsid w:val="00D81DF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81DFA"/>
  </w:style>
  <w:style w:type="paragraph" w:styleId="MacroText">
    <w:name w:val="macro"/>
    <w:link w:val="MacroTextChar"/>
    <w:rsid w:val="00D81D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D81DFA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D81DF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81DF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81DF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81DF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81DF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81DF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81DF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81DF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81DF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81DF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81DF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81D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81DF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81DF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81DF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81DF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81DF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81DF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81DF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D81DFA"/>
  </w:style>
  <w:style w:type="character" w:customStyle="1" w:styleId="rulelink">
    <w:name w:val="rulelink"/>
    <w:rsid w:val="00D81DFA"/>
    <w:rPr>
      <w:b/>
    </w:rPr>
  </w:style>
  <w:style w:type="paragraph" w:styleId="Signature">
    <w:name w:val="Signature"/>
    <w:basedOn w:val="Normal"/>
    <w:link w:val="SignatureChar"/>
    <w:rsid w:val="00D81DFA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D81DFA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D81DF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81DF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81DFA"/>
    <w:pPr>
      <w:spacing w:before="0" w:line="160" w:lineRule="exact"/>
    </w:pPr>
  </w:style>
  <w:style w:type="character" w:customStyle="1" w:styleId="spotlinksource">
    <w:name w:val="spotlinksource"/>
    <w:rsid w:val="00D81DFA"/>
    <w:rPr>
      <w:b/>
    </w:rPr>
  </w:style>
  <w:style w:type="character" w:customStyle="1" w:styleId="spotlinktarget">
    <w:name w:val="spotlinktarget"/>
    <w:rsid w:val="00D81DFA"/>
    <w:rPr>
      <w:b/>
    </w:rPr>
  </w:style>
  <w:style w:type="paragraph" w:customStyle="1" w:styleId="subcap">
    <w:name w:val="subcap"/>
    <w:basedOn w:val="isonormal"/>
    <w:rsid w:val="00D81D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81DF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81DFA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D81DFA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D81DF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81DFA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D81DFA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D81DF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81DF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81DF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81DF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81DFA"/>
    <w:pPr>
      <w:jc w:val="left"/>
    </w:pPr>
    <w:rPr>
      <w:b/>
    </w:rPr>
  </w:style>
  <w:style w:type="character" w:customStyle="1" w:styleId="tablelink">
    <w:name w:val="tablelink"/>
    <w:rsid w:val="00D81DFA"/>
    <w:rPr>
      <w:b/>
    </w:rPr>
  </w:style>
  <w:style w:type="paragraph" w:customStyle="1" w:styleId="tabletext00">
    <w:name w:val="tabletext0/0"/>
    <w:basedOn w:val="isonormal"/>
    <w:rsid w:val="00D81DFA"/>
    <w:pPr>
      <w:spacing w:before="0"/>
      <w:jc w:val="left"/>
    </w:pPr>
  </w:style>
  <w:style w:type="paragraph" w:customStyle="1" w:styleId="tabletext01">
    <w:name w:val="tabletext0/1"/>
    <w:basedOn w:val="isonormal"/>
    <w:rsid w:val="00D81DFA"/>
    <w:pPr>
      <w:spacing w:before="0" w:after="20"/>
      <w:jc w:val="left"/>
    </w:pPr>
  </w:style>
  <w:style w:type="paragraph" w:customStyle="1" w:styleId="tabletext10">
    <w:name w:val="tabletext1/0"/>
    <w:basedOn w:val="isonormal"/>
    <w:rsid w:val="00D81DFA"/>
    <w:pPr>
      <w:spacing w:before="20"/>
      <w:jc w:val="left"/>
    </w:pPr>
  </w:style>
  <w:style w:type="paragraph" w:customStyle="1" w:styleId="tabletext40">
    <w:name w:val="tabletext4/0"/>
    <w:basedOn w:val="isonormal"/>
    <w:rsid w:val="00D81DFA"/>
    <w:pPr>
      <w:jc w:val="left"/>
    </w:pPr>
  </w:style>
  <w:style w:type="paragraph" w:customStyle="1" w:styleId="tabletext44">
    <w:name w:val="tabletext4/4"/>
    <w:basedOn w:val="isonormal"/>
    <w:rsid w:val="00D81DFA"/>
    <w:pPr>
      <w:spacing w:after="80"/>
      <w:jc w:val="left"/>
    </w:pPr>
  </w:style>
  <w:style w:type="paragraph" w:customStyle="1" w:styleId="terr2colblock1">
    <w:name w:val="terr2colblock1"/>
    <w:basedOn w:val="isonormal"/>
    <w:rsid w:val="00D81DF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81DF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81DF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81DF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81DF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81DF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81DF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81DF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81DFA"/>
  </w:style>
  <w:style w:type="paragraph" w:customStyle="1" w:styleId="tabletext1">
    <w:name w:val="tabletext1"/>
    <w:rsid w:val="00D81DFA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D81DF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D81DFA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D81DFA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D81DF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81DF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81DF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81DF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81DF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81D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81DF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81DFA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D81D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81D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81DF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81DFA"/>
  </w:style>
  <w:style w:type="paragraph" w:customStyle="1" w:styleId="spacesingle">
    <w:name w:val="spacesingle"/>
    <w:basedOn w:val="isonormal"/>
    <w:next w:val="isonormal"/>
    <w:rsid w:val="00D81DF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LI-CF-2021-022 - 004 -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Loss Costs</CircularDocDescription>
    <Date_x0020_Modified xmlns="a86cc342-0045-41e2-80e9-abdb777d2eca">2021-05-05T12:15:24+00:00</Date_x0020_Modified>
    <CircularDate xmlns="a86cc342-0045-41e2-80e9-abdb777d2eca">2021-05-10T04:00:00+00:00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+1.7% to be implemented.</KeyMessage>
    <CircularNumber xmlns="a86cc342-0045-41e2-80e9-abdb777d2eca">LI-CF-2021-022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Loss Costs;</ServiceModuleString>
    <CircId xmlns="a86cc342-0045-41e2-80e9-abdb777d2eca">32622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COMMERCIAL FIRE AND ALLIED LINES ADVISORY PROSPECTIVE LOSS COST REVISION TO BE IMPLEMENTED; EXHIBITS NEWLY PRESENTED IN EXCEL</CircularTitle>
    <Jurs xmlns="a86cc342-0045-41e2-80e9-abdb777d2eca">
      <Value>16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7BFC0-17D3-4A01-B62F-30D713C1FA98}"/>
</file>

<file path=customXml/itemProps2.xml><?xml version="1.0" encoding="utf-8"?>
<ds:datastoreItem xmlns:ds="http://schemas.openxmlformats.org/officeDocument/2006/customXml" ds:itemID="{EB5B486B-F870-4BE7-99D5-07CA5D103C59}"/>
</file>

<file path=customXml/itemProps3.xml><?xml version="1.0" encoding="utf-8"?>
<ds:datastoreItem xmlns:ds="http://schemas.openxmlformats.org/officeDocument/2006/customXml" ds:itemID="{701FED23-82AC-4550-B6FE-95E4EE6904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3219</Words>
  <Characters>17692</Characters>
  <Application>Microsoft Office Word</Application>
  <DocSecurity>0</DocSecurity>
  <Lines>2778</Lines>
  <Paragraphs>1839</Paragraphs>
  <ScaleCrop>false</ScaleCrop>
  <Company/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2021-04-22T17:30:00Z</dcterms:created>
  <dcterms:modified xsi:type="dcterms:W3CDTF">2021-04-22T17:32:00Z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