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134AE3" w14:textId="77777777" w:rsidR="009448A7" w:rsidRPr="00F86B70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 w:rsidRPr="00F86B70">
        <w:t>INSURANCE SERVICES OFFICE, INC.</w:t>
      </w:r>
    </w:p>
    <w:p w14:paraId="0E2CC853" w14:textId="77777777" w:rsidR="009448A7" w:rsidRPr="00F86B70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14:paraId="670DD42B" w14:textId="6A2A1876" w:rsidR="00A105C5" w:rsidRPr="00F86B70" w:rsidRDefault="00F86B70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F86B70">
        <w:t>INDIANA</w:t>
      </w:r>
    </w:p>
    <w:p w14:paraId="1891626B" w14:textId="77777777" w:rsidR="009448A7" w:rsidRPr="00F86B70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F86B70">
        <w:rPr>
          <w:rStyle w:val="PageNumber"/>
          <w:szCs w:val="22"/>
        </w:rPr>
        <w:t>GENERAL LIABILITY INCREASED LIMIT FACTORS</w:t>
      </w:r>
    </w:p>
    <w:p w14:paraId="1C7972D2" w14:textId="77777777" w:rsidR="009448A7" w:rsidRPr="00F86B70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7A36B4DB" w14:textId="77777777" w:rsidR="009448A7" w:rsidRPr="00F86B70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F86B70">
        <w:rPr>
          <w:rStyle w:val="PageNumber"/>
          <w:szCs w:val="22"/>
          <w:u w:val="single"/>
        </w:rPr>
        <w:t>MANUAL PAGES</w:t>
      </w:r>
    </w:p>
    <w:p w14:paraId="1FC53C35" w14:textId="77777777" w:rsidR="009448A7" w:rsidRPr="00F86B70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CA38076" w14:textId="77777777" w:rsidR="009448A7" w:rsidRPr="00F86B70" w:rsidRDefault="009448A7" w:rsidP="00274D2B">
      <w:pPr>
        <w:jc w:val="center"/>
      </w:pPr>
      <w:r w:rsidRPr="00F86B70">
        <w:t>REVISED INCREASED LIMIT FACTORS</w:t>
      </w:r>
    </w:p>
    <w:p w14:paraId="57842C72" w14:textId="77777777" w:rsidR="009448A7" w:rsidRPr="00F86B70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4A9FBBE" w14:textId="77777777" w:rsidR="009448A7" w:rsidRPr="00F86B70" w:rsidRDefault="009448A7" w:rsidP="00274D2B">
      <w:pPr>
        <w:pStyle w:val="centeredtext"/>
        <w:rPr>
          <w:b w:val="0"/>
          <w:color w:val="000000"/>
        </w:rPr>
      </w:pPr>
      <w:r w:rsidRPr="00F86B70">
        <w:rPr>
          <w:b w:val="0"/>
          <w:color w:val="000000"/>
        </w:rPr>
        <w:t>(Limits are in thousands)</w:t>
      </w:r>
    </w:p>
    <w:p w14:paraId="082B51D6" w14:textId="77777777" w:rsidR="009448A7" w:rsidRPr="00F86B70" w:rsidRDefault="009448A7" w:rsidP="00274D2B">
      <w:pPr>
        <w:pStyle w:val="centeredtext"/>
        <w:spacing w:line="40" w:lineRule="exact"/>
        <w:rPr>
          <w:b w:val="0"/>
        </w:rPr>
      </w:pPr>
    </w:p>
    <w:p w14:paraId="00EF3FDC" w14:textId="77777777" w:rsidR="009448A7" w:rsidRPr="00F86B70" w:rsidRDefault="009448A7" w:rsidP="00274D2B">
      <w:pPr>
        <w:pStyle w:val="boxrule"/>
      </w:pPr>
      <w:r w:rsidRPr="00F86B70">
        <w:t>RULE 56.</w:t>
      </w:r>
      <w:r w:rsidRPr="00F86B70">
        <w:br/>
        <w:t>INCREASED LIMITS TABLES</w:t>
      </w:r>
    </w:p>
    <w:p w14:paraId="7571887A" w14:textId="77777777" w:rsidR="009448A7" w:rsidRPr="00F86B70" w:rsidRDefault="009448A7" w:rsidP="00274D2B">
      <w:pPr>
        <w:pStyle w:val="isonormal"/>
        <w:rPr>
          <w:b/>
        </w:rPr>
      </w:pPr>
      <w:r w:rsidRPr="00F86B70">
        <w:rPr>
          <w:b/>
        </w:rPr>
        <w:tab/>
        <w:t>1.</w:t>
      </w:r>
      <w:r w:rsidRPr="00F86B70">
        <w:rPr>
          <w:b/>
        </w:rPr>
        <w:tab/>
      </w:r>
      <w:r w:rsidRPr="00F86B70">
        <w:rPr>
          <w:b/>
          <w:color w:val="000000"/>
        </w:rPr>
        <w:t xml:space="preserve">  Premises/Operations (Subline Code 334) Table 1 - $100/200 Basic Limit</w:t>
      </w:r>
    </w:p>
    <w:p w14:paraId="1F8D9AF2" w14:textId="77777777" w:rsidR="009448A7" w:rsidRPr="00F86B70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:rsidRPr="00F86B70" w14:paraId="7B1440D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167E0737" w14:textId="77777777" w:rsidR="009448A7" w:rsidRPr="00F86B70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7BE77F86" w14:textId="77777777" w:rsidR="009448A7" w:rsidRPr="00F86B70" w:rsidRDefault="009448A7" w:rsidP="00274D2B">
            <w:pPr>
              <w:pStyle w:val="tablehead"/>
            </w:pPr>
            <w:r w:rsidRPr="00F86B70">
              <w:t>Per Occurrence</w:t>
            </w:r>
          </w:p>
        </w:tc>
      </w:tr>
      <w:tr w:rsidR="009448A7" w:rsidRPr="00F86B70" w14:paraId="0B1CA3B1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099B54" w14:textId="77777777" w:rsidR="009448A7" w:rsidRPr="00F86B70" w:rsidRDefault="009448A7" w:rsidP="00274D2B">
            <w:pPr>
              <w:pStyle w:val="tabletext11"/>
              <w:jc w:val="center"/>
              <w:rPr>
                <w:b/>
              </w:rPr>
            </w:pPr>
            <w:r w:rsidRPr="00F86B70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3298CA25" w14:textId="77777777" w:rsidR="009448A7" w:rsidRPr="00F86B70" w:rsidRDefault="009448A7" w:rsidP="00274D2B">
            <w:pPr>
              <w:pStyle w:val="tabletext11"/>
              <w:jc w:val="center"/>
              <w:rPr>
                <w:b/>
              </w:rPr>
            </w:pPr>
            <w:r w:rsidRPr="00F86B70">
              <w:rPr>
                <w:b/>
              </w:rPr>
              <w:t>$  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A8FC51C" w14:textId="77777777" w:rsidR="009448A7" w:rsidRPr="00F86B70" w:rsidRDefault="009448A7" w:rsidP="00274D2B">
            <w:pPr>
              <w:pStyle w:val="tabletext11"/>
              <w:jc w:val="center"/>
              <w:rPr>
                <w:b/>
              </w:rPr>
            </w:pPr>
            <w:r w:rsidRPr="00F86B70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8898A94" w14:textId="77777777" w:rsidR="009448A7" w:rsidRPr="00F86B70" w:rsidRDefault="009448A7" w:rsidP="00274D2B">
            <w:pPr>
              <w:pStyle w:val="tabletext11"/>
              <w:jc w:val="center"/>
              <w:rPr>
                <w:b/>
              </w:rPr>
            </w:pPr>
            <w:r w:rsidRPr="00F86B70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F962D93" w14:textId="77777777" w:rsidR="009448A7" w:rsidRPr="00F86B70" w:rsidRDefault="009448A7" w:rsidP="00274D2B">
            <w:pPr>
              <w:pStyle w:val="tabletext11"/>
              <w:jc w:val="center"/>
              <w:rPr>
                <w:b/>
              </w:rPr>
            </w:pPr>
            <w:r w:rsidRPr="00F86B70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F4A20" w14:textId="77777777" w:rsidR="009448A7" w:rsidRPr="00F86B70" w:rsidRDefault="009448A7" w:rsidP="00274D2B">
            <w:pPr>
              <w:pStyle w:val="tabletext11"/>
              <w:jc w:val="center"/>
              <w:rPr>
                <w:b/>
              </w:rPr>
            </w:pPr>
            <w:r w:rsidRPr="00F86B70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5AB92DA" w14:textId="77777777" w:rsidR="009448A7" w:rsidRPr="00F86B70" w:rsidRDefault="009448A7" w:rsidP="00274D2B">
            <w:pPr>
              <w:pStyle w:val="tabletext11"/>
              <w:jc w:val="center"/>
              <w:rPr>
                <w:b/>
              </w:rPr>
            </w:pPr>
            <w:r w:rsidRPr="00F86B70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2D9E3E" w14:textId="77777777" w:rsidR="009448A7" w:rsidRPr="00F86B70" w:rsidRDefault="009448A7" w:rsidP="00274D2B">
            <w:pPr>
              <w:pStyle w:val="tabletext11"/>
              <w:jc w:val="center"/>
              <w:rPr>
                <w:b/>
              </w:rPr>
            </w:pPr>
            <w:r w:rsidRPr="00F86B70">
              <w:rPr>
                <w:b/>
              </w:rPr>
              <w:t>1,000</w:t>
            </w:r>
          </w:p>
        </w:tc>
      </w:tr>
      <w:tr w:rsidR="008D56F1" w:rsidRPr="00F86B70" w14:paraId="522DD484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4C077BE" w14:textId="77777777" w:rsidR="008D56F1" w:rsidRPr="00F86B70" w:rsidRDefault="008D56F1" w:rsidP="008D56F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86B70">
              <w:rPr>
                <w:rFonts w:cs="Arial"/>
                <w:b/>
              </w:rPr>
              <w:t>$  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46BEA7F0" w14:textId="12D01865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0.66</w:t>
              </w:r>
            </w:ins>
            <w:del w:id="1" w:author="Author">
              <w:r w:rsidRPr="00F86B70" w:rsidDel="0058184D">
                <w:rPr>
                  <w:rFonts w:ascii="Arial" w:hAnsi="Arial" w:cs="Arial"/>
                  <w:color w:val="000000"/>
                  <w:sz w:val="18"/>
                  <w:szCs w:val="18"/>
                </w:rPr>
                <w:delText>0.67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1B3D7BF4" w14:textId="64BE5CEA" w:rsidR="008D56F1" w:rsidRPr="00F86B70" w:rsidRDefault="008D56F1" w:rsidP="008D56F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3" w:author="Author">
              <w:r w:rsidRPr="00F86B70" w:rsidDel="0058184D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20C90A59" w14:textId="233E80A2" w:rsidR="008D56F1" w:rsidRPr="00F86B70" w:rsidRDefault="008D56F1" w:rsidP="008D56F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B9EAF7A" w14:textId="2FD994DA" w:rsidR="008D56F1" w:rsidRPr="00F86B70" w:rsidRDefault="008D56F1" w:rsidP="008D56F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71BECF88" w14:textId="49304C68" w:rsidR="008D56F1" w:rsidRPr="00F86B70" w:rsidRDefault="008D56F1" w:rsidP="008D56F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402C8A0B" w14:textId="5CF00A1F" w:rsidR="008D56F1" w:rsidRPr="00F86B70" w:rsidRDefault="008D56F1" w:rsidP="008D56F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7B8A8BB" w14:textId="7FC12704" w:rsidR="008D56F1" w:rsidRPr="00F86B70" w:rsidRDefault="008D56F1" w:rsidP="008D56F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D56F1" w:rsidRPr="00F86B70" w14:paraId="73CC1A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33EA9D7" w14:textId="77777777" w:rsidR="008D56F1" w:rsidRPr="00F86B70" w:rsidRDefault="008D56F1" w:rsidP="008D56F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606676F" w14:textId="08E5A619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BAEE5B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456FB83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FBC45B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A8A2F7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0809149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F524FCB" w14:textId="3002C9E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D56F1" w:rsidRPr="00F86B70" w14:paraId="263471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1CD54D" w14:textId="77777777" w:rsidR="008D56F1" w:rsidRPr="00F86B70" w:rsidRDefault="008D56F1" w:rsidP="008D56F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86B70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52FD1B4" w14:textId="5A45D56E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0.68</w:t>
              </w:r>
            </w:ins>
            <w:del w:id="5" w:author="Author">
              <w:r w:rsidRPr="00F86B70" w:rsidDel="0058184D">
                <w:rPr>
                  <w:rFonts w:ascii="Arial" w:hAnsi="Arial" w:cs="Arial"/>
                  <w:color w:val="000000"/>
                  <w:sz w:val="18"/>
                  <w:szCs w:val="18"/>
                </w:rPr>
                <w:delText>0.69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68C9B11" w14:textId="2E383216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0.82</w:t>
              </w:r>
            </w:ins>
            <w:del w:id="7" w:author="Author">
              <w:r w:rsidRPr="00F86B70" w:rsidDel="0058184D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B25A941" w14:textId="5A3704A5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14:paraId="5EDAE06D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DE0B02F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FD3B4D7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7CD9E07" w14:textId="760869B9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D56F1" w:rsidRPr="00F86B70" w14:paraId="4F17595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4F4DD34" w14:textId="77777777" w:rsidR="008D56F1" w:rsidRPr="00F86B70" w:rsidRDefault="008D56F1" w:rsidP="008D56F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0D6E977" w14:textId="6D21CEF1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FC717FA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AFEF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D3D2829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E3A798B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455C2BB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1C55E0" w14:textId="3BCCD0FF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D56F1" w:rsidRPr="00F86B70" w14:paraId="4E74D5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CAB52B" w14:textId="77777777" w:rsidR="008D56F1" w:rsidRPr="00F86B70" w:rsidRDefault="008D56F1" w:rsidP="008D56F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86B70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9521A9" w14:textId="4EB7FBC2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9" w:author="Author">
              <w:r w:rsidRPr="00F86B70" w:rsidDel="0058184D">
                <w:rPr>
                  <w:rFonts w:ascii="Arial" w:hAnsi="Arial" w:cs="Arial"/>
                  <w:color w:val="000000"/>
                  <w:sz w:val="18"/>
                  <w:szCs w:val="18"/>
                </w:rPr>
                <w:delText>0.70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83957F1" w14:textId="18D432F9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11" w:author="Author">
              <w:r w:rsidRPr="00F86B70" w:rsidDel="0058184D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AEF82A7" w14:textId="44411592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0174332A" w14:textId="0F7998EA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13" w:author="Author">
              <w:r w:rsidRPr="00F86B70" w:rsidDel="00E01E2F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1DB7459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B0B6CF9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0606E50" w14:textId="1AFEBB50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D56F1" w:rsidRPr="00F86B70" w14:paraId="33F257D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2D3CD8" w14:textId="77777777" w:rsidR="008D56F1" w:rsidRPr="00F86B70" w:rsidRDefault="008D56F1" w:rsidP="008D56F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98420C8" w14:textId="450CE6CA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CEA6B4D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8235039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C98015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39C9E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ADC1DF5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9762190" w14:textId="39649D11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D56F1" w:rsidRPr="00F86B70" w14:paraId="799C5C1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1FEA34" w14:textId="77777777" w:rsidR="008D56F1" w:rsidRPr="00F86B70" w:rsidRDefault="008D56F1" w:rsidP="008D56F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86B70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68C1B5" w14:textId="482DA930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15" w:author="Author">
              <w:r w:rsidRPr="00F86B70" w:rsidDel="0058184D">
                <w:rPr>
                  <w:rFonts w:ascii="Arial" w:hAnsi="Arial" w:cs="Arial"/>
                  <w:color w:val="000000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0FDBF720" w14:textId="6122022C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17" w:author="Author">
              <w:r w:rsidRPr="00F86B70" w:rsidDel="0058184D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4A44D36" w14:textId="07B8387C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2E32C824" w14:textId="0600BE58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9" w:author="Author">
              <w:r w:rsidRPr="00F86B70" w:rsidDel="00E01E2F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D34D768" w14:textId="4E01A3E2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21" w:author="Author">
              <w:r w:rsidRPr="00F86B70" w:rsidDel="00E01E2F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F3891D1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83EBB18" w14:textId="63EA6712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D56F1" w:rsidRPr="00F86B70" w14:paraId="2942FDE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85A60F" w14:textId="77777777" w:rsidR="008D56F1" w:rsidRPr="00F86B70" w:rsidRDefault="008D56F1" w:rsidP="008D56F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8408735" w14:textId="5BE59D4C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8FDC8A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0C5D45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562F051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FAA1B82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BEE1A07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69432D" w14:textId="32810BD6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D56F1" w:rsidRPr="00F86B70" w14:paraId="612A2C4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A123CC4" w14:textId="77777777" w:rsidR="008D56F1" w:rsidRPr="00F86B70" w:rsidRDefault="008D56F1" w:rsidP="008D56F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86B70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8B1DC21" w14:textId="12D04D32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A56CF47" w14:textId="5FE5B773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23" w:author="Author">
              <w:r w:rsidRPr="00F86B70" w:rsidDel="0058184D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F5AC935" w14:textId="4913656C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68E5DE1A" w14:textId="7B0C81AA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25" w:author="Author">
              <w:r w:rsidRPr="00F86B70" w:rsidDel="00E01E2F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5868235" w14:textId="44CE3183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27" w:author="Author">
              <w:r w:rsidRPr="00F86B70" w:rsidDel="00E01E2F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43E0146" w14:textId="1637E168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29" w:author="Author">
              <w:r w:rsidRPr="00F86B70" w:rsidDel="00E01E2F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9C3A1FC" w14:textId="1BAFD29B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D56F1" w:rsidRPr="00F86B70" w14:paraId="1E5663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9F21AE1" w14:textId="77777777" w:rsidR="008D56F1" w:rsidRPr="00F86B70" w:rsidRDefault="008D56F1" w:rsidP="008D56F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7FDF737" w14:textId="5C2E2FCF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01CBC6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0F3601E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3BB3C08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FAF6A4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6D4D59B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E138808" w14:textId="432F512F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D56F1" w:rsidRPr="00F86B70" w14:paraId="69ED06F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42D227" w14:textId="77777777" w:rsidR="008D56F1" w:rsidRPr="00F86B70" w:rsidRDefault="008D56F1" w:rsidP="008D56F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86B70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5852870" w14:textId="72ECFE53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6D3DB5" w14:textId="7684C4B5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1" w:author="Author">
              <w:r w:rsidRPr="00F86B70" w:rsidDel="0058184D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9E52D9C" w14:textId="493593FE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28137FE2" w14:textId="0B6FE8A2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33" w:author="Author">
              <w:r w:rsidRPr="00F86B70" w:rsidDel="00E01E2F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F1DBC26" w14:textId="26DD55C6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35" w:author="Author">
              <w:r w:rsidRPr="00F86B70" w:rsidDel="00E01E2F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2C7B661" w14:textId="1E063AB5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37" w:author="Author">
              <w:r w:rsidRPr="00F86B70" w:rsidDel="00E01E2F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2AC6009" w14:textId="094A5FDB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13BD784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3156CC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0DBAFDF" w14:textId="7404A63D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6F6B6BB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D1107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313255D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8D493C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73F6494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025D2E" w14:textId="054BF7A1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2F6E22E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6BB9846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86B70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5CDB1E3" w14:textId="716A69F8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F2E1FFC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E148A" w14:textId="1C290DFA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10B6ADB4" w14:textId="3B93A57A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9" w:author="Author">
              <w:r w:rsidRPr="00F86B70" w:rsidDel="00E01E2F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B329560" w14:textId="78DB0A2A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41" w:author="Author">
              <w:r w:rsidRPr="00F86B70" w:rsidDel="00E01E2F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996C8C" w14:textId="5DE7A1E4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43" w:author="Author">
              <w:r w:rsidRPr="00F86B70" w:rsidDel="00E01E2F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EE62D8D" w14:textId="51CF6BD1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45" w:author="Author">
              <w:r w:rsidRPr="00F86B70" w:rsidDel="00E01E2F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F86B70" w:rsidRPr="00F86B70" w14:paraId="1CA4326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3E1053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B050528" w14:textId="1A703A05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AA3DAE7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117DB3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101530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09D87B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9C2E53E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4E1270F" w14:textId="4E678F43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595C97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22D9B76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86B70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AB1F11C" w14:textId="5E6E8D15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77B8095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00C3ED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690EE0" w14:textId="2B29972A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47" w:author="Author">
              <w:r w:rsidRPr="00F86B70" w:rsidDel="00E01E2F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96C6E8E" w14:textId="05A91EAB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49" w:author="Author">
              <w:r w:rsidRPr="00F86B70" w:rsidDel="00E01E2F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FDA2CDB" w14:textId="58086BFA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51" w:author="Author">
              <w:r w:rsidRPr="00F86B70" w:rsidDel="00E01E2F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F79D5B" w14:textId="1F8EF091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53" w:author="Author">
              <w:r w:rsidRPr="00F86B70" w:rsidDel="00E01E2F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F86B70" w:rsidRPr="00F86B70" w14:paraId="3A187F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1BDC9C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7EB356C" w14:textId="52275278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6D4786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DD0F8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626AC83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B4DF28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9E1B289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28B03AA" w14:textId="75EFEAE2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610D472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8CEFDF2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86B70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7F12028" w14:textId="49939864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86B5FF2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C9057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A5A1C" w14:textId="27F8591D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5" w:author="Author">
              <w:r w:rsidRPr="00F86B70" w:rsidDel="00E01E2F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D6FAB5B" w14:textId="1BDBD4B4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57" w:author="Author">
              <w:r w:rsidRPr="00F86B70" w:rsidDel="00E01E2F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00D8AF8" w14:textId="340BFD03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59" w:author="Author">
              <w:r w:rsidRPr="00F86B70" w:rsidDel="00E01E2F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298F575" w14:textId="5E35AE89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61" w:author="Author">
              <w:r w:rsidRPr="00F86B70" w:rsidDel="00E01E2F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F86B70" w:rsidRPr="00F86B70" w14:paraId="0AA8E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57036E7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CF7268A" w14:textId="3E4A032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8E682E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23F83B4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AC65CF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5CA92BC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76C1CA5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993EAF1" w14:textId="1012CF60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3E0CB34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15E9CD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86B70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B71931" w14:textId="3867CC4E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E4E3DB9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A2C2A4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11DEB9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59A548C" w14:textId="2012D415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63" w:author="Author">
              <w:r w:rsidRPr="00F86B70" w:rsidDel="00E01E2F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CAA4392" w14:textId="0E63034F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65" w:author="Author">
              <w:r w:rsidRPr="00F86B70" w:rsidDel="00E01E2F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AEF012A" w14:textId="381ADC48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67" w:author="Author">
              <w:r w:rsidRPr="00F86B70" w:rsidDel="00E01E2F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F86B70" w:rsidRPr="00F86B70" w14:paraId="664AD37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84575FF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BCC5FA5" w14:textId="01159DB6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7E3CFF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F6C672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27EC03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961ED0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128BE5F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31C0DD2" w14:textId="3CAA3F50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3AB08FB7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5F9F02C0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86B70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72396906" w14:textId="35500CA2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1F7EECE3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35294E8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2277D51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FFF81FC" w14:textId="5A212085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69" w:author="Author">
              <w:r w:rsidRPr="00F86B70" w:rsidDel="00E01E2F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382AA09A" w14:textId="30912C86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71" w:author="Author">
              <w:r w:rsidRPr="00F86B70" w:rsidDel="00E01E2F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14:paraId="565FF7C1" w14:textId="7AD1D9C8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73" w:author="Author">
              <w:r w:rsidRPr="00F86B70" w:rsidDel="00E01E2F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</w:tr>
      <w:tr w:rsidR="001E79F8" w:rsidRPr="00F86B70" w14:paraId="5081656B" w14:textId="77777777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228628D6" w14:textId="77777777" w:rsidR="001E79F8" w:rsidRPr="00F86B70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14:paraId="0FD96CEA" w14:textId="77777777" w:rsidR="001E79F8" w:rsidRPr="00F86B70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3341850" w14:textId="77777777" w:rsidR="001E79F8" w:rsidRPr="00F86B70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0957D98" w14:textId="77777777" w:rsidR="001E79F8" w:rsidRPr="00F86B70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2000377" w14:textId="77777777" w:rsidR="001E79F8" w:rsidRPr="00F86B70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7591BE80" w14:textId="77777777" w:rsidR="001E79F8" w:rsidRPr="00F86B70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14:paraId="73461F45" w14:textId="77777777" w:rsidR="001E79F8" w:rsidRPr="00F86B70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642A941F" w14:textId="77777777" w:rsidR="001E79F8" w:rsidRPr="00F86B70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:rsidRPr="00F86B70" w14:paraId="0EEDDF3A" w14:textId="7777777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1C92E4" w14:textId="77777777" w:rsidR="009448A7" w:rsidRPr="00F86B70" w:rsidRDefault="009448A7" w:rsidP="00274D2B">
            <w:pPr>
              <w:pStyle w:val="tabletext11"/>
              <w:jc w:val="center"/>
              <w:rPr>
                <w:rFonts w:cs="Arial"/>
              </w:rPr>
            </w:pPr>
            <w:r w:rsidRPr="00F86B70"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3BE036" w14:textId="77777777" w:rsidR="009448A7" w:rsidRPr="00F86B70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1557F9" w14:textId="77777777" w:rsidR="009448A7" w:rsidRPr="00F86B70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DCDBED" w14:textId="77777777" w:rsidR="009448A7" w:rsidRPr="00F86B70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RPr="00F86B70" w14:paraId="3031072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56997C86" w14:textId="77777777" w:rsidR="009448A7" w:rsidRPr="00F86B70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4B1352" w14:textId="77777777" w:rsidR="009448A7" w:rsidRPr="00F86B70" w:rsidRDefault="009448A7" w:rsidP="00274D2B">
            <w:pPr>
              <w:pStyle w:val="tablehead"/>
              <w:rPr>
                <w:rFonts w:cs="Arial"/>
              </w:rPr>
            </w:pPr>
            <w:r w:rsidRPr="00F86B70">
              <w:rPr>
                <w:rFonts w:cs="Arial"/>
              </w:rPr>
              <w:t>Per Occurrence</w:t>
            </w:r>
          </w:p>
        </w:tc>
      </w:tr>
      <w:tr w:rsidR="009448A7" w:rsidRPr="00F86B70" w14:paraId="65C24F85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3ED5A1B" w14:textId="77777777" w:rsidR="009448A7" w:rsidRPr="00F86B70" w:rsidRDefault="009448A7" w:rsidP="00274D2B">
            <w:pPr>
              <w:pStyle w:val="tablehead"/>
              <w:rPr>
                <w:rFonts w:cs="Arial"/>
              </w:rPr>
            </w:pPr>
            <w:r w:rsidRPr="00F86B70"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3A6BB51" w14:textId="77777777" w:rsidR="009448A7" w:rsidRPr="00F86B70" w:rsidRDefault="009448A7" w:rsidP="00274D2B">
            <w:pPr>
              <w:pStyle w:val="tablehead"/>
              <w:rPr>
                <w:rFonts w:cs="Arial"/>
              </w:rPr>
            </w:pPr>
            <w:r w:rsidRPr="00F86B70"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E6CCF6B" w14:textId="77777777" w:rsidR="009448A7" w:rsidRPr="00F86B70" w:rsidRDefault="009448A7" w:rsidP="00274D2B">
            <w:pPr>
              <w:pStyle w:val="tablehead"/>
              <w:rPr>
                <w:rFonts w:cs="Arial"/>
              </w:rPr>
            </w:pPr>
            <w:r w:rsidRPr="00F86B70"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E102A" w14:textId="77777777" w:rsidR="009448A7" w:rsidRPr="00F86B70" w:rsidRDefault="009448A7" w:rsidP="00274D2B">
            <w:pPr>
              <w:pStyle w:val="tablehead"/>
              <w:rPr>
                <w:rFonts w:cs="Arial"/>
              </w:rPr>
            </w:pPr>
            <w:r w:rsidRPr="00F86B70"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9F025D" w14:textId="77777777" w:rsidR="009448A7" w:rsidRPr="00F86B70" w:rsidRDefault="009448A7" w:rsidP="00274D2B">
            <w:pPr>
              <w:pStyle w:val="tablehead"/>
              <w:rPr>
                <w:rFonts w:cs="Arial"/>
              </w:rPr>
            </w:pPr>
            <w:r w:rsidRPr="00F86B70"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D2A5ADC" w14:textId="77777777" w:rsidR="009448A7" w:rsidRPr="00F86B70" w:rsidRDefault="009448A7" w:rsidP="00274D2B">
            <w:pPr>
              <w:pStyle w:val="tablehead"/>
              <w:rPr>
                <w:rFonts w:cs="Arial"/>
              </w:rPr>
            </w:pPr>
            <w:r w:rsidRPr="00F86B70"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0CECA927" w14:textId="77777777" w:rsidR="009448A7" w:rsidRPr="00F86B70" w:rsidRDefault="009448A7" w:rsidP="00274D2B">
            <w:pPr>
              <w:pStyle w:val="tablehead"/>
              <w:rPr>
                <w:rFonts w:cs="Arial"/>
              </w:rPr>
            </w:pPr>
            <w:r w:rsidRPr="00F86B70"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E220120" w14:textId="77777777" w:rsidR="009448A7" w:rsidRPr="00F86B70" w:rsidRDefault="009448A7" w:rsidP="00274D2B">
            <w:pPr>
              <w:pStyle w:val="tablehead"/>
              <w:rPr>
                <w:rFonts w:cs="Arial"/>
              </w:rPr>
            </w:pPr>
            <w:r w:rsidRPr="00F86B70"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29921F2A" w14:textId="77777777" w:rsidR="009448A7" w:rsidRPr="00F86B70" w:rsidRDefault="009448A7" w:rsidP="00274D2B">
            <w:pPr>
              <w:pStyle w:val="tablehead"/>
              <w:rPr>
                <w:rFonts w:cs="Arial"/>
              </w:rPr>
            </w:pPr>
            <w:r w:rsidRPr="00F86B70">
              <w:rPr>
                <w:rFonts w:cs="Arial"/>
              </w:rPr>
              <w:t>10,000</w:t>
            </w:r>
          </w:p>
        </w:tc>
      </w:tr>
      <w:tr w:rsidR="008D56F1" w:rsidRPr="00F86B70" w14:paraId="5EA3FC98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A71832C" w14:textId="77777777" w:rsidR="008D56F1" w:rsidRPr="00F86B70" w:rsidRDefault="008D56F1" w:rsidP="008D56F1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86B70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1FC2115E" w14:textId="2313A51E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73210994" w14:textId="746D6048" w:rsidR="008D56F1" w:rsidRPr="00F86B70" w:rsidRDefault="008D56F1" w:rsidP="008D56F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5796914" w14:textId="263EC8C2" w:rsidR="008D56F1" w:rsidRPr="00F86B70" w:rsidRDefault="008D56F1" w:rsidP="008D56F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75" w:author="Author">
              <w:r w:rsidRPr="00F86B70" w:rsidDel="007E2E50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DC0F6EA" w14:textId="5906C982" w:rsidR="008D56F1" w:rsidRPr="00F86B70" w:rsidRDefault="008D56F1" w:rsidP="008D56F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5ECD2FE5" w14:textId="7AECABE0" w:rsidR="008D56F1" w:rsidRPr="00F86B70" w:rsidRDefault="008D56F1" w:rsidP="008D56F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00B34993" w14:textId="020AFF31" w:rsidR="008D56F1" w:rsidRPr="00F86B70" w:rsidRDefault="008D56F1" w:rsidP="008D56F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791A36A9" w14:textId="72FA2930" w:rsidR="008D56F1" w:rsidRPr="00F86B70" w:rsidRDefault="008D56F1" w:rsidP="008D56F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7DAFDC51" w14:textId="6A4BA4B2" w:rsidR="008D56F1" w:rsidRPr="00F86B70" w:rsidRDefault="008D56F1" w:rsidP="008D56F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D56F1" w:rsidRPr="00F86B70" w14:paraId="171189A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41E4615" w14:textId="77777777" w:rsidR="008D56F1" w:rsidRPr="00F86B70" w:rsidRDefault="008D56F1" w:rsidP="008D56F1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8737EEE" w14:textId="43B22639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1D92821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E5789E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8511E57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B05BA62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CC2615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3DDBD5B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CB64213" w14:textId="648AAF9B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D56F1" w:rsidRPr="00F86B70" w14:paraId="445F81F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DB8339" w14:textId="77777777" w:rsidR="008D56F1" w:rsidRPr="00F86B70" w:rsidRDefault="008D56F1" w:rsidP="008D56F1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F86B70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E45DF38" w14:textId="247126A2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9916C6A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F90F20" w14:textId="4F68048B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77" w:author="Author">
              <w:r w:rsidRPr="00F86B70" w:rsidDel="007E2E50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C618AF" w14:textId="14871D6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79" w:author="Author">
              <w:r w:rsidRPr="00F86B70" w:rsidDel="007E2E50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DADFE83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09DB0E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0257E7A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971F8B9" w14:textId="377FA833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D56F1" w:rsidRPr="00F86B70" w14:paraId="70724F8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0A83E7" w14:textId="77777777" w:rsidR="008D56F1" w:rsidRPr="00F86B70" w:rsidRDefault="008D56F1" w:rsidP="008D56F1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1730936" w14:textId="23E3EB19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53543B7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773C149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ECAE663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8F527C7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003BF88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D78DC2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A664502" w14:textId="37646CAB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D56F1" w:rsidRPr="00F86B70" w14:paraId="1817F8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625DF6" w14:textId="77777777" w:rsidR="008D56F1" w:rsidRPr="00F86B70" w:rsidRDefault="008D56F1" w:rsidP="008D56F1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F86B70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B97E3" w14:textId="79BED42D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E9A21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A2BECCE" w14:textId="12B7F7FE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81" w:author="Author">
              <w:r w:rsidRPr="00F86B70" w:rsidDel="007E2E50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2288EC0" w14:textId="516CA80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83" w:author="Author">
              <w:r w:rsidRPr="00F86B70" w:rsidDel="007E2E50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F93584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B86D3A9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E72B18B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111EF59" w14:textId="22A9A22E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D56F1" w:rsidRPr="00F86B70" w14:paraId="0BD259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AA932E4" w14:textId="77777777" w:rsidR="008D56F1" w:rsidRPr="00F86B70" w:rsidRDefault="008D56F1" w:rsidP="008D56F1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1233D6" w14:textId="28DEC819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5B7EDE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A1EFAAA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833AE0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2768B86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8D37FF3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4E0792C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2957C68" w14:textId="60BF922E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D56F1" w:rsidRPr="00F86B70" w14:paraId="7940A43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B0300E" w14:textId="77777777" w:rsidR="008D56F1" w:rsidRPr="00F86B70" w:rsidRDefault="008D56F1" w:rsidP="008D56F1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F86B70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530501E" w14:textId="05AF236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97E703A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A45F67" w14:textId="593A993D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85" w:author="Author">
              <w:r w:rsidRPr="00F86B70" w:rsidDel="007E2E50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ECAF55" w14:textId="2FF46152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87" w:author="Author">
              <w:r w:rsidRPr="00F86B70" w:rsidDel="007E2E50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10F4392" w14:textId="1EF8DD8B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89" w:author="Author">
              <w:r w:rsidRPr="00F86B70" w:rsidDel="007E2E50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619FFCE5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1B5DA9F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890E226" w14:textId="3057D5E3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D56F1" w:rsidRPr="00F86B70" w14:paraId="4E74F92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E8DF12" w14:textId="77777777" w:rsidR="008D56F1" w:rsidRPr="00F86B70" w:rsidRDefault="008D56F1" w:rsidP="008D56F1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C29093" w14:textId="2AEDE25D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314BD7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375B4A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B5D3BD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888D9CA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181C4F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02DB56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7DA56DDF" w14:textId="34B543E0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D56F1" w:rsidRPr="00F86B70" w14:paraId="7F9BAB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8616DD" w14:textId="77777777" w:rsidR="008D56F1" w:rsidRPr="00F86B70" w:rsidRDefault="008D56F1" w:rsidP="008D56F1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F86B70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B281F1C" w14:textId="57F7D174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91" w:author="Author">
              <w:r w:rsidRPr="00F86B70" w:rsidDel="007E2E50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D3E54B4" w14:textId="6790B9B3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93" w:author="Author">
              <w:r w:rsidRPr="00F86B70" w:rsidDel="007E2E50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B446DEF" w14:textId="0E5B3C0C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95" w:author="Author">
              <w:r w:rsidRPr="00F86B70" w:rsidDel="007E2E50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B3A3CEB" w14:textId="7939796E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97" w:author="Author">
              <w:r w:rsidRPr="00F86B70" w:rsidDel="007E2E50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43FEE12" w14:textId="394722C3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99" w:author="Author">
              <w:r w:rsidRPr="00F86B70" w:rsidDel="007E2E50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739CF530" w14:textId="13F236AB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101" w:author="Author">
              <w:r w:rsidRPr="00F86B70" w:rsidDel="007E2E50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7772BAB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1D33B6D" w14:textId="28F9BD1F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D56F1" w:rsidRPr="00F86B70" w14:paraId="3A38978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21109BB" w14:textId="77777777" w:rsidR="008D56F1" w:rsidRPr="00F86B70" w:rsidRDefault="008D56F1" w:rsidP="008D56F1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AF05C1" w14:textId="0311C941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F7C8724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95B99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1BEF98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CC39374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5FC9EF0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76A0FD7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AEE7CDA" w14:textId="0FD91273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D56F1" w:rsidRPr="00F86B70" w14:paraId="4E4D921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1AECB1" w14:textId="77777777" w:rsidR="008D56F1" w:rsidRPr="00F86B70" w:rsidRDefault="008D56F1" w:rsidP="008D56F1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F86B70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BF70E6E" w14:textId="10B2537E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103" w:author="Author">
              <w:r w:rsidRPr="00F86B70" w:rsidDel="007E2E50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FF15A6B" w14:textId="56706F7D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05" w:author="Author">
              <w:r w:rsidRPr="00F86B70" w:rsidDel="007E2E50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268726" w14:textId="59A5115D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107" w:author="Author">
              <w:r w:rsidRPr="00F86B70" w:rsidDel="007E2E50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61B9332" w14:textId="61553653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109" w:author="Author">
              <w:r w:rsidRPr="00F86B70" w:rsidDel="007E2E50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AEACF90" w14:textId="5456BD6D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111" w:author="Author">
              <w:r w:rsidRPr="00F86B70" w:rsidDel="007E2E50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0D299E75" w14:textId="0EE4CBE5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113" w:author="Author">
              <w:r w:rsidRPr="00F86B70" w:rsidDel="007E2E50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0B0AB80" w14:textId="09E19FEE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115" w:author="Author">
              <w:r w:rsidRPr="00F86B70" w:rsidDel="007E2E50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80" w:type="dxa"/>
            <w:vAlign w:val="bottom"/>
          </w:tcPr>
          <w:p w14:paraId="64AFFB6E" w14:textId="15A5847F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D56F1" w:rsidRPr="00F86B70" w14:paraId="0EB5E4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E94742" w14:textId="77777777" w:rsidR="008D56F1" w:rsidRPr="00F86B70" w:rsidRDefault="008D56F1" w:rsidP="008D56F1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05F617A" w14:textId="5C627051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62B6F7E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611D60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7B0B53B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1256B9B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39DE49C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B582390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F5944EC" w14:textId="09D8B0E4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D56F1" w:rsidRPr="00F86B70" w14:paraId="03265B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2FBC501" w14:textId="77777777" w:rsidR="008D56F1" w:rsidRPr="00F86B70" w:rsidRDefault="008D56F1" w:rsidP="008D56F1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F86B70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FC1AD3A" w14:textId="477BCBFD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1F5946" w14:textId="15E5154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17" w:author="Author">
              <w:r w:rsidRPr="00F86B70" w:rsidDel="007E2E50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1B085AE" w14:textId="656D05A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19" w:author="Author">
              <w:r w:rsidRPr="00F86B70" w:rsidDel="007E2E50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C054758" w14:textId="71D4153D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121" w:author="Author">
              <w:r w:rsidRPr="00F86B70" w:rsidDel="007E2E50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18EBA5B" w14:textId="5A358A83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123" w:author="Author">
              <w:r w:rsidRPr="00F86B70" w:rsidDel="007E2E50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B902886" w14:textId="1C0874C0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125" w:author="Author">
              <w:r w:rsidRPr="00F86B70" w:rsidDel="007E2E50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46F7300" w14:textId="723D53DF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127" w:author="Author">
              <w:r w:rsidRPr="00F86B70" w:rsidDel="007E2E50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vAlign w:val="bottom"/>
          </w:tcPr>
          <w:p w14:paraId="629B8411" w14:textId="41D9F56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129" w:author="Author">
              <w:r w:rsidRPr="00F86B70" w:rsidDel="007E2E50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</w:tr>
      <w:tr w:rsidR="008D56F1" w:rsidRPr="00F86B70" w14:paraId="25A83D7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18EBAAA" w14:textId="77777777" w:rsidR="008D56F1" w:rsidRPr="00F86B70" w:rsidRDefault="008D56F1" w:rsidP="008D56F1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B9C09F1" w14:textId="734D7D5A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C36289B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C0BC24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0FE9868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22993C4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01692B6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D06EEAF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DFFB3FA" w14:textId="60AA2DA5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D56F1" w:rsidRPr="00F86B70" w14:paraId="5D08FA0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49AD55" w14:textId="77777777" w:rsidR="008D56F1" w:rsidRPr="00F86B70" w:rsidRDefault="008D56F1" w:rsidP="008D56F1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F86B70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F8B5FD6" w14:textId="7ECEDABB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E852EF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BC26B86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CA3BF35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0EB31B1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9DE1A2F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9F5078" w14:textId="77777777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2DEEBCE" w14:textId="3E9E59BE" w:rsidR="008D56F1" w:rsidRPr="00F86B70" w:rsidRDefault="008D56F1" w:rsidP="008D56F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131" w:author="Author">
              <w:r w:rsidRPr="00F86B70" w:rsidDel="007E2E50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</w:tr>
      <w:tr w:rsidR="009448A7" w:rsidRPr="00F86B70" w14:paraId="40406B8B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C6BCCBC" w14:textId="77777777" w:rsidR="009448A7" w:rsidRPr="00F86B70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E9A1002" w14:textId="77777777" w:rsidR="009448A7" w:rsidRPr="00F86B70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4764C9AF" w14:textId="77777777" w:rsidR="009448A7" w:rsidRPr="00F86B70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009A17D1" w14:textId="77777777" w:rsidR="009448A7" w:rsidRPr="00F86B70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2906D37" w14:textId="77777777" w:rsidR="009448A7" w:rsidRPr="00F86B70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69BAAAF9" w14:textId="77777777" w:rsidR="009448A7" w:rsidRPr="00F86B70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393E0F8D" w14:textId="77777777" w:rsidR="009448A7" w:rsidRPr="00F86B70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1CE76466" w14:textId="77777777" w:rsidR="009448A7" w:rsidRPr="00F86B70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74035E2A" w14:textId="77777777" w:rsidR="009448A7" w:rsidRPr="00F86B70" w:rsidRDefault="009448A7" w:rsidP="00274D2B">
            <w:pPr>
              <w:pStyle w:val="tabletext11"/>
              <w:jc w:val="center"/>
            </w:pPr>
          </w:p>
        </w:tc>
      </w:tr>
    </w:tbl>
    <w:p w14:paraId="026A77C3" w14:textId="28EB911F" w:rsidR="009448A7" w:rsidRPr="00F86B70" w:rsidRDefault="009448A7" w:rsidP="00274D2B">
      <w:pPr>
        <w:pStyle w:val="isonormal"/>
        <w:rPr>
          <w:b/>
          <w:bCs/>
        </w:rPr>
      </w:pPr>
      <w:r w:rsidRPr="00F86B70">
        <w:rPr>
          <w:b/>
          <w:bCs/>
        </w:rPr>
        <w:t>Table 56.B.1</w:t>
      </w:r>
      <w:r w:rsidR="00090933" w:rsidRPr="00F86B70">
        <w:rPr>
          <w:b/>
          <w:bCs/>
        </w:rPr>
        <w:t>.</w:t>
      </w:r>
      <w:r w:rsidRPr="00F86B70">
        <w:rPr>
          <w:b/>
          <w:bCs/>
        </w:rPr>
        <w:t xml:space="preserve">  Premises/Operations (Subline Code 334) Table 1 - $100/200 Basic Limit</w:t>
      </w:r>
    </w:p>
    <w:p w14:paraId="49811329" w14:textId="77777777" w:rsidR="009448A7" w:rsidRPr="00F86B70" w:rsidRDefault="009448A7" w:rsidP="00274D2B">
      <w:pPr>
        <w:pStyle w:val="Header"/>
        <w:tabs>
          <w:tab w:val="clear" w:pos="4320"/>
          <w:tab w:val="clear" w:pos="8640"/>
        </w:tabs>
      </w:pPr>
      <w:r w:rsidRPr="00F86B70">
        <w:rPr>
          <w:rFonts w:ascii="Arial" w:hAnsi="Arial" w:cs="Arial"/>
          <w:b/>
          <w:sz w:val="18"/>
        </w:rPr>
        <w:br w:type="page"/>
      </w:r>
      <w:r w:rsidRPr="00F86B70">
        <w:lastRenderedPageBreak/>
        <w:t>INSURANCE SERVICES OFFICE, INC.</w:t>
      </w:r>
    </w:p>
    <w:p w14:paraId="77C8E2E3" w14:textId="77777777" w:rsidR="009448A7" w:rsidRPr="00F86B70" w:rsidRDefault="009448A7" w:rsidP="00274D2B">
      <w:pPr>
        <w:pStyle w:val="Header"/>
        <w:tabs>
          <w:tab w:val="clear" w:pos="4320"/>
          <w:tab w:val="clear" w:pos="8640"/>
        </w:tabs>
      </w:pPr>
    </w:p>
    <w:p w14:paraId="70B50AE2" w14:textId="56399A25" w:rsidR="00EB6FBB" w:rsidRPr="00F86B70" w:rsidRDefault="00F86B70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F86B70">
        <w:t>INDIANA</w:t>
      </w:r>
    </w:p>
    <w:p w14:paraId="6C6F7A02" w14:textId="77777777" w:rsidR="009448A7" w:rsidRPr="00F86B70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F86B70">
        <w:rPr>
          <w:rStyle w:val="PageNumber"/>
          <w:szCs w:val="22"/>
        </w:rPr>
        <w:t>GENERAL LIABILITY INCREASED LIMIT FACTORS</w:t>
      </w:r>
    </w:p>
    <w:p w14:paraId="0BA88CF3" w14:textId="77777777" w:rsidR="009448A7" w:rsidRPr="00F86B70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34013F" w14:textId="77777777" w:rsidR="0048314A" w:rsidRPr="00F86B70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F86B70">
        <w:rPr>
          <w:rStyle w:val="PageNumber"/>
          <w:szCs w:val="22"/>
          <w:u w:val="single"/>
        </w:rPr>
        <w:t>MANUAL PAGES</w:t>
      </w:r>
    </w:p>
    <w:p w14:paraId="5220A5DA" w14:textId="77777777" w:rsidR="009448A7" w:rsidRPr="00F86B70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49877F7A" w14:textId="77777777" w:rsidR="009448A7" w:rsidRPr="00F86B70" w:rsidRDefault="009448A7" w:rsidP="00C32A12">
      <w:pPr>
        <w:jc w:val="center"/>
      </w:pPr>
      <w:r w:rsidRPr="00F86B70">
        <w:t>REVISED INCREASED LIMIT FACTORS</w:t>
      </w:r>
    </w:p>
    <w:p w14:paraId="6E3238A5" w14:textId="77777777" w:rsidR="009448A7" w:rsidRPr="00F86B70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14:paraId="17B3FD2B" w14:textId="77777777" w:rsidR="009448A7" w:rsidRPr="00F86B70" w:rsidRDefault="009448A7" w:rsidP="00274D2B">
      <w:pPr>
        <w:pStyle w:val="centeredtext"/>
        <w:rPr>
          <w:rFonts w:cs="Arial"/>
          <w:b w:val="0"/>
          <w:color w:val="000000"/>
        </w:rPr>
      </w:pPr>
      <w:r w:rsidRPr="00F86B70">
        <w:rPr>
          <w:rFonts w:cs="Arial"/>
          <w:b w:val="0"/>
          <w:color w:val="000000"/>
        </w:rPr>
        <w:t>(Limits are in thousands)</w:t>
      </w:r>
    </w:p>
    <w:p w14:paraId="6F040B66" w14:textId="77777777" w:rsidR="009448A7" w:rsidRPr="00F86B70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14:paraId="09362B6A" w14:textId="77777777" w:rsidR="009448A7" w:rsidRPr="00F86B70" w:rsidRDefault="009448A7" w:rsidP="00274D2B">
      <w:pPr>
        <w:pStyle w:val="boxrule"/>
        <w:rPr>
          <w:rFonts w:cs="Arial"/>
        </w:rPr>
      </w:pPr>
      <w:r w:rsidRPr="00F86B70">
        <w:rPr>
          <w:rFonts w:cs="Arial"/>
        </w:rPr>
        <w:t>RULE 56.</w:t>
      </w:r>
      <w:r w:rsidRPr="00F86B70">
        <w:rPr>
          <w:rFonts w:cs="Arial"/>
        </w:rPr>
        <w:br/>
        <w:t>INCREASED LIMITS TABLES</w:t>
      </w:r>
    </w:p>
    <w:p w14:paraId="7E2C2F96" w14:textId="77777777" w:rsidR="009448A7" w:rsidRPr="00F86B70" w:rsidRDefault="009448A7" w:rsidP="00274D2B">
      <w:pPr>
        <w:pStyle w:val="isonormal"/>
        <w:rPr>
          <w:rFonts w:cs="Arial"/>
          <w:b/>
        </w:rPr>
      </w:pPr>
      <w:r w:rsidRPr="00F86B70">
        <w:rPr>
          <w:rFonts w:cs="Arial"/>
          <w:b/>
        </w:rPr>
        <w:tab/>
        <w:t>2.</w:t>
      </w:r>
      <w:r w:rsidRPr="00F86B70">
        <w:rPr>
          <w:rFonts w:cs="Arial"/>
          <w:b/>
        </w:rPr>
        <w:tab/>
      </w:r>
      <w:r w:rsidRPr="00F86B70">
        <w:rPr>
          <w:rFonts w:cs="Arial"/>
          <w:b/>
          <w:color w:val="000000"/>
        </w:rPr>
        <w:t xml:space="preserve">  Premises/Operations (Subline Code 334) Table 2 - $100/200 Basic Limit</w:t>
      </w:r>
    </w:p>
    <w:p w14:paraId="002A8289" w14:textId="77777777" w:rsidR="009448A7" w:rsidRPr="00F86B70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:rsidRPr="00F86B70" w14:paraId="288D4409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9DE6AC1" w14:textId="77777777" w:rsidR="009448A7" w:rsidRPr="00F86B70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64B255AA" w14:textId="77777777" w:rsidR="009448A7" w:rsidRPr="00F86B70" w:rsidRDefault="009448A7" w:rsidP="00274D2B">
            <w:pPr>
              <w:pStyle w:val="tablehead"/>
            </w:pPr>
            <w:r w:rsidRPr="00F86B70">
              <w:t>Per Occurrence</w:t>
            </w:r>
          </w:p>
        </w:tc>
      </w:tr>
      <w:tr w:rsidR="009448A7" w:rsidRPr="00F86B70" w14:paraId="61C3CF5B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E77C89D" w14:textId="77777777" w:rsidR="009448A7" w:rsidRPr="00F86B70" w:rsidRDefault="009448A7" w:rsidP="00274D2B">
            <w:pPr>
              <w:pStyle w:val="tabletext11"/>
              <w:jc w:val="center"/>
              <w:rPr>
                <w:b/>
              </w:rPr>
            </w:pPr>
            <w:r w:rsidRPr="00F86B70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6458037A" w14:textId="77777777" w:rsidR="009448A7" w:rsidRPr="00F86B70" w:rsidRDefault="009448A7" w:rsidP="00274D2B">
            <w:pPr>
              <w:pStyle w:val="tabletext11"/>
              <w:jc w:val="center"/>
              <w:rPr>
                <w:b/>
              </w:rPr>
            </w:pPr>
            <w:r w:rsidRPr="00F86B70">
              <w:rPr>
                <w:b/>
              </w:rPr>
              <w:t>$  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F8A545C" w14:textId="77777777" w:rsidR="009448A7" w:rsidRPr="00F86B70" w:rsidRDefault="009448A7" w:rsidP="00274D2B">
            <w:pPr>
              <w:pStyle w:val="tabletext11"/>
              <w:jc w:val="center"/>
              <w:rPr>
                <w:b/>
              </w:rPr>
            </w:pPr>
            <w:r w:rsidRPr="00F86B70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8D31CA0" w14:textId="77777777" w:rsidR="009448A7" w:rsidRPr="00F86B70" w:rsidRDefault="009448A7" w:rsidP="00274D2B">
            <w:pPr>
              <w:pStyle w:val="tabletext11"/>
              <w:jc w:val="center"/>
              <w:rPr>
                <w:b/>
              </w:rPr>
            </w:pPr>
            <w:r w:rsidRPr="00F86B70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FDD95F" w14:textId="77777777" w:rsidR="009448A7" w:rsidRPr="00F86B70" w:rsidRDefault="009448A7" w:rsidP="00274D2B">
            <w:pPr>
              <w:pStyle w:val="tabletext11"/>
              <w:jc w:val="center"/>
              <w:rPr>
                <w:b/>
              </w:rPr>
            </w:pPr>
            <w:r w:rsidRPr="00F86B70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6891B02" w14:textId="77777777" w:rsidR="009448A7" w:rsidRPr="00F86B70" w:rsidRDefault="009448A7" w:rsidP="00274D2B">
            <w:pPr>
              <w:pStyle w:val="tabletext11"/>
              <w:jc w:val="center"/>
              <w:rPr>
                <w:b/>
              </w:rPr>
            </w:pPr>
            <w:r w:rsidRPr="00F86B70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DDDB30" w14:textId="77777777" w:rsidR="009448A7" w:rsidRPr="00F86B70" w:rsidRDefault="009448A7" w:rsidP="00274D2B">
            <w:pPr>
              <w:pStyle w:val="tabletext11"/>
              <w:jc w:val="center"/>
              <w:rPr>
                <w:b/>
              </w:rPr>
            </w:pPr>
            <w:r w:rsidRPr="00F86B70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E2EBADE" w14:textId="77777777" w:rsidR="009448A7" w:rsidRPr="00F86B70" w:rsidRDefault="009448A7" w:rsidP="00274D2B">
            <w:pPr>
              <w:pStyle w:val="tabletext11"/>
              <w:jc w:val="center"/>
              <w:rPr>
                <w:b/>
              </w:rPr>
            </w:pPr>
            <w:r w:rsidRPr="00F86B70">
              <w:rPr>
                <w:b/>
              </w:rPr>
              <w:t>1,000</w:t>
            </w:r>
          </w:p>
        </w:tc>
      </w:tr>
      <w:tr w:rsidR="00F86B70" w:rsidRPr="00F86B70" w14:paraId="31AEB36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FF6C7E0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86B70">
              <w:rPr>
                <w:rFonts w:cs="Arial"/>
                <w:b/>
              </w:rPr>
              <w:t>$  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95EB2D8" w14:textId="2F711DBB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0.67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30FFD379" w14:textId="2A4E02EB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133" w:author="Author">
              <w:r w:rsidRPr="00F86B70" w:rsidDel="008D56F1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1609BFA" w14:textId="6F0C60DC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24CA98D" w14:textId="48ECB96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21156FE" w14:textId="3C918A65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4E434722" w14:textId="367726B3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14:paraId="060CBCAC" w14:textId="14146AFC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3922F7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24601D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C880424" w14:textId="04EAAE09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913971E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F994305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5AD10F4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B7016F7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62DCFA9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6843647" w14:textId="5907BE41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1E6C43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D8CC537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86B70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768B38" w14:textId="4E0F1F0E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0.68</w:t>
              </w:r>
            </w:ins>
            <w:del w:id="135" w:author="Author">
              <w:r w:rsidRPr="00F86B70" w:rsidDel="00FB2334">
                <w:rPr>
                  <w:rFonts w:ascii="Arial" w:hAnsi="Arial" w:cs="Arial"/>
                  <w:color w:val="000000"/>
                  <w:sz w:val="18"/>
                  <w:szCs w:val="18"/>
                </w:rPr>
                <w:delText>0.69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AC7E50C" w14:textId="239D82BC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0.82</w:t>
            </w:r>
          </w:p>
        </w:tc>
        <w:tc>
          <w:tcPr>
            <w:tcW w:w="1260" w:type="dxa"/>
            <w:gridSpan w:val="2"/>
            <w:vAlign w:val="bottom"/>
          </w:tcPr>
          <w:p w14:paraId="01AAC106" w14:textId="2BB6C9E9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0.95</w:t>
              </w:r>
            </w:ins>
            <w:del w:id="137" w:author="Author">
              <w:r w:rsidRPr="00F86B70" w:rsidDel="008D56F1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EBBB77C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27ABB48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6FA295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ABCF768" w14:textId="191A9763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2EA8213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A607CC2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29EE6A2" w14:textId="52CBB502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502AB9E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27EB347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06D55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5F14BF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ABA613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E0EF3B4" w14:textId="2C2E674A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0F0AAFF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30E6F15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86B70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BC82C07" w14:textId="59238E5A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139" w:author="Author">
              <w:r w:rsidRPr="00F86B70" w:rsidDel="00FB2334">
                <w:rPr>
                  <w:rFonts w:ascii="Arial" w:hAnsi="Arial" w:cs="Arial"/>
                  <w:color w:val="000000"/>
                  <w:sz w:val="18"/>
                  <w:szCs w:val="18"/>
                </w:rPr>
                <w:delText>0.70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294DF99D" w14:textId="60471073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1260" w:type="dxa"/>
            <w:gridSpan w:val="2"/>
            <w:vAlign w:val="bottom"/>
          </w:tcPr>
          <w:p w14:paraId="2F6DCA30" w14:textId="6E88E501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21F25839" w14:textId="13997B5C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60" w:type="dxa"/>
            <w:gridSpan w:val="2"/>
            <w:vAlign w:val="bottom"/>
          </w:tcPr>
          <w:p w14:paraId="692F52CE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888958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C09CD03" w14:textId="0B3D4FD0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530F599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0DD307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56578C7" w14:textId="6BEBDFD9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0D73DD7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6C28E3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6966C1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297CF3C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F5F177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A3D0C58" w14:textId="4A2B8E71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5D7C50A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ECFCF4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86B70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4B0E339" w14:textId="4CC38E13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141" w:author="Author">
              <w:r w:rsidRPr="00F86B70" w:rsidDel="00FB2334">
                <w:rPr>
                  <w:rFonts w:ascii="Arial" w:hAnsi="Arial" w:cs="Arial"/>
                  <w:color w:val="000000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0109DF99" w14:textId="3A32C1C8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vAlign w:val="bottom"/>
          </w:tcPr>
          <w:p w14:paraId="72D3948B" w14:textId="7F1F4212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39F69FE5" w14:textId="1FE25EF1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143" w:author="Author">
              <w:r w:rsidRPr="00F86B70" w:rsidDel="00AA006A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560DBE6" w14:textId="08C17D50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145" w:author="Author">
              <w:r w:rsidRPr="00F86B70" w:rsidDel="00AA006A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FE0D9E0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60133F9D" w14:textId="52F77022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428A0E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3043F0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7AAF30E" w14:textId="2C924D42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43B21A5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86B4AC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CDFC62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E580388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8C60A1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1163F3BB" w14:textId="79959C31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6E80F64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5535C3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86B70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FC53FA" w14:textId="03AAA908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B2E8B5E" w14:textId="55996559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14:paraId="63A55E34" w14:textId="26002EEF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5A1BCE8D" w14:textId="6827485A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147" w:author="Author">
              <w:r w:rsidRPr="00F86B70" w:rsidDel="00AA006A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7CFD302" w14:textId="5F083650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149" w:author="Author">
              <w:r w:rsidRPr="00F86B70" w:rsidDel="00AA006A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ADEE11E" w14:textId="1F0C5CC2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51" w:author="Author">
              <w:r w:rsidRPr="00F86B70" w:rsidDel="00AA006A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536F4398" w14:textId="7B960DD1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7AC98A6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742C39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7D1766D" w14:textId="45235965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9B906C5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57EDE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720F98C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121CBF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E5774C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A1E6304" w14:textId="469CFB3E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0B545E7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0D0B970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86B70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266D3EF" w14:textId="78294816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DDD2DEC" w14:textId="1D8FBE04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14:paraId="6937961E" w14:textId="0146B0ED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1486F683" w14:textId="797B74BF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153" w:author="Author">
              <w:r w:rsidRPr="00F86B70" w:rsidDel="00AA006A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8ABAB80" w14:textId="3AB03B1E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155" w:author="Author">
              <w:r w:rsidRPr="00F86B70" w:rsidDel="00AA006A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CDF11EA" w14:textId="393F862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57" w:author="Author">
              <w:r w:rsidRPr="00F86B70" w:rsidDel="00AA006A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64BEEB43" w14:textId="0F5F5E28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567C2CD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B85E4F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206D231" w14:textId="62BF705F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BA854F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98E392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5F108A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0A2FF6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DECDAF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985A0F2" w14:textId="58ABD5D5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39EE93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D04403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86B70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4CE0B1E" w14:textId="6546DA6E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F8D6A9F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F401ED2" w14:textId="761F7DAA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29EB1596" w14:textId="7F34D872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159" w:author="Author">
              <w:r w:rsidRPr="00F86B70" w:rsidDel="00AA006A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AA7F748" w14:textId="7967A9A8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61" w:author="Author">
              <w:r w:rsidRPr="00F86B70" w:rsidDel="00AA006A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8C64C30" w14:textId="1496F070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63" w:author="Author">
              <w:r w:rsidRPr="00F86B70" w:rsidDel="00AA006A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4A65AEC5" w14:textId="030E08F4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165" w:author="Author">
              <w:r w:rsidRPr="00F86B70" w:rsidDel="00AA006A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</w:tr>
      <w:tr w:rsidR="00F86B70" w:rsidRPr="00F86B70" w14:paraId="4154109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9EABB1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22D4C44" w14:textId="6A3699B5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D39191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841861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A81DA1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55B8B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15A3DC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33C09E2" w14:textId="53373A26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722AB8B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10C9957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86B70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B637273" w14:textId="4BB3963C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12A896E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7E73147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5A5559" w14:textId="7611EEAC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167" w:author="Author">
              <w:r w:rsidRPr="00F86B70" w:rsidDel="00AA006A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3890808" w14:textId="3DBB4E7B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69" w:author="Author">
              <w:r w:rsidRPr="00F86B70" w:rsidDel="00AA006A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B05E670" w14:textId="097E92C4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71" w:author="Author">
              <w:r w:rsidRPr="00F86B70" w:rsidDel="00AA006A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C660DC2" w14:textId="0BA7F800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173" w:author="Author">
              <w:r w:rsidRPr="00F86B70" w:rsidDel="00AA006A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</w:tr>
      <w:tr w:rsidR="00F86B70" w:rsidRPr="00F86B70" w14:paraId="65F87FF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BFD64C0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30F07F7" w14:textId="439761B3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2B1966D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1E4ABA4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C997677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6627C6F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4C99EC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04B9C649" w14:textId="08BEA19E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4C58CD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950F47B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86B70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1BFC171" w14:textId="218BEB11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46CCCB7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F658F5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F7CA2" w14:textId="594EEA3D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175" w:author="Author">
              <w:r w:rsidRPr="00F86B70" w:rsidDel="00AA006A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A1D0D38" w14:textId="2E058B35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77" w:author="Author">
              <w:r w:rsidRPr="00F86B70" w:rsidDel="00AA006A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7910A4A" w14:textId="7485E5BC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79" w:author="Author">
              <w:r w:rsidRPr="00F86B70" w:rsidDel="00AA006A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24496C4" w14:textId="480E066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181" w:author="Author">
              <w:r w:rsidRPr="00F86B70" w:rsidDel="00AA006A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</w:tr>
      <w:tr w:rsidR="00F86B70" w:rsidRPr="00F86B70" w14:paraId="4609448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DFAB3A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B88C29" w14:textId="0FC5B941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E5F4A8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E7C34B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83C149A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1144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57635D2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2FB8424" w14:textId="144AEDC3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43F450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96B4A6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86B70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9D3AB0" w14:textId="2F60B06E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6E171D7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1D92157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1E0F773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E81BF89" w14:textId="61B61BD0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83" w:author="Author">
              <w:r w:rsidRPr="00F86B70" w:rsidDel="00AA006A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29DAC8E" w14:textId="55E6F55E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85" w:author="Author">
              <w:r w:rsidRPr="00F86B70" w:rsidDel="00AA006A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25F1AFDC" w14:textId="35AF746F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187" w:author="Author">
              <w:r w:rsidRPr="00F86B70" w:rsidDel="00AA006A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</w:tr>
      <w:tr w:rsidR="00F86B70" w:rsidRPr="00F86B70" w14:paraId="7816A78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C2416F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D54F280" w14:textId="2B5D402F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E7F4A9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3A1E145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44BE0CB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DFBA596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0C3D2A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2934DA5" w14:textId="199010A2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3CB02ACA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1825D829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86B70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14:paraId="7EE268F1" w14:textId="337404D8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4EE0F3C4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26F476C1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0B7C87B5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436EEA12" w14:textId="0B9EA37C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89" w:author="Author">
              <w:r w:rsidRPr="00F86B70" w:rsidDel="00AA006A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1167AAD" w14:textId="74A2EE64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191" w:author="Author">
              <w:r w:rsidRPr="00F86B70" w:rsidDel="00AA006A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14:paraId="266CF2ED" w14:textId="0C5C3176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193" w:author="Author">
              <w:r w:rsidRPr="00F86B70" w:rsidDel="00AA006A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</w:tr>
      <w:tr w:rsidR="009448A7" w:rsidRPr="00F86B70" w14:paraId="4839233E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66662B" w14:textId="77777777" w:rsidR="009448A7" w:rsidRPr="00F86B70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6C6A50D7" w14:textId="77777777" w:rsidR="009448A7" w:rsidRPr="00F86B70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45AC4469" w14:textId="77777777" w:rsidR="009448A7" w:rsidRPr="00F86B70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7CC9572B" w14:textId="77777777" w:rsidR="009448A7" w:rsidRPr="00F86B70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3220375" w14:textId="77777777" w:rsidR="009448A7" w:rsidRPr="00F86B70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AEB7CA3" w14:textId="77777777" w:rsidR="009448A7" w:rsidRPr="00F86B70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171970F4" w14:textId="77777777" w:rsidR="009448A7" w:rsidRPr="00F86B70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14:paraId="460EFE28" w14:textId="77777777" w:rsidR="009448A7" w:rsidRPr="00F86B70" w:rsidRDefault="009448A7" w:rsidP="00274D2B">
            <w:pPr>
              <w:pStyle w:val="tabletext11"/>
              <w:jc w:val="center"/>
            </w:pPr>
          </w:p>
        </w:tc>
      </w:tr>
      <w:tr w:rsidR="009448A7" w:rsidRPr="00F86B70" w14:paraId="5213D3DF" w14:textId="7777777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09CBC7" w14:textId="77777777" w:rsidR="009448A7" w:rsidRPr="00F86B70" w:rsidRDefault="009448A7" w:rsidP="00274D2B">
            <w:pPr>
              <w:pStyle w:val="tabletext11"/>
              <w:jc w:val="center"/>
              <w:rPr>
                <w:rFonts w:cs="Arial"/>
              </w:rPr>
            </w:pPr>
            <w:r w:rsidRPr="00F86B70"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DB6B5C" w14:textId="77777777" w:rsidR="009448A7" w:rsidRPr="00F86B70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B268A3" w14:textId="77777777" w:rsidR="009448A7" w:rsidRPr="00F86B70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65023E" w14:textId="77777777" w:rsidR="009448A7" w:rsidRPr="00F86B70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RPr="00F86B70" w14:paraId="4B345F07" w14:textId="7777777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DB3F990" w14:textId="77777777" w:rsidR="009448A7" w:rsidRPr="00F86B70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C79E433" w14:textId="77777777" w:rsidR="009448A7" w:rsidRPr="00F86B70" w:rsidRDefault="009448A7" w:rsidP="00274D2B">
            <w:pPr>
              <w:pStyle w:val="tablehead"/>
              <w:rPr>
                <w:rFonts w:cs="Arial"/>
              </w:rPr>
            </w:pPr>
            <w:r w:rsidRPr="00F86B70">
              <w:rPr>
                <w:rFonts w:cs="Arial"/>
              </w:rPr>
              <w:t>Per Occurrence</w:t>
            </w:r>
          </w:p>
        </w:tc>
      </w:tr>
      <w:tr w:rsidR="009448A7" w:rsidRPr="00F86B70" w14:paraId="48475944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2E7BF7" w14:textId="77777777" w:rsidR="009448A7" w:rsidRPr="00F86B70" w:rsidRDefault="009448A7" w:rsidP="00274D2B">
            <w:pPr>
              <w:pStyle w:val="tablehead"/>
            </w:pPr>
            <w:r w:rsidRPr="00F86B70"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19568634" w14:textId="77777777" w:rsidR="009448A7" w:rsidRPr="00F86B70" w:rsidRDefault="009448A7" w:rsidP="00274D2B">
            <w:pPr>
              <w:pStyle w:val="tablehead"/>
            </w:pPr>
            <w:r w:rsidRPr="00F86B70"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76739B5" w14:textId="77777777" w:rsidR="009448A7" w:rsidRPr="00F86B70" w:rsidRDefault="009448A7" w:rsidP="00274D2B">
            <w:pPr>
              <w:pStyle w:val="tablehead"/>
            </w:pPr>
            <w:r w:rsidRPr="00F86B70"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1D8CCD" w14:textId="77777777" w:rsidR="009448A7" w:rsidRPr="00F86B70" w:rsidRDefault="009448A7" w:rsidP="00274D2B">
            <w:pPr>
              <w:pStyle w:val="tablehead"/>
            </w:pPr>
            <w:r w:rsidRPr="00F86B70"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EAF6938" w14:textId="77777777" w:rsidR="009448A7" w:rsidRPr="00F86B70" w:rsidRDefault="009448A7" w:rsidP="00274D2B">
            <w:pPr>
              <w:pStyle w:val="tablehead"/>
            </w:pPr>
            <w:r w:rsidRPr="00F86B70"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A644D86" w14:textId="77777777" w:rsidR="009448A7" w:rsidRPr="00F86B70" w:rsidRDefault="009448A7" w:rsidP="00274D2B">
            <w:pPr>
              <w:pStyle w:val="tablehead"/>
            </w:pPr>
            <w:r w:rsidRPr="00F86B70"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FF191E" w14:textId="77777777" w:rsidR="009448A7" w:rsidRPr="00F86B70" w:rsidRDefault="009448A7" w:rsidP="00274D2B">
            <w:pPr>
              <w:pStyle w:val="tablehead"/>
            </w:pPr>
            <w:r w:rsidRPr="00F86B70"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9739572" w14:textId="77777777" w:rsidR="009448A7" w:rsidRPr="00F86B70" w:rsidRDefault="009448A7" w:rsidP="00274D2B">
            <w:pPr>
              <w:pStyle w:val="tablehead"/>
            </w:pPr>
            <w:r w:rsidRPr="00F86B70"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623938DD" w14:textId="77777777" w:rsidR="009448A7" w:rsidRPr="00F86B70" w:rsidRDefault="009448A7" w:rsidP="00274D2B">
            <w:pPr>
              <w:pStyle w:val="tablehead"/>
            </w:pPr>
            <w:r w:rsidRPr="00F86B70">
              <w:t>10,000</w:t>
            </w:r>
          </w:p>
        </w:tc>
      </w:tr>
      <w:tr w:rsidR="00F86B70" w:rsidRPr="00F86B70" w14:paraId="0DC00987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4385D84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86B70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31688CA9" w14:textId="16072DB8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12E9050A" w14:textId="0748FC64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10731BB7" w14:textId="62B36A9D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195" w:author="Author">
              <w:r w:rsidRPr="00F86B70" w:rsidDel="0089722B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AFAEF1C" w14:textId="2DF7D404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77B3BE6A" w14:textId="448B458C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59CE005" w14:textId="79EAECCC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E4AEEDE" w14:textId="53CCFBF6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0BBA8654" w14:textId="46DAD292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5E858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B3A3EB0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48393B8" w14:textId="2C71B7D3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C6D302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99D368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C503B43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CFE4432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18AF741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B3C17DC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5B6C22F2" w14:textId="178D7439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2967743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FC4584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86B70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03B21E" w14:textId="21A5D42C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FD50896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B7143F" w14:textId="1122F041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197" w:author="Author">
              <w:r w:rsidRPr="00F86B70" w:rsidDel="0089722B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C907FBD" w14:textId="1A78948B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199" w:author="Author">
              <w:r w:rsidRPr="00F86B70" w:rsidDel="0089722B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E81611B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7734EE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366C7F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EED1C67" w14:textId="28B06F39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3F3CC2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0E1F877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058D39" w14:textId="71C97080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807B30E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A6CDBF5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D3EFE80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4B64CB0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A8F41F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AA3097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816D6D7" w14:textId="13A7A03F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7864646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9029F9C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86B70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1DB59" w14:textId="57EDDA81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638973D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0EB196" w14:textId="4F11A5D1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201" w:author="Author">
              <w:r w:rsidRPr="00F86B70" w:rsidDel="0089722B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2BFAAB4" w14:textId="3D82F10D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03" w:author="Author">
              <w:r w:rsidRPr="00F86B70" w:rsidDel="0089722B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E045B63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832ADF2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B480A9C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5CBD985" w14:textId="20BB4FC1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1CC1AF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DDB1A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77B5A20" w14:textId="5AE47861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23D43C1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35D43EB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C034B24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5666378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02BFB3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880E5FA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403B19E" w14:textId="4CEF61CD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706E800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71B976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86B70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E4B790" w14:textId="09EB0233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62E508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7F935F4" w14:textId="238F5323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205" w:author="Author">
              <w:r w:rsidRPr="00F86B70" w:rsidDel="0089722B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E97A782" w14:textId="47A9CC8D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207" w:author="Author">
              <w:r w:rsidRPr="00F86B70" w:rsidDel="0089722B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B020636" w14:textId="5898EFD3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2.09</w:t>
              </w:r>
            </w:ins>
            <w:del w:id="209" w:author="Author">
              <w:r w:rsidRPr="00F86B70" w:rsidDel="0089722B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7B51352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B2F220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3FF9E73" w14:textId="1687C24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43E01B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A32C670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F3A98D" w14:textId="17C013A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BC7185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5BD959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CAE29F5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08C9B28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2930CF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04268F7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5EC1978E" w14:textId="7134D83C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6C13511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79AFCF5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86B70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FE6F188" w14:textId="0272C762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11" w:author="Author">
              <w:r w:rsidRPr="00F86B70" w:rsidDel="0089722B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9CCE6E4" w14:textId="26876966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213" w:author="Author">
              <w:r w:rsidRPr="00F86B70" w:rsidDel="0089722B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4C295AB" w14:textId="2F276A76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215" w:author="Author">
              <w:r w:rsidRPr="00F86B70" w:rsidDel="0089722B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F4769F" w14:textId="324347C2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217" w:author="Author">
              <w:r w:rsidRPr="00F86B70" w:rsidDel="0089722B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8777FC3" w14:textId="4E195A58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219" w:author="Author">
              <w:r w:rsidRPr="00F86B70" w:rsidDel="0089722B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B6D390D" w14:textId="7EA47923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221" w:author="Author">
              <w:r w:rsidRPr="00F86B70" w:rsidDel="0089722B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8328011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467C593" w14:textId="135869B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17B9713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C1BFF5C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92031E2" w14:textId="3EBEBF31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3266D31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37AC37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6D6BBC3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6EDE31C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F2E76A6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48A911A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72ED6144" w14:textId="41DC44F5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1573C6B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038A957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86B70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8C53317" w14:textId="6AFF3E1D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223" w:author="Author">
              <w:r w:rsidRPr="00F86B70" w:rsidDel="0089722B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2045D3F2" w14:textId="37DF13FA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225" w:author="Author">
              <w:r w:rsidRPr="00F86B70" w:rsidDel="0089722B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1E0B58B" w14:textId="3129782E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227" w:author="Author">
              <w:r w:rsidRPr="00F86B70" w:rsidDel="0089722B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4A16C0B" w14:textId="1B6A7646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229" w:author="Author">
              <w:r w:rsidRPr="00F86B70" w:rsidDel="0089722B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FBA8D9C" w14:textId="0DA189C2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231" w:author="Author">
              <w:r w:rsidRPr="00F86B70" w:rsidDel="0089722B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2D74236" w14:textId="5A841994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2.22</w:t>
              </w:r>
            </w:ins>
            <w:del w:id="233" w:author="Author">
              <w:r w:rsidRPr="00F86B70" w:rsidDel="0089722B">
                <w:rPr>
                  <w:rFonts w:ascii="Arial" w:hAnsi="Arial" w:cs="Arial"/>
                  <w:color w:val="000000"/>
                  <w:sz w:val="18"/>
                  <w:szCs w:val="18"/>
                </w:rPr>
                <w:delText>2.09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713CF5C" w14:textId="697E9331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2.31</w:t>
              </w:r>
            </w:ins>
            <w:del w:id="235" w:author="Author">
              <w:r w:rsidRPr="00F86B70" w:rsidDel="0089722B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080" w:type="dxa"/>
            <w:vAlign w:val="bottom"/>
          </w:tcPr>
          <w:p w14:paraId="6E06C9AC" w14:textId="3A4E3CAD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5BABAFC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9C3939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54BFD26" w14:textId="36B98641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F3B728B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6A6333C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085EA3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92364E2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E231DA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99F6CDC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42006A6" w14:textId="667A923C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48EF7C9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84065D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86B70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7F51526" w14:textId="06604216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03913D7" w14:textId="2A91A75D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237" w:author="Author">
              <w:r w:rsidRPr="00F86B70" w:rsidDel="0089722B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8BB126C" w14:textId="7A65BAEA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239" w:author="Author">
              <w:r w:rsidRPr="00F86B70" w:rsidDel="0089722B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BBE819D" w14:textId="198F915D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241" w:author="Author">
              <w:r w:rsidRPr="00F86B70" w:rsidDel="0089722B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7F4FB5" w14:textId="2ACF5D11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243" w:author="Author">
              <w:r w:rsidRPr="00F86B70" w:rsidDel="0089722B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D21AD57" w14:textId="5039DE83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2.23</w:t>
              </w:r>
            </w:ins>
            <w:del w:id="245" w:author="Author">
              <w:r w:rsidRPr="00F86B70" w:rsidDel="0089722B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003D399" w14:textId="224D35F1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2.32</w:t>
              </w:r>
            </w:ins>
            <w:del w:id="247" w:author="Author">
              <w:r w:rsidRPr="00F86B70" w:rsidDel="0089722B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080" w:type="dxa"/>
            <w:vAlign w:val="bottom"/>
          </w:tcPr>
          <w:p w14:paraId="6DD96B1F" w14:textId="3929F331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249" w:author="Author">
              <w:r w:rsidRPr="00F86B70" w:rsidDel="0089722B">
                <w:rPr>
                  <w:rFonts w:ascii="Arial" w:hAnsi="Arial" w:cs="Arial"/>
                  <w:color w:val="000000"/>
                  <w:sz w:val="18"/>
                  <w:szCs w:val="18"/>
                </w:rPr>
                <w:delText>2.44</w:delText>
              </w:r>
            </w:del>
          </w:p>
        </w:tc>
      </w:tr>
      <w:tr w:rsidR="00F86B70" w:rsidRPr="00F86B70" w14:paraId="0CEDAC0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68BC8A2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B9CBA87" w14:textId="35D3EAA2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6ACB86B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B2B9F83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39338BC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1F45D77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B2578D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2D59456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6A89876" w14:textId="46831DBE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632F2E6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4ED551F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86B70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FE75229" w14:textId="1DDD1BE0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847EF2D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AF43A1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0C22665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347BF4B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82687A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FEEEE0E" w14:textId="77777777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C2F71D8" w14:textId="01A284C2" w:rsidR="00F86B70" w:rsidRPr="00F86B70" w:rsidRDefault="00F86B70" w:rsidP="00F86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2.66</w:t>
              </w:r>
            </w:ins>
            <w:del w:id="251" w:author="Author">
              <w:r w:rsidRPr="00F86B70" w:rsidDel="0089722B">
                <w:rPr>
                  <w:rFonts w:ascii="Arial" w:hAnsi="Arial" w:cs="Arial"/>
                  <w:color w:val="000000"/>
                  <w:sz w:val="18"/>
                  <w:szCs w:val="18"/>
                </w:rPr>
                <w:delText>2.45</w:delText>
              </w:r>
            </w:del>
          </w:p>
        </w:tc>
      </w:tr>
      <w:tr w:rsidR="009448A7" w:rsidRPr="00F86B70" w14:paraId="2E58515C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41320F2" w14:textId="77777777" w:rsidR="009448A7" w:rsidRPr="00F86B70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CE3B85D" w14:textId="77777777" w:rsidR="009448A7" w:rsidRPr="00F86B70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17247019" w14:textId="77777777" w:rsidR="009448A7" w:rsidRPr="00F86B70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6BED3E47" w14:textId="77777777" w:rsidR="009448A7" w:rsidRPr="00F86B70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077B29C6" w14:textId="77777777" w:rsidR="009448A7" w:rsidRPr="00F86B70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1AFE4DB3" w14:textId="77777777" w:rsidR="009448A7" w:rsidRPr="00F86B70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28F78B6B" w14:textId="77777777" w:rsidR="009448A7" w:rsidRPr="00F86B70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BAC54F9" w14:textId="77777777" w:rsidR="009448A7" w:rsidRPr="00F86B70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5D44AAC6" w14:textId="77777777" w:rsidR="009448A7" w:rsidRPr="00F86B70" w:rsidRDefault="009448A7" w:rsidP="00274D2B">
            <w:pPr>
              <w:pStyle w:val="tabletext11"/>
              <w:jc w:val="center"/>
            </w:pPr>
          </w:p>
        </w:tc>
      </w:tr>
    </w:tbl>
    <w:p w14:paraId="0D3611B0" w14:textId="702B086F" w:rsidR="009448A7" w:rsidRPr="00F86B70" w:rsidRDefault="009448A7" w:rsidP="00274D2B">
      <w:pPr>
        <w:pStyle w:val="isonormal"/>
        <w:rPr>
          <w:b/>
          <w:bCs/>
        </w:rPr>
      </w:pPr>
      <w:r w:rsidRPr="00F86B70">
        <w:rPr>
          <w:b/>
          <w:bCs/>
        </w:rPr>
        <w:t>Table 56.B.2</w:t>
      </w:r>
      <w:r w:rsidR="00090933" w:rsidRPr="00F86B70">
        <w:rPr>
          <w:b/>
          <w:bCs/>
        </w:rPr>
        <w:t>.</w:t>
      </w:r>
      <w:r w:rsidRPr="00F86B70">
        <w:rPr>
          <w:b/>
          <w:bCs/>
        </w:rPr>
        <w:t xml:space="preserve">  Premises/Operations (Subline Code 334) Table 2 - $100/200 Basic Limit</w:t>
      </w:r>
    </w:p>
    <w:p w14:paraId="6E51498D" w14:textId="77777777" w:rsidR="009448A7" w:rsidRPr="00F86B70" w:rsidRDefault="009448A7" w:rsidP="00274D2B">
      <w:pPr>
        <w:pStyle w:val="Header"/>
        <w:tabs>
          <w:tab w:val="clear" w:pos="4320"/>
          <w:tab w:val="clear" w:pos="8640"/>
        </w:tabs>
      </w:pPr>
      <w:r w:rsidRPr="00F86B70">
        <w:rPr>
          <w:rFonts w:ascii="Arial" w:hAnsi="Arial"/>
          <w:b/>
          <w:color w:val="000000"/>
          <w:sz w:val="18"/>
        </w:rPr>
        <w:br w:type="page"/>
      </w:r>
      <w:r w:rsidRPr="00F86B70">
        <w:lastRenderedPageBreak/>
        <w:t>INSURANCE SERVICES OFFICE, INC.</w:t>
      </w:r>
    </w:p>
    <w:p w14:paraId="3F7FA467" w14:textId="77777777" w:rsidR="009448A7" w:rsidRPr="00F86B70" w:rsidRDefault="009448A7" w:rsidP="00274D2B">
      <w:pPr>
        <w:pStyle w:val="Header"/>
        <w:tabs>
          <w:tab w:val="clear" w:pos="4320"/>
          <w:tab w:val="clear" w:pos="8640"/>
        </w:tabs>
      </w:pPr>
    </w:p>
    <w:p w14:paraId="1ED2D8C3" w14:textId="4F760B60" w:rsidR="00EB6FBB" w:rsidRPr="00F86B70" w:rsidRDefault="00F86B70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F86B70">
        <w:t>INDIANA</w:t>
      </w:r>
    </w:p>
    <w:p w14:paraId="19D28669" w14:textId="77777777" w:rsidR="009448A7" w:rsidRPr="00F86B70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 w:rsidRPr="00F86B70">
        <w:rPr>
          <w:rStyle w:val="PageNumber"/>
          <w:szCs w:val="22"/>
        </w:rPr>
        <w:t>GENERAL LIABILITY INCREASED LIMIT FACTORS</w:t>
      </w:r>
    </w:p>
    <w:p w14:paraId="3C7B2E41" w14:textId="77777777" w:rsidR="009448A7" w:rsidRPr="00F86B70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AA51B9" w14:textId="77777777" w:rsidR="0048314A" w:rsidRPr="00F86B70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 w:rsidRPr="00F86B70">
        <w:rPr>
          <w:rStyle w:val="PageNumber"/>
          <w:szCs w:val="22"/>
          <w:u w:val="single"/>
        </w:rPr>
        <w:t>MANUAL PAGES</w:t>
      </w:r>
    </w:p>
    <w:p w14:paraId="0D0E0572" w14:textId="77777777" w:rsidR="009448A7" w:rsidRPr="00F86B70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DF394B8" w14:textId="77777777" w:rsidR="009448A7" w:rsidRPr="00F86B70" w:rsidRDefault="009448A7" w:rsidP="00C32A12">
      <w:pPr>
        <w:jc w:val="center"/>
      </w:pPr>
      <w:r w:rsidRPr="00F86B70">
        <w:t>REVISED INCREASED LIMIT FACTORS</w:t>
      </w:r>
    </w:p>
    <w:p w14:paraId="349D3A6D" w14:textId="77777777" w:rsidR="009448A7" w:rsidRPr="00F86B70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ED72A83" w14:textId="77777777" w:rsidR="009448A7" w:rsidRPr="00F86B70" w:rsidRDefault="009448A7" w:rsidP="00274D2B">
      <w:pPr>
        <w:pStyle w:val="centeredtext"/>
        <w:rPr>
          <w:b w:val="0"/>
          <w:color w:val="000000"/>
        </w:rPr>
      </w:pPr>
      <w:r w:rsidRPr="00F86B70">
        <w:rPr>
          <w:b w:val="0"/>
          <w:color w:val="000000"/>
        </w:rPr>
        <w:t>(Limits are in thousands)</w:t>
      </w:r>
    </w:p>
    <w:p w14:paraId="6F869EEE" w14:textId="77777777" w:rsidR="009448A7" w:rsidRPr="00F86B70" w:rsidRDefault="009448A7" w:rsidP="00274D2B">
      <w:pPr>
        <w:pStyle w:val="centeredtext"/>
        <w:spacing w:line="40" w:lineRule="exact"/>
        <w:rPr>
          <w:b w:val="0"/>
        </w:rPr>
      </w:pPr>
    </w:p>
    <w:p w14:paraId="1A8C0B45" w14:textId="77777777" w:rsidR="009448A7" w:rsidRPr="00F86B70" w:rsidRDefault="009448A7" w:rsidP="00274D2B">
      <w:pPr>
        <w:pStyle w:val="boxrule"/>
      </w:pPr>
      <w:r w:rsidRPr="00F86B70">
        <w:t>RULE 56.</w:t>
      </w:r>
      <w:r w:rsidRPr="00F86B70">
        <w:br/>
        <w:t>INCREASED LIMITS TABLES</w:t>
      </w:r>
    </w:p>
    <w:p w14:paraId="099924D2" w14:textId="77777777" w:rsidR="009448A7" w:rsidRPr="00F86B70" w:rsidRDefault="009448A7" w:rsidP="00274D2B">
      <w:pPr>
        <w:pStyle w:val="isonormal"/>
        <w:rPr>
          <w:b/>
        </w:rPr>
      </w:pPr>
      <w:r w:rsidRPr="00F86B70">
        <w:rPr>
          <w:b/>
        </w:rPr>
        <w:tab/>
        <w:t>3.</w:t>
      </w:r>
      <w:r w:rsidRPr="00F86B70">
        <w:rPr>
          <w:b/>
        </w:rPr>
        <w:tab/>
      </w:r>
      <w:r w:rsidRPr="00F86B70">
        <w:rPr>
          <w:b/>
          <w:color w:val="000000"/>
        </w:rPr>
        <w:t xml:space="preserve">  Premises/Operations (Subline Code 334) Table 3 - $100/200 Basic Limit</w:t>
      </w:r>
    </w:p>
    <w:p w14:paraId="53263C18" w14:textId="77777777" w:rsidR="009448A7" w:rsidRPr="00F86B70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:rsidRPr="00F86B70" w14:paraId="74AE407D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14:paraId="7CDC3A35" w14:textId="77777777" w:rsidR="009448A7" w:rsidRPr="00F86B70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14:paraId="27B20D20" w14:textId="77777777" w:rsidR="009448A7" w:rsidRPr="00F86B70" w:rsidRDefault="009448A7" w:rsidP="00274D2B">
            <w:pPr>
              <w:pStyle w:val="tablehead"/>
            </w:pPr>
            <w:r w:rsidRPr="00F86B70">
              <w:t>Per Occurrence</w:t>
            </w:r>
          </w:p>
        </w:tc>
      </w:tr>
      <w:tr w:rsidR="009448A7" w:rsidRPr="00F86B70" w14:paraId="2565F87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BED00A2" w14:textId="77777777" w:rsidR="009448A7" w:rsidRPr="00F86B70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F86B70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E3E1F32" w14:textId="77777777" w:rsidR="009448A7" w:rsidRPr="00F86B70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F86B70">
              <w:rPr>
                <w:rFonts w:cs="Arial"/>
                <w:b/>
              </w:rPr>
              <w:t>$  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03F7A90" w14:textId="77777777" w:rsidR="009448A7" w:rsidRPr="00F86B70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F86B70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4D9F09" w14:textId="77777777" w:rsidR="009448A7" w:rsidRPr="00F86B70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F86B70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2DAE301" w14:textId="77777777" w:rsidR="009448A7" w:rsidRPr="00F86B70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F86B70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4362D2" w14:textId="77777777" w:rsidR="009448A7" w:rsidRPr="00F86B70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F86B70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E32FABD" w14:textId="77777777" w:rsidR="009448A7" w:rsidRPr="00F86B70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F86B70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4CA0672" w14:textId="77777777" w:rsidR="009448A7" w:rsidRPr="00F86B70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F86B70">
              <w:rPr>
                <w:rFonts w:cs="Arial"/>
                <w:b/>
              </w:rPr>
              <w:t>1,000</w:t>
            </w:r>
          </w:p>
        </w:tc>
      </w:tr>
      <w:tr w:rsidR="00F86B70" w:rsidRPr="00F86B70" w14:paraId="790AD43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3F9B7C9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86B70">
              <w:rPr>
                <w:rFonts w:cs="Arial"/>
                <w:b/>
              </w:rPr>
              <w:t>$  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E0C6998" w14:textId="08930D6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253" w:author="Author">
              <w:r w:rsidRPr="00F86B70" w:rsidDel="00E36C30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2D3BC250" w14:textId="1F25E184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0.78</w:t>
              </w:r>
            </w:ins>
            <w:del w:id="255" w:author="Author">
              <w:r w:rsidRPr="00F86B70" w:rsidDel="00E36C30">
                <w:rPr>
                  <w:rFonts w:ascii="Arial" w:hAnsi="Arial" w:cs="Arial"/>
                  <w:color w:val="000000"/>
                  <w:sz w:val="18"/>
                  <w:szCs w:val="18"/>
                </w:rPr>
                <w:delText>0.80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89A4596" w14:textId="4090F4C1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016C731F" w14:textId="140A63D0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388927C1" w14:textId="6DA3D1EA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00C6F980" w14:textId="40B8F66B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6C5E4F08" w14:textId="12D23CD1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297396E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7B9C4B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427B526" w14:textId="3C671934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5D4CB7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55077D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90CF564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2ED2E5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C5D940D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D05900A" w14:textId="2673DE84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1D86209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27078B3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86B70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D35CFE" w14:textId="56451454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257" w:author="Author">
              <w:r w:rsidRPr="00F86B70" w:rsidDel="00E36C30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2AA360AE" w14:textId="6391065D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259" w:author="Author">
              <w:r w:rsidRPr="00F86B70" w:rsidDel="00E36C30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8C0B5F9" w14:textId="3C2A4571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1260" w:type="dxa"/>
            <w:gridSpan w:val="2"/>
            <w:vAlign w:val="bottom"/>
          </w:tcPr>
          <w:p w14:paraId="7411E539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93BEC1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09E67A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EDBB39C" w14:textId="7D4631FC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2637019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D9E2909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7991DBA" w14:textId="5A3EAE5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8165225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5A2CBC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72F339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E9C41F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C15C130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9A125E1" w14:textId="08F88656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3AF6C38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455B1F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86B70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C57680" w14:textId="34FDDDF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261" w:author="Author">
              <w:r w:rsidRPr="00F86B70" w:rsidDel="00E36C30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745FD5DA" w14:textId="4E35F8F3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263" w:author="Author">
              <w:r w:rsidRPr="00F86B70" w:rsidDel="00E36C30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B9C05BB" w14:textId="63DF3A53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4B94A263" w14:textId="60B3585B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265" w:author="Author">
              <w:r w:rsidRPr="00F86B70" w:rsidDel="007C3852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026866F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1001B55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C253888" w14:textId="49DDDC53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2238C93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B6E1E3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E0499E2" w14:textId="31B32044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1903378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133732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394046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638ADE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D3491A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CA85E5C" w14:textId="5F5A39F6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7DE9E61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78B0123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86B70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B79F97" w14:textId="0DCB908F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267" w:author="Author">
              <w:r w:rsidRPr="00F86B70" w:rsidDel="00E36C30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617231B4" w14:textId="1633ECC5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269" w:author="Author">
              <w:r w:rsidRPr="00F86B70" w:rsidDel="00E36C30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4E9BC06" w14:textId="5CFE1EF5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45DF3920" w14:textId="1B12270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71" w:author="Author">
              <w:r w:rsidRPr="00F86B70" w:rsidDel="007C3852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F9F5FB6" w14:textId="3A24F5A9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73" w:author="Author">
              <w:r w:rsidRPr="00F86B70" w:rsidDel="007C3852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0278FDA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C663A7" w14:textId="236E7C18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72D42CC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12DEEAF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2A64B3" w14:textId="3FE99051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765F88D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FD04AD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A93750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BBE96E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FF6F3FB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FFAC7EA" w14:textId="609B6382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1DADBB3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C6C727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86B70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D2FC8E" w14:textId="7E52556E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D2FC82C" w14:textId="47A04BE3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275" w:author="Author">
              <w:r w:rsidRPr="00F86B70" w:rsidDel="00E36C30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D1F321B" w14:textId="069B131D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00D1DB6D" w14:textId="4BB1FAE4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77" w:author="Author">
              <w:r w:rsidRPr="00F86B70" w:rsidDel="007C3852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DDB9F1F" w14:textId="51EE1B1A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279" w:author="Author">
              <w:r w:rsidRPr="00F86B70" w:rsidDel="007C3852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3D74166B" w14:textId="2E442562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281" w:author="Author">
              <w:r w:rsidRPr="00F86B70" w:rsidDel="007C3852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298CE804" w14:textId="4445544F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66C483D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F41E0C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C318FDF" w14:textId="37A44D4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4692BDE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48C8F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12A87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D9826A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36D02A3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0AF0CB" w14:textId="32C02B9F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42F0915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01F498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86B70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21134E0" w14:textId="3535816C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9263E0E" w14:textId="254007EF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283" w:author="Author">
              <w:r w:rsidRPr="00F86B70" w:rsidDel="00E36C30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B278045" w14:textId="0277D36A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0570A119" w14:textId="7B1F7A3C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285" w:author="Author">
              <w:r w:rsidRPr="00F86B70" w:rsidDel="007C3852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CE1013E" w14:textId="2378ADE8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287" w:author="Author">
              <w:r w:rsidRPr="00F86B70" w:rsidDel="007C3852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F97419" w14:textId="0D14CDF0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289" w:author="Author">
              <w:r w:rsidRPr="00F86B70" w:rsidDel="007C3852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72E7D558" w14:textId="11565333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6F52900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203D67A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847B814" w14:textId="60B2E3E6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26D7BC2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D31868F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0407EB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B0B8D5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7AFA3F6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831F361" w14:textId="37C2763D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35EF0EB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6B3FF1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86B70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680E8C7" w14:textId="08C0A2C3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A6EE72C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A74465" w14:textId="6B467C6A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6AF7C67B" w14:textId="137ADF2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291" w:author="Author">
              <w:r w:rsidRPr="00F86B70" w:rsidDel="007C3852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E865D30" w14:textId="173543DF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293" w:author="Author">
              <w:r w:rsidRPr="00F86B70" w:rsidDel="007C3852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3B1C1B2" w14:textId="5D3AFB75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295" w:author="Author">
              <w:r w:rsidRPr="00F86B70" w:rsidDel="007C3852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1560998A" w14:textId="7E500BFA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297" w:author="Author">
              <w:r w:rsidRPr="00F86B70" w:rsidDel="007C3852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</w:tr>
      <w:tr w:rsidR="00F86B70" w:rsidRPr="00F86B70" w14:paraId="4A648FE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1526B4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97A8A27" w14:textId="6130D586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D12CDF0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734CDF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358FB4E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AD8F37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85C0D71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E7C876F" w14:textId="3A3ECA2B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1D37B7C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F278CD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86B70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7111410" w14:textId="297C68D9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53B5725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8AFC29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EF882F1" w14:textId="1F8C984B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299" w:author="Author">
              <w:r w:rsidRPr="00F86B70" w:rsidDel="007C3852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EC42D6C" w14:textId="7BB12062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301" w:author="Author">
              <w:r w:rsidRPr="00F86B70" w:rsidDel="007C3852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70F41DB" w14:textId="50C43C2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303" w:author="Author">
              <w:r w:rsidRPr="00F86B70" w:rsidDel="007C3852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3F5E3C2F" w14:textId="48F89DFD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305" w:author="Author">
              <w:r w:rsidRPr="00F86B70" w:rsidDel="007C3852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</w:tr>
      <w:tr w:rsidR="00F86B70" w:rsidRPr="00F86B70" w14:paraId="2187B69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D9346C7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60F448B" w14:textId="24CF074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2C552E6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0A298E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BE90AEB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654CD82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E5CE30B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C7F0FA3" w14:textId="15DE9C74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61D10E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E7542B4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86B70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38CF0E6" w14:textId="3556FC58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102649E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DB0307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0FE050" w14:textId="264DB413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307" w:author="Author">
              <w:r w:rsidRPr="00F86B70" w:rsidDel="007C3852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01D1C73" w14:textId="7BC84AEC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309" w:author="Author">
              <w:r w:rsidRPr="00F86B70" w:rsidDel="007C3852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7D95B3E" w14:textId="6F92AF1A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311" w:author="Author">
              <w:r w:rsidRPr="00F86B70" w:rsidDel="007C3852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88E2FEA" w14:textId="662FC64C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313" w:author="Author">
              <w:r w:rsidRPr="00F86B70" w:rsidDel="007C3852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</w:tr>
      <w:tr w:rsidR="00F86B70" w:rsidRPr="00F86B70" w14:paraId="18B5A4B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2282ED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3057B17" w14:textId="651B95BB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44FF5A6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8FC868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08153A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230493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733F36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84CE337" w14:textId="1824D6E6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7B6DD3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7C3A34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86B70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7D181D5" w14:textId="6E4C17FF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B6E90E8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BBA0DE3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BB3B62E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60A7BB" w14:textId="2082522D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315" w:author="Author">
              <w:r w:rsidRPr="00F86B70" w:rsidDel="007C3852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7F0F5A11" w14:textId="41B05EDD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317" w:author="Author">
              <w:r w:rsidRPr="00F86B70" w:rsidDel="007C3852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0AFF33AB" w14:textId="3899E19E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319" w:author="Author">
              <w:r w:rsidRPr="00F86B70" w:rsidDel="007C3852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</w:tr>
      <w:tr w:rsidR="00F86B70" w:rsidRPr="00F86B70" w14:paraId="3892959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53FDAB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4376EA7" w14:textId="78419582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D9CB4DE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D364F7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D53A0A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E205118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8D40027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816AA5E" w14:textId="5854F75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3B37772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6A819998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86B70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08EE50F6" w14:textId="07119072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39A4A0B2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BB59065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F717AAF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3F7C7F7D" w14:textId="48ACD56B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321" w:author="Author">
              <w:r w:rsidRPr="00F86B70" w:rsidDel="007C3852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2633B840" w14:textId="4FC50A35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323" w:author="Author">
              <w:r w:rsidRPr="00F86B70" w:rsidDel="007C3852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14:paraId="293040EC" w14:textId="1678532C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2.09</w:t>
              </w:r>
            </w:ins>
            <w:del w:id="325" w:author="Author">
              <w:r w:rsidRPr="00F86B70" w:rsidDel="007C3852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</w:tr>
      <w:tr w:rsidR="009448A7" w:rsidRPr="00F86B70" w14:paraId="3C9D349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9E1D4D9" w14:textId="77777777" w:rsidR="009448A7" w:rsidRPr="00F86B70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7AF7AF3" w14:textId="77777777" w:rsidR="009448A7" w:rsidRPr="00F86B70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320C8841" w14:textId="77777777" w:rsidR="009448A7" w:rsidRPr="00F86B70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5D4067F" w14:textId="77777777" w:rsidR="009448A7" w:rsidRPr="00F86B70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20A0AA8" w14:textId="77777777" w:rsidR="009448A7" w:rsidRPr="00F86B70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647A4AC" w14:textId="77777777" w:rsidR="009448A7" w:rsidRPr="00F86B70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65854BED" w14:textId="77777777" w:rsidR="009448A7" w:rsidRPr="00F86B70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14:paraId="45BE9D16" w14:textId="77777777" w:rsidR="009448A7" w:rsidRPr="00F86B70" w:rsidRDefault="009448A7" w:rsidP="00274D2B">
            <w:pPr>
              <w:pStyle w:val="tabletext11"/>
              <w:jc w:val="center"/>
            </w:pPr>
          </w:p>
        </w:tc>
      </w:tr>
      <w:tr w:rsidR="009448A7" w:rsidRPr="00F86B70" w14:paraId="7659AFC5" w14:textId="7777777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14:paraId="75F7C917" w14:textId="77777777" w:rsidR="009448A7" w:rsidRPr="00F86B70" w:rsidRDefault="009448A7" w:rsidP="00274D2B">
            <w:pPr>
              <w:pStyle w:val="tabletext11"/>
              <w:jc w:val="center"/>
              <w:rPr>
                <w:rFonts w:cs="Arial"/>
              </w:rPr>
            </w:pPr>
            <w:r w:rsidRPr="00F86B70"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14:paraId="3DEA6CB2" w14:textId="77777777" w:rsidR="009448A7" w:rsidRPr="00F86B70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558AD85" w14:textId="77777777" w:rsidR="009448A7" w:rsidRPr="00F86B70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05C4C0" w14:textId="77777777" w:rsidR="009448A7" w:rsidRPr="00F86B70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RPr="00F86B70" w14:paraId="243394A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9B91758" w14:textId="77777777" w:rsidR="009448A7" w:rsidRPr="00F86B70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CC171B1" w14:textId="77777777" w:rsidR="009448A7" w:rsidRPr="00F86B70" w:rsidRDefault="009448A7" w:rsidP="00274D2B">
            <w:pPr>
              <w:pStyle w:val="tablehead"/>
            </w:pPr>
            <w:r w:rsidRPr="00F86B70">
              <w:t>Per Occurrence</w:t>
            </w:r>
          </w:p>
        </w:tc>
      </w:tr>
      <w:tr w:rsidR="009448A7" w:rsidRPr="00F86B70" w14:paraId="0A2024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9D9ABBE" w14:textId="77777777" w:rsidR="009448A7" w:rsidRPr="00F86B70" w:rsidRDefault="009448A7" w:rsidP="00274D2B">
            <w:pPr>
              <w:pStyle w:val="tablehead"/>
            </w:pPr>
            <w:r w:rsidRPr="00F86B70"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5E9E8E42" w14:textId="77777777" w:rsidR="009448A7" w:rsidRPr="00F86B70" w:rsidRDefault="009448A7" w:rsidP="00274D2B">
            <w:pPr>
              <w:pStyle w:val="tablehead"/>
            </w:pPr>
            <w:r w:rsidRPr="00F86B70"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3C46BF2" w14:textId="77777777" w:rsidR="009448A7" w:rsidRPr="00F86B70" w:rsidRDefault="009448A7" w:rsidP="00274D2B">
            <w:pPr>
              <w:pStyle w:val="tablehead"/>
            </w:pPr>
            <w:r w:rsidRPr="00F86B70"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16DE0F5" w14:textId="77777777" w:rsidR="009448A7" w:rsidRPr="00F86B70" w:rsidRDefault="009448A7" w:rsidP="00274D2B">
            <w:pPr>
              <w:pStyle w:val="tablehead"/>
            </w:pPr>
            <w:r w:rsidRPr="00F86B70"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F5BD9C5" w14:textId="77777777" w:rsidR="009448A7" w:rsidRPr="00F86B70" w:rsidRDefault="009448A7" w:rsidP="00274D2B">
            <w:pPr>
              <w:pStyle w:val="tablehead"/>
            </w:pPr>
            <w:r w:rsidRPr="00F86B70"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1BE07F9" w14:textId="77777777" w:rsidR="009448A7" w:rsidRPr="00F86B70" w:rsidRDefault="009448A7" w:rsidP="00274D2B">
            <w:pPr>
              <w:pStyle w:val="tablehead"/>
            </w:pPr>
            <w:r w:rsidRPr="00F86B70"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244B826" w14:textId="77777777" w:rsidR="009448A7" w:rsidRPr="00F86B70" w:rsidRDefault="009448A7" w:rsidP="00274D2B">
            <w:pPr>
              <w:pStyle w:val="tablehead"/>
            </w:pPr>
            <w:r w:rsidRPr="00F86B70"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159315E" w14:textId="77777777" w:rsidR="009448A7" w:rsidRPr="00F86B70" w:rsidRDefault="009448A7" w:rsidP="00274D2B">
            <w:pPr>
              <w:pStyle w:val="tablehead"/>
            </w:pPr>
            <w:r w:rsidRPr="00F86B70"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C7B964" w14:textId="77777777" w:rsidR="009448A7" w:rsidRPr="00F86B70" w:rsidRDefault="009448A7" w:rsidP="00274D2B">
            <w:pPr>
              <w:pStyle w:val="tablehead"/>
            </w:pPr>
            <w:r w:rsidRPr="00F86B70">
              <w:t>10,000</w:t>
            </w:r>
          </w:p>
        </w:tc>
      </w:tr>
      <w:tr w:rsidR="00F86B70" w:rsidRPr="00F86B70" w14:paraId="4A73253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E305624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86B70">
              <w:rPr>
                <w:rFonts w:cs="Arial"/>
                <w:b/>
              </w:rPr>
              <w:t>$  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6F65671C" w14:textId="7550F8BD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0319AAE" w14:textId="3BA64926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A07C247" w14:textId="17B73ED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2.28</w:t>
              </w:r>
            </w:ins>
            <w:del w:id="327" w:author="Author">
              <w:r w:rsidRPr="00F86B70" w:rsidDel="00FF77BB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6B4F90F" w14:textId="6ED57C8A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67C37110" w14:textId="3E6975B5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FD570FE" w14:textId="4D6BDF7C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4A5C959E" w14:textId="2C0B6D46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CE4A3F7" w14:textId="4EA1B0E0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2ED0A70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71A00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5D513D" w14:textId="3E6364DE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023F77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499BD0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2EB3D67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59F4CCC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B51EEB3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13F1288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6CC83" w14:textId="0F17A788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18D2EEC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A40DD0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86B70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1B2915E" w14:textId="06217C62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7FB4D0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0487E75" w14:textId="2481E3EE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2.31</w:t>
              </w:r>
            </w:ins>
            <w:del w:id="329" w:author="Author">
              <w:r w:rsidRPr="00F86B70" w:rsidDel="00FF77BB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82821C1" w14:textId="1875A695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331" w:author="Author">
              <w:r w:rsidRPr="00F86B70" w:rsidDel="00FF77BB">
                <w:rPr>
                  <w:rFonts w:ascii="Arial" w:hAnsi="Arial" w:cs="Arial"/>
                  <w:color w:val="000000"/>
                  <w:sz w:val="18"/>
                  <w:szCs w:val="18"/>
                </w:rPr>
                <w:delText>2.33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A39505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C98CB96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CC73379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10E9E12" w14:textId="1982C761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7FDA64A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1F4B1D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919D49" w14:textId="4DAD6603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34BB5D6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8BB50D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CAD732F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528CC82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93A6993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0F0F7C8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75E8327" w14:textId="492785D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1A5E6A8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5453AD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86B70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61AFB2C" w14:textId="102F539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422B367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2497041" w14:textId="449D6FF3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2.33</w:t>
              </w:r>
            </w:ins>
            <w:del w:id="333" w:author="Author">
              <w:r w:rsidRPr="00F86B70" w:rsidDel="00FF77BB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6642E6C" w14:textId="3833A4D9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2.50</w:t>
              </w:r>
            </w:ins>
            <w:del w:id="335" w:author="Author">
              <w:r w:rsidRPr="00F86B70" w:rsidDel="00FF77BB">
                <w:rPr>
                  <w:rFonts w:ascii="Arial" w:hAnsi="Arial" w:cs="Arial"/>
                  <w:color w:val="000000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C55EA01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6FF2379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5009D38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9C3308" w14:textId="0C466C64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7DC2F7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329DF30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6410F9" w14:textId="02A67AD0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1EC06CF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CE11AF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A89424A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EC0D0F3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1CB95D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70022BD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419376" w14:textId="04B8DF4B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6BFBC35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BA93676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86B70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59B0F54" w14:textId="47C21E75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8A7E7C7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C73841A" w14:textId="561278E3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2.34</w:t>
              </w:r>
            </w:ins>
            <w:del w:id="337" w:author="Author">
              <w:r w:rsidRPr="00F86B70" w:rsidDel="00FF77BB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9FA5DF" w14:textId="31396858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2.51</w:t>
              </w:r>
            </w:ins>
            <w:del w:id="339" w:author="Author">
              <w:r w:rsidRPr="00F86B70" w:rsidDel="00FF77BB">
                <w:rPr>
                  <w:rFonts w:ascii="Arial" w:hAnsi="Arial" w:cs="Arial"/>
                  <w:color w:val="000000"/>
                  <w:sz w:val="18"/>
                  <w:szCs w:val="18"/>
                </w:rPr>
                <w:delText>2.36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5AB4058" w14:textId="6CF7D03A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2.74</w:t>
              </w:r>
            </w:ins>
            <w:del w:id="341" w:author="Author">
              <w:r w:rsidRPr="00F86B70" w:rsidDel="00FF77BB">
                <w:rPr>
                  <w:rFonts w:ascii="Arial" w:hAnsi="Arial" w:cs="Arial"/>
                  <w:color w:val="000000"/>
                  <w:sz w:val="18"/>
                  <w:szCs w:val="18"/>
                </w:rPr>
                <w:delText>2.57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5D02BC2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E2BAFBA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01753E" w14:textId="435B051B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2B80099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4817ECD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6EA601A" w14:textId="7D173E60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875B949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1F850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EB00A40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2861663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15A555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274B81F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2C85C0D" w14:textId="15DFB3E1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73468F3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9FC6F12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86B70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3DEC7E" w14:textId="6C35940D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343" w:author="Author">
              <w:r w:rsidRPr="00F86B70" w:rsidDel="00FF77BB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6A66748" w14:textId="170ABD6B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345" w:author="Author">
              <w:r w:rsidRPr="00F86B70" w:rsidDel="00FF77BB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8D4EFE6" w14:textId="4119311E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2.35</w:t>
              </w:r>
            </w:ins>
            <w:del w:id="347" w:author="Author">
              <w:r w:rsidRPr="00F86B70" w:rsidDel="00FF77BB">
                <w:rPr>
                  <w:rFonts w:ascii="Arial" w:hAnsi="Arial" w:cs="Arial"/>
                  <w:color w:val="000000"/>
                  <w:sz w:val="18"/>
                  <w:szCs w:val="18"/>
                </w:rPr>
                <w:delText>2.22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C0433FA" w14:textId="453BDAB5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2.52</w:t>
              </w:r>
            </w:ins>
            <w:del w:id="349" w:author="Author">
              <w:r w:rsidRPr="00F86B70" w:rsidDel="00FF77BB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4AED77" w14:textId="19C2F591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5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2.77</w:t>
              </w:r>
            </w:ins>
            <w:del w:id="351" w:author="Author">
              <w:r w:rsidRPr="00F86B70" w:rsidDel="00FF77BB">
                <w:rPr>
                  <w:rFonts w:ascii="Arial" w:hAnsi="Arial" w:cs="Arial"/>
                  <w:color w:val="000000"/>
                  <w:sz w:val="18"/>
                  <w:szCs w:val="18"/>
                </w:rPr>
                <w:delText>2.60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D84BA94" w14:textId="072C7939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5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353" w:author="Author">
              <w:r w:rsidRPr="00F86B70" w:rsidDel="00FF77BB">
                <w:rPr>
                  <w:rFonts w:ascii="Arial" w:hAnsi="Arial" w:cs="Arial"/>
                  <w:color w:val="000000"/>
                  <w:sz w:val="18"/>
                  <w:szCs w:val="18"/>
                </w:rPr>
                <w:delText>2.75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67F6C37D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B678D7" w14:textId="420474C3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7E53657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F048C1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240687" w14:textId="7FC0F1D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E1B50F9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8FE1176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5F0ADC3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D470022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7DD0095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46BFAA4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7B4D5A" w14:textId="40003541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5FC7B9A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069468C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86B70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C4567B" w14:textId="6AD2200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5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355" w:author="Author">
              <w:r w:rsidRPr="00F86B70" w:rsidDel="00FF77BB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4367C8F" w14:textId="64313DF2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5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357" w:author="Author">
              <w:r w:rsidRPr="00F86B70" w:rsidDel="00FF77BB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955458D" w14:textId="4EC782DC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5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2.36</w:t>
              </w:r>
            </w:ins>
            <w:del w:id="359" w:author="Author">
              <w:r w:rsidRPr="00F86B70" w:rsidDel="00FF77BB">
                <w:rPr>
                  <w:rFonts w:ascii="Arial" w:hAnsi="Arial" w:cs="Arial"/>
                  <w:color w:val="000000"/>
                  <w:sz w:val="18"/>
                  <w:szCs w:val="18"/>
                </w:rPr>
                <w:delText>2.23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5A16A1" w14:textId="6EC4035C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2.53</w:t>
              </w:r>
            </w:ins>
            <w:del w:id="361" w:author="Author">
              <w:r w:rsidRPr="00F86B70" w:rsidDel="00FF77BB">
                <w:rPr>
                  <w:rFonts w:ascii="Arial" w:hAnsi="Arial" w:cs="Arial"/>
                  <w:color w:val="000000"/>
                  <w:sz w:val="18"/>
                  <w:szCs w:val="18"/>
                </w:rPr>
                <w:delText>2.38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622E141" w14:textId="54CB3A39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2.78</w:t>
              </w:r>
            </w:ins>
            <w:del w:id="363" w:author="Author">
              <w:r w:rsidRPr="00F86B70" w:rsidDel="00FF77BB">
                <w:rPr>
                  <w:rFonts w:ascii="Arial" w:hAnsi="Arial" w:cs="Arial"/>
                  <w:color w:val="000000"/>
                  <w:sz w:val="18"/>
                  <w:szCs w:val="18"/>
                </w:rPr>
                <w:delText>2.61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3282805" w14:textId="055205CE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2.97</w:t>
              </w:r>
            </w:ins>
            <w:del w:id="365" w:author="Author">
              <w:r w:rsidRPr="00F86B70" w:rsidDel="00FF77BB">
                <w:rPr>
                  <w:rFonts w:ascii="Arial" w:hAnsi="Arial" w:cs="Arial"/>
                  <w:color w:val="000000"/>
                  <w:sz w:val="18"/>
                  <w:szCs w:val="18"/>
                </w:rPr>
                <w:delText>2.77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46942481" w14:textId="6A72E5EB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3.11</w:t>
              </w:r>
            </w:ins>
            <w:del w:id="367" w:author="Author">
              <w:r w:rsidRPr="00F86B70" w:rsidDel="00FF77BB">
                <w:rPr>
                  <w:rFonts w:ascii="Arial" w:hAnsi="Arial" w:cs="Arial"/>
                  <w:color w:val="000000"/>
                  <w:sz w:val="18"/>
                  <w:szCs w:val="18"/>
                </w:rPr>
                <w:delText>2.89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C4936CA" w14:textId="6307E55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7D6468E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290B97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DAE58E1" w14:textId="280AC6CF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946BFB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CFF5786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ACD7344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6CBCB65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46DDC7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0B6C6FA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EFC3AB2" w14:textId="40F61592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2FA5AC8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1A10A9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86B70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2FDDEA9" w14:textId="4079B6DC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053ED3B" w14:textId="70D6D565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369" w:author="Author">
              <w:r w:rsidRPr="00F86B70" w:rsidDel="00FF77BB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EC0E997" w14:textId="3F64C552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7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371" w:author="Author">
              <w:r w:rsidRPr="00F86B70" w:rsidDel="00FF77BB">
                <w:rPr>
                  <w:rFonts w:ascii="Arial" w:hAnsi="Arial" w:cs="Arial"/>
                  <w:color w:val="000000"/>
                  <w:sz w:val="18"/>
                  <w:szCs w:val="18"/>
                </w:rPr>
                <w:delText>2.24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9CE3B1F" w14:textId="52E06EFD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7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2.54</w:t>
              </w:r>
            </w:ins>
            <w:del w:id="373" w:author="Author">
              <w:r w:rsidRPr="00F86B70" w:rsidDel="00FF77BB">
                <w:rPr>
                  <w:rFonts w:ascii="Arial" w:hAnsi="Arial" w:cs="Arial"/>
                  <w:color w:val="000000"/>
                  <w:sz w:val="18"/>
                  <w:szCs w:val="18"/>
                </w:rPr>
                <w:delText>2.39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7BED200" w14:textId="5E7F63D0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7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2.79</w:t>
              </w:r>
            </w:ins>
            <w:del w:id="375" w:author="Author">
              <w:r w:rsidRPr="00F86B70" w:rsidDel="00FF77BB">
                <w:rPr>
                  <w:rFonts w:ascii="Arial" w:hAnsi="Arial" w:cs="Arial"/>
                  <w:color w:val="000000"/>
                  <w:sz w:val="18"/>
                  <w:szCs w:val="18"/>
                </w:rPr>
                <w:delText>2.62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E8B3D9E" w14:textId="1F6F3C05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7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2.98</w:t>
              </w:r>
            </w:ins>
            <w:del w:id="377" w:author="Author">
              <w:r w:rsidRPr="00F86B70" w:rsidDel="00FF77BB">
                <w:rPr>
                  <w:rFonts w:ascii="Arial" w:hAnsi="Arial" w:cs="Arial"/>
                  <w:color w:val="000000"/>
                  <w:sz w:val="18"/>
                  <w:szCs w:val="18"/>
                </w:rPr>
                <w:delText>2.78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EC7944A" w14:textId="0454FC62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7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3.14</w:t>
              </w:r>
            </w:ins>
            <w:del w:id="379" w:author="Author">
              <w:r w:rsidRPr="00F86B70" w:rsidDel="00FF77BB">
                <w:rPr>
                  <w:rFonts w:ascii="Arial" w:hAnsi="Arial" w:cs="Arial"/>
                  <w:color w:val="000000"/>
                  <w:sz w:val="18"/>
                  <w:szCs w:val="18"/>
                </w:rPr>
                <w:delText>2.92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90B612" w14:textId="2AB1C403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8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3.67</w:t>
              </w:r>
            </w:ins>
            <w:del w:id="381" w:author="Author">
              <w:r w:rsidRPr="00F86B70" w:rsidDel="00FF77BB">
                <w:rPr>
                  <w:rFonts w:ascii="Arial" w:hAnsi="Arial" w:cs="Arial"/>
                  <w:color w:val="000000"/>
                  <w:sz w:val="18"/>
                  <w:szCs w:val="18"/>
                </w:rPr>
                <w:delText>3.38</w:delText>
              </w:r>
            </w:del>
          </w:p>
        </w:tc>
      </w:tr>
      <w:tr w:rsidR="00F86B70" w:rsidRPr="00F86B70" w14:paraId="16665C5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1D9792A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F09EEDE" w14:textId="1868F096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1D6D61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2F9EB99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CFF964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D9F3CA2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E5F263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0908A38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4136069" w14:textId="62E5C189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86B70" w:rsidRPr="00F86B70" w14:paraId="7D8B2DD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F20272" w14:textId="77777777" w:rsidR="00F86B70" w:rsidRPr="00F86B70" w:rsidRDefault="00F86B70" w:rsidP="00F86B70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F86B70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54C521" w14:textId="0CE27C18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91B443F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6162D1C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BCD4757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D36A8F9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FD4687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3877C5D" w14:textId="77777777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FBAD506" w14:textId="7D6F92FE" w:rsidR="00F86B70" w:rsidRPr="00F86B70" w:rsidRDefault="00F86B70" w:rsidP="00F86B7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8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3.69</w:t>
              </w:r>
            </w:ins>
            <w:del w:id="383" w:author="Author">
              <w:r w:rsidRPr="00F86B70" w:rsidDel="00FF77BB">
                <w:rPr>
                  <w:rFonts w:ascii="Arial" w:hAnsi="Arial" w:cs="Arial"/>
                  <w:color w:val="000000"/>
                  <w:sz w:val="18"/>
                  <w:szCs w:val="18"/>
                </w:rPr>
                <w:delText>3.40</w:delText>
              </w:r>
            </w:del>
          </w:p>
        </w:tc>
      </w:tr>
      <w:tr w:rsidR="001E79F8" w:rsidRPr="00F86B70" w14:paraId="60ACEEB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F6A185F" w14:textId="77777777" w:rsidR="001E79F8" w:rsidRPr="00F86B70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435E62F" w14:textId="77777777" w:rsidR="001E79F8" w:rsidRPr="00F86B70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2CC3B3E" w14:textId="77777777" w:rsidR="001E79F8" w:rsidRPr="00F86B70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10098CC6" w14:textId="77777777" w:rsidR="001E79F8" w:rsidRPr="00F86B70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14:paraId="596A33D6" w14:textId="77777777" w:rsidR="001E79F8" w:rsidRPr="00F86B70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5A538384" w14:textId="77777777" w:rsidR="001E79F8" w:rsidRPr="00F86B70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50E93293" w14:textId="77777777" w:rsidR="001E79F8" w:rsidRPr="00F86B70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14:paraId="1D460028" w14:textId="77777777" w:rsidR="001E79F8" w:rsidRPr="00F86B70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180AE56" w14:textId="77777777" w:rsidR="001E79F8" w:rsidRPr="00F86B70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54F85CD" w14:textId="3DEF70AD" w:rsidR="007D4ADE" w:rsidRPr="00F86B70" w:rsidRDefault="009448A7" w:rsidP="007C6636">
      <w:pPr>
        <w:pStyle w:val="isonormal"/>
        <w:rPr>
          <w:b/>
          <w:bCs/>
        </w:rPr>
      </w:pPr>
      <w:r w:rsidRPr="00F86B70">
        <w:rPr>
          <w:b/>
          <w:bCs/>
        </w:rPr>
        <w:t>Table 56.B.3</w:t>
      </w:r>
      <w:r w:rsidR="00090933" w:rsidRPr="00F86B70">
        <w:rPr>
          <w:b/>
          <w:bCs/>
        </w:rPr>
        <w:t>.</w:t>
      </w:r>
      <w:r w:rsidRPr="00F86B70">
        <w:rPr>
          <w:b/>
          <w:bCs/>
        </w:rPr>
        <w:t xml:space="preserve">  Premises/Operations (Subline Code 334) Table 3 - $100/200 Basic Limit</w:t>
      </w:r>
    </w:p>
    <w:p w14:paraId="50569838" w14:textId="77777777" w:rsidR="007D4ADE" w:rsidRPr="00F86B70" w:rsidRDefault="007D4ADE">
      <w:pPr>
        <w:overflowPunct/>
        <w:autoSpaceDE/>
        <w:autoSpaceDN/>
        <w:adjustRightInd/>
        <w:textAlignment w:val="auto"/>
        <w:rPr>
          <w:rFonts w:ascii="Arial" w:hAnsi="Arial"/>
          <w:b/>
          <w:bCs/>
          <w:sz w:val="18"/>
        </w:rPr>
      </w:pPr>
      <w:r w:rsidRPr="00F86B70">
        <w:rPr>
          <w:b/>
          <w:bCs/>
        </w:rPr>
        <w:br w:type="page"/>
      </w:r>
    </w:p>
    <w:p w14:paraId="11F3E535" w14:textId="77777777" w:rsidR="007D4ADE" w:rsidRPr="00F86B70" w:rsidRDefault="007D4ADE" w:rsidP="007D4ADE">
      <w:pPr>
        <w:pStyle w:val="Header"/>
        <w:tabs>
          <w:tab w:val="left" w:pos="720"/>
        </w:tabs>
      </w:pPr>
      <w:r w:rsidRPr="00F86B70">
        <w:lastRenderedPageBreak/>
        <w:t>INSURANCE SERVICES OFFICE, INC.</w:t>
      </w:r>
    </w:p>
    <w:p w14:paraId="54ACCA1D" w14:textId="77777777" w:rsidR="007D4ADE" w:rsidRPr="00F86B70" w:rsidRDefault="007D4ADE" w:rsidP="007D4ADE">
      <w:pPr>
        <w:pStyle w:val="Header"/>
        <w:tabs>
          <w:tab w:val="left" w:pos="720"/>
        </w:tabs>
      </w:pPr>
    </w:p>
    <w:p w14:paraId="4D6D4265" w14:textId="3D2D33E1" w:rsidR="007D4ADE" w:rsidRPr="00F86B70" w:rsidRDefault="00F86B70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F86B70">
        <w:t>INDIANA</w:t>
      </w:r>
    </w:p>
    <w:p w14:paraId="44364EA5" w14:textId="77777777" w:rsidR="007D4ADE" w:rsidRPr="00F86B70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F86B70">
        <w:rPr>
          <w:rStyle w:val="PageNumber"/>
          <w:szCs w:val="22"/>
        </w:rPr>
        <w:t>GENERAL LIABILITY INCREASED LIMIT FACTORS</w:t>
      </w:r>
    </w:p>
    <w:p w14:paraId="7273F0D2" w14:textId="77777777" w:rsidR="007D4ADE" w:rsidRPr="00F86B70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4EAA32B" w14:textId="77777777" w:rsidR="007D4ADE" w:rsidRPr="00F86B70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F86B70">
        <w:rPr>
          <w:rStyle w:val="PageNumber"/>
          <w:szCs w:val="22"/>
          <w:u w:val="single"/>
        </w:rPr>
        <w:t>MANUAL PAGES</w:t>
      </w:r>
    </w:p>
    <w:p w14:paraId="1882A4A1" w14:textId="77777777" w:rsidR="007D4ADE" w:rsidRPr="00F86B70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6F27F90" w14:textId="77777777" w:rsidR="007D4ADE" w:rsidRPr="00F86B70" w:rsidRDefault="007D4ADE" w:rsidP="007D4ADE">
      <w:pPr>
        <w:jc w:val="center"/>
      </w:pPr>
      <w:r w:rsidRPr="00F86B70">
        <w:t>REVISED INCREASED LIMIT FACTORS</w:t>
      </w:r>
    </w:p>
    <w:p w14:paraId="0014B7AB" w14:textId="77777777" w:rsidR="007D4ADE" w:rsidRPr="00F86B70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35D6D45E" w14:textId="77777777" w:rsidR="007D4ADE" w:rsidRPr="00F86B70" w:rsidRDefault="007D4ADE" w:rsidP="007D4ADE">
      <w:pPr>
        <w:pStyle w:val="centeredtext"/>
        <w:rPr>
          <w:b w:val="0"/>
          <w:color w:val="000000"/>
        </w:rPr>
      </w:pPr>
      <w:r w:rsidRPr="00F86B70">
        <w:rPr>
          <w:b w:val="0"/>
          <w:color w:val="000000"/>
        </w:rPr>
        <w:t>(Limits are in thousands)</w:t>
      </w:r>
    </w:p>
    <w:p w14:paraId="0D9DEB4D" w14:textId="77777777" w:rsidR="007D4ADE" w:rsidRPr="00F86B70" w:rsidRDefault="007D4ADE" w:rsidP="007D4ADE">
      <w:pPr>
        <w:pStyle w:val="centeredtext"/>
        <w:spacing w:line="40" w:lineRule="exact"/>
        <w:rPr>
          <w:b w:val="0"/>
        </w:rPr>
      </w:pPr>
    </w:p>
    <w:p w14:paraId="7E589F38" w14:textId="77777777" w:rsidR="007D4ADE" w:rsidRPr="00F86B70" w:rsidRDefault="007D4ADE" w:rsidP="007D4ADE">
      <w:pPr>
        <w:pStyle w:val="boxrule"/>
      </w:pPr>
      <w:r w:rsidRPr="00F86B70">
        <w:t>RULE 56.</w:t>
      </w:r>
      <w:r w:rsidRPr="00F86B70">
        <w:br/>
        <w:t>INCREASED LIMITS TABLES</w:t>
      </w:r>
    </w:p>
    <w:p w14:paraId="28E114AA" w14:textId="77777777" w:rsidR="007D4ADE" w:rsidRPr="00F86B70" w:rsidRDefault="007D4ADE" w:rsidP="007D4ADE">
      <w:pPr>
        <w:pStyle w:val="isonormal"/>
        <w:rPr>
          <w:b/>
        </w:rPr>
      </w:pPr>
      <w:r w:rsidRPr="00F86B70">
        <w:rPr>
          <w:b/>
        </w:rPr>
        <w:tab/>
        <w:t>4.</w:t>
      </w:r>
      <w:r w:rsidRPr="00F86B70">
        <w:rPr>
          <w:b/>
        </w:rPr>
        <w:tab/>
      </w:r>
      <w:r w:rsidRPr="00F86B70">
        <w:rPr>
          <w:b/>
          <w:color w:val="000000"/>
        </w:rPr>
        <w:t xml:space="preserve">  Products/Completed Operations (Subline Code 336) Table A - $100/200 Basic Limit</w:t>
      </w:r>
    </w:p>
    <w:p w14:paraId="5DE29832" w14:textId="77777777" w:rsidR="007D4ADE" w:rsidRPr="00F86B70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:rsidRPr="00F86B70" w14:paraId="6B873B35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F59938" w14:textId="77777777" w:rsidR="007D4ADE" w:rsidRPr="00F86B70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6103D820" w14:textId="77777777" w:rsidR="007D4ADE" w:rsidRPr="00F86B70" w:rsidRDefault="007D4ADE">
            <w:pPr>
              <w:pStyle w:val="tablehead"/>
            </w:pPr>
            <w:r w:rsidRPr="00F86B70">
              <w:t>Per Occurrence</w:t>
            </w:r>
          </w:p>
        </w:tc>
      </w:tr>
      <w:tr w:rsidR="007D4ADE" w:rsidRPr="00F86B70" w14:paraId="3282DCA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F75C8F" w14:textId="77777777" w:rsidR="007D4ADE" w:rsidRPr="00F86B70" w:rsidRDefault="007D4ADE">
            <w:pPr>
              <w:pStyle w:val="tablehead"/>
            </w:pPr>
            <w:r w:rsidRPr="00F86B70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5A6C0FA" w14:textId="77777777" w:rsidR="007D4ADE" w:rsidRPr="00F86B70" w:rsidRDefault="007D4ADE">
            <w:pPr>
              <w:pStyle w:val="tablehead"/>
            </w:pPr>
            <w:r w:rsidRPr="00F86B70"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946074A" w14:textId="77777777" w:rsidR="007D4ADE" w:rsidRPr="00F86B70" w:rsidRDefault="007D4ADE">
            <w:pPr>
              <w:pStyle w:val="tablehead"/>
            </w:pPr>
            <w:r w:rsidRPr="00F86B70"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E92A53C" w14:textId="77777777" w:rsidR="007D4ADE" w:rsidRPr="00F86B70" w:rsidRDefault="007D4ADE">
            <w:pPr>
              <w:pStyle w:val="tablehead"/>
            </w:pPr>
            <w:r w:rsidRPr="00F86B70"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D9B24F" w14:textId="77777777" w:rsidR="007D4ADE" w:rsidRPr="00F86B70" w:rsidRDefault="007D4ADE">
            <w:pPr>
              <w:pStyle w:val="tablehead"/>
            </w:pPr>
            <w:r w:rsidRPr="00F86B70"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C9A4D6C" w14:textId="77777777" w:rsidR="007D4ADE" w:rsidRPr="00F86B70" w:rsidRDefault="007D4ADE">
            <w:pPr>
              <w:pStyle w:val="tablehead"/>
            </w:pPr>
            <w:r w:rsidRPr="00F86B70"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6992870" w14:textId="77777777" w:rsidR="007D4ADE" w:rsidRPr="00F86B70" w:rsidRDefault="007D4ADE">
            <w:pPr>
              <w:pStyle w:val="tablehead"/>
            </w:pPr>
            <w:r w:rsidRPr="00F86B70"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CB1226E" w14:textId="77777777" w:rsidR="007D4ADE" w:rsidRPr="00F86B70" w:rsidRDefault="007D4ADE">
            <w:pPr>
              <w:pStyle w:val="tablehead"/>
            </w:pPr>
            <w:r w:rsidRPr="00F86B70">
              <w:t>1,000</w:t>
            </w:r>
          </w:p>
        </w:tc>
      </w:tr>
      <w:tr w:rsidR="00A42E65" w:rsidRPr="00F86B70" w14:paraId="09684E6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158EFD4" w14:textId="77777777" w:rsidR="00A42E65" w:rsidRPr="00F86B70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 w:rsidRPr="00F86B70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F57215" w14:textId="4B2C3E78" w:rsidR="00A42E65" w:rsidRPr="00F86B70" w:rsidRDefault="00A42E65" w:rsidP="00A42E65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38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385" w:author="Author">
              <w:r w:rsidRPr="00F86B70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264FD9" w14:textId="7BF59189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387" w:author="Author">
              <w:r w:rsidRPr="00F86B70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D1DE80" w14:textId="72076F2E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17D7E" w14:textId="22411DEA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47FC9B" w14:textId="37256A8E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B271C5" w14:textId="3175AD8B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DC35388" w14:textId="0A8F6CD0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F86B70" w14:paraId="3BD151B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41ED6" w14:textId="77777777" w:rsidR="00A42E65" w:rsidRPr="00F86B70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F9651" w14:textId="3B4E2DB2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6591A" w14:textId="77777777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4F7D9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52746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065B8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B3404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E72DB5" w14:textId="413BE01A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F86B70" w14:paraId="5498534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837E471" w14:textId="77777777" w:rsidR="00A42E65" w:rsidRPr="00F86B70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 w:rsidRPr="00F86B70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43A788" w14:textId="5647B536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389" w:author="Author">
              <w:r w:rsidRPr="00F86B70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ED623" w14:textId="34EFE2CA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E9CC5D" w14:textId="71DC22D1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1E8D8" w14:textId="77777777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E973C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CC0CB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DD3072" w14:textId="31112880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F86B70" w14:paraId="0F122C0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F26F9" w14:textId="77777777" w:rsidR="00A42E65" w:rsidRPr="00F86B70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472568" w14:textId="7A4B9548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72BF81" w14:textId="77777777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97E98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A790B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25D29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CB048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3A874" w14:textId="40AAE2BE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F86B70" w14:paraId="5AAFF6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72EEF3D" w14:textId="77777777" w:rsidR="00A42E65" w:rsidRPr="00F86B70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 w:rsidRPr="00F86B70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9CDEEF" w14:textId="4B45ABA3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391" w:author="Author">
              <w:r w:rsidRPr="00F86B70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1669F" w14:textId="2530980D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6A958B" w14:textId="5445E265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F79651" w14:textId="180B14F6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E6A54" w14:textId="77777777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20E9B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070DF9" w14:textId="76C968F7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F86B70" w14:paraId="36BAEC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12BD2" w14:textId="77777777" w:rsidR="00A42E65" w:rsidRPr="00F86B70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AF21B" w14:textId="27CCB2AF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6AEFB" w14:textId="77777777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39D5D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8CBE1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26170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0D256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F22679" w14:textId="72EFAD3A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F86B70" w14:paraId="47384D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06AD5E" w14:textId="77777777" w:rsidR="00A42E65" w:rsidRPr="00F86B70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 w:rsidRPr="00F86B70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35BF9F" w14:textId="424E0E20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393" w:author="Author">
              <w:r w:rsidRPr="00F86B70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0513C0" w14:textId="7C2FD3CA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D37030" w14:textId="51DCF5F3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83A732" w14:textId="24D45800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1.13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B20720" w14:textId="7A2D3DF0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395" w:author="Author">
              <w:r w:rsidRPr="00F86B70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827EC" w14:textId="77777777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B065A5" w14:textId="6FD5791D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F86B70" w14:paraId="3F0E836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C6ECF" w14:textId="77777777" w:rsidR="00A42E65" w:rsidRPr="00F86B70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03D8C9" w14:textId="6B942EDD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06BD7" w14:textId="77777777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5E242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5DEF0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65250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09896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8A7DF2" w14:textId="2ED6D2B1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F86B70" w14:paraId="6DA7E1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AD3119B" w14:textId="77777777" w:rsidR="00A42E65" w:rsidRPr="00F86B70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 w:rsidRPr="00F86B70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573A53" w14:textId="025D9444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658C3E" w14:textId="3769125A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C21DBD" w14:textId="54F1E451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FB8ED6" w14:textId="5ED0E2DF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A383E8" w14:textId="7D214924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97" w:author="Author">
              <w:r w:rsidRPr="00F86B70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081ECC" w14:textId="7480E143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99" w:author="Author">
              <w:r w:rsidRPr="00F86B70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1921E79" w14:textId="5B0D9E83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F86B70" w14:paraId="6452790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E20C8" w14:textId="77777777" w:rsidR="00A42E65" w:rsidRPr="00F86B70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C7232" w14:textId="3486EF12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5C453" w14:textId="77777777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98E07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A6F44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B83E8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02D07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53C45E7" w14:textId="378E4A19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F86B70" w14:paraId="65268FA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AF9A74E" w14:textId="77777777" w:rsidR="00A42E65" w:rsidRPr="00F86B70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 w:rsidRPr="00F86B70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944A27" w14:textId="68BD82A3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EDACCE" w14:textId="0E9C70FD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0B5797" w14:textId="22A74393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2C2641" w14:textId="4D2736ED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C462C2" w14:textId="368F4BBF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401" w:author="Author">
              <w:r w:rsidRPr="00F86B70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0D6977" w14:textId="3390A230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403" w:author="Author">
              <w:r w:rsidRPr="00F86B70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693F4E4" w14:textId="49499416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F86B70" w14:paraId="7E3EDB4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164FE" w14:textId="77777777" w:rsidR="00A42E65" w:rsidRPr="00F86B70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6C12A8" w14:textId="26C2E6E9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47B37" w14:textId="77777777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7D210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2648F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8BD5B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52C31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ED2F5D" w14:textId="1E214719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F86B70" w14:paraId="333AAE3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6EFA20" w14:textId="77777777" w:rsidR="00A42E65" w:rsidRPr="00F86B70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 w:rsidRPr="00F86B70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7E7477" w14:textId="7DB1445F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6E714" w14:textId="77777777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1BA8AE" w14:textId="74730BF8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2300D0" w14:textId="7C9F1C2E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E31118" w14:textId="04C68D42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405" w:author="Author">
              <w:r w:rsidRPr="00F86B70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137DEA" w14:textId="5361FED7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407" w:author="Author">
              <w:r w:rsidRPr="00F86B70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D25CB0" w14:textId="0013737E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409" w:author="Author">
              <w:r w:rsidRPr="00F86B70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A42E65" w:rsidRPr="00F86B70" w14:paraId="122B30E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B6659" w14:textId="77777777" w:rsidR="00A42E65" w:rsidRPr="00F86B70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D25EC4" w14:textId="1498FCDB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A578D" w14:textId="77777777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D879A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7EE71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35A89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532C8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EC9E38C" w14:textId="4C291947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F86B70" w14:paraId="7ECB60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FED200" w14:textId="77777777" w:rsidR="00A42E65" w:rsidRPr="00F86B70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 w:rsidRPr="00F86B70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CB0E8F" w14:textId="5FBB89B7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6582" w14:textId="77777777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4F2BC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B0ED37" w14:textId="7F0910E9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89256D" w14:textId="233B3B3D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11" w:author="Author">
              <w:r w:rsidRPr="00F86B70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6DCD9E" w14:textId="18E66EB3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413" w:author="Author">
              <w:r w:rsidRPr="00F86B70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60C86" w14:textId="175691F3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415" w:author="Author">
              <w:r w:rsidRPr="00F86B70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A42E65" w:rsidRPr="00F86B70" w14:paraId="1D6FFCC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69BD6" w14:textId="77777777" w:rsidR="00A42E65" w:rsidRPr="00F86B70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D5461F" w14:textId="389F11EA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FE3E3" w14:textId="77777777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64007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307BC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CA42B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2DC89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4236895" w14:textId="497F0F14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F86B70" w14:paraId="0A9E5E0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4190FF" w14:textId="77777777" w:rsidR="00A42E65" w:rsidRPr="00F86B70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 w:rsidRPr="00F86B70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468A5" w14:textId="2A7260A3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F4BE5" w14:textId="77777777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F74C0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8E9416" w14:textId="19DAB2C2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D3DB85" w14:textId="490EF289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417" w:author="Author">
              <w:r w:rsidRPr="00F86B70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995AC1" w14:textId="610FEED0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419" w:author="Author">
              <w:r w:rsidRPr="00F86B70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D3B64FF" w14:textId="0ED33BCA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421" w:author="Author">
              <w:r w:rsidRPr="00F86B70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A42E65" w:rsidRPr="00F86B70" w14:paraId="2F1CC3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A391C" w14:textId="77777777" w:rsidR="00A42E65" w:rsidRPr="00F86B70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BDF010" w14:textId="00F2160D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F909F" w14:textId="77777777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BF271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081E3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3BB13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CD166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09F586" w14:textId="6244931D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F86B70" w14:paraId="75797B5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D807F28" w14:textId="77777777" w:rsidR="00A42E65" w:rsidRPr="00F86B70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 w:rsidRPr="00F86B70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9B2BB3" w14:textId="7BCCA7AF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849C4" w14:textId="77777777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2D8F1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96F64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A32101" w14:textId="56809DA1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23" w:author="Author">
              <w:r w:rsidRPr="00F86B70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35D663" w14:textId="766EA059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425" w:author="Author">
              <w:r w:rsidRPr="00F86B70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26E888D" w14:textId="65301A6A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427" w:author="Author">
              <w:r w:rsidRPr="00F86B70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A42E65" w:rsidRPr="00F86B70" w14:paraId="43FFDD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D8495" w14:textId="77777777" w:rsidR="00A42E65" w:rsidRPr="00F86B70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542928" w14:textId="7549DC4F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BEC5B" w14:textId="77777777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70640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778A6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C695F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33F06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4859707" w14:textId="2D95A6BB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F86B70" w14:paraId="6C57E56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50E71" w14:textId="77777777" w:rsidR="00A42E65" w:rsidRPr="00F86B70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 w:rsidRPr="00F86B70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97F200" w14:textId="612A1A4A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BA186" w14:textId="77777777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05C02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699C2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B589EF" w14:textId="2630E443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429" w:author="Author">
              <w:r w:rsidRPr="00F86B70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79635F" w14:textId="03564F0D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431" w:author="Author">
              <w:r w:rsidRPr="00F86B70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E633A3" w14:textId="62671F1D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433" w:author="Author">
              <w:r w:rsidRPr="00F86B70"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7D4ADE" w:rsidRPr="00F86B70" w14:paraId="246044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9987D" w14:textId="77777777" w:rsidR="007D4ADE" w:rsidRPr="00F86B70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B99B3" w14:textId="77777777" w:rsidR="007D4ADE" w:rsidRPr="00F86B70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43AE6" w14:textId="77777777" w:rsidR="007D4ADE" w:rsidRPr="00F86B70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4765B" w14:textId="77777777" w:rsidR="007D4ADE" w:rsidRPr="00F86B70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D2AA6" w14:textId="77777777" w:rsidR="007D4ADE" w:rsidRPr="00F86B70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9CE83" w14:textId="77777777" w:rsidR="007D4ADE" w:rsidRPr="00F86B70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457DF" w14:textId="77777777" w:rsidR="007D4ADE" w:rsidRPr="00F86B70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63BEF82" w14:textId="77777777" w:rsidR="007D4ADE" w:rsidRPr="00F86B70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:rsidRPr="00F86B70" w14:paraId="0636653D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3DB430" w14:textId="77777777" w:rsidR="007D4ADE" w:rsidRPr="00F86B70" w:rsidRDefault="007D4ADE">
            <w:pPr>
              <w:pStyle w:val="tabletext11"/>
            </w:pPr>
            <w:r w:rsidRPr="00F86B70">
              <w:t>The following factors MUST be referred to company before using.</w:t>
            </w:r>
          </w:p>
        </w:tc>
      </w:tr>
      <w:tr w:rsidR="007D4ADE" w:rsidRPr="00F86B70" w14:paraId="4DBFE4E4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D699CB" w14:textId="77777777" w:rsidR="007D4ADE" w:rsidRPr="00F86B70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16D6E946" w14:textId="77777777" w:rsidR="007D4ADE" w:rsidRPr="00F86B70" w:rsidRDefault="007D4ADE">
            <w:pPr>
              <w:pStyle w:val="tablehead"/>
            </w:pPr>
            <w:r w:rsidRPr="00F86B70">
              <w:t>Per Occurrence</w:t>
            </w:r>
          </w:p>
        </w:tc>
      </w:tr>
      <w:tr w:rsidR="007D4ADE" w:rsidRPr="00F86B70" w14:paraId="1AA10B2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BCDD16" w14:textId="77777777" w:rsidR="007D4ADE" w:rsidRPr="00F86B70" w:rsidRDefault="007D4ADE">
            <w:pPr>
              <w:pStyle w:val="tablehead"/>
            </w:pPr>
            <w:r w:rsidRPr="00F86B70"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97A822A" w14:textId="77777777" w:rsidR="007D4ADE" w:rsidRPr="00F86B70" w:rsidRDefault="007D4ADE">
            <w:pPr>
              <w:pStyle w:val="tablehead"/>
            </w:pPr>
            <w:r w:rsidRPr="00F86B70"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E051AE" w14:textId="77777777" w:rsidR="007D4ADE" w:rsidRPr="00F86B70" w:rsidRDefault="007D4ADE">
            <w:pPr>
              <w:pStyle w:val="tablehead"/>
            </w:pPr>
            <w:r w:rsidRPr="00F86B70"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7AA8AE7" w14:textId="77777777" w:rsidR="007D4ADE" w:rsidRPr="00F86B70" w:rsidRDefault="007D4ADE">
            <w:pPr>
              <w:pStyle w:val="tablehead"/>
            </w:pPr>
            <w:r w:rsidRPr="00F86B70"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9FA227" w14:textId="77777777" w:rsidR="007D4ADE" w:rsidRPr="00F86B70" w:rsidRDefault="007D4ADE">
            <w:pPr>
              <w:pStyle w:val="tablehead"/>
            </w:pPr>
            <w:r w:rsidRPr="00F86B70"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B1C6AAA" w14:textId="77777777" w:rsidR="007D4ADE" w:rsidRPr="00F86B70" w:rsidRDefault="007D4ADE">
            <w:pPr>
              <w:pStyle w:val="tablehead"/>
            </w:pPr>
            <w:r w:rsidRPr="00F86B70"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C34D3F3" w14:textId="77777777" w:rsidR="007D4ADE" w:rsidRPr="00F86B70" w:rsidRDefault="007D4ADE">
            <w:pPr>
              <w:pStyle w:val="tablehead"/>
            </w:pPr>
            <w:r w:rsidRPr="00F86B70"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1B3E31A" w14:textId="77777777" w:rsidR="007D4ADE" w:rsidRPr="00F86B70" w:rsidRDefault="007D4ADE">
            <w:pPr>
              <w:pStyle w:val="tablehead"/>
            </w:pPr>
            <w:r w:rsidRPr="00F86B70"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D1C1D68" w14:textId="77777777" w:rsidR="007D4ADE" w:rsidRPr="00F86B70" w:rsidRDefault="007D4ADE">
            <w:pPr>
              <w:pStyle w:val="tablehead"/>
            </w:pPr>
            <w:r w:rsidRPr="00F86B70">
              <w:t>10,000</w:t>
            </w:r>
          </w:p>
        </w:tc>
      </w:tr>
      <w:tr w:rsidR="00A42E65" w:rsidRPr="00F86B70" w14:paraId="2E9B11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F34BD7E" w14:textId="77777777" w:rsidR="00A42E65" w:rsidRPr="00F86B70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86B70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64FB6" w14:textId="273F783A" w:rsidR="00A42E65" w:rsidRPr="00F86B70" w:rsidRDefault="00A42E65" w:rsidP="00A42E65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3CB0CA" w14:textId="48F41FC3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570DA6" w14:textId="364BDB23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435" w:author="Author">
              <w:r w:rsidRPr="00F86B70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B37218" w14:textId="58735BBF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2CE5ED" w14:textId="5C939B68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7D7B74" w14:textId="25BDC9A3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F6007C" w14:textId="7CED386B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87D6BBD" w14:textId="339A68A4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F86B70" w14:paraId="6164ABD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DD4B3" w14:textId="77777777" w:rsidR="00A42E65" w:rsidRPr="00F86B70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DD59584" w14:textId="45AD3A83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5D586" w14:textId="77777777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D5716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2C5EE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FF442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2A55AE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5B58C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B2A4AE" w14:textId="21AA92C0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F86B70" w14:paraId="087A88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E20F7B2" w14:textId="77777777" w:rsidR="00A42E65" w:rsidRPr="00F86B70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86B70"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CB6865" w14:textId="27CC9D74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0A090" w14:textId="77777777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CCA528" w14:textId="325163FB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437" w:author="Author">
              <w:r w:rsidRPr="00F86B70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E8CF37" w14:textId="6C8F6A6E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39" w:author="Author">
              <w:r w:rsidRPr="00F86B70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24918" w14:textId="77777777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B0EF0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8D245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EC78D0A" w14:textId="6FC12C7A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F86B70" w14:paraId="1E1C4E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96E92" w14:textId="77777777" w:rsidR="00A42E65" w:rsidRPr="00F86B70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73B334" w14:textId="60D42D25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E9566" w14:textId="77777777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65D25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02E47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C51D5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C0B8F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422BF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F5E343" w14:textId="46D4C2C7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F86B70" w14:paraId="31A916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EEBBC04" w14:textId="77777777" w:rsidR="00A42E65" w:rsidRPr="00F86B70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86B70"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98B71F" w14:textId="6B411A11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62004" w14:textId="77777777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F707C0" w14:textId="5F07C01D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441" w:author="Author">
              <w:r w:rsidRPr="00F86B70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F149D6" w14:textId="13851F96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443" w:author="Author">
              <w:r w:rsidRPr="00F86B70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A5E98" w14:textId="77777777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BF4D7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CAD40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BF6597" w14:textId="3B91ECD8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F86B70" w14:paraId="2C4881D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9418C" w14:textId="77777777" w:rsidR="00A42E65" w:rsidRPr="00F86B70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B4743F" w14:textId="6837FF3F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C6D4E" w14:textId="77777777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A09B2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2F2FD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0C187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D4E47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0EBC2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60155E1" w14:textId="4747F97D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F86B70" w14:paraId="15E2D93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AACF21" w14:textId="77777777" w:rsidR="00A42E65" w:rsidRPr="00F86B70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86B70"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D908A4" w14:textId="2F3B15F0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D6BE5" w14:textId="77777777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9114BF" w14:textId="148DB1CA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445" w:author="Author">
              <w:r w:rsidRPr="00F86B70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D5B416" w14:textId="2ABD211E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47" w:author="Author">
              <w:r w:rsidRPr="00F86B70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6A7B85" w14:textId="516230D7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449" w:author="Author">
              <w:r w:rsidRPr="00F86B70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7AC1" w14:textId="77777777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F04FE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28F7E08" w14:textId="08C576C0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F86B70" w14:paraId="72403B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2EFF0" w14:textId="77777777" w:rsidR="00A42E65" w:rsidRPr="00F86B70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AB9A6F" w14:textId="1A696012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082C5" w14:textId="77777777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58F84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F8D86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52DF7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11FDD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057E6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18E619" w14:textId="57974E7B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F86B70" w14:paraId="05BD641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52CFA5C" w14:textId="77777777" w:rsidR="00A42E65" w:rsidRPr="00F86B70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86B70"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8D709D" w14:textId="334B2A08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451" w:author="Author">
              <w:r w:rsidRPr="00F86B70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62507" w14:textId="1E73AE2D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453" w:author="Author">
              <w:r w:rsidRPr="00F86B70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677043" w14:textId="75B3C22D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55" w:author="Author">
              <w:r w:rsidRPr="00F86B70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4A7156" w14:textId="3C0ABFFA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457" w:author="Author">
              <w:r w:rsidRPr="00F86B70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EAD686" w14:textId="05DD6D4F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459" w:author="Author">
              <w:r w:rsidRPr="00F86B70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3483D6" w14:textId="7C7A41C9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461" w:author="Author">
              <w:r w:rsidRPr="00F86B70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26236" w14:textId="77777777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6E97AC" w14:textId="62AAAA82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F86B70" w14:paraId="2984E0F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5D8EA" w14:textId="77777777" w:rsidR="00A42E65" w:rsidRPr="00F86B70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4F6DEF" w14:textId="485C37A9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95D5E" w14:textId="77777777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F9612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D0FDA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5D378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E820D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0164C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68438D3" w14:textId="14D02098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F86B70" w14:paraId="4B5B28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9B7A6FE" w14:textId="77777777" w:rsidR="00A42E65" w:rsidRPr="00F86B70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86B70"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8E45C0" w14:textId="25C2B21E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463" w:author="Author">
              <w:r w:rsidRPr="00F86B70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16AAAB" w14:textId="2F673C8A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65" w:author="Author">
              <w:r w:rsidRPr="00F86B70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9E4CBE" w14:textId="21CD3FC3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67" w:author="Author">
              <w:r w:rsidRPr="00F86B70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F30125" w14:textId="498B93FB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469" w:author="Author">
              <w:r w:rsidRPr="00F86B70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7FC667" w14:textId="6F6CD1E5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471" w:author="Author">
              <w:r w:rsidRPr="00F86B70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EB2EB8" w14:textId="40FBB270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473" w:author="Author">
              <w:r w:rsidRPr="00F86B70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6BFF64" w14:textId="024439D9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475" w:author="Author">
              <w:r w:rsidRPr="00F86B70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1822A" w14:textId="0F7F24AA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F86B70" w14:paraId="6BB1650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81185" w14:textId="77777777" w:rsidR="00A42E65" w:rsidRPr="00F86B70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04C9C6" w14:textId="1BAE3F23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D7C15" w14:textId="77777777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E2996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E5847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D6E24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72675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B2600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92DC37C" w14:textId="06B8F018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F86B70" w14:paraId="498705A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7EB16A" w14:textId="77777777" w:rsidR="00A42E65" w:rsidRPr="00F86B70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86B70"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68F592" w14:textId="7FDF7C0B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A18F25" w14:textId="660FF9E2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477" w:author="Author">
              <w:r w:rsidRPr="00F86B70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FD659F" w14:textId="23BAB149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79" w:author="Author">
              <w:r w:rsidRPr="00F86B70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303CE3" w14:textId="6B33BF25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481" w:author="Author">
              <w:r w:rsidRPr="00F86B70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9C85D0" w14:textId="0F53A248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483" w:author="Author">
              <w:r w:rsidRPr="00F86B70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C662FD" w14:textId="15E1439F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85" w:author="Author">
              <w:r w:rsidRPr="00F86B70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D0695C" w14:textId="5B6F0AB4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487" w:author="Author">
              <w:r w:rsidRPr="00F86B70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66EC61" w14:textId="1E6A1359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489" w:author="Author">
              <w:r w:rsidRPr="00F86B70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</w:tr>
      <w:tr w:rsidR="00A42E65" w:rsidRPr="00F86B70" w14:paraId="250E89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19FC7" w14:textId="77777777" w:rsidR="00A42E65" w:rsidRPr="00F86B70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8B7EA4" w14:textId="3BA69C18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64242" w14:textId="77777777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887F1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3D13C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EDCD7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AE943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3A248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8E57035" w14:textId="01BF265B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:rsidRPr="00F86B70" w14:paraId="1BD50E1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AEA135" w14:textId="77777777" w:rsidR="00A42E65" w:rsidRPr="00F86B70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86B70"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6B4445" w14:textId="1D2F182C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6F8FC" w14:textId="77777777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AC75F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F4998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7545C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C4F46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A0206" w14:textId="77777777" w:rsidR="00A42E65" w:rsidRPr="00F86B70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B8C98F7" w14:textId="52738631" w:rsidR="00A42E65" w:rsidRPr="00F86B70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491" w:author="Author">
              <w:r w:rsidRPr="00F86B70"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</w:tr>
      <w:tr w:rsidR="007D4ADE" w:rsidRPr="00F86B70" w14:paraId="6723F5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9E0A4" w14:textId="77777777" w:rsidR="007D4ADE" w:rsidRPr="00F86B70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F7BE970" w14:textId="77777777" w:rsidR="007D4ADE" w:rsidRPr="00F86B70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FB7632D" w14:textId="77777777" w:rsidR="007D4ADE" w:rsidRPr="00F86B70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96487FF" w14:textId="77777777" w:rsidR="007D4ADE" w:rsidRPr="00F86B70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0C20287" w14:textId="77777777" w:rsidR="007D4ADE" w:rsidRPr="00F86B70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DE7B40E" w14:textId="77777777" w:rsidR="007D4ADE" w:rsidRPr="00F86B70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CF37413" w14:textId="77777777" w:rsidR="007D4ADE" w:rsidRPr="00F86B70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B8C176" w14:textId="77777777" w:rsidR="007D4ADE" w:rsidRPr="00F86B70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4E2AD6C" w14:textId="77777777" w:rsidR="007D4ADE" w:rsidRPr="00F86B70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97EE3B9" w14:textId="25C27B7C" w:rsidR="007D4ADE" w:rsidRPr="00F86B70" w:rsidRDefault="007D4ADE" w:rsidP="007D4ADE">
      <w:pPr>
        <w:rPr>
          <w:rFonts w:ascii="Arial" w:hAnsi="Arial"/>
          <w:b/>
          <w:color w:val="000000"/>
          <w:sz w:val="18"/>
        </w:rPr>
      </w:pPr>
      <w:r w:rsidRPr="00F86B70">
        <w:rPr>
          <w:rFonts w:ascii="Arial" w:hAnsi="Arial"/>
          <w:b/>
          <w:color w:val="000000"/>
          <w:sz w:val="18"/>
        </w:rPr>
        <w:t>Table 56.B.4</w:t>
      </w:r>
      <w:r w:rsidR="00090933" w:rsidRPr="00F86B70">
        <w:rPr>
          <w:rFonts w:ascii="Arial" w:hAnsi="Arial"/>
          <w:b/>
          <w:color w:val="000000"/>
          <w:sz w:val="18"/>
        </w:rPr>
        <w:t>.</w:t>
      </w:r>
      <w:r w:rsidRPr="00F86B70">
        <w:rPr>
          <w:rFonts w:ascii="Arial" w:hAnsi="Arial"/>
          <w:b/>
          <w:color w:val="000000"/>
          <w:sz w:val="18"/>
        </w:rPr>
        <w:t xml:space="preserve">  Products/Completed Operations (Subline Code 336) Table A - $100/200 Basic Limit</w:t>
      </w:r>
    </w:p>
    <w:p w14:paraId="43F32505" w14:textId="77777777" w:rsidR="007D4ADE" w:rsidRPr="00F86B70" w:rsidRDefault="007D4ADE" w:rsidP="007D4ADE">
      <w:pPr>
        <w:pStyle w:val="Header"/>
        <w:tabs>
          <w:tab w:val="left" w:pos="720"/>
        </w:tabs>
      </w:pPr>
      <w:r w:rsidRPr="00F86B70">
        <w:rPr>
          <w:rFonts w:ascii="Arial" w:hAnsi="Arial"/>
          <w:b/>
          <w:color w:val="000000"/>
          <w:sz w:val="18"/>
        </w:rPr>
        <w:br w:type="page"/>
      </w:r>
      <w:r w:rsidRPr="00F86B70">
        <w:lastRenderedPageBreak/>
        <w:t>INSURANCE SERVICES OFFICE, INC.</w:t>
      </w:r>
    </w:p>
    <w:p w14:paraId="61E01179" w14:textId="77777777" w:rsidR="007D4ADE" w:rsidRPr="00F86B70" w:rsidRDefault="007D4ADE" w:rsidP="007D4ADE">
      <w:pPr>
        <w:pStyle w:val="Header"/>
        <w:tabs>
          <w:tab w:val="left" w:pos="720"/>
        </w:tabs>
      </w:pPr>
    </w:p>
    <w:p w14:paraId="7398EBAA" w14:textId="564AD35F" w:rsidR="007D4ADE" w:rsidRPr="00F86B70" w:rsidRDefault="00F86B70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F86B70">
        <w:t>INDIANA</w:t>
      </w:r>
    </w:p>
    <w:p w14:paraId="04FA96D6" w14:textId="77777777" w:rsidR="007D4ADE" w:rsidRPr="00F86B70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F86B70">
        <w:rPr>
          <w:rStyle w:val="PageNumber"/>
          <w:szCs w:val="22"/>
        </w:rPr>
        <w:t>GENERAL LIABILITY INCREASED LIMIT FACTORS</w:t>
      </w:r>
    </w:p>
    <w:p w14:paraId="1C793356" w14:textId="77777777" w:rsidR="007D4ADE" w:rsidRPr="00F86B70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0B3286E" w14:textId="77777777" w:rsidR="007D4ADE" w:rsidRPr="00F86B70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F86B70">
        <w:rPr>
          <w:rStyle w:val="PageNumber"/>
          <w:szCs w:val="22"/>
          <w:u w:val="single"/>
        </w:rPr>
        <w:t>MANUAL PAGES</w:t>
      </w:r>
    </w:p>
    <w:p w14:paraId="2422FB06" w14:textId="77777777" w:rsidR="007D4ADE" w:rsidRPr="00F86B70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D04E0C8" w14:textId="77777777" w:rsidR="007D4ADE" w:rsidRPr="00F86B70" w:rsidRDefault="007D4ADE" w:rsidP="007D4ADE">
      <w:pPr>
        <w:jc w:val="center"/>
      </w:pPr>
      <w:r w:rsidRPr="00F86B70">
        <w:t>REVISED INCREASED LIMIT FACTORS</w:t>
      </w:r>
    </w:p>
    <w:p w14:paraId="6F303D0F" w14:textId="77777777" w:rsidR="007D4ADE" w:rsidRPr="00F86B70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28A35193" w14:textId="77777777" w:rsidR="007D4ADE" w:rsidRPr="00F86B70" w:rsidRDefault="007D4ADE" w:rsidP="007D4ADE">
      <w:pPr>
        <w:pStyle w:val="centeredtext"/>
        <w:rPr>
          <w:b w:val="0"/>
          <w:color w:val="000000"/>
        </w:rPr>
      </w:pPr>
      <w:r w:rsidRPr="00F86B70">
        <w:rPr>
          <w:b w:val="0"/>
          <w:color w:val="000000"/>
        </w:rPr>
        <w:t>(Limits are in thousands)</w:t>
      </w:r>
    </w:p>
    <w:p w14:paraId="1C7D4840" w14:textId="77777777" w:rsidR="007D4ADE" w:rsidRPr="00F86B70" w:rsidRDefault="007D4ADE" w:rsidP="007D4ADE">
      <w:pPr>
        <w:pStyle w:val="centeredtext"/>
        <w:spacing w:line="40" w:lineRule="exact"/>
        <w:rPr>
          <w:b w:val="0"/>
        </w:rPr>
      </w:pPr>
    </w:p>
    <w:p w14:paraId="0D497C8B" w14:textId="77777777" w:rsidR="007D4ADE" w:rsidRPr="00F86B70" w:rsidRDefault="007D4ADE" w:rsidP="007D4ADE">
      <w:pPr>
        <w:pStyle w:val="boxrule"/>
      </w:pPr>
      <w:r w:rsidRPr="00F86B70">
        <w:t>RULE 56.</w:t>
      </w:r>
      <w:r w:rsidRPr="00F86B70">
        <w:br/>
        <w:t>INCREASED LIMITS TABLES</w:t>
      </w:r>
    </w:p>
    <w:p w14:paraId="573BAA4D" w14:textId="77777777" w:rsidR="007D4ADE" w:rsidRPr="00F86B70" w:rsidRDefault="007D4ADE" w:rsidP="007D4ADE">
      <w:pPr>
        <w:pStyle w:val="isonormal"/>
        <w:rPr>
          <w:b/>
        </w:rPr>
      </w:pPr>
      <w:r w:rsidRPr="00F86B70">
        <w:rPr>
          <w:b/>
        </w:rPr>
        <w:tab/>
        <w:t>5.</w:t>
      </w:r>
      <w:r w:rsidRPr="00F86B70">
        <w:rPr>
          <w:b/>
        </w:rPr>
        <w:tab/>
      </w:r>
      <w:r w:rsidRPr="00F86B70">
        <w:rPr>
          <w:b/>
          <w:color w:val="000000"/>
        </w:rPr>
        <w:t xml:space="preserve">  Products/Completed Operations (Subline Code 336) Table B - $100/200 Basic Limit</w:t>
      </w:r>
    </w:p>
    <w:p w14:paraId="27012297" w14:textId="77777777" w:rsidR="007D4ADE" w:rsidRPr="00F86B70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:rsidRPr="00F86B70" w14:paraId="5B5C0018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98D3CB" w14:textId="77777777" w:rsidR="007D4ADE" w:rsidRPr="00F86B70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0F0203E4" w14:textId="77777777" w:rsidR="007D4ADE" w:rsidRPr="00F86B70" w:rsidRDefault="007D4ADE">
            <w:pPr>
              <w:pStyle w:val="tablehead"/>
            </w:pPr>
            <w:r w:rsidRPr="00F86B70">
              <w:t>Per Occurrence</w:t>
            </w:r>
          </w:p>
        </w:tc>
      </w:tr>
      <w:tr w:rsidR="007D4ADE" w:rsidRPr="00F86B70" w14:paraId="6D3D305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7C7062" w14:textId="77777777" w:rsidR="007D4ADE" w:rsidRPr="00F86B70" w:rsidRDefault="007D4ADE">
            <w:pPr>
              <w:pStyle w:val="tablehead"/>
            </w:pPr>
            <w:r w:rsidRPr="00F86B70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7F04D60" w14:textId="77777777" w:rsidR="007D4ADE" w:rsidRPr="00F86B70" w:rsidRDefault="007D4ADE">
            <w:pPr>
              <w:pStyle w:val="tablehead"/>
            </w:pPr>
            <w:r w:rsidRPr="00F86B70"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8D51366" w14:textId="77777777" w:rsidR="007D4ADE" w:rsidRPr="00F86B70" w:rsidRDefault="007D4ADE">
            <w:pPr>
              <w:pStyle w:val="tablehead"/>
            </w:pPr>
            <w:r w:rsidRPr="00F86B70"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155FA63" w14:textId="77777777" w:rsidR="007D4ADE" w:rsidRPr="00F86B70" w:rsidRDefault="007D4ADE">
            <w:pPr>
              <w:pStyle w:val="tablehead"/>
            </w:pPr>
            <w:r w:rsidRPr="00F86B70"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7362A3" w14:textId="77777777" w:rsidR="007D4ADE" w:rsidRPr="00F86B70" w:rsidRDefault="007D4ADE">
            <w:pPr>
              <w:pStyle w:val="tablehead"/>
            </w:pPr>
            <w:r w:rsidRPr="00F86B70"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9BC34F" w14:textId="77777777" w:rsidR="007D4ADE" w:rsidRPr="00F86B70" w:rsidRDefault="007D4ADE">
            <w:pPr>
              <w:pStyle w:val="tablehead"/>
            </w:pPr>
            <w:r w:rsidRPr="00F86B70"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07B1A" w14:textId="77777777" w:rsidR="007D4ADE" w:rsidRPr="00F86B70" w:rsidRDefault="007D4ADE">
            <w:pPr>
              <w:pStyle w:val="tablehead"/>
            </w:pPr>
            <w:r w:rsidRPr="00F86B70"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09F6046" w14:textId="77777777" w:rsidR="007D4ADE" w:rsidRPr="00F86B70" w:rsidRDefault="007D4ADE">
            <w:pPr>
              <w:pStyle w:val="tablehead"/>
            </w:pPr>
            <w:r w:rsidRPr="00F86B70">
              <w:t>1,000</w:t>
            </w:r>
          </w:p>
        </w:tc>
      </w:tr>
      <w:tr w:rsidR="002A2283" w:rsidRPr="00F86B70" w14:paraId="41AC278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F75AFA2" w14:textId="77777777" w:rsidR="002A2283" w:rsidRPr="00F86B70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F86B70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DFD542" w14:textId="3F6CCD3E" w:rsidR="002A2283" w:rsidRPr="00F86B70" w:rsidRDefault="002A2283" w:rsidP="002A228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49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493" w:author="Author">
              <w:r w:rsidRPr="00F86B70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052508" w14:textId="4B35EDA2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0.82</w:t>
              </w:r>
            </w:ins>
            <w:del w:id="495" w:author="Author">
              <w:r w:rsidRPr="00F86B70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6A9EDC" w14:textId="32BF22C9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5D60E6" w14:textId="69A6387B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B1E84" w14:textId="28D1C11E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AE61F3" w14:textId="11EA6E19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F0A9BB" w14:textId="698E7285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F86B70" w14:paraId="3B0962F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6240B" w14:textId="77777777" w:rsidR="002A2283" w:rsidRPr="00F86B70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5168FA" w14:textId="18CC566C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51464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C0471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31ACC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7E359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98A07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CE0E6F6" w14:textId="721C3B9B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F86B70" w14:paraId="42C930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2260095" w14:textId="77777777" w:rsidR="002A2283" w:rsidRPr="00F86B70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F86B70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F13B15" w14:textId="67256D7D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497" w:author="Author">
              <w:r w:rsidRPr="00F86B70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745E48" w14:textId="221FDA21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51DF34" w14:textId="3AFFDEF5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C88B5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57826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F0EF7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48DE64F" w14:textId="4027A95D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F86B70" w14:paraId="11E015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A5DDC" w14:textId="77777777" w:rsidR="002A2283" w:rsidRPr="00F86B70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CF9991" w14:textId="4C991898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2FE94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D68BA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7963D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B86DD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1AAEC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F26E304" w14:textId="285167D2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F86B70" w14:paraId="1031B2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C928747" w14:textId="77777777" w:rsidR="002A2283" w:rsidRPr="00F86B70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F86B70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5C864E" w14:textId="351AF96F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499" w:author="Author">
              <w:r w:rsidRPr="00F86B70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996489" w14:textId="051934F9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B29B89" w14:textId="3311F160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A059" w14:textId="25B171AD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501" w:author="Author">
              <w:r w:rsidRPr="00F86B70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55E69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3A116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2792A6" w14:textId="5608ACA5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F86B70" w14:paraId="17AE23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C4EBA" w14:textId="77777777" w:rsidR="002A2283" w:rsidRPr="00F86B70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525F7" w14:textId="25D4091D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E39E3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FAC69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5DDD5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C1C3A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3E238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45A4FA5" w14:textId="526E68D6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F86B70" w14:paraId="1E1D1D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94553E" w14:textId="77777777" w:rsidR="002A2283" w:rsidRPr="00F86B70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F86B70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96F567" w14:textId="5CC5D03D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503" w:author="Author">
              <w:r w:rsidRPr="00F86B70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14E02" w14:textId="5265BD33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2A5141" w14:textId="241838C0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7C2318" w14:textId="39EA8219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505" w:author="Author">
              <w:r w:rsidRPr="00F86B70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B52EB" w14:textId="002F15EB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507" w:author="Author">
              <w:r w:rsidRPr="00F86B70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8DD4E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9EF4AA" w14:textId="70B8C8A2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F86B70" w14:paraId="4D9C09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67955" w14:textId="77777777" w:rsidR="002A2283" w:rsidRPr="00F86B70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998E1D" w14:textId="7BF5E875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DDF61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F54D7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6BCAF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153BA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5CB5B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0873229" w14:textId="23E3C93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F86B70" w14:paraId="2DE8CBE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6139CAC" w14:textId="77777777" w:rsidR="002A2283" w:rsidRPr="00F86B70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F86B70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6E5CBB" w14:textId="74AB0E6E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E861A7" w14:textId="5045F4D1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F716D6" w14:textId="26CDD250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40169" w14:textId="7D536A8C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509" w:author="Author">
              <w:r w:rsidRPr="00F86B70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26E1C0" w14:textId="150D4DAE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511" w:author="Author">
              <w:r w:rsidRPr="00F86B70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AF5CF6" w14:textId="7C2DFCD5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513" w:author="Author">
              <w:r w:rsidRPr="00F86B70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8E3DE2" w14:textId="61558ECA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F86B70" w14:paraId="0A3AD0C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29390" w14:textId="77777777" w:rsidR="002A2283" w:rsidRPr="00F86B70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43DBD2" w14:textId="2A53CCE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4DF55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883C4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3BF68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2E461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030C9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01C56CC" w14:textId="6BE87482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F86B70" w14:paraId="33F3694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D679E09" w14:textId="77777777" w:rsidR="002A2283" w:rsidRPr="00F86B70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F86B70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2686E6" w14:textId="4FCAA114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21844" w14:textId="410A1F7A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39EC6E" w14:textId="285117A4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2FF807" w14:textId="6F931095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515" w:author="Author">
              <w:r w:rsidRPr="00F86B70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4AE3A3" w14:textId="52C2C1CB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517" w:author="Author">
              <w:r w:rsidRPr="00F86B70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0BA0F1" w14:textId="2BF53E55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519" w:author="Author">
              <w:r w:rsidRPr="00F86B70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E2A32FF" w14:textId="2B924DDD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F86B70" w14:paraId="535CCA4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BBB2A" w14:textId="77777777" w:rsidR="002A2283" w:rsidRPr="00F86B70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E80E53" w14:textId="26C1E9B5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A7EB6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BF000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2E859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86896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11C8F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315A29" w14:textId="782F9719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F86B70" w14:paraId="302B9E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C921DF" w14:textId="77777777" w:rsidR="002A2283" w:rsidRPr="00F86B70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F86B70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252934" w14:textId="54C48BD2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A646A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DB1D02" w14:textId="4A04ABDF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F4C225" w14:textId="43088A58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21" w:author="Author">
              <w:r w:rsidRPr="00F86B70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C8FF47" w14:textId="3784AAC0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523" w:author="Author">
              <w:r w:rsidRPr="00F86B70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F6079B" w14:textId="0417C016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525" w:author="Author">
              <w:r w:rsidRPr="00F86B70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98EA3B8" w14:textId="4DB2C156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527" w:author="Author">
              <w:r w:rsidRPr="00F86B70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</w:tr>
      <w:tr w:rsidR="002A2283" w:rsidRPr="00F86B70" w14:paraId="4DDEE31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FCB0B" w14:textId="77777777" w:rsidR="002A2283" w:rsidRPr="00F86B70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CD23B7" w14:textId="1334ED4E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FD83C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72479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F3C60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C29FC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36CCF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5206E3" w14:textId="70808008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F86B70" w14:paraId="7C715C6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BAE522" w14:textId="77777777" w:rsidR="002A2283" w:rsidRPr="00F86B70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F86B70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F54C40" w14:textId="0CBCA3AD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B19AD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4E760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7D2C6F" w14:textId="5CCC2693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29" w:author="Author">
              <w:r w:rsidRPr="00F86B70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1E8102" w14:textId="1511F195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531" w:author="Author">
              <w:r w:rsidRPr="00F86B70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47E5AA" w14:textId="4526D63F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533" w:author="Author">
              <w:r w:rsidRPr="00F86B70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A42B6F3" w14:textId="608072D9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535" w:author="Author">
              <w:r w:rsidRPr="00F86B70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</w:tr>
      <w:tr w:rsidR="002A2283" w:rsidRPr="00F86B70" w14:paraId="3065B3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37467" w14:textId="77777777" w:rsidR="002A2283" w:rsidRPr="00F86B70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C54CE3" w14:textId="3BDFE58F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38685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C5EED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2964C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4CA02C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9AB86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52610F7" w14:textId="17768441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F86B70" w14:paraId="0D4613A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8926245" w14:textId="77777777" w:rsidR="002A2283" w:rsidRPr="00F86B70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F86B70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D0D087" w14:textId="38BC7B45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C8E42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A2AD5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59F158" w14:textId="6E8663D3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537" w:author="Author">
              <w:r w:rsidRPr="00F86B70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8C66C8" w14:textId="73F37594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39" w:author="Author">
              <w:r w:rsidRPr="00F86B70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4FC7C5" w14:textId="401B69D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541" w:author="Author">
              <w:r w:rsidRPr="00F86B70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AFA47D" w14:textId="156B44B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543" w:author="Author">
              <w:r w:rsidRPr="00F86B70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</w:tr>
      <w:tr w:rsidR="002A2283" w:rsidRPr="00F86B70" w14:paraId="705870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D732B" w14:textId="77777777" w:rsidR="002A2283" w:rsidRPr="00F86B70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E80F9E" w14:textId="31D1CEBF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BCF74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271AE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FE034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8E302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9C5CE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8B62FE7" w14:textId="58F55691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F86B70" w14:paraId="1F1ECC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BCDD452" w14:textId="77777777" w:rsidR="002A2283" w:rsidRPr="00F86B70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F86B70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570E4D" w14:textId="5706E911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C88E0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BB83E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7E537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B1156C" w14:textId="25222F03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545" w:author="Author">
              <w:r w:rsidRPr="00F86B70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8F8AAD" w14:textId="5B337D86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547" w:author="Author">
              <w:r w:rsidRPr="00F86B70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7C802C4" w14:textId="3C776B99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549" w:author="Author">
              <w:r w:rsidRPr="00F86B70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</w:tr>
      <w:tr w:rsidR="002A2283" w:rsidRPr="00F86B70" w14:paraId="30BE55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F00E1" w14:textId="77777777" w:rsidR="002A2283" w:rsidRPr="00F86B70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F1B77E" w14:textId="3F281CB3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92B12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64AA0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9A3FC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4B571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1810D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0090C4" w14:textId="00E1CB9C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F86B70" w14:paraId="5F3CBB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0EE1522" w14:textId="77777777" w:rsidR="002A2283" w:rsidRPr="00F86B70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F86B70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AD6616" w14:textId="714CC535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21E54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2492B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DC97E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A7BC92" w14:textId="1060F69E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551" w:author="Author">
              <w:r w:rsidRPr="00F86B70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F9DFB0" w14:textId="5AC8D902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553" w:author="Author">
              <w:r w:rsidRPr="00F86B70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075B0C" w14:textId="5D518EDC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555" w:author="Author">
              <w:r w:rsidRPr="00F86B70"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</w:tr>
      <w:tr w:rsidR="007D4ADE" w:rsidRPr="00F86B70" w14:paraId="01BE42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A4BF3" w14:textId="77777777" w:rsidR="007D4ADE" w:rsidRPr="00F86B70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07568" w14:textId="77777777" w:rsidR="007D4ADE" w:rsidRPr="00F86B70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4DF3C" w14:textId="77777777" w:rsidR="007D4ADE" w:rsidRPr="00F86B70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4F371" w14:textId="77777777" w:rsidR="007D4ADE" w:rsidRPr="00F86B70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BE63B" w14:textId="77777777" w:rsidR="007D4ADE" w:rsidRPr="00F86B70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C3767" w14:textId="77777777" w:rsidR="007D4ADE" w:rsidRPr="00F86B70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65FAF" w14:textId="77777777" w:rsidR="007D4ADE" w:rsidRPr="00F86B70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6017A52" w14:textId="77777777" w:rsidR="007D4ADE" w:rsidRPr="00F86B70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:rsidRPr="00F86B70" w14:paraId="4E4C7FA3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B10CB19" w14:textId="77777777" w:rsidR="007D4ADE" w:rsidRPr="00F86B70" w:rsidRDefault="007D4ADE">
            <w:pPr>
              <w:pStyle w:val="tabletext11"/>
            </w:pPr>
            <w:r w:rsidRPr="00F86B70">
              <w:t>The following factors MUST be referred to company before using.</w:t>
            </w:r>
          </w:p>
        </w:tc>
      </w:tr>
      <w:tr w:rsidR="007D4ADE" w:rsidRPr="00F86B70" w14:paraId="1C4E5B1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C95CDD" w14:textId="77777777" w:rsidR="007D4ADE" w:rsidRPr="00F86B70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32FC8385" w14:textId="77777777" w:rsidR="007D4ADE" w:rsidRPr="00F86B70" w:rsidRDefault="007D4ADE">
            <w:pPr>
              <w:pStyle w:val="tablehead"/>
            </w:pPr>
            <w:r w:rsidRPr="00F86B70">
              <w:t>Per Occurrence</w:t>
            </w:r>
          </w:p>
        </w:tc>
      </w:tr>
      <w:tr w:rsidR="007D4ADE" w:rsidRPr="00F86B70" w14:paraId="263004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0A1A31" w14:textId="77777777" w:rsidR="007D4ADE" w:rsidRPr="00F86B70" w:rsidRDefault="007D4ADE">
            <w:pPr>
              <w:pStyle w:val="tablehead"/>
            </w:pPr>
            <w:r w:rsidRPr="00F86B70"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F9B752F" w14:textId="77777777" w:rsidR="007D4ADE" w:rsidRPr="00F86B70" w:rsidRDefault="007D4ADE">
            <w:pPr>
              <w:pStyle w:val="tablehead"/>
            </w:pPr>
            <w:r w:rsidRPr="00F86B70"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9EB6C6F" w14:textId="77777777" w:rsidR="007D4ADE" w:rsidRPr="00F86B70" w:rsidRDefault="007D4ADE">
            <w:pPr>
              <w:pStyle w:val="tablehead"/>
            </w:pPr>
            <w:r w:rsidRPr="00F86B70"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7ABA895" w14:textId="77777777" w:rsidR="007D4ADE" w:rsidRPr="00F86B70" w:rsidRDefault="007D4ADE">
            <w:pPr>
              <w:pStyle w:val="tablehead"/>
            </w:pPr>
            <w:r w:rsidRPr="00F86B70"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F6F0FD5" w14:textId="77777777" w:rsidR="007D4ADE" w:rsidRPr="00F86B70" w:rsidRDefault="007D4ADE">
            <w:pPr>
              <w:pStyle w:val="tablehead"/>
            </w:pPr>
            <w:r w:rsidRPr="00F86B70"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2BF1E97" w14:textId="77777777" w:rsidR="007D4ADE" w:rsidRPr="00F86B70" w:rsidRDefault="007D4ADE">
            <w:pPr>
              <w:pStyle w:val="tablehead"/>
            </w:pPr>
            <w:r w:rsidRPr="00F86B70"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9057A40" w14:textId="77777777" w:rsidR="007D4ADE" w:rsidRPr="00F86B70" w:rsidRDefault="007D4ADE">
            <w:pPr>
              <w:pStyle w:val="tablehead"/>
            </w:pPr>
            <w:r w:rsidRPr="00F86B70"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22F923D" w14:textId="77777777" w:rsidR="007D4ADE" w:rsidRPr="00F86B70" w:rsidRDefault="007D4ADE">
            <w:pPr>
              <w:pStyle w:val="tablehead"/>
            </w:pPr>
            <w:r w:rsidRPr="00F86B70"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609EF59" w14:textId="77777777" w:rsidR="007D4ADE" w:rsidRPr="00F86B70" w:rsidRDefault="007D4ADE">
            <w:pPr>
              <w:pStyle w:val="tablehead"/>
            </w:pPr>
            <w:r w:rsidRPr="00F86B70">
              <w:t>10,000</w:t>
            </w:r>
          </w:p>
        </w:tc>
      </w:tr>
      <w:tr w:rsidR="002A2283" w:rsidRPr="00F86B70" w14:paraId="5CB23C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B1EBED9" w14:textId="77777777" w:rsidR="002A2283" w:rsidRPr="00F86B70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86B70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8C50E5" w14:textId="29368289" w:rsidR="002A2283" w:rsidRPr="00F86B70" w:rsidRDefault="002A2283" w:rsidP="002A228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080E4C" w14:textId="2B3A7F96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1960CA" w14:textId="57AB7DC9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557" w:author="Author">
              <w:r w:rsidRPr="00F86B70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A2DD81" w14:textId="7E3D71B5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187993" w14:textId="16403341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FCE2D4" w14:textId="37FAF9E3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6C478" w14:textId="325158ED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1FC0756" w14:textId="75CD3F4E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F86B70" w14:paraId="7DF6988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C5317" w14:textId="77777777" w:rsidR="002A2283" w:rsidRPr="00F86B70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9C5D18" w14:textId="5E0290EA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C1CFC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0E364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01FC3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F4AAA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038E6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37A91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41CA31" w14:textId="237E4B55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F86B70" w14:paraId="586188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845A3D7" w14:textId="77777777" w:rsidR="002A2283" w:rsidRPr="00F86B70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86B70"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AB6F9C" w14:textId="3F1CCC0D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57AEE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A9CC55" w14:textId="7D972F5F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559" w:author="Author">
              <w:r w:rsidRPr="00F86B70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10CAD8" w14:textId="45F4F85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561" w:author="Author">
              <w:r w:rsidRPr="00F86B70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2A4F2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EC802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BC460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27973F0" w14:textId="4ECCF633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F86B70" w14:paraId="79D28B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1F0DB" w14:textId="77777777" w:rsidR="002A2283" w:rsidRPr="00F86B70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41DFE5" w14:textId="280DD673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721F7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EEF66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300C2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0F11D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EA8D1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5E79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B82E3D" w14:textId="35E8BE0A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F86B70" w14:paraId="3986BD7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3A3BC5" w14:textId="77777777" w:rsidR="002A2283" w:rsidRPr="00F86B70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86B70"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13B022" w14:textId="3CCF4B51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8F1B4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3D48B4" w14:textId="309784B8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563" w:author="Author">
              <w:r w:rsidRPr="00F86B70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1AF1B6" w14:textId="760CE4FB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565" w:author="Author">
              <w:r w:rsidRPr="00F86B70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B7C888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4D528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251DF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3CBB90C" w14:textId="7789396A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F86B70" w14:paraId="7069AA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ED88C" w14:textId="77777777" w:rsidR="002A2283" w:rsidRPr="00F86B70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661854" w14:textId="666C934A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BFFB19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0D658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BD179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FF131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49D4D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4344CD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DB33E4B" w14:textId="6E5B5A6B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F86B70" w14:paraId="77F4FB8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0C18F63" w14:textId="77777777" w:rsidR="002A2283" w:rsidRPr="00F86B70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86B70"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6959E" w14:textId="41A8A139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6A145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25A9DC" w14:textId="6B075FCD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567" w:author="Author">
              <w:r w:rsidRPr="00F86B70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F235F0" w14:textId="51597833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569" w:author="Author">
              <w:r w:rsidRPr="00F86B70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0C09EF" w14:textId="70F8473D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571" w:author="Author">
              <w:r w:rsidRPr="00F86B70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5F62F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2332E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1237D7" w14:textId="7D3DE65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F86B70" w14:paraId="0350724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38F98" w14:textId="77777777" w:rsidR="002A2283" w:rsidRPr="00F86B70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886A65" w14:textId="4ABA8141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69D07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2E471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2A729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376C9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0BAEA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F57D5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D496263" w14:textId="6FFD78F2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F86B70" w14:paraId="15FF50E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3C6FBF" w14:textId="77777777" w:rsidR="002A2283" w:rsidRPr="00F86B70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86B70"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97D272" w14:textId="7D03E756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573" w:author="Author">
              <w:r w:rsidRPr="00F86B70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714B04" w14:textId="2BD5F421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575" w:author="Author">
              <w:r w:rsidRPr="00F86B70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785A3" w14:textId="7D3FB3B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77" w:author="Author">
              <w:r w:rsidRPr="00F86B70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AE85FF" w14:textId="637638D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579" w:author="Author">
              <w:r w:rsidRPr="00F86B70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576D6E" w14:textId="54EF3BAD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581" w:author="Author">
              <w:r w:rsidRPr="00F86B70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0DD268" w14:textId="0ED43DCB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583" w:author="Author">
              <w:r w:rsidRPr="00F86B70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D9128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C6A046" w14:textId="6A15D00D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F86B70" w14:paraId="640C1F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FA5F3" w14:textId="77777777" w:rsidR="002A2283" w:rsidRPr="00F86B70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1E5B07" w14:textId="61DB718A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71035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5940D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D858D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928FF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69003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F809B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459905" w14:textId="3A9FADC6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F86B70" w14:paraId="253BC18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10CF9A" w14:textId="77777777" w:rsidR="002A2283" w:rsidRPr="00F86B70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86B70"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F92D85" w14:textId="638ACA73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585" w:author="Author">
              <w:r w:rsidRPr="00F86B70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543AB4" w14:textId="43DCFC74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587" w:author="Author">
              <w:r w:rsidRPr="00F86B70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5D011B" w14:textId="66B9C01E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589" w:author="Author">
              <w:r w:rsidRPr="00F86B70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02A11" w14:textId="11A193DB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591" w:author="Author">
              <w:r w:rsidRPr="00F86B70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5AD665" w14:textId="0CD54EA2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593" w:author="Author">
              <w:r w:rsidRPr="00F86B70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DFC338" w14:textId="338985A3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595" w:author="Author">
              <w:r w:rsidRPr="00F86B70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513626" w14:textId="3A3F97E5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2.23</w:t>
              </w:r>
            </w:ins>
            <w:del w:id="597" w:author="Author">
              <w:r w:rsidRPr="00F86B70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B9744EA" w14:textId="1ADA5B53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F86B70" w14:paraId="66B3D7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CA0C8" w14:textId="77777777" w:rsidR="002A2283" w:rsidRPr="00F86B70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0BD5F" w14:textId="45EE4330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DBF81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87C93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FDC89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C3209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85AF0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57098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FD5507" w14:textId="60945F94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F86B70" w14:paraId="51BE103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5630DC" w14:textId="77777777" w:rsidR="002A2283" w:rsidRPr="00F86B70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86B70"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9D23A4" w14:textId="3723941F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6D1B7F" w14:textId="29C5B619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599" w:author="Author">
              <w:r w:rsidRPr="00F86B70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C4DDEF" w14:textId="7061FB72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601" w:author="Author">
              <w:r w:rsidRPr="00F86B70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2EAF8" w14:textId="4000A61A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603" w:author="Author">
              <w:r w:rsidRPr="00F86B70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7D216E" w14:textId="7EB1DC8E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605" w:author="Author">
              <w:r w:rsidRPr="00F86B70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786409" w14:textId="7885B1C9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607" w:author="Author">
              <w:r w:rsidRPr="00F86B70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A27667" w14:textId="411BD9C4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2.24</w:t>
              </w:r>
            </w:ins>
            <w:del w:id="609" w:author="Author">
              <w:r w:rsidRPr="00F86B70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7A50BAF" w14:textId="52B13062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2.53</w:t>
              </w:r>
            </w:ins>
            <w:del w:id="611" w:author="Author">
              <w:r w:rsidRPr="00F86B70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2.48</w:delText>
              </w:r>
            </w:del>
          </w:p>
        </w:tc>
      </w:tr>
      <w:tr w:rsidR="002A2283" w:rsidRPr="00F86B70" w14:paraId="1332612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1E1EF" w14:textId="77777777" w:rsidR="002A2283" w:rsidRPr="00F86B70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C54546" w14:textId="6AF63D8E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FF51CB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1978A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F44D9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301F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FCF54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71C0F4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0418A6" w14:textId="03A457B1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F86B70" w14:paraId="393B2C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C54479" w14:textId="77777777" w:rsidR="002A2283" w:rsidRPr="00F86B70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86B70"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E097BF" w14:textId="52C4D261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A404D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16926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B797F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0F1CB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8BC41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AFCB4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FD5F3A" w14:textId="4CD4FDF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2.54</w:t>
              </w:r>
            </w:ins>
            <w:del w:id="613" w:author="Author">
              <w:r w:rsidRPr="00F86B70"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2.49</w:delText>
              </w:r>
            </w:del>
          </w:p>
        </w:tc>
      </w:tr>
      <w:tr w:rsidR="007D4ADE" w:rsidRPr="00F86B70" w14:paraId="6B3D47E0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7E133" w14:textId="77777777" w:rsidR="007D4ADE" w:rsidRPr="00F86B70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272FC0" w14:textId="1A877F33" w:rsidR="007D4ADE" w:rsidRPr="00F86B70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B5FCADE" w14:textId="5B27851E" w:rsidR="007D4ADE" w:rsidRPr="00F86B70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F672A1" w14:textId="162AB594" w:rsidR="007D4ADE" w:rsidRPr="00F86B70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D984502" w14:textId="7F84B4E5" w:rsidR="007D4ADE" w:rsidRPr="00F86B70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9C323E" w14:textId="211CB5FF" w:rsidR="007D4ADE" w:rsidRPr="00F86B70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4407088" w14:textId="657EB467" w:rsidR="007D4ADE" w:rsidRPr="00F86B70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29DC7C" w14:textId="48DBB92C" w:rsidR="007D4ADE" w:rsidRPr="00F86B70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BFC5B0A" w14:textId="502AA887" w:rsidR="007D4ADE" w:rsidRPr="00F86B70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14:paraId="28FB53E3" w14:textId="31080755" w:rsidR="007D4ADE" w:rsidRPr="00F86B70" w:rsidRDefault="007D4ADE" w:rsidP="007D4ADE">
      <w:pPr>
        <w:rPr>
          <w:rFonts w:ascii="Arial" w:hAnsi="Arial"/>
          <w:b/>
          <w:color w:val="000000"/>
          <w:sz w:val="18"/>
        </w:rPr>
      </w:pPr>
      <w:r w:rsidRPr="00F86B70">
        <w:rPr>
          <w:rFonts w:ascii="Arial" w:hAnsi="Arial"/>
          <w:b/>
          <w:color w:val="000000"/>
          <w:sz w:val="18"/>
        </w:rPr>
        <w:t>Table 56.B.5</w:t>
      </w:r>
      <w:r w:rsidR="00090933" w:rsidRPr="00F86B70">
        <w:rPr>
          <w:rFonts w:ascii="Arial" w:hAnsi="Arial"/>
          <w:b/>
          <w:color w:val="000000"/>
          <w:sz w:val="18"/>
        </w:rPr>
        <w:t>.</w:t>
      </w:r>
      <w:r w:rsidRPr="00F86B70">
        <w:rPr>
          <w:rFonts w:ascii="Arial" w:hAnsi="Arial"/>
          <w:b/>
          <w:color w:val="000000"/>
          <w:sz w:val="18"/>
        </w:rPr>
        <w:t xml:space="preserve">  Products/Completed Operations (Subline Code 336) Table B - $100/200 Basic Limit</w:t>
      </w:r>
    </w:p>
    <w:p w14:paraId="4CCDFA84" w14:textId="77777777" w:rsidR="007D4ADE" w:rsidRPr="00F86B70" w:rsidRDefault="007D4ADE" w:rsidP="007D4ADE">
      <w:pPr>
        <w:pStyle w:val="Header"/>
        <w:tabs>
          <w:tab w:val="left" w:pos="720"/>
        </w:tabs>
      </w:pPr>
      <w:r w:rsidRPr="00F86B70">
        <w:rPr>
          <w:rFonts w:ascii="Arial" w:hAnsi="Arial"/>
          <w:b/>
          <w:color w:val="000000"/>
          <w:sz w:val="18"/>
        </w:rPr>
        <w:br w:type="page"/>
      </w:r>
      <w:r w:rsidRPr="00F86B70">
        <w:lastRenderedPageBreak/>
        <w:t>INSURANCE SERVICES OFFICE, INC.</w:t>
      </w:r>
    </w:p>
    <w:p w14:paraId="151065A2" w14:textId="77777777" w:rsidR="007D4ADE" w:rsidRPr="00F86B70" w:rsidRDefault="007D4ADE" w:rsidP="007D4ADE">
      <w:pPr>
        <w:pStyle w:val="Header"/>
        <w:tabs>
          <w:tab w:val="left" w:pos="720"/>
        </w:tabs>
      </w:pPr>
    </w:p>
    <w:p w14:paraId="4C95C3D4" w14:textId="65D5AAB1" w:rsidR="007D4ADE" w:rsidRPr="00F86B70" w:rsidRDefault="00F86B70" w:rsidP="007D4ADE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F86B70">
        <w:t>INDIANA</w:t>
      </w:r>
    </w:p>
    <w:p w14:paraId="76B528EC" w14:textId="77777777" w:rsidR="007D4ADE" w:rsidRPr="00F86B70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 w:rsidRPr="00F86B70">
        <w:rPr>
          <w:rStyle w:val="PageNumber"/>
          <w:szCs w:val="22"/>
        </w:rPr>
        <w:t>GENERAL LIABILITY INCREASED LIMIT FACTORS</w:t>
      </w:r>
    </w:p>
    <w:p w14:paraId="1EEFE03F" w14:textId="77777777" w:rsidR="007D4ADE" w:rsidRPr="00F86B70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37A83C3" w14:textId="77777777" w:rsidR="007D4ADE" w:rsidRPr="00F86B70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 w:rsidRPr="00F86B70">
        <w:rPr>
          <w:rStyle w:val="PageNumber"/>
          <w:szCs w:val="22"/>
          <w:u w:val="single"/>
        </w:rPr>
        <w:t>MANUAL PAGES</w:t>
      </w:r>
    </w:p>
    <w:p w14:paraId="3E1DB67E" w14:textId="77777777" w:rsidR="007D4ADE" w:rsidRPr="00F86B70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14EED3EC" w14:textId="77777777" w:rsidR="007D4ADE" w:rsidRPr="00F86B70" w:rsidRDefault="007D4ADE" w:rsidP="007D4ADE">
      <w:pPr>
        <w:spacing w:after="100"/>
        <w:jc w:val="center"/>
      </w:pPr>
      <w:r w:rsidRPr="00F86B70">
        <w:t>REVISED INCREASED LIMIT FACTORS</w:t>
      </w:r>
    </w:p>
    <w:p w14:paraId="2944B78A" w14:textId="77777777" w:rsidR="007D4ADE" w:rsidRPr="00F86B70" w:rsidRDefault="007D4ADE" w:rsidP="007D4ADE">
      <w:pPr>
        <w:pStyle w:val="centeredtext"/>
        <w:rPr>
          <w:b w:val="0"/>
          <w:color w:val="000000"/>
        </w:rPr>
      </w:pPr>
      <w:r w:rsidRPr="00F86B70">
        <w:rPr>
          <w:b w:val="0"/>
          <w:color w:val="000000"/>
        </w:rPr>
        <w:t xml:space="preserve"> (Limits are in thousands)</w:t>
      </w:r>
    </w:p>
    <w:p w14:paraId="4C41E274" w14:textId="77777777" w:rsidR="007D4ADE" w:rsidRPr="00F86B70" w:rsidRDefault="007D4ADE" w:rsidP="007D4ADE">
      <w:pPr>
        <w:pStyle w:val="centeredtext"/>
        <w:spacing w:line="40" w:lineRule="exact"/>
        <w:rPr>
          <w:b w:val="0"/>
        </w:rPr>
      </w:pPr>
    </w:p>
    <w:p w14:paraId="16995442" w14:textId="77777777" w:rsidR="007D4ADE" w:rsidRPr="00F86B70" w:rsidRDefault="007D4ADE" w:rsidP="007D4ADE">
      <w:pPr>
        <w:pStyle w:val="boxrule"/>
      </w:pPr>
      <w:r w:rsidRPr="00F86B70">
        <w:t>RULE 56.</w:t>
      </w:r>
      <w:r w:rsidRPr="00F86B70">
        <w:br/>
        <w:t>INCREASED LIMITS TABLES</w:t>
      </w:r>
    </w:p>
    <w:p w14:paraId="134232D5" w14:textId="77777777" w:rsidR="007D4ADE" w:rsidRPr="00F86B70" w:rsidRDefault="007D4ADE" w:rsidP="007D4ADE">
      <w:pPr>
        <w:pStyle w:val="isonormal"/>
        <w:rPr>
          <w:b/>
        </w:rPr>
      </w:pPr>
      <w:r w:rsidRPr="00F86B70">
        <w:rPr>
          <w:b/>
        </w:rPr>
        <w:tab/>
        <w:t>6.</w:t>
      </w:r>
      <w:r w:rsidRPr="00F86B70">
        <w:rPr>
          <w:b/>
        </w:rPr>
        <w:tab/>
      </w:r>
      <w:r w:rsidRPr="00F86B70">
        <w:rPr>
          <w:b/>
          <w:color w:val="000000"/>
        </w:rPr>
        <w:t xml:space="preserve">  Products/Completed Operations (Subline Code 336) Table C - $100/200 Basic Limit</w:t>
      </w:r>
    </w:p>
    <w:p w14:paraId="6DA4DA76" w14:textId="77777777" w:rsidR="007D4ADE" w:rsidRPr="00F86B70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:rsidRPr="00F86B70" w14:paraId="0EE1BF67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5DCCD6" w14:textId="77777777" w:rsidR="007D4ADE" w:rsidRPr="00F86B70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1882433" w14:textId="77777777" w:rsidR="007D4ADE" w:rsidRPr="00F86B70" w:rsidRDefault="007D4ADE">
            <w:pPr>
              <w:pStyle w:val="tablehead"/>
            </w:pPr>
            <w:r w:rsidRPr="00F86B70">
              <w:t>Per Occurrence</w:t>
            </w:r>
          </w:p>
        </w:tc>
      </w:tr>
      <w:tr w:rsidR="007D4ADE" w:rsidRPr="00F86B70" w14:paraId="571DE93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788419" w14:textId="77777777" w:rsidR="007D4ADE" w:rsidRPr="00F86B70" w:rsidRDefault="007D4ADE">
            <w:pPr>
              <w:pStyle w:val="tablehead"/>
            </w:pPr>
            <w:r w:rsidRPr="00F86B70"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7076F7" w14:textId="77777777" w:rsidR="007D4ADE" w:rsidRPr="00F86B70" w:rsidRDefault="007D4ADE">
            <w:pPr>
              <w:pStyle w:val="tablehead"/>
            </w:pPr>
            <w:r w:rsidRPr="00F86B70"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490D14D" w14:textId="77777777" w:rsidR="007D4ADE" w:rsidRPr="00F86B70" w:rsidRDefault="007D4ADE">
            <w:pPr>
              <w:pStyle w:val="tablehead"/>
            </w:pPr>
            <w:r w:rsidRPr="00F86B70"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2BA3C48" w14:textId="77777777" w:rsidR="007D4ADE" w:rsidRPr="00F86B70" w:rsidRDefault="007D4ADE">
            <w:pPr>
              <w:pStyle w:val="tablehead"/>
            </w:pPr>
            <w:r w:rsidRPr="00F86B70"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770AC" w14:textId="77777777" w:rsidR="007D4ADE" w:rsidRPr="00F86B70" w:rsidRDefault="007D4ADE">
            <w:pPr>
              <w:pStyle w:val="tablehead"/>
            </w:pPr>
            <w:r w:rsidRPr="00F86B70"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B9A3A25" w14:textId="77777777" w:rsidR="007D4ADE" w:rsidRPr="00F86B70" w:rsidRDefault="007D4ADE">
            <w:pPr>
              <w:pStyle w:val="tablehead"/>
            </w:pPr>
            <w:r w:rsidRPr="00F86B70"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6B5781B" w14:textId="77777777" w:rsidR="007D4ADE" w:rsidRPr="00F86B70" w:rsidRDefault="007D4ADE">
            <w:pPr>
              <w:pStyle w:val="tablehead"/>
            </w:pPr>
            <w:r w:rsidRPr="00F86B70"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ACD7568" w14:textId="77777777" w:rsidR="007D4ADE" w:rsidRPr="00F86B70" w:rsidRDefault="007D4ADE">
            <w:pPr>
              <w:pStyle w:val="tablehead"/>
            </w:pPr>
            <w:r w:rsidRPr="00F86B70">
              <w:t>1,000</w:t>
            </w:r>
          </w:p>
        </w:tc>
      </w:tr>
      <w:tr w:rsidR="002A2283" w:rsidRPr="00F86B70" w14:paraId="323CFB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188423D" w14:textId="77777777" w:rsidR="002A2283" w:rsidRPr="00F86B70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F86B70"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61E98A" w14:textId="72D731AF" w:rsidR="002A2283" w:rsidRPr="00F86B70" w:rsidRDefault="002A2283" w:rsidP="002A228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61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615" w:author="Author">
              <w:r w:rsidRPr="00F86B70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4922A1" w14:textId="5F8AC583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0.80</w:t>
              </w:r>
            </w:ins>
            <w:del w:id="617" w:author="Author">
              <w:r w:rsidRPr="00F86B70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C26FFB" w14:textId="63C7AC1A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4E9C77" w14:textId="7E224B9D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D5687C" w14:textId="04BBD501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161C35" w14:textId="34E72A5B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745222C" w14:textId="2350B83B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F86B70" w14:paraId="0921D4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CDDAA" w14:textId="77777777" w:rsidR="002A2283" w:rsidRPr="00F86B70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0A750" w14:textId="6AB87ABC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F78C3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89C5F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39F95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E0460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AAA45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02F947" w14:textId="42496D31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F86B70" w14:paraId="3BD09FE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1F3B5BC" w14:textId="77777777" w:rsidR="002A2283" w:rsidRPr="00F86B70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F86B70"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8FDB5E" w14:textId="2D6E637D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619" w:author="Author">
              <w:r w:rsidRPr="00F86B70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DF788C" w14:textId="5541CD60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04CB4" w14:textId="5870B3FD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B77ED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A4841B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CE4D0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92D3B6" w14:textId="15EEC40D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F86B70" w14:paraId="3024CE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3DA0E" w14:textId="77777777" w:rsidR="002A2283" w:rsidRPr="00F86B70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212334" w14:textId="03E3D2A2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04CBE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D0078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7E791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B75B3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F2D92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53EFD6" w14:textId="56145543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F86B70" w14:paraId="6078AE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175034" w14:textId="77777777" w:rsidR="002A2283" w:rsidRPr="00F86B70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F86B70"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6C9557" w14:textId="159A3E05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621" w:author="Author">
              <w:r w:rsidRPr="00F86B70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9D1CB" w14:textId="76B5E220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E23282" w14:textId="3AB0D113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B8964B" w14:textId="1C32D2F9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623" w:author="Author">
              <w:r w:rsidRPr="00F86B70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A98C2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31855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91DCB" w14:textId="6517BEF5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F86B70" w14:paraId="25040AA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D18BE" w14:textId="77777777" w:rsidR="002A2283" w:rsidRPr="00F86B70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0AF0CA" w14:textId="5B05B21E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43EF6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04B71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B136F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53396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8C60E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A2C247" w14:textId="048EFF12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F86B70" w14:paraId="1FA14F8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19F2AD" w14:textId="77777777" w:rsidR="002A2283" w:rsidRPr="00F86B70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F86B70"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7FA54D" w14:textId="4871ECD4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625" w:author="Author">
              <w:r w:rsidRPr="00F86B70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F53545" w14:textId="2C518BAA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957AD" w14:textId="4F67B05B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759037" w14:textId="4496FFC4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627" w:author="Author">
              <w:r w:rsidRPr="00F86B70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2A7E4C" w14:textId="55BA6C00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629" w:author="Author">
              <w:r w:rsidRPr="00F86B70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C0E29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F831F4" w14:textId="7CDC04AA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F86B70" w14:paraId="30EEB8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4F1D8" w14:textId="77777777" w:rsidR="002A2283" w:rsidRPr="00F86B70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6EB25A" w14:textId="1FABF7A1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CFA18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32490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E8AD8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154D6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083D0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47D95F6" w14:textId="2347975C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F86B70" w14:paraId="29B48E9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1DD226" w14:textId="77777777" w:rsidR="002A2283" w:rsidRPr="00F86B70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F86B70"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13D02E" w14:textId="0C865CEC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6160F" w14:textId="57E5645B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28EA69" w14:textId="1647D3F9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B57EAD" w14:textId="2F296F8D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631" w:author="Author">
              <w:r w:rsidRPr="00F86B70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C993E1" w14:textId="716F4A1F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633" w:author="Author">
              <w:r w:rsidRPr="00F86B70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3B0131" w14:textId="7A686742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635" w:author="Author">
              <w:r w:rsidRPr="00F86B70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A9A892" w14:textId="19A77B90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F86B70" w14:paraId="3B3690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E9DAF" w14:textId="77777777" w:rsidR="002A2283" w:rsidRPr="00F86B70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83F4DA" w14:textId="493C1522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52478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4B7D5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D2E9C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1F469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AA1C89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159D0B" w14:textId="2103A0AE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F86B70" w14:paraId="55D7131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75A1DD6" w14:textId="77777777" w:rsidR="002A2283" w:rsidRPr="00F86B70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F86B70"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37696B" w14:textId="2337F932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D3FD12" w14:textId="5C9BB3EC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A07527" w14:textId="5C5254FA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BB3C4C" w14:textId="4CBA4E96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637" w:author="Author">
              <w:r w:rsidRPr="00F86B70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155C" w14:textId="30C8B61D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639" w:author="Author">
              <w:r w:rsidRPr="00F86B70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115DE4" w14:textId="41797E8B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641" w:author="Author">
              <w:r w:rsidRPr="00F86B70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94BA3C9" w14:textId="355FBFAB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F86B70" w14:paraId="090053C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40E41" w14:textId="77777777" w:rsidR="002A2283" w:rsidRPr="00F86B70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A3B698" w14:textId="3548C80E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0BD08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0D79C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C77AE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81949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F05DF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311BB2" w14:textId="442F9F1F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F86B70" w14:paraId="170393C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9AEA82" w14:textId="77777777" w:rsidR="002A2283" w:rsidRPr="00F86B70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F86B70"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2368AD" w14:textId="71F84086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37A9A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36A46" w14:textId="5D92D86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B70"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80AA84" w14:textId="25744AE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643" w:author="Author">
              <w:r w:rsidRPr="00F86B70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1A4E71" w14:textId="7C2B2560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645" w:author="Author">
              <w:r w:rsidRPr="00F86B70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3FF947" w14:textId="7653671D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647" w:author="Author">
              <w:r w:rsidRPr="00F86B70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F4AE36D" w14:textId="58408DA5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649" w:author="Author">
              <w:r w:rsidRPr="00F86B70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</w:tr>
      <w:tr w:rsidR="002A2283" w:rsidRPr="00F86B70" w14:paraId="1151F11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9288F" w14:textId="77777777" w:rsidR="002A2283" w:rsidRPr="00F86B70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A5EC0A" w14:textId="5BD053D5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CF94C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4C541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036FC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A62CC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D12B1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A2B6F7" w14:textId="622CF5A8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F86B70" w14:paraId="3317086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9A73D2" w14:textId="77777777" w:rsidR="002A2283" w:rsidRPr="00F86B70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F86B70"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59F3D1" w14:textId="71D921B8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B5911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4A73D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507C45" w14:textId="1989636A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651" w:author="Author">
              <w:r w:rsidRPr="00F86B70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BC23E1" w14:textId="0C717CA9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653" w:author="Author">
              <w:r w:rsidRPr="00F86B70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B94D26" w14:textId="2E01ACC3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655" w:author="Author">
              <w:r w:rsidRPr="00F86B70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D17F8C" w14:textId="67A0F84B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657" w:author="Author">
              <w:r w:rsidRPr="00F86B70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</w:tr>
      <w:tr w:rsidR="002A2283" w:rsidRPr="00F86B70" w14:paraId="491BFD4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A62DD" w14:textId="77777777" w:rsidR="002A2283" w:rsidRPr="00F86B70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9F6D09" w14:textId="31EF7B11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6C750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9281E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501DB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50B3E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D3DD1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E92ACE" w14:textId="4B511251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F86B70" w14:paraId="30DD47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D12BFE" w14:textId="77777777" w:rsidR="002A2283" w:rsidRPr="00F86B70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F86B70"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9191E1" w14:textId="003890C9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64013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502D9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EB38E4" w14:textId="46585A7A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659" w:author="Author">
              <w:r w:rsidRPr="00F86B70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F2588B" w14:textId="30811798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661" w:author="Author">
              <w:r w:rsidRPr="00F86B70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3BC4E8" w14:textId="4A769D10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663" w:author="Author">
              <w:r w:rsidRPr="00F86B70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1FDCE39" w14:textId="62137DCF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665" w:author="Author">
              <w:r w:rsidRPr="00F86B70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</w:tr>
      <w:tr w:rsidR="002A2283" w:rsidRPr="00F86B70" w14:paraId="0E72719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2E80D" w14:textId="77777777" w:rsidR="002A2283" w:rsidRPr="00F86B70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5D0367" w14:textId="15171CF4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8679A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B48F9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B63FA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760C2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7E4E5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E4E6AD" w14:textId="32BE7D62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F86B70" w14:paraId="1EA1DB4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77D43B0" w14:textId="77777777" w:rsidR="002A2283" w:rsidRPr="00F86B70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F86B70"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9AA4DB" w14:textId="50DCD80C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3514D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2FEF7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C3DA6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15BCB5" w14:textId="6E9D39DE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667" w:author="Author">
              <w:r w:rsidRPr="00F86B70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F53674" w14:textId="49B27EE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669" w:author="Author">
              <w:r w:rsidRPr="00F86B70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70405" w14:textId="2BFDFB81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671" w:author="Author">
              <w:r w:rsidRPr="00F86B70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</w:tr>
      <w:tr w:rsidR="002A2283" w:rsidRPr="00F86B70" w14:paraId="6B1E2E7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70E9C" w14:textId="77777777" w:rsidR="002A2283" w:rsidRPr="00F86B70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A85742" w14:textId="4359204C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837A0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AB4E4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A586A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E8CDC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EB029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8DF5F" w14:textId="4D38D894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F86B70" w14:paraId="7A7023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FE9FEE5" w14:textId="77777777" w:rsidR="002A2283" w:rsidRPr="00F86B70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 w:rsidRPr="00F86B70"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E48BB4" w14:textId="18D97EDC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0639D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A551A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FA2D4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469DCC" w14:textId="77145F0B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673" w:author="Author">
              <w:r w:rsidRPr="00F86B70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205B79" w14:textId="0512A7F4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675" w:author="Author">
              <w:r w:rsidRPr="00F86B70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6620BEC" w14:textId="2441979E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677" w:author="Author">
              <w:r w:rsidRPr="00F86B70"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</w:tr>
      <w:tr w:rsidR="007D4ADE" w:rsidRPr="00F86B70" w14:paraId="143B939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BD768" w14:textId="77777777" w:rsidR="007D4ADE" w:rsidRPr="00F86B70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384A0" w14:textId="77777777" w:rsidR="007D4ADE" w:rsidRPr="00F86B70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3D1C8" w14:textId="77777777" w:rsidR="007D4ADE" w:rsidRPr="00F86B70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3AF76" w14:textId="77777777" w:rsidR="007D4ADE" w:rsidRPr="00F86B70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F187C" w14:textId="77777777" w:rsidR="007D4ADE" w:rsidRPr="00F86B70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B25FD" w14:textId="77777777" w:rsidR="007D4ADE" w:rsidRPr="00F86B70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D25B1" w14:textId="77777777" w:rsidR="007D4ADE" w:rsidRPr="00F86B70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80BB56B" w14:textId="77777777" w:rsidR="007D4ADE" w:rsidRPr="00F86B70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:rsidRPr="00F86B70" w14:paraId="562C8647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9A4A98" w14:textId="77777777" w:rsidR="007D4ADE" w:rsidRPr="00F86B70" w:rsidRDefault="007D4ADE">
            <w:pPr>
              <w:pStyle w:val="tabletext11"/>
            </w:pPr>
            <w:r w:rsidRPr="00F86B70">
              <w:t>The following factors MUST be referred to company before using.</w:t>
            </w:r>
          </w:p>
        </w:tc>
      </w:tr>
      <w:tr w:rsidR="007D4ADE" w:rsidRPr="00F86B70" w14:paraId="129DFB9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284290" w14:textId="77777777" w:rsidR="007D4ADE" w:rsidRPr="00F86B70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48E4FF2" w14:textId="77777777" w:rsidR="007D4ADE" w:rsidRPr="00F86B70" w:rsidRDefault="007D4ADE">
            <w:pPr>
              <w:pStyle w:val="tablehead"/>
            </w:pPr>
            <w:r w:rsidRPr="00F86B70">
              <w:t>Per Occurrence</w:t>
            </w:r>
          </w:p>
        </w:tc>
      </w:tr>
      <w:tr w:rsidR="007D4ADE" w:rsidRPr="00F86B70" w14:paraId="70B3C90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CA83E3" w14:textId="77777777" w:rsidR="007D4ADE" w:rsidRPr="00F86B70" w:rsidRDefault="007D4ADE">
            <w:pPr>
              <w:pStyle w:val="tablehead"/>
            </w:pPr>
            <w:r w:rsidRPr="00F86B70"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1326ABD" w14:textId="77777777" w:rsidR="007D4ADE" w:rsidRPr="00F86B70" w:rsidRDefault="007D4ADE">
            <w:pPr>
              <w:pStyle w:val="tablehead"/>
            </w:pPr>
            <w:r w:rsidRPr="00F86B70"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635B53E" w14:textId="77777777" w:rsidR="007D4ADE" w:rsidRPr="00F86B70" w:rsidRDefault="007D4ADE">
            <w:pPr>
              <w:pStyle w:val="tablehead"/>
            </w:pPr>
            <w:r w:rsidRPr="00F86B70"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576EA89" w14:textId="77777777" w:rsidR="007D4ADE" w:rsidRPr="00F86B70" w:rsidRDefault="007D4ADE">
            <w:pPr>
              <w:pStyle w:val="tablehead"/>
            </w:pPr>
            <w:r w:rsidRPr="00F86B70"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E104989" w14:textId="77777777" w:rsidR="007D4ADE" w:rsidRPr="00F86B70" w:rsidRDefault="007D4ADE">
            <w:pPr>
              <w:pStyle w:val="tablehead"/>
            </w:pPr>
            <w:r w:rsidRPr="00F86B70"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1E1D659" w14:textId="77777777" w:rsidR="007D4ADE" w:rsidRPr="00F86B70" w:rsidRDefault="007D4ADE">
            <w:pPr>
              <w:pStyle w:val="tablehead"/>
            </w:pPr>
            <w:r w:rsidRPr="00F86B70"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FE8FC69" w14:textId="77777777" w:rsidR="007D4ADE" w:rsidRPr="00F86B70" w:rsidRDefault="007D4ADE">
            <w:pPr>
              <w:pStyle w:val="tablehead"/>
            </w:pPr>
            <w:r w:rsidRPr="00F86B70"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8280715" w14:textId="77777777" w:rsidR="007D4ADE" w:rsidRPr="00F86B70" w:rsidRDefault="007D4ADE">
            <w:pPr>
              <w:pStyle w:val="tablehead"/>
            </w:pPr>
            <w:r w:rsidRPr="00F86B70"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2A4A0A6" w14:textId="77777777" w:rsidR="007D4ADE" w:rsidRPr="00F86B70" w:rsidRDefault="007D4ADE">
            <w:pPr>
              <w:pStyle w:val="tablehead"/>
            </w:pPr>
            <w:r w:rsidRPr="00F86B70">
              <w:t>10,000</w:t>
            </w:r>
          </w:p>
        </w:tc>
      </w:tr>
      <w:tr w:rsidR="002A2283" w:rsidRPr="00F86B70" w14:paraId="11BBB96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352C9A" w14:textId="77777777" w:rsidR="002A2283" w:rsidRPr="00F86B70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86B70"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FCD600" w14:textId="6AE47045" w:rsidR="002A2283" w:rsidRPr="00F86B70" w:rsidRDefault="002A2283" w:rsidP="002A228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AB7D6" w14:textId="58B409AA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5B4D8E" w14:textId="0D8EFC25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679" w:author="Author">
              <w:r w:rsidRPr="00F86B70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BB1EFE" w14:textId="0DE3AFAE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A0F162" w14:textId="72D74F6B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5900DC" w14:textId="490EB854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82E3F8" w14:textId="54C23D1D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707816" w14:textId="3AAF7021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F86B70" w14:paraId="36C11C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4CDAE" w14:textId="77777777" w:rsidR="002A2283" w:rsidRPr="00F86B70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137290" w14:textId="776D7FB8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EDCCD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959D3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7B3B8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658EE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EA06A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CE963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C23D95" w14:textId="3EC9BEF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F86B70" w14:paraId="0902DDD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72FE83" w14:textId="77777777" w:rsidR="002A2283" w:rsidRPr="00F86B70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86B70"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AC03B" w14:textId="5CAFCCCA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D6CB4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D003FD" w14:textId="64942939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681" w:author="Author">
              <w:r w:rsidRPr="00F86B70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5EF81" w14:textId="110A8984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2.62</w:t>
              </w:r>
            </w:ins>
            <w:del w:id="683" w:author="Author">
              <w:r w:rsidRPr="00F86B70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2.58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20599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DA157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34985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582EA9" w14:textId="5F505106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F86B70" w14:paraId="64BA844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54FC8" w14:textId="77777777" w:rsidR="002A2283" w:rsidRPr="00F86B70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D27ADB" w14:textId="274145BF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FFD2C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0641D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D925D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4CDEE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2CFCA1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465CE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228E51" w14:textId="0E1D7FD0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F86B70" w14:paraId="368204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271833D" w14:textId="77777777" w:rsidR="002A2283" w:rsidRPr="00F86B70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86B70"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C4A722" w14:textId="1CBD16B9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C9361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BEA36A" w14:textId="114A4B20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685" w:author="Author">
              <w:r w:rsidRPr="00F86B70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8FF5AB" w14:textId="6D32E382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687" w:author="Author">
              <w:r w:rsidRPr="00F86B70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08AFF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12571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61A7F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2347AF" w14:textId="1D1D679D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F86B70" w14:paraId="5A2C656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B383F" w14:textId="77777777" w:rsidR="002A2283" w:rsidRPr="00F86B70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98DF9" w14:textId="0C1CB28D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84F11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E0F34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9F111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1F556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DCE1D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921A0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1BD0F7" w14:textId="43FA8DC2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F86B70" w14:paraId="4751C3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3AF9CE" w14:textId="77777777" w:rsidR="002A2283" w:rsidRPr="00F86B70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86B70"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8E486D" w14:textId="7E1D30B4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D495A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73CDAB" w14:textId="42E735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689" w:author="Author">
              <w:r w:rsidRPr="00F86B70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A6205E" w14:textId="45BF2C65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691" w:author="Author">
              <w:r w:rsidRPr="00F86B70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348ABD" w14:textId="56B96609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693" w:author="Author">
              <w:r w:rsidRPr="00F86B70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2.89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B77A3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96F2B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5AC559" w14:textId="40E25271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F86B70" w14:paraId="54A728C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88285" w14:textId="77777777" w:rsidR="002A2283" w:rsidRPr="00F86B70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43F0EB" w14:textId="45818601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E67F3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6A36D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877BE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6AAA2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CF75E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ACE48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F860D1" w14:textId="14FE9CBF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F86B70" w14:paraId="431E10B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BD39DFA" w14:textId="77777777" w:rsidR="002A2283" w:rsidRPr="00F86B70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86B70"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605131" w14:textId="18D113A1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695" w:author="Author">
              <w:r w:rsidRPr="00F86B70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17A8AE" w14:textId="73E53DF5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697" w:author="Author">
              <w:r w:rsidRPr="00F86B70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AEF9FF" w14:textId="1E2BB961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699" w:author="Author">
              <w:r w:rsidRPr="00F86B70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B97CDC" w14:textId="7F90579F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2.69</w:t>
              </w:r>
            </w:ins>
            <w:del w:id="701" w:author="Author">
              <w:r w:rsidRPr="00F86B70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2.65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F7D9DE" w14:textId="0F1DBACC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2.98</w:t>
              </w:r>
            </w:ins>
            <w:del w:id="703" w:author="Author">
              <w:r w:rsidRPr="00F86B70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2.92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6DDA3D" w14:textId="7B72164B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3.17</w:t>
              </w:r>
            </w:ins>
            <w:del w:id="705" w:author="Author">
              <w:r w:rsidRPr="00F86B70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3.10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5A1FAA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7D9DDD" w14:textId="06D010B3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F86B70" w14:paraId="0ECB1F2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3DF65" w14:textId="77777777" w:rsidR="002A2283" w:rsidRPr="00F86B70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4E1842" w14:textId="771D572D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56B7A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8F673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34610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394B4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C7C68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D7267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67AC457" w14:textId="3BA6435F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F86B70" w14:paraId="6CE33C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17754C4" w14:textId="77777777" w:rsidR="002A2283" w:rsidRPr="00F86B70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86B70"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FBBA1E" w14:textId="4BAFA246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707" w:author="Author">
              <w:r w:rsidRPr="00F86B70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2005B6" w14:textId="625E70C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709" w:author="Author">
              <w:r w:rsidRPr="00F86B70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87F7D9" w14:textId="54E1CB29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711" w:author="Author">
              <w:r w:rsidRPr="00F86B70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3C2CC7" w14:textId="0FB6E94D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2.70</w:t>
              </w:r>
            </w:ins>
            <w:del w:id="713" w:author="Author">
              <w:r w:rsidRPr="00F86B70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8EAC55" w14:textId="43292C9F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3.00</w:t>
              </w:r>
            </w:ins>
            <w:del w:id="715" w:author="Author">
              <w:r w:rsidRPr="00F86B70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2.94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75EAC7" w14:textId="5F9DB77A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3.20</w:t>
              </w:r>
            </w:ins>
            <w:del w:id="717" w:author="Author">
              <w:r w:rsidRPr="00F86B70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3.13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BCD372" w14:textId="20E2399F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3.36</w:t>
              </w:r>
            </w:ins>
            <w:del w:id="719" w:author="Author">
              <w:r w:rsidRPr="00F86B70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3.28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089FB2" w14:textId="74736E3F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F86B70" w14:paraId="18F9FFC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7A121" w14:textId="77777777" w:rsidR="002A2283" w:rsidRPr="00F86B70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DD6C7F" w14:textId="0B5965D2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80122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02349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66843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A9A6C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2F109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5AAE8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3A4872" w14:textId="7FA3D15F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F86B70" w14:paraId="5719B49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732C4" w14:textId="77777777" w:rsidR="002A2283" w:rsidRPr="00F86B70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86B70"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C35421" w14:textId="4AA43088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7F6867" w14:textId="24F1CB3C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721" w:author="Author">
              <w:r w:rsidRPr="00F86B70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D51F45" w14:textId="26012791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2.50</w:t>
              </w:r>
            </w:ins>
            <w:del w:id="723" w:author="Author">
              <w:r w:rsidRPr="00F86B70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D6A76" w14:textId="5F1F21DF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2.72</w:t>
              </w:r>
            </w:ins>
            <w:del w:id="725" w:author="Author">
              <w:r w:rsidRPr="00F86B70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8A2D40" w14:textId="2274DEC9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6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3.02</w:t>
              </w:r>
            </w:ins>
            <w:del w:id="727" w:author="Author">
              <w:r w:rsidRPr="00F86B70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2.96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F6B7CE" w14:textId="4CE9ED2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8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3.24</w:t>
              </w:r>
            </w:ins>
            <w:del w:id="729" w:author="Author">
              <w:r w:rsidRPr="00F86B70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3.17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F64595" w14:textId="229FD520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0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3.41</w:t>
              </w:r>
            </w:ins>
            <w:del w:id="731" w:author="Author">
              <w:r w:rsidRPr="00F86B70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3.33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D8469C" w14:textId="24ABCF9E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2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3.98</w:t>
              </w:r>
            </w:ins>
            <w:del w:id="733" w:author="Author">
              <w:r w:rsidRPr="00F86B70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3.87</w:delText>
              </w:r>
            </w:del>
          </w:p>
        </w:tc>
      </w:tr>
      <w:tr w:rsidR="002A2283" w:rsidRPr="00F86B70" w14:paraId="4B30BB8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14672" w14:textId="77777777" w:rsidR="002A2283" w:rsidRPr="00F86B70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682B20" w14:textId="17E6B789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B4ECE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B090E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73E38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AC5E8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72DC5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3CC44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9CFFD2E" w14:textId="091BCC5A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:rsidRPr="00F86B70" w14:paraId="23560C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981B5E" w14:textId="77777777" w:rsidR="002A2283" w:rsidRPr="00F86B70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 w:rsidRPr="00F86B70"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5EA464" w14:textId="0A7B5A69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54F7D" w14:textId="77777777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77355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066B5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11E12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B7D19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AD26A" w14:textId="77777777" w:rsidR="002A2283" w:rsidRPr="00F86B70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F71E67" w14:textId="316A4765" w:rsidR="002A2283" w:rsidRPr="00F86B70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34" w:author="Author">
              <w:r w:rsidRPr="00F86B70">
                <w:rPr>
                  <w:rFonts w:ascii="Arial" w:hAnsi="Arial" w:cs="Arial"/>
                  <w:color w:val="000000"/>
                  <w:sz w:val="18"/>
                  <w:szCs w:val="18"/>
                </w:rPr>
                <w:t>4.02</w:t>
              </w:r>
            </w:ins>
            <w:del w:id="735" w:author="Author">
              <w:r w:rsidRPr="00F86B70"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3.91</w:delText>
              </w:r>
            </w:del>
          </w:p>
        </w:tc>
      </w:tr>
      <w:tr w:rsidR="007D4ADE" w:rsidRPr="00F86B70" w14:paraId="1BCC74D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A04A8" w14:textId="77777777" w:rsidR="007D4ADE" w:rsidRPr="00F86B70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017FED" w14:textId="77777777" w:rsidR="007D4ADE" w:rsidRPr="00F86B70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E9595FD" w14:textId="77777777" w:rsidR="007D4ADE" w:rsidRPr="00F86B70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BA80484" w14:textId="77777777" w:rsidR="007D4ADE" w:rsidRPr="00F86B70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7C234A9" w14:textId="77777777" w:rsidR="007D4ADE" w:rsidRPr="00F86B70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06B2935" w14:textId="77777777" w:rsidR="007D4ADE" w:rsidRPr="00F86B70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A18D328" w14:textId="77777777" w:rsidR="007D4ADE" w:rsidRPr="00F86B70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5699DF2" w14:textId="77777777" w:rsidR="007D4ADE" w:rsidRPr="00F86B70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FDCFC6B" w14:textId="77777777" w:rsidR="007D4ADE" w:rsidRPr="00F86B70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ABC330" w14:textId="1C0E2611" w:rsidR="007D4ADE" w:rsidRDefault="007D4ADE" w:rsidP="007D4ADE">
      <w:pPr>
        <w:pStyle w:val="isonormal"/>
        <w:rPr>
          <w:b/>
        </w:rPr>
      </w:pPr>
      <w:r w:rsidRPr="00F86B70">
        <w:rPr>
          <w:b/>
          <w:color w:val="000000"/>
        </w:rPr>
        <w:t>Table 56.B.6</w:t>
      </w:r>
      <w:r w:rsidR="00090933" w:rsidRPr="00F86B70">
        <w:rPr>
          <w:b/>
          <w:color w:val="000000"/>
        </w:rPr>
        <w:t>.</w:t>
      </w:r>
      <w:r w:rsidRPr="00F86B70">
        <w:rPr>
          <w:b/>
          <w:color w:val="000000"/>
        </w:rPr>
        <w:t xml:space="preserve">  Products/Completed Operations (Subline Code 336) Table C - $100/200 Basic Limit</w:t>
      </w:r>
    </w:p>
    <w:p w14:paraId="3177B458" w14:textId="768540B1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</w:p>
    <w:sectPr w:rsidR="008F4065" w:rsidSect="0048314A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5CD57A" w14:textId="77777777" w:rsidR="002E353F" w:rsidRDefault="002E353F">
      <w:r>
        <w:separator/>
      </w:r>
    </w:p>
  </w:endnote>
  <w:endnote w:type="continuationSeparator" w:id="0">
    <w:p w14:paraId="686101DF" w14:textId="77777777" w:rsidR="002E353F" w:rsidRDefault="002E3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4A0" w:firstRow="1" w:lastRow="0" w:firstColumn="1" w:lastColumn="0" w:noHBand="0" w:noVBand="1"/>
    </w:tblPr>
    <w:tblGrid>
      <w:gridCol w:w="3623"/>
      <w:gridCol w:w="2815"/>
      <w:gridCol w:w="1681"/>
      <w:gridCol w:w="1961"/>
    </w:tblGrid>
    <w:tr w:rsidR="002E353F" w14:paraId="3A4357E4" w14:textId="77777777" w:rsidTr="00F86B70">
      <w:tc>
        <w:tcPr>
          <w:tcW w:w="3708" w:type="dxa"/>
        </w:tcPr>
        <w:p w14:paraId="2F5BDBEC" w14:textId="6D7049B7" w:rsidR="002E353F" w:rsidRPr="009554DD" w:rsidRDefault="002E353F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2021</w:t>
          </w:r>
          <w:r w:rsidRPr="009554DD">
            <w:rPr>
              <w:sz w:val="20"/>
            </w:rPr>
            <w:t xml:space="preserve">  </w:t>
          </w:r>
        </w:p>
        <w:p w14:paraId="7210B4BD" w14:textId="77777777" w:rsidR="002E353F" w:rsidRDefault="002E353F">
          <w:pPr>
            <w:pStyle w:val="Footer"/>
          </w:pPr>
        </w:p>
      </w:tc>
      <w:tc>
        <w:tcPr>
          <w:tcW w:w="2880" w:type="dxa"/>
          <w:shd w:val="clear" w:color="auto" w:fill="auto"/>
        </w:tcPr>
        <w:p w14:paraId="05F2A5DC" w14:textId="5C8AF23A" w:rsidR="002E353F" w:rsidRPr="00F86B70" w:rsidRDefault="00F86B70" w:rsidP="009554DD">
          <w:pPr>
            <w:pStyle w:val="Footer"/>
            <w:jc w:val="center"/>
            <w:rPr>
              <w:noProof/>
              <w:sz w:val="20"/>
            </w:rPr>
          </w:pPr>
          <w:r w:rsidRPr="00F86B70">
            <w:rPr>
              <w:noProof/>
              <w:sz w:val="20"/>
            </w:rPr>
            <w:t>Indiana</w:t>
          </w:r>
        </w:p>
      </w:tc>
      <w:tc>
        <w:tcPr>
          <w:tcW w:w="1710" w:type="dxa"/>
        </w:tcPr>
        <w:p w14:paraId="48D18B50" w14:textId="41BEC5FA" w:rsidR="002E353F" w:rsidRPr="009554DD" w:rsidRDefault="002E353F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GL-2021-IALL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29DA6437" w14:textId="77777777" w:rsidR="002E353F" w:rsidRPr="009554DD" w:rsidRDefault="002E353F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448F8B5D" w14:textId="77777777" w:rsidR="002E353F" w:rsidRDefault="002E35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7B373F" w14:textId="77777777" w:rsidR="002E353F" w:rsidRDefault="002E353F">
      <w:r>
        <w:separator/>
      </w:r>
    </w:p>
  </w:footnote>
  <w:footnote w:type="continuationSeparator" w:id="0">
    <w:p w14:paraId="061742F4" w14:textId="77777777" w:rsidR="002E353F" w:rsidRDefault="002E35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90"/>
  <w:removePersonalInformation/>
  <w:removeDateAndTime/>
  <w:printFractionalCharacterWidth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4B84"/>
    <w:rsid w:val="00076CA2"/>
    <w:rsid w:val="00084F51"/>
    <w:rsid w:val="00090933"/>
    <w:rsid w:val="000915E3"/>
    <w:rsid w:val="000C3F50"/>
    <w:rsid w:val="001014A8"/>
    <w:rsid w:val="0010444F"/>
    <w:rsid w:val="001178BA"/>
    <w:rsid w:val="001209DB"/>
    <w:rsid w:val="001310FD"/>
    <w:rsid w:val="00153544"/>
    <w:rsid w:val="001E79F8"/>
    <w:rsid w:val="00231B34"/>
    <w:rsid w:val="00274D2B"/>
    <w:rsid w:val="00293802"/>
    <w:rsid w:val="002A2283"/>
    <w:rsid w:val="002B2205"/>
    <w:rsid w:val="002B46DC"/>
    <w:rsid w:val="002D0FC7"/>
    <w:rsid w:val="002D1327"/>
    <w:rsid w:val="002E15DF"/>
    <w:rsid w:val="002E353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5048C7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6B24FF"/>
    <w:rsid w:val="00760AED"/>
    <w:rsid w:val="007C5417"/>
    <w:rsid w:val="007C6636"/>
    <w:rsid w:val="007D4ADE"/>
    <w:rsid w:val="007E05CA"/>
    <w:rsid w:val="007E5AB3"/>
    <w:rsid w:val="007F23E9"/>
    <w:rsid w:val="00821C2E"/>
    <w:rsid w:val="00852B84"/>
    <w:rsid w:val="0085625E"/>
    <w:rsid w:val="008565BC"/>
    <w:rsid w:val="008D56F1"/>
    <w:rsid w:val="008E35CC"/>
    <w:rsid w:val="008F4065"/>
    <w:rsid w:val="008F7E74"/>
    <w:rsid w:val="00912F5D"/>
    <w:rsid w:val="009448A7"/>
    <w:rsid w:val="009554DD"/>
    <w:rsid w:val="00967692"/>
    <w:rsid w:val="00980AFD"/>
    <w:rsid w:val="009B7BE9"/>
    <w:rsid w:val="009C290A"/>
    <w:rsid w:val="009C4D9F"/>
    <w:rsid w:val="009D1575"/>
    <w:rsid w:val="009E0DDE"/>
    <w:rsid w:val="009F7726"/>
    <w:rsid w:val="00A105C5"/>
    <w:rsid w:val="00A33963"/>
    <w:rsid w:val="00A42E65"/>
    <w:rsid w:val="00A869AE"/>
    <w:rsid w:val="00A90B27"/>
    <w:rsid w:val="00AA6BAE"/>
    <w:rsid w:val="00AA7021"/>
    <w:rsid w:val="00AF3F44"/>
    <w:rsid w:val="00B05E49"/>
    <w:rsid w:val="00B12A1A"/>
    <w:rsid w:val="00B24794"/>
    <w:rsid w:val="00B55C5C"/>
    <w:rsid w:val="00B65104"/>
    <w:rsid w:val="00B66BBA"/>
    <w:rsid w:val="00BA1F39"/>
    <w:rsid w:val="00C0033C"/>
    <w:rsid w:val="00C126D8"/>
    <w:rsid w:val="00C12771"/>
    <w:rsid w:val="00C32A12"/>
    <w:rsid w:val="00C51E64"/>
    <w:rsid w:val="00C76926"/>
    <w:rsid w:val="00CA0C24"/>
    <w:rsid w:val="00CC66DE"/>
    <w:rsid w:val="00CD0B49"/>
    <w:rsid w:val="00D00499"/>
    <w:rsid w:val="00D245BA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22B58"/>
    <w:rsid w:val="00F448E9"/>
    <w:rsid w:val="00F73111"/>
    <w:rsid w:val="00F75D53"/>
    <w:rsid w:val="00F768D6"/>
    <w:rsid w:val="00F86B70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."/>
  <w:listSeparator w:val=","/>
  <w14:docId w14:val="316F79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7D4ADE"/>
    <w:rPr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7D4ADE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7D4ADE"/>
    <w:rPr>
      <w:b/>
      <w:sz w:val="24"/>
    </w:rPr>
  </w:style>
  <w:style w:type="paragraph" w:customStyle="1" w:styleId="msonormal0">
    <w:name w:val="msonormal"/>
    <w:basedOn w:val="Normal"/>
    <w:rsid w:val="007D4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D4AD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LI-GL-2021-311 - 004 -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i64950</AuthorId>
    <CircularDocDescription xmlns="a86cc342-0045-41e2-80e9-abdb777d2eca">Pages</CircularDocDescription>
    <Date_x0020_Modified xmlns="a86cc342-0045-41e2-80e9-abdb777d2eca">2021-09-20T04:00:00+00:00</Date_x0020_Modified>
    <CircularDate xmlns="a86cc342-0045-41e2-80e9-abdb777d2eca">2021-10-04T04:00:00+00:00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combined change of +3.1% from the increased limit factors currently in effect.</KeyMessage>
    <CircularNumber xmlns="a86cc342-0045-41e2-80e9-abdb777d2eca">LI-GL-2021-311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Jones, William</AuthorName>
    <Sequence xmlns="a86cc342-0045-41e2-80e9-abdb777d2eca">3</Sequence>
    <ServiceModuleString xmlns="a86cc342-0045-41e2-80e9-abdb777d2eca">Rules;</ServiceModuleString>
    <CircId xmlns="a86cc342-0045-41e2-80e9-abdb777d2eca">33762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INDIANA GENERAL LIABILITY INCREASED LIMIT FACTORS TO BE IMPLEMENTED</CircularTitle>
    <Jurs xmlns="a86cc342-0045-41e2-80e9-abdb777d2eca">
      <Value>16</Value>
    </Jurs>
  </documentManagement>
</p:properties>
</file>

<file path=customXml/itemProps1.xml><?xml version="1.0" encoding="utf-8"?>
<ds:datastoreItem xmlns:ds="http://schemas.openxmlformats.org/officeDocument/2006/customXml" ds:itemID="{7215E581-FD30-4DEF-B83F-44AD5A883DCB}"/>
</file>

<file path=customXml/itemProps2.xml><?xml version="1.0" encoding="utf-8"?>
<ds:datastoreItem xmlns:ds="http://schemas.openxmlformats.org/officeDocument/2006/customXml" ds:itemID="{EEFC8A24-195D-4CD5-A59F-C362009EBDC0}"/>
</file>

<file path=customXml/itemProps3.xml><?xml version="1.0" encoding="utf-8"?>
<ds:datastoreItem xmlns:ds="http://schemas.openxmlformats.org/officeDocument/2006/customXml" ds:itemID="{91C81E54-8DB9-46F5-B2D6-D0B866BA57C9}"/>
</file>

<file path=customXml/itemProps4.xml><?xml version="1.0" encoding="utf-8"?>
<ds:datastoreItem xmlns:ds="http://schemas.openxmlformats.org/officeDocument/2006/customXml" ds:itemID="{E500C99E-5129-42DD-9D30-023F98B57EC2}"/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6</Pages>
  <Words>1608</Words>
  <Characters>7687</Characters>
  <Application>Microsoft Office Word</Application>
  <DocSecurity>2</DocSecurity>
  <Lines>3843</Lines>
  <Paragraphs>1327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2021-06-22T18:12:00Z</dcterms:created>
  <dcterms:modified xsi:type="dcterms:W3CDTF">2021-09-10T18:47:00Z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