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92872" w14:textId="497B4140" w:rsidR="00F05E39" w:rsidRDefault="00F05E39" w:rsidP="00F05E39">
      <w:pPr>
        <w:tabs>
          <w:tab w:val="left" w:pos="1440"/>
          <w:tab w:val="left" w:pos="8040"/>
        </w:tabs>
        <w:jc w:val="center"/>
      </w:pPr>
      <w:r>
        <w:t>SOUTH DAKOTA</w:t>
      </w:r>
    </w:p>
    <w:p w14:paraId="7E316425" w14:textId="77777777" w:rsidR="00F05E39" w:rsidRDefault="00F05E39" w:rsidP="00F05E39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47DBCB43" w14:textId="77777777" w:rsidR="00F05E39" w:rsidRDefault="00F05E39" w:rsidP="00F05E39">
      <w:pPr>
        <w:tabs>
          <w:tab w:val="left" w:pos="1440"/>
          <w:tab w:val="left" w:pos="8040"/>
        </w:tabs>
      </w:pPr>
    </w:p>
    <w:p w14:paraId="5611B1DD" w14:textId="77777777" w:rsidR="00F05E39" w:rsidRDefault="00F05E39" w:rsidP="00F05E39">
      <w:pPr>
        <w:tabs>
          <w:tab w:val="left" w:pos="1440"/>
          <w:tab w:val="left" w:pos="8040"/>
        </w:tabs>
      </w:pPr>
    </w:p>
    <w:p w14:paraId="7FE15408" w14:textId="77777777" w:rsidR="00F05E39" w:rsidRPr="00C869E6" w:rsidRDefault="00F05E39" w:rsidP="00F05E39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0261B491" w14:textId="77777777" w:rsidR="00F05E39" w:rsidRDefault="00F05E39" w:rsidP="00F05E39">
      <w:pPr>
        <w:tabs>
          <w:tab w:val="left" w:pos="1440"/>
          <w:tab w:val="left" w:pos="8040"/>
          <w:tab w:val="left" w:pos="8640"/>
        </w:tabs>
        <w:ind w:left="1440"/>
      </w:pPr>
    </w:p>
    <w:p w14:paraId="7958C350" w14:textId="77777777" w:rsidR="00F05E39" w:rsidRDefault="00F05E39" w:rsidP="00F05E39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5D49CD72" w14:textId="77777777" w:rsidR="00F05E39" w:rsidRDefault="00F05E39" w:rsidP="00F05E39">
      <w:pPr>
        <w:tabs>
          <w:tab w:val="left" w:pos="1440"/>
          <w:tab w:val="left" w:pos="8040"/>
          <w:tab w:val="left" w:pos="8640"/>
        </w:tabs>
        <w:ind w:left="1440"/>
      </w:pPr>
    </w:p>
    <w:p w14:paraId="735B8938" w14:textId="77777777" w:rsidR="00F05E39" w:rsidRDefault="00F05E39" w:rsidP="00F05E39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19AC1E62" w14:textId="77777777" w:rsidR="00F05E39" w:rsidRDefault="00F05E39" w:rsidP="00F05E39">
      <w:pPr>
        <w:tabs>
          <w:tab w:val="left" w:pos="1440"/>
          <w:tab w:val="left" w:pos="8040"/>
          <w:tab w:val="left" w:pos="8640"/>
        </w:tabs>
        <w:ind w:left="1440"/>
      </w:pPr>
    </w:p>
    <w:p w14:paraId="7B1664F3" w14:textId="77777777" w:rsidR="00F05E39" w:rsidRDefault="00F05E39" w:rsidP="00F05E39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252BA5D5" w14:textId="77777777" w:rsidR="00F05E39" w:rsidRDefault="00F05E39">
      <w:pPr>
        <w:sectPr w:rsidR="00F05E39" w:rsidSect="00F05E39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1685910E" w14:textId="77777777" w:rsidR="00F05E39" w:rsidRPr="00F05E39" w:rsidRDefault="00F05E39" w:rsidP="00F05E39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F05E39">
        <w:rPr>
          <w:rFonts w:ascii="Arial" w:hAnsi="Arial"/>
          <w:b/>
          <w:sz w:val="18"/>
        </w:rPr>
        <w:lastRenderedPageBreak/>
        <w:t>70.  CAUSES OF LOSS – BASIC FORM</w:t>
      </w:r>
    </w:p>
    <w:p w14:paraId="1D1A942A" w14:textId="77777777" w:rsidR="00F05E39" w:rsidRPr="00F05E39" w:rsidRDefault="00F05E39" w:rsidP="00F05E39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F05E39">
        <w:rPr>
          <w:rFonts w:ascii="Arial" w:hAnsi="Arial"/>
          <w:b/>
          <w:sz w:val="18"/>
        </w:rPr>
        <w:tab/>
        <w:t>E.</w:t>
      </w:r>
      <w:r w:rsidRPr="00F05E39">
        <w:rPr>
          <w:rFonts w:ascii="Arial" w:hAnsi="Arial"/>
          <w:b/>
          <w:sz w:val="18"/>
        </w:rPr>
        <w:tab/>
        <w:t>Rating Procedure</w:t>
      </w:r>
    </w:p>
    <w:p w14:paraId="1FB2CD13" w14:textId="77777777" w:rsidR="00F05E39" w:rsidRPr="00F05E39" w:rsidRDefault="00F05E39" w:rsidP="00F05E39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F05E39">
        <w:rPr>
          <w:rFonts w:ascii="Arial" w:hAnsi="Arial"/>
          <w:b/>
          <w:sz w:val="18"/>
        </w:rPr>
        <w:tab/>
        <w:t>2.</w:t>
      </w:r>
      <w:r w:rsidRPr="00F05E39">
        <w:rPr>
          <w:rFonts w:ascii="Arial" w:hAnsi="Arial"/>
          <w:b/>
          <w:sz w:val="18"/>
        </w:rPr>
        <w:tab/>
        <w:t>Property Damage – Group II Causes Of Loss</w:t>
      </w:r>
    </w:p>
    <w:p w14:paraId="29722620" w14:textId="77777777" w:rsidR="00F05E39" w:rsidRPr="00F05E39" w:rsidRDefault="00F05E39" w:rsidP="00F05E39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F05E39">
        <w:rPr>
          <w:rFonts w:ascii="Arial" w:hAnsi="Arial"/>
          <w:b/>
          <w:sz w:val="18"/>
        </w:rPr>
        <w:tab/>
        <w:t>e.</w:t>
      </w:r>
      <w:r w:rsidRPr="00F05E39">
        <w:rPr>
          <w:rFonts w:ascii="Arial" w:hAnsi="Arial"/>
          <w:b/>
          <w:sz w:val="18"/>
        </w:rPr>
        <w:tab/>
        <w:t>Loss Costs</w:t>
      </w:r>
    </w:p>
    <w:p w14:paraId="1B2D5366" w14:textId="77777777" w:rsidR="00F05E39" w:rsidRPr="00F05E39" w:rsidRDefault="00F05E39" w:rsidP="00F05E39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F05E39">
        <w:rPr>
          <w:rFonts w:ascii="Arial" w:hAnsi="Arial"/>
          <w:b/>
          <w:sz w:val="18"/>
        </w:rPr>
        <w:tab/>
        <w:t>(1)</w:t>
      </w:r>
      <w:r w:rsidRPr="00F05E39">
        <w:rPr>
          <w:rFonts w:ascii="Arial" w:hAnsi="Arial"/>
          <w:b/>
          <w:sz w:val="18"/>
        </w:rPr>
        <w:tab/>
      </w:r>
      <w:r w:rsidRPr="00F05E39">
        <w:rPr>
          <w:rFonts w:ascii="Arial" w:hAnsi="Arial"/>
          <w:sz w:val="18"/>
        </w:rPr>
        <w:t xml:space="preserve">Determine the Basic Group II symbol from the specific publication or from Rule </w:t>
      </w:r>
      <w:r w:rsidRPr="00F05E39">
        <w:rPr>
          <w:rFonts w:ascii="Arial" w:hAnsi="Arial"/>
          <w:b/>
          <w:sz w:val="18"/>
        </w:rPr>
        <w:t>70.E.2.a.</w:t>
      </w:r>
    </w:p>
    <w:p w14:paraId="34E52541" w14:textId="77777777" w:rsidR="00F05E39" w:rsidRPr="00F05E39" w:rsidRDefault="00F05E39" w:rsidP="00F05E39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b/>
          <w:sz w:val="18"/>
        </w:rPr>
        <w:tab/>
        <w:t>(2)</w:t>
      </w:r>
      <w:r w:rsidRPr="00F05E39">
        <w:rPr>
          <w:rFonts w:ascii="Arial" w:hAnsi="Arial"/>
          <w:sz w:val="18"/>
        </w:rPr>
        <w:tab/>
        <w:t xml:space="preserve">For Symbols </w:t>
      </w:r>
      <w:r w:rsidRPr="00F05E39">
        <w:rPr>
          <w:rFonts w:ascii="Arial" w:hAnsi="Arial"/>
          <w:b/>
          <w:sz w:val="18"/>
        </w:rPr>
        <w:t>AA, A, AB</w:t>
      </w:r>
      <w:r w:rsidRPr="00F05E39">
        <w:rPr>
          <w:rFonts w:ascii="Arial" w:hAnsi="Arial"/>
          <w:sz w:val="18"/>
        </w:rPr>
        <w:t xml:space="preserve"> and </w:t>
      </w:r>
      <w:r w:rsidRPr="00F05E39">
        <w:rPr>
          <w:rFonts w:ascii="Arial" w:hAnsi="Arial"/>
          <w:b/>
          <w:sz w:val="18"/>
        </w:rPr>
        <w:t>B,</w:t>
      </w:r>
      <w:r w:rsidRPr="00F05E39">
        <w:rPr>
          <w:rFonts w:ascii="Arial" w:hAnsi="Arial"/>
          <w:sz w:val="18"/>
        </w:rPr>
        <w:t xml:space="preserve"> use the applicable rate.</w:t>
      </w:r>
    </w:p>
    <w:p w14:paraId="55D3071A" w14:textId="77777777" w:rsidR="00F05E39" w:rsidRPr="00F05E39" w:rsidRDefault="00F05E39" w:rsidP="00F05E39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F05E39">
        <w:rPr>
          <w:rFonts w:ascii="Arial" w:hAnsi="Arial"/>
          <w:b/>
          <w:sz w:val="18"/>
        </w:rPr>
        <w:tab/>
        <w:t>(3)</w:t>
      </w:r>
      <w:r w:rsidRPr="00F05E39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F05E39">
        <w:rPr>
          <w:rFonts w:ascii="Arial" w:hAnsi="Arial"/>
          <w:b/>
          <w:sz w:val="18"/>
        </w:rPr>
        <w:t>70.E.2.a.</w:t>
      </w:r>
    </w:p>
    <w:p w14:paraId="1BC45E25" w14:textId="77777777" w:rsidR="00F05E39" w:rsidRPr="00F05E39" w:rsidRDefault="00F05E39" w:rsidP="00F05E39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720"/>
        <w:gridCol w:w="1380"/>
        <w:gridCol w:w="1350"/>
        <w:gridCol w:w="1350"/>
      </w:tblGrid>
      <w:tr w:rsidR="00F05E39" w:rsidRPr="00F05E39" w14:paraId="0AC1824F" w14:textId="77777777" w:rsidTr="005B7EB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C61EB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E256238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5BCC2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350" w:type="dxa"/>
            <w:tcBorders>
              <w:top w:val="nil"/>
              <w:bottom w:val="nil"/>
              <w:right w:val="nil"/>
            </w:tcBorders>
            <w:vAlign w:val="bottom"/>
          </w:tcPr>
          <w:p w14:paraId="67974414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Building </w:t>
            </w:r>
            <w:r w:rsidRPr="00F05E39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  <w:tc>
          <w:tcPr>
            <w:tcW w:w="1350" w:type="dxa"/>
            <w:tcBorders>
              <w:top w:val="nil"/>
              <w:bottom w:val="nil"/>
              <w:right w:val="nil"/>
            </w:tcBorders>
            <w:vAlign w:val="bottom"/>
          </w:tcPr>
          <w:p w14:paraId="311B98CB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Loss Cost</w:t>
            </w:r>
          </w:p>
        </w:tc>
      </w:tr>
      <w:tr w:rsidR="00F05E39" w:rsidRPr="00F05E39" w14:paraId="7FCB75B2" w14:textId="77777777" w:rsidTr="005B7EB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0CD04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B5F4C2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B9C4F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350" w:type="dxa"/>
            <w:tcBorders>
              <w:top w:val="nil"/>
              <w:bottom w:val="nil"/>
              <w:right w:val="nil"/>
            </w:tcBorders>
            <w:vAlign w:val="bottom"/>
          </w:tcPr>
          <w:p w14:paraId="71283067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u w:val="single"/>
              </w:rPr>
            </w:pPr>
            <w:ins w:id="0" w:author="Author" w:date="2021-09-10T10:25:00Z">
              <w:r w:rsidRPr="00F05E39">
                <w:rPr>
                  <w:rFonts w:ascii="Arial" w:hAnsi="Arial" w:cs="Arial"/>
                  <w:sz w:val="18"/>
                  <w:szCs w:val="18"/>
                </w:rPr>
                <w:t>.129</w:t>
              </w:r>
            </w:ins>
            <w:del w:id="1" w:author="Author" w:date="2021-09-10T10:25:00Z">
              <w:r w:rsidRPr="00F05E39" w:rsidDel="000B6BA7">
                <w:rPr>
                  <w:rFonts w:ascii="Arial" w:hAnsi="Arial" w:cs="Arial"/>
                  <w:sz w:val="18"/>
                  <w:szCs w:val="18"/>
                </w:rPr>
                <w:delText>.121</w:delText>
              </w:r>
            </w:del>
          </w:p>
        </w:tc>
        <w:tc>
          <w:tcPr>
            <w:tcW w:w="1350" w:type="dxa"/>
            <w:tcBorders>
              <w:top w:val="nil"/>
              <w:bottom w:val="nil"/>
              <w:right w:val="nil"/>
            </w:tcBorders>
            <w:vAlign w:val="bottom"/>
          </w:tcPr>
          <w:p w14:paraId="2DD5D7FB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1-09-10T10:25:00Z">
              <w:r w:rsidRPr="00F05E39">
                <w:rPr>
                  <w:rFonts w:ascii="Arial" w:hAnsi="Arial" w:cs="Arial"/>
                  <w:sz w:val="18"/>
                  <w:szCs w:val="18"/>
                </w:rPr>
                <w:t>.172</w:t>
              </w:r>
            </w:ins>
            <w:del w:id="3" w:author="Author" w:date="2021-09-10T10:25:00Z">
              <w:r w:rsidRPr="00F05E39" w:rsidDel="000B6BA7">
                <w:rPr>
                  <w:rFonts w:ascii="Arial" w:hAnsi="Arial" w:cs="Arial"/>
                  <w:sz w:val="18"/>
                  <w:szCs w:val="18"/>
                </w:rPr>
                <w:delText>.161</w:delText>
              </w:r>
            </w:del>
          </w:p>
        </w:tc>
      </w:tr>
      <w:tr w:rsidR="00F05E39" w:rsidRPr="00F05E39" w14:paraId="75D37072" w14:textId="77777777" w:rsidTr="005B7EB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F32BD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3FA46EA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F5913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8EE1D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1-09-10T10:25:00Z">
              <w:r w:rsidRPr="00F05E39">
                <w:rPr>
                  <w:rFonts w:ascii="Arial" w:hAnsi="Arial" w:cs="Arial"/>
                  <w:sz w:val="18"/>
                  <w:szCs w:val="18"/>
                </w:rPr>
                <w:t>.145</w:t>
              </w:r>
            </w:ins>
            <w:del w:id="5" w:author="Author" w:date="2021-09-10T10:25:00Z">
              <w:r w:rsidRPr="00F05E39" w:rsidDel="000B6BA7">
                <w:rPr>
                  <w:rFonts w:ascii="Arial" w:hAnsi="Arial" w:cs="Arial"/>
                  <w:sz w:val="18"/>
                  <w:szCs w:val="18"/>
                </w:rPr>
                <w:delText>.136</w:delText>
              </w:r>
            </w:del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3C1EE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1-09-10T10:25:00Z">
              <w:r w:rsidRPr="00F05E39">
                <w:rPr>
                  <w:rFonts w:ascii="Arial" w:hAnsi="Arial" w:cs="Arial"/>
                  <w:sz w:val="18"/>
                  <w:szCs w:val="18"/>
                </w:rPr>
                <w:t>.191</w:t>
              </w:r>
            </w:ins>
            <w:del w:id="7" w:author="Author" w:date="2021-09-10T10:25:00Z">
              <w:r w:rsidRPr="00F05E39" w:rsidDel="000B6BA7">
                <w:rPr>
                  <w:rFonts w:ascii="Arial" w:hAnsi="Arial" w:cs="Arial"/>
                  <w:sz w:val="18"/>
                  <w:szCs w:val="18"/>
                </w:rPr>
                <w:delText>.179</w:delText>
              </w:r>
            </w:del>
          </w:p>
        </w:tc>
      </w:tr>
      <w:tr w:rsidR="00F05E39" w:rsidRPr="00F05E39" w14:paraId="5DF5A2CC" w14:textId="77777777" w:rsidTr="005B7EB7">
        <w:tblPrEx>
          <w:tblCellMar>
            <w:top w:w="0" w:type="dxa"/>
            <w:bottom w:w="0" w:type="dxa"/>
          </w:tblCellMar>
        </w:tblPrEx>
        <w:trPr>
          <w:cantSplit/>
          <w:trHeight w:val="89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DACF7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5315AC5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405A5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948C1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1-09-10T10:25:00Z">
              <w:r w:rsidRPr="00F05E39">
                <w:rPr>
                  <w:rFonts w:ascii="Arial" w:hAnsi="Arial" w:cs="Arial"/>
                  <w:sz w:val="18"/>
                  <w:szCs w:val="18"/>
                </w:rPr>
                <w:t>.187</w:t>
              </w:r>
            </w:ins>
            <w:del w:id="9" w:author="Author" w:date="2021-09-10T10:25:00Z">
              <w:r w:rsidRPr="00F05E39" w:rsidDel="000B6BA7">
                <w:rPr>
                  <w:rFonts w:ascii="Arial" w:hAnsi="Arial" w:cs="Arial"/>
                  <w:sz w:val="18"/>
                  <w:szCs w:val="18"/>
                </w:rPr>
                <w:delText>.175</w:delText>
              </w:r>
            </w:del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90EB3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1-09-10T10:25:00Z">
              <w:r w:rsidRPr="00F05E39">
                <w:rPr>
                  <w:rFonts w:ascii="Arial" w:hAnsi="Arial" w:cs="Arial"/>
                  <w:sz w:val="18"/>
                  <w:szCs w:val="18"/>
                </w:rPr>
                <w:t>.227</w:t>
              </w:r>
            </w:ins>
            <w:del w:id="11" w:author="Author" w:date="2021-09-10T10:25:00Z">
              <w:r w:rsidRPr="00F05E39" w:rsidDel="000B6BA7">
                <w:rPr>
                  <w:rFonts w:ascii="Arial" w:hAnsi="Arial" w:cs="Arial"/>
                  <w:sz w:val="18"/>
                  <w:szCs w:val="18"/>
                </w:rPr>
                <w:delText>.212</w:delText>
              </w:r>
            </w:del>
          </w:p>
        </w:tc>
      </w:tr>
      <w:tr w:rsidR="00F05E39" w:rsidRPr="00F05E39" w14:paraId="65CC2DD1" w14:textId="77777777" w:rsidTr="005B7EB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347AC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89169F9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B6327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7A603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1-09-10T10:26:00Z">
              <w:r w:rsidRPr="00F05E39">
                <w:rPr>
                  <w:rFonts w:ascii="Arial" w:hAnsi="Arial" w:cs="Arial"/>
                  <w:sz w:val="18"/>
                  <w:szCs w:val="18"/>
                </w:rPr>
                <w:t>.221</w:t>
              </w:r>
            </w:ins>
            <w:del w:id="13" w:author="Author" w:date="2021-09-10T10:26:00Z">
              <w:r w:rsidRPr="00F05E39" w:rsidDel="000B6BA7">
                <w:rPr>
                  <w:rFonts w:ascii="Arial" w:hAnsi="Arial" w:cs="Arial"/>
                  <w:sz w:val="18"/>
                  <w:szCs w:val="18"/>
                </w:rPr>
                <w:delText>.207</w:delText>
              </w:r>
            </w:del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88893" w14:textId="77777777" w:rsidR="00F05E39" w:rsidRPr="00F05E39" w:rsidRDefault="00F05E39" w:rsidP="00F05E3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1-09-10T10:26:00Z">
              <w:r w:rsidRPr="00F05E39">
                <w:rPr>
                  <w:rFonts w:ascii="Arial" w:hAnsi="Arial" w:cs="Arial"/>
                  <w:sz w:val="18"/>
                  <w:szCs w:val="18"/>
                </w:rPr>
                <w:t>.254</w:t>
              </w:r>
            </w:ins>
            <w:del w:id="15" w:author="Author" w:date="2021-09-10T10:26:00Z">
              <w:r w:rsidRPr="00F05E39" w:rsidDel="000B6BA7">
                <w:rPr>
                  <w:rFonts w:ascii="Arial" w:hAnsi="Arial" w:cs="Arial"/>
                  <w:sz w:val="18"/>
                  <w:szCs w:val="18"/>
                </w:rPr>
                <w:delText>.238</w:delText>
              </w:r>
            </w:del>
          </w:p>
        </w:tc>
      </w:tr>
    </w:tbl>
    <w:p w14:paraId="65069087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47E37092" w14:textId="77777777" w:rsidR="00F05E39" w:rsidRDefault="00F05E39">
      <w:pPr>
        <w:sectPr w:rsidR="00F05E39" w:rsidSect="00F05E39">
          <w:pgSz w:w="12240" w:h="15840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7B626F98" w14:textId="77777777" w:rsidR="00F05E39" w:rsidRPr="00F05E39" w:rsidRDefault="00F05E39" w:rsidP="00F05E39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F05E39">
        <w:rPr>
          <w:rFonts w:ascii="Arial" w:hAnsi="Arial"/>
          <w:b/>
          <w:sz w:val="18"/>
        </w:rPr>
        <w:t>72.  CAUSES OF LOSS – SPECIAL FORM</w:t>
      </w:r>
    </w:p>
    <w:p w14:paraId="0A602344" w14:textId="77777777" w:rsidR="00F05E39" w:rsidRPr="00F05E39" w:rsidRDefault="00F05E39" w:rsidP="00F05E39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b/>
          <w:sz w:val="18"/>
        </w:rPr>
        <w:tab/>
        <w:t>E.2.</w:t>
      </w:r>
      <w:r w:rsidRPr="00F05E39">
        <w:rPr>
          <w:rFonts w:ascii="Arial" w:hAnsi="Arial"/>
          <w:b/>
          <w:sz w:val="18"/>
        </w:rPr>
        <w:tab/>
      </w:r>
      <w:r w:rsidRPr="00F05E39">
        <w:rPr>
          <w:rFonts w:ascii="Arial" w:hAnsi="Arial"/>
          <w:sz w:val="18"/>
        </w:rPr>
        <w:t>Rating Procedure – Property Damage – Other than Builders' Risk</w:t>
      </w:r>
    </w:p>
    <w:p w14:paraId="2535A3B9" w14:textId="77777777" w:rsidR="00F05E39" w:rsidRPr="00F05E39" w:rsidRDefault="00F05E39" w:rsidP="00F05E39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tab/>
      </w:r>
      <w:r w:rsidRPr="00F05E39">
        <w:rPr>
          <w:rFonts w:ascii="Arial" w:hAnsi="Arial"/>
          <w:b/>
          <w:sz w:val="18"/>
        </w:rPr>
        <w:t>b.(1)</w:t>
      </w:r>
      <w:r w:rsidRPr="00F05E39">
        <w:rPr>
          <w:rFonts w:ascii="Arial" w:hAnsi="Arial"/>
          <w:sz w:val="18"/>
        </w:rPr>
        <w:tab/>
        <w:t xml:space="preserve">Building Coverage </w:t>
      </w:r>
      <w:r w:rsidRPr="00F05E39">
        <w:rPr>
          <w:rFonts w:ascii="Arial" w:hAnsi="Arial"/>
          <w:color w:val="000000"/>
          <w:sz w:val="18"/>
        </w:rPr>
        <w:t>–</w:t>
      </w:r>
      <w:r w:rsidRPr="00F05E39">
        <w:rPr>
          <w:rFonts w:ascii="Arial" w:hAnsi="Arial"/>
          <w:sz w:val="18"/>
        </w:rPr>
        <w:t xml:space="preserve"> Loss Cost: </w:t>
      </w:r>
      <w:ins w:id="16" w:author="Author" w:date="2021-09-09T11:20:00Z">
        <w:r w:rsidRPr="00F05E39">
          <w:rPr>
            <w:rFonts w:ascii="Arial" w:hAnsi="Arial"/>
            <w:sz w:val="18"/>
          </w:rPr>
          <w:t>.034</w:t>
        </w:r>
      </w:ins>
      <w:del w:id="17" w:author="Author" w:date="2021-09-09T11:20:00Z">
        <w:r w:rsidRPr="00F05E39" w:rsidDel="00D14306">
          <w:rPr>
            <w:rFonts w:ascii="Arial" w:hAnsi="Arial"/>
            <w:sz w:val="18"/>
          </w:rPr>
          <w:delText>.031</w:delText>
        </w:r>
      </w:del>
    </w:p>
    <w:p w14:paraId="15D6B6A4" w14:textId="77777777" w:rsidR="00F05E39" w:rsidRPr="00F05E39" w:rsidRDefault="00F05E39" w:rsidP="00F05E39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tab/>
      </w:r>
      <w:r w:rsidRPr="00F05E39">
        <w:rPr>
          <w:rFonts w:ascii="Arial" w:hAnsi="Arial"/>
          <w:b/>
          <w:sz w:val="18"/>
        </w:rPr>
        <w:t>c.(2)</w:t>
      </w:r>
      <w:r w:rsidRPr="00F05E39">
        <w:rPr>
          <w:rFonts w:ascii="Arial" w:hAnsi="Arial"/>
          <w:sz w:val="18"/>
        </w:rPr>
        <w:tab/>
        <w:t>Personal Property Coverage – Loss Costs</w:t>
      </w:r>
    </w:p>
    <w:p w14:paraId="69298186" w14:textId="77777777" w:rsidR="00F05E39" w:rsidRPr="00F05E39" w:rsidRDefault="00F05E39" w:rsidP="00F05E39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600"/>
        <w:gridCol w:w="1200"/>
      </w:tblGrid>
      <w:tr w:rsidR="00F05E39" w:rsidRPr="00F05E39" w14:paraId="724B0137" w14:textId="77777777" w:rsidTr="005B7EB7">
        <w:trPr>
          <w:cantSplit/>
          <w:trHeight w:val="190"/>
        </w:trPr>
        <w:tc>
          <w:tcPr>
            <w:tcW w:w="200" w:type="dxa"/>
          </w:tcPr>
          <w:p w14:paraId="785AEA9C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E76951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highlight w:val="yellow"/>
              </w:rPr>
            </w:pPr>
            <w:r w:rsidRPr="00F05E39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C03201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Loss Costs</w:t>
            </w:r>
          </w:p>
        </w:tc>
      </w:tr>
      <w:tr w:rsidR="00F05E39" w:rsidRPr="00F05E39" w14:paraId="32C6EA5A" w14:textId="77777777" w:rsidTr="005B7EB7">
        <w:trPr>
          <w:cantSplit/>
          <w:trHeight w:val="190"/>
        </w:trPr>
        <w:tc>
          <w:tcPr>
            <w:tcW w:w="200" w:type="dxa"/>
          </w:tcPr>
          <w:p w14:paraId="427A854E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58D195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76D2F92" w14:textId="77777777" w:rsidR="00F05E39" w:rsidRPr="00F05E39" w:rsidRDefault="00F05E39" w:rsidP="00F05E39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18" w:author="Author" w:date="2021-09-09T11:21:00Z">
              <w:r w:rsidRPr="00F05E39">
                <w:rPr>
                  <w:rFonts w:ascii="Arial" w:hAnsi="Arial" w:cs="Arial"/>
                  <w:sz w:val="18"/>
                  <w:szCs w:val="18"/>
                </w:rPr>
                <w:t>.202</w:t>
              </w:r>
            </w:ins>
            <w:del w:id="19" w:author="Author" w:date="2021-09-09T11:21:00Z">
              <w:r w:rsidRPr="00F05E39" w:rsidDel="00D14306">
                <w:rPr>
                  <w:rFonts w:ascii="Arial" w:hAnsi="Arial" w:cs="Arial"/>
                  <w:sz w:val="18"/>
                  <w:szCs w:val="18"/>
                </w:rPr>
                <w:delText>.193</w:delText>
              </w:r>
            </w:del>
          </w:p>
        </w:tc>
      </w:tr>
      <w:tr w:rsidR="00F05E39" w:rsidRPr="00F05E39" w14:paraId="3023EAD0" w14:textId="77777777" w:rsidTr="005B7EB7">
        <w:trPr>
          <w:cantSplit/>
          <w:trHeight w:val="190"/>
        </w:trPr>
        <w:tc>
          <w:tcPr>
            <w:tcW w:w="200" w:type="dxa"/>
          </w:tcPr>
          <w:p w14:paraId="14195158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2A525DDC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E77FF0" w14:textId="77777777" w:rsidR="00F05E39" w:rsidRPr="00F05E39" w:rsidRDefault="00F05E39" w:rsidP="00F05E39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20" w:author="Author" w:date="2021-09-09T11:21:00Z">
              <w:r w:rsidRPr="00F05E39">
                <w:rPr>
                  <w:rFonts w:ascii="Arial" w:hAnsi="Arial" w:cs="Arial"/>
                  <w:sz w:val="18"/>
                  <w:szCs w:val="18"/>
                </w:rPr>
                <w:t>.086</w:t>
              </w:r>
            </w:ins>
            <w:del w:id="21" w:author="Author" w:date="2021-09-09T11:21:00Z">
              <w:r w:rsidRPr="00F05E39" w:rsidDel="00D14306">
                <w:rPr>
                  <w:rFonts w:ascii="Arial" w:hAnsi="Arial" w:cs="Arial"/>
                  <w:sz w:val="18"/>
                  <w:szCs w:val="18"/>
                </w:rPr>
                <w:delText>.082</w:delText>
              </w:r>
            </w:del>
          </w:p>
        </w:tc>
      </w:tr>
      <w:tr w:rsidR="00F05E39" w:rsidRPr="00F05E39" w14:paraId="61FB9EC4" w14:textId="77777777" w:rsidTr="005B7EB7">
        <w:trPr>
          <w:cantSplit/>
          <w:trHeight w:val="190"/>
        </w:trPr>
        <w:tc>
          <w:tcPr>
            <w:tcW w:w="200" w:type="dxa"/>
          </w:tcPr>
          <w:p w14:paraId="6CF3F21F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659C70D1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A0EEF2" w14:textId="77777777" w:rsidR="00F05E39" w:rsidRPr="00F05E39" w:rsidRDefault="00F05E39" w:rsidP="00F05E39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22" w:author="Author" w:date="2021-09-09T11:22:00Z">
              <w:r w:rsidRPr="00F05E39">
                <w:rPr>
                  <w:rFonts w:ascii="Arial" w:hAnsi="Arial" w:cs="Arial"/>
                  <w:sz w:val="18"/>
                  <w:szCs w:val="18"/>
                </w:rPr>
                <w:t>.128</w:t>
              </w:r>
            </w:ins>
            <w:del w:id="23" w:author="Author" w:date="2021-09-09T11:22:00Z">
              <w:r w:rsidRPr="00F05E39" w:rsidDel="00D14306">
                <w:rPr>
                  <w:rFonts w:ascii="Arial" w:hAnsi="Arial" w:cs="Arial"/>
                  <w:sz w:val="18"/>
                  <w:szCs w:val="18"/>
                </w:rPr>
                <w:delText>.123</w:delText>
              </w:r>
            </w:del>
          </w:p>
        </w:tc>
      </w:tr>
      <w:tr w:rsidR="00F05E39" w:rsidRPr="00F05E39" w14:paraId="16264182" w14:textId="77777777" w:rsidTr="005B7EB7">
        <w:trPr>
          <w:cantSplit/>
          <w:trHeight w:val="190"/>
        </w:trPr>
        <w:tc>
          <w:tcPr>
            <w:tcW w:w="200" w:type="dxa"/>
          </w:tcPr>
          <w:p w14:paraId="0D06B1C7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54DEDA56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46AF42E" w14:textId="77777777" w:rsidR="00F05E39" w:rsidRPr="00F05E39" w:rsidRDefault="00F05E39" w:rsidP="00F05E39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24" w:author="Author" w:date="2021-09-09T11:22:00Z">
              <w:r w:rsidRPr="00F05E39">
                <w:rPr>
                  <w:rFonts w:ascii="Arial" w:hAnsi="Arial" w:cs="Arial"/>
                  <w:sz w:val="18"/>
                  <w:szCs w:val="18"/>
                </w:rPr>
                <w:t>.119</w:t>
              </w:r>
            </w:ins>
            <w:del w:id="25" w:author="Author" w:date="2021-09-09T11:22:00Z">
              <w:r w:rsidRPr="00F05E39" w:rsidDel="00D14306">
                <w:rPr>
                  <w:rFonts w:ascii="Arial" w:hAnsi="Arial" w:cs="Arial"/>
                  <w:sz w:val="18"/>
                  <w:szCs w:val="18"/>
                </w:rPr>
                <w:delText>.114</w:delText>
              </w:r>
            </w:del>
          </w:p>
        </w:tc>
      </w:tr>
      <w:tr w:rsidR="00F05E39" w:rsidRPr="00F05E39" w14:paraId="0C5E7D16" w14:textId="77777777" w:rsidTr="005B7EB7">
        <w:trPr>
          <w:cantSplit/>
          <w:trHeight w:val="190"/>
        </w:trPr>
        <w:tc>
          <w:tcPr>
            <w:tcW w:w="200" w:type="dxa"/>
          </w:tcPr>
          <w:p w14:paraId="54ABE5ED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61A09CCC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AC26EF" w14:textId="77777777" w:rsidR="00F05E39" w:rsidRPr="00F05E39" w:rsidRDefault="00F05E39" w:rsidP="00F05E39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26" w:author="Author" w:date="2021-09-09T11:23:00Z">
              <w:r w:rsidRPr="00F05E39">
                <w:rPr>
                  <w:rFonts w:ascii="Arial" w:hAnsi="Arial" w:cs="Arial"/>
                  <w:sz w:val="18"/>
                  <w:szCs w:val="18"/>
                </w:rPr>
                <w:t>.093</w:t>
              </w:r>
            </w:ins>
            <w:del w:id="27" w:author="Author" w:date="2021-09-09T11:23:00Z">
              <w:r w:rsidRPr="00F05E39" w:rsidDel="00D14306">
                <w:rPr>
                  <w:rFonts w:ascii="Arial" w:hAnsi="Arial" w:cs="Arial"/>
                  <w:sz w:val="18"/>
                  <w:szCs w:val="18"/>
                </w:rPr>
                <w:delText>.089</w:delText>
              </w:r>
            </w:del>
          </w:p>
        </w:tc>
      </w:tr>
      <w:tr w:rsidR="00F05E39" w:rsidRPr="00F05E39" w14:paraId="1D52DA43" w14:textId="77777777" w:rsidTr="005B7EB7">
        <w:trPr>
          <w:cantSplit/>
          <w:trHeight w:val="190"/>
        </w:trPr>
        <w:tc>
          <w:tcPr>
            <w:tcW w:w="200" w:type="dxa"/>
          </w:tcPr>
          <w:p w14:paraId="1FF17BCD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0E2733E7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0FEE2E3" w14:textId="77777777" w:rsidR="00F05E39" w:rsidRPr="00F05E39" w:rsidRDefault="00F05E39" w:rsidP="00F05E39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28" w:author="Author" w:date="2021-09-09T11:23:00Z">
              <w:r w:rsidRPr="00F05E39">
                <w:rPr>
                  <w:rFonts w:ascii="Arial" w:hAnsi="Arial" w:cs="Arial"/>
                  <w:sz w:val="18"/>
                  <w:szCs w:val="18"/>
                </w:rPr>
                <w:t>.068</w:t>
              </w:r>
            </w:ins>
            <w:del w:id="29" w:author="Author" w:date="2021-09-09T11:23:00Z">
              <w:r w:rsidRPr="00F05E39" w:rsidDel="00D14306">
                <w:rPr>
                  <w:rFonts w:ascii="Arial" w:hAnsi="Arial" w:cs="Arial"/>
                  <w:sz w:val="18"/>
                  <w:szCs w:val="18"/>
                </w:rPr>
                <w:delText>.065</w:delText>
              </w:r>
            </w:del>
          </w:p>
        </w:tc>
      </w:tr>
      <w:tr w:rsidR="00F05E39" w:rsidRPr="00F05E39" w14:paraId="11C70D6A" w14:textId="77777777" w:rsidTr="005B7EB7">
        <w:trPr>
          <w:cantSplit/>
          <w:trHeight w:val="190"/>
        </w:trPr>
        <w:tc>
          <w:tcPr>
            <w:tcW w:w="200" w:type="dxa"/>
          </w:tcPr>
          <w:p w14:paraId="0E8BEDDF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293139F6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08963D0" w14:textId="77777777" w:rsidR="00F05E39" w:rsidRPr="00F05E39" w:rsidRDefault="00F05E39" w:rsidP="00F05E39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30" w:author="Author" w:date="2021-09-09T11:32:00Z">
              <w:r w:rsidRPr="00F05E39">
                <w:rPr>
                  <w:rFonts w:ascii="Arial" w:hAnsi="Arial" w:cs="Arial"/>
                  <w:sz w:val="18"/>
                  <w:szCs w:val="18"/>
                </w:rPr>
                <w:t>.068</w:t>
              </w:r>
            </w:ins>
            <w:del w:id="31" w:author="Author" w:date="2021-09-09T11:32:00Z">
              <w:r w:rsidRPr="00F05E39" w:rsidDel="00535D85">
                <w:rPr>
                  <w:rFonts w:ascii="Arial" w:hAnsi="Arial" w:cs="Arial"/>
                  <w:sz w:val="18"/>
                  <w:szCs w:val="18"/>
                </w:rPr>
                <w:delText>.065</w:delText>
              </w:r>
            </w:del>
          </w:p>
        </w:tc>
      </w:tr>
      <w:tr w:rsidR="00F05E39" w:rsidRPr="00F05E39" w14:paraId="7C54C88C" w14:textId="77777777" w:rsidTr="005B7EB7">
        <w:trPr>
          <w:cantSplit/>
          <w:trHeight w:val="190"/>
        </w:trPr>
        <w:tc>
          <w:tcPr>
            <w:tcW w:w="200" w:type="dxa"/>
          </w:tcPr>
          <w:p w14:paraId="1C5A4FBC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4FB1A9ED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DD0BFA3" w14:textId="77777777" w:rsidR="00F05E39" w:rsidRPr="00F05E39" w:rsidRDefault="00F05E39" w:rsidP="00F05E39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32" w:author="Author" w:date="2021-09-09T11:32:00Z">
              <w:r w:rsidRPr="00F05E39">
                <w:rPr>
                  <w:rFonts w:ascii="Arial" w:hAnsi="Arial" w:cs="Arial"/>
                  <w:sz w:val="18"/>
                  <w:szCs w:val="18"/>
                </w:rPr>
                <w:t>.046</w:t>
              </w:r>
            </w:ins>
            <w:del w:id="33" w:author="Author" w:date="2021-09-09T11:32:00Z">
              <w:r w:rsidRPr="00F05E39" w:rsidDel="00535D85">
                <w:rPr>
                  <w:rFonts w:ascii="Arial" w:hAnsi="Arial" w:cs="Arial"/>
                  <w:sz w:val="18"/>
                  <w:szCs w:val="18"/>
                </w:rPr>
                <w:delText>.044</w:delText>
              </w:r>
            </w:del>
          </w:p>
        </w:tc>
      </w:tr>
      <w:tr w:rsidR="00F05E39" w:rsidRPr="00F05E39" w14:paraId="493437C1" w14:textId="77777777" w:rsidTr="005B7EB7">
        <w:trPr>
          <w:cantSplit/>
          <w:trHeight w:val="190"/>
        </w:trPr>
        <w:tc>
          <w:tcPr>
            <w:tcW w:w="200" w:type="dxa"/>
          </w:tcPr>
          <w:p w14:paraId="5B9E9845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6E44812E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1CB40D" w14:textId="77777777" w:rsidR="00F05E39" w:rsidRPr="00F05E39" w:rsidRDefault="00F05E39" w:rsidP="00F05E39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34" w:author="Author" w:date="2021-09-09T13:56:00Z">
              <w:r w:rsidRPr="00F05E39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  <w:ins w:id="35" w:author="Author" w:date="2021-09-09T13:57:00Z">
              <w:r w:rsidRPr="00F05E39">
                <w:rPr>
                  <w:rFonts w:ascii="Arial" w:hAnsi="Arial" w:cs="Arial"/>
                  <w:sz w:val="18"/>
                  <w:szCs w:val="18"/>
                </w:rPr>
                <w:t>170</w:t>
              </w:r>
            </w:ins>
            <w:del w:id="36" w:author="Author" w:date="2021-09-09T13:56:00Z">
              <w:r w:rsidRPr="00F05E39" w:rsidDel="00711E58">
                <w:rPr>
                  <w:rFonts w:ascii="Arial" w:hAnsi="Arial" w:cs="Arial"/>
                  <w:sz w:val="18"/>
                  <w:szCs w:val="18"/>
                </w:rPr>
                <w:delText>.161</w:delText>
              </w:r>
            </w:del>
          </w:p>
        </w:tc>
      </w:tr>
      <w:tr w:rsidR="00F05E39" w:rsidRPr="00F05E39" w14:paraId="39CD878E" w14:textId="77777777" w:rsidTr="005B7EB7">
        <w:trPr>
          <w:cantSplit/>
          <w:trHeight w:val="190"/>
        </w:trPr>
        <w:tc>
          <w:tcPr>
            <w:tcW w:w="200" w:type="dxa"/>
          </w:tcPr>
          <w:p w14:paraId="734BC991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3D80B371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D70C1F5" w14:textId="77777777" w:rsidR="00F05E39" w:rsidRPr="00F05E39" w:rsidRDefault="00F05E39" w:rsidP="00F05E39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37" w:author="Author" w:date="2021-09-09T13:57:00Z">
              <w:r w:rsidRPr="00F05E39">
                <w:rPr>
                  <w:rFonts w:ascii="Arial" w:hAnsi="Arial" w:cs="Arial"/>
                  <w:sz w:val="18"/>
                  <w:szCs w:val="18"/>
                </w:rPr>
                <w:t>.104</w:t>
              </w:r>
            </w:ins>
            <w:del w:id="38" w:author="Author" w:date="2021-09-09T13:57:00Z">
              <w:r w:rsidRPr="00F05E39" w:rsidDel="00711E58">
                <w:rPr>
                  <w:rFonts w:ascii="Arial" w:hAnsi="Arial" w:cs="Arial"/>
                  <w:sz w:val="18"/>
                  <w:szCs w:val="18"/>
                </w:rPr>
                <w:delText>.100</w:delText>
              </w:r>
            </w:del>
          </w:p>
        </w:tc>
      </w:tr>
      <w:tr w:rsidR="00F05E39" w:rsidRPr="00F05E39" w14:paraId="3E233E7C" w14:textId="77777777" w:rsidTr="005B7EB7">
        <w:trPr>
          <w:cantSplit/>
          <w:trHeight w:val="190"/>
        </w:trPr>
        <w:tc>
          <w:tcPr>
            <w:tcW w:w="200" w:type="dxa"/>
          </w:tcPr>
          <w:p w14:paraId="1CD62B3B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5F452556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AB64934" w14:textId="77777777" w:rsidR="00F05E39" w:rsidRPr="00F05E39" w:rsidRDefault="00F05E39" w:rsidP="00F05E39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39" w:author="Author" w:date="2021-09-09T13:57:00Z">
              <w:r w:rsidRPr="00F05E39">
                <w:rPr>
                  <w:rFonts w:ascii="Arial" w:hAnsi="Arial" w:cs="Arial"/>
                  <w:sz w:val="18"/>
                  <w:szCs w:val="18"/>
                </w:rPr>
                <w:t>.129</w:t>
              </w:r>
            </w:ins>
            <w:del w:id="40" w:author="Author" w:date="2021-09-09T13:57:00Z">
              <w:r w:rsidRPr="00F05E39" w:rsidDel="00711E58">
                <w:rPr>
                  <w:rFonts w:ascii="Arial" w:hAnsi="Arial" w:cs="Arial"/>
                  <w:sz w:val="18"/>
                  <w:szCs w:val="18"/>
                </w:rPr>
                <w:delText>.124</w:delText>
              </w:r>
            </w:del>
          </w:p>
        </w:tc>
      </w:tr>
      <w:tr w:rsidR="00F05E39" w:rsidRPr="00F05E39" w14:paraId="49BCA694" w14:textId="77777777" w:rsidTr="005B7EB7">
        <w:trPr>
          <w:cantSplit/>
          <w:trHeight w:val="190"/>
        </w:trPr>
        <w:tc>
          <w:tcPr>
            <w:tcW w:w="200" w:type="dxa"/>
          </w:tcPr>
          <w:p w14:paraId="6920F8C8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30F4F36A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02AEC6B" w14:textId="77777777" w:rsidR="00F05E39" w:rsidRPr="00F05E39" w:rsidRDefault="00F05E39" w:rsidP="00F05E39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41" w:author="Author" w:date="2021-09-09T13:57:00Z">
              <w:r w:rsidRPr="00F05E39">
                <w:rPr>
                  <w:rFonts w:ascii="Arial" w:hAnsi="Arial" w:cs="Arial"/>
                  <w:sz w:val="18"/>
                  <w:szCs w:val="18"/>
                </w:rPr>
                <w:t>.104</w:t>
              </w:r>
            </w:ins>
            <w:del w:id="42" w:author="Author" w:date="2021-09-09T13:57:00Z">
              <w:r w:rsidRPr="00F05E39" w:rsidDel="00711E58">
                <w:rPr>
                  <w:rFonts w:ascii="Arial" w:hAnsi="Arial" w:cs="Arial"/>
                  <w:sz w:val="18"/>
                  <w:szCs w:val="18"/>
                </w:rPr>
                <w:delText>.100</w:delText>
              </w:r>
            </w:del>
          </w:p>
        </w:tc>
      </w:tr>
      <w:tr w:rsidR="00F05E39" w:rsidRPr="00F05E39" w14:paraId="30E57108" w14:textId="77777777" w:rsidTr="005B7EB7">
        <w:trPr>
          <w:cantSplit/>
          <w:trHeight w:val="190"/>
        </w:trPr>
        <w:tc>
          <w:tcPr>
            <w:tcW w:w="200" w:type="dxa"/>
          </w:tcPr>
          <w:p w14:paraId="654F5035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4F64B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96A72" w14:textId="77777777" w:rsidR="00F05E39" w:rsidRPr="00F05E39" w:rsidRDefault="00F05E39" w:rsidP="00F05E39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43" w:author="Author" w:date="2021-09-09T13:57:00Z">
              <w:r w:rsidRPr="00F05E39">
                <w:rPr>
                  <w:rFonts w:ascii="Arial" w:hAnsi="Arial" w:cs="Arial"/>
                  <w:sz w:val="18"/>
                  <w:szCs w:val="18"/>
                </w:rPr>
                <w:t>.136</w:t>
              </w:r>
            </w:ins>
            <w:del w:id="44" w:author="Author" w:date="2021-09-09T13:57:00Z">
              <w:r w:rsidRPr="00F05E39" w:rsidDel="00711E58">
                <w:rPr>
                  <w:rFonts w:ascii="Arial" w:hAnsi="Arial" w:cs="Arial"/>
                  <w:sz w:val="18"/>
                  <w:szCs w:val="18"/>
                </w:rPr>
                <w:delText>.132</w:delText>
              </w:r>
            </w:del>
          </w:p>
        </w:tc>
      </w:tr>
      <w:tr w:rsidR="00F05E39" w:rsidRPr="00F05E39" w14:paraId="28FA2566" w14:textId="77777777" w:rsidTr="005B7EB7">
        <w:trPr>
          <w:cantSplit/>
          <w:trHeight w:val="190"/>
        </w:trPr>
        <w:tc>
          <w:tcPr>
            <w:tcW w:w="200" w:type="dxa"/>
          </w:tcPr>
          <w:p w14:paraId="6D2DFCAC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43383D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D14969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F05E39" w:rsidRPr="00F05E39" w14:paraId="4C34AAB9" w14:textId="77777777" w:rsidTr="005B7EB7">
        <w:trPr>
          <w:cantSplit/>
          <w:trHeight w:val="190"/>
        </w:trPr>
        <w:tc>
          <w:tcPr>
            <w:tcW w:w="200" w:type="dxa"/>
          </w:tcPr>
          <w:p w14:paraId="1F79953F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F478A" w14:textId="77777777" w:rsidR="00F05E39" w:rsidRPr="00F05E39" w:rsidRDefault="00F05E39" w:rsidP="00F05E39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F05E39">
                  <w:rPr>
                    <w:rFonts w:ascii="Arial" w:hAnsi="Arial"/>
                    <w:sz w:val="18"/>
                  </w:rPr>
                  <w:t>Entire</w:t>
                </w:r>
              </w:smartTag>
              <w:r w:rsidRPr="00F05E39">
                <w:rPr>
                  <w:rFonts w:ascii="Arial" w:hAnsi="Arial"/>
                  <w:sz w:val="18"/>
                </w:rPr>
                <w:t xml:space="preserve"> </w:t>
              </w:r>
              <w:smartTag w:uri="urn:schemas-microsoft-com:office:smarttags" w:element="PlaceType">
                <w:r w:rsidRPr="00F05E39">
                  <w:rPr>
                    <w:rFonts w:ascii="Arial" w:hAnsi="Arial"/>
                    <w:sz w:val="18"/>
                  </w:rPr>
                  <w:t>State</w:t>
                </w:r>
              </w:smartTag>
            </w:smartTag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82EB4" w14:textId="77777777" w:rsidR="00F05E39" w:rsidRPr="00F05E39" w:rsidRDefault="00F05E39" w:rsidP="00F05E39">
            <w:pPr>
              <w:tabs>
                <w:tab w:val="decimal" w:pos="360"/>
              </w:tabs>
              <w:spacing w:before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1.000</w:t>
            </w:r>
          </w:p>
        </w:tc>
      </w:tr>
    </w:tbl>
    <w:p w14:paraId="1B86544D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0B5CC054" w14:textId="77777777" w:rsidR="00F05E39" w:rsidRDefault="00F05E39">
      <w:pPr>
        <w:sectPr w:rsidR="00F05E39" w:rsidSect="00F05E39">
          <w:pgSz w:w="12240" w:h="15840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004B0C65" w14:textId="77777777" w:rsidR="00F05E39" w:rsidRPr="00F05E39" w:rsidRDefault="00F05E39" w:rsidP="00F05E3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5E39">
        <w:rPr>
          <w:rFonts w:ascii="Arial" w:hAnsi="Arial"/>
          <w:b/>
          <w:sz w:val="18"/>
        </w:rPr>
        <w:t>85.  BASIC GROUP I CLASS LOSS COSTS</w:t>
      </w:r>
      <w:r w:rsidRPr="00F05E39">
        <w:rPr>
          <w:rFonts w:ascii="Arial" w:hAnsi="Arial"/>
          <w:sz w:val="18"/>
        </w:rPr>
        <w:t xml:space="preserve"> </w:t>
      </w:r>
    </w:p>
    <w:p w14:paraId="5A2722CE" w14:textId="77777777" w:rsidR="00F05E39" w:rsidRPr="00F05E39" w:rsidRDefault="00F05E39" w:rsidP="00F05E3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tab/>
        <w:t>All rates are subject to protection class and territorial multipliers.</w:t>
      </w:r>
    </w:p>
    <w:p w14:paraId="2A6F27CF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0556F271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br w:type="column"/>
      </w:r>
    </w:p>
    <w:p w14:paraId="739F7C0A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headerReference w:type="default" r:id="rId1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05E39" w:rsidRPr="00F05E39" w14:paraId="200F8E13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852B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5E39" w:rsidRPr="00F05E39" w14:paraId="2CBD52FA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CA455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D4188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F05E39" w:rsidRPr="00F05E39" w14:paraId="7E371242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4FE2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8483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F05E39" w:rsidRPr="00F05E39" w14:paraId="13FACF2A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47B9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6356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F05E39" w:rsidRPr="00F05E39" w14:paraId="1F263495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A3A9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5FBB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F05E39" w:rsidRPr="00F05E39" w14:paraId="669CE702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C0C3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CD2B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F05E39" w:rsidRPr="00F05E39" w14:paraId="5B7897CD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735D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8FAC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F05E39" w:rsidRPr="00F05E39" w14:paraId="7DC232F5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47D9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22BA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F05E39" w:rsidRPr="00F05E39" w14:paraId="5E3A526A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9DA5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90BE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F05E39" w:rsidRPr="00F05E39" w14:paraId="146B2B0D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8A0D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0683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F05E39" w:rsidRPr="00F05E39" w14:paraId="6AC6A051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F4B3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47CD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F05E39" w:rsidRPr="00F05E39" w14:paraId="249DC1E2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13D8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373C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F05E39" w:rsidRPr="00F05E39" w14:paraId="16865060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3C91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C7A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1DBD0B6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C62C45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9D3228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99C8E6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5E39" w:rsidRPr="00F05E39" w14:paraId="4C980DB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6A6153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24AC3C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</w:r>
            <w:r w:rsidRPr="00F05E3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F02FAC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Frame</w:t>
            </w:r>
            <w:r w:rsidRPr="00F05E3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61A3F6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Joisted Masonry</w:t>
            </w:r>
            <w:r w:rsidRPr="00F05E3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DC0356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Non</w:t>
            </w:r>
            <w:r w:rsidRPr="00F05E3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5E3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78D487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Mas. Non-Comb.</w:t>
            </w:r>
            <w:r w:rsidRPr="00F05E3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E3A86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Mod. F.R. (5) </w:t>
            </w:r>
            <w:r w:rsidRPr="00F05E39">
              <w:rPr>
                <w:rFonts w:ascii="Arial" w:hAnsi="Arial"/>
                <w:b/>
                <w:sz w:val="18"/>
              </w:rPr>
              <w:br/>
              <w:t>Or</w:t>
            </w:r>
            <w:r w:rsidRPr="00F05E3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5E39" w:rsidRPr="00F05E39" w14:paraId="30CCA7E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52A94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35D2EC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E9B3C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A2ADE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F5BA2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F3381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BBC6F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F05E39" w:rsidRPr="00F05E39" w14:paraId="6E2D874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522F4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EC488E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8A824E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59DCB4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18B3BB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57E402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F26B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F05E39" w:rsidRPr="00F05E39" w14:paraId="3CB799C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AAD91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568F8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CD484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596BA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84E76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AE113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D6563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F05E39" w:rsidRPr="00F05E39" w14:paraId="3A3E3B2D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947BC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C87FC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D9A57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D94A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2DB7D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3A5A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25CD3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F05E39" w:rsidRPr="00F05E39" w14:paraId="6E28D46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710DC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2A82BB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E607F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CB7CE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82C17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44EAA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EA6B7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F05E39" w:rsidRPr="00F05E39" w14:paraId="15A3EDAB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691AA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165F1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20BB7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5D52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8FD15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E3CE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5395B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F05E39" w:rsidRPr="00F05E39" w14:paraId="5FE3A70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E17E9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C1DC38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2A0BC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12134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79862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1CB07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AB338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F05E39" w:rsidRPr="00F05E39" w14:paraId="2E03FA4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8B256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708A1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83006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22E5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A822F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2E88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B03C3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F05E39" w:rsidRPr="00F05E39" w14:paraId="17DB346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A4606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12887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09F02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50025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7646D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88059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4B2BC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F05E39" w:rsidRPr="00F05E39" w14:paraId="5D37C39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77303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14FB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DB55D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86AA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A04AD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38FC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8F297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F05E39" w:rsidRPr="00F05E39" w14:paraId="0406AF9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566C6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88872C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B69D3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B9448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86E62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39453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20F29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F05E39" w:rsidRPr="00F05E39" w14:paraId="2CBA14E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8B2AE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A44E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3208F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FBF2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A534E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C486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A19AB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F05E39" w:rsidRPr="00F05E39" w14:paraId="53E8271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C0F6B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C60D5E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FBBA3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23E5E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38073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7AA91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B4DF5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F05E39" w:rsidRPr="00F05E39" w14:paraId="1695A9D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30166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7B1E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D1A26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FD99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5BCBC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55B2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A7849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F05E39" w:rsidRPr="00F05E39" w14:paraId="06EADD8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A2281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E841D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33706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6C3DA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86949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FEA1F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9792E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F05E39" w:rsidRPr="00F05E39" w14:paraId="398FDBC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40DCA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CF7D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9D980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D131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332B9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BCA1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25DCA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F05E39" w:rsidRPr="00F05E39" w14:paraId="763A8E5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EE14B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9E7524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00E82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D7069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24DAA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E5D01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6C4FB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F05E39" w:rsidRPr="00F05E39" w14:paraId="36F86A2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72C92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B2C8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08886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5518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F467E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3D36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12DEC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F05E39" w:rsidRPr="00F05E39" w14:paraId="2EE140A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0D446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06861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52729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024BE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273A0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EA1F9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C9F5A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F05E39" w:rsidRPr="00F05E39" w14:paraId="5176073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797F9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F82B0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E58FC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A7A9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CE123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E225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97892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F05E39" w:rsidRPr="00F05E39" w14:paraId="1592458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00C07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E3B6F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EF34F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CFBEA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D1B4C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1030C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2BDB8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F05E39" w:rsidRPr="00F05E39" w14:paraId="651F331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7813D7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42029E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F4A6F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B5101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1381AF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06ECF9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1EC2A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F05E39" w:rsidRPr="00F05E39" w14:paraId="766E4A5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92904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768DB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5E39" w:rsidRPr="00F05E39" w14:paraId="1CEE6AE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26A89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61ECA0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393D3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1.000</w:t>
            </w:r>
          </w:p>
        </w:tc>
      </w:tr>
      <w:tr w:rsidR="00F05E39" w:rsidRPr="00F05E39" w14:paraId="5B44910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89014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02F250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16A1A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1148C9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07C385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89AD7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D02B2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553F11A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C61C49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BF788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7F71D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105B080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96327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1B4C3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48726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0B615FC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4FF07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8C93C6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20261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0808B17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A4039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2AE82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19561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3FFEB6D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08CAE12" w14:textId="77777777" w:rsidR="00F05E39" w:rsidRPr="00F05E39" w:rsidRDefault="00F05E39" w:rsidP="00F05E3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br/>
            </w:r>
          </w:p>
        </w:tc>
      </w:tr>
    </w:tbl>
    <w:p w14:paraId="29B928D4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3F6014DF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40D9044" w14:textId="77777777" w:rsidR="00F05E39" w:rsidRPr="00F05E39" w:rsidRDefault="00F05E39" w:rsidP="00F05E3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5E39">
        <w:rPr>
          <w:rFonts w:ascii="Arial" w:hAnsi="Arial"/>
          <w:b/>
          <w:sz w:val="18"/>
        </w:rPr>
        <w:t>85.  BASIC GROUP I CLASS LOSS COSTS</w:t>
      </w:r>
      <w:r w:rsidRPr="00F05E39">
        <w:rPr>
          <w:rFonts w:ascii="Arial" w:hAnsi="Arial"/>
          <w:sz w:val="18"/>
        </w:rPr>
        <w:t xml:space="preserve"> (Cont'd)</w:t>
      </w:r>
    </w:p>
    <w:p w14:paraId="77647810" w14:textId="77777777" w:rsidR="00F05E39" w:rsidRPr="00F05E39" w:rsidRDefault="00F05E39" w:rsidP="00F05E3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tab/>
        <w:t>All rates are subject to protection class and territorial multipliers.</w:t>
      </w:r>
    </w:p>
    <w:p w14:paraId="645EE536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278C3BEF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br w:type="column"/>
      </w:r>
    </w:p>
    <w:p w14:paraId="49E40834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headerReference w:type="default" r:id="rId1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05E39" w:rsidRPr="00F05E39" w14:paraId="5A9ED4D3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B9E90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5E39" w:rsidRPr="00F05E39" w14:paraId="7ED9AA2F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578CA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BCA38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F05E39" w:rsidRPr="00F05E39" w14:paraId="31B33185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2C5D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D5B4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F05E39" w:rsidRPr="00F05E39" w14:paraId="6B969433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F91C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8970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F05E39" w:rsidRPr="00F05E39" w14:paraId="6E3B881D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04C4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50D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F05E39" w:rsidRPr="00F05E39" w14:paraId="5758A4FE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1BC1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9AC6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F05E39" w:rsidRPr="00F05E39" w14:paraId="30CB8D3E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E848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0251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F05E39" w:rsidRPr="00F05E39" w14:paraId="6DAAE5B2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64BA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228F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F05E39" w:rsidRPr="00F05E39" w14:paraId="34665A5A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AC69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07E9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6B830D0E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4F85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85D60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593F040B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8C27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9ADD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0A47D642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B0C4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2404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79BE0D9F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350E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2BCB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5A028D1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1D7601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44A928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1A1E20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5E39" w:rsidRPr="00F05E39" w14:paraId="2CABA1D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EC630F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A101E7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</w:r>
            <w:r w:rsidRPr="00F05E3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D2D162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Frame</w:t>
            </w:r>
            <w:r w:rsidRPr="00F05E3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B78DF9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Joisted Masonry</w:t>
            </w:r>
            <w:r w:rsidRPr="00F05E3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CE361D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Non</w:t>
            </w:r>
            <w:r w:rsidRPr="00F05E3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5E3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FEDA43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Mas. Non-Comb.</w:t>
            </w:r>
            <w:r w:rsidRPr="00F05E3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8337A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Mod. F.R. (5) </w:t>
            </w:r>
            <w:r w:rsidRPr="00F05E39">
              <w:rPr>
                <w:rFonts w:ascii="Arial" w:hAnsi="Arial"/>
                <w:b/>
                <w:sz w:val="18"/>
              </w:rPr>
              <w:br/>
              <w:t>Or</w:t>
            </w:r>
            <w:r w:rsidRPr="00F05E3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5E39" w:rsidRPr="00F05E39" w14:paraId="5CB055A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6BA83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2219C7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43DD8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96762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3FCED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F021E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5122C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F05E39" w:rsidRPr="00F05E39" w14:paraId="0E26DD8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D1EEC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C35590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BB6518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C6358B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A4EBA2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948059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B5E2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F05E39" w:rsidRPr="00F05E39" w14:paraId="24F0779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0D26B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93D7F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D0ADC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A80BC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D8B2A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497C1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2A61A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F05E39" w:rsidRPr="00F05E39" w14:paraId="326A4BC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829B44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F6C7E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05F281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D92691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4D5F2D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ED2F6E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55F37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5E39" w:rsidRPr="00F05E39" w14:paraId="43D4A7A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2EA4E4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C93DEC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05981E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4D9DF8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340" w:type="dxa"/>
            <w:tcBorders>
              <w:left w:val="nil"/>
            </w:tcBorders>
          </w:tcPr>
          <w:p w14:paraId="3560F8A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42F6F1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AC5081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0.284</w:t>
            </w:r>
          </w:p>
        </w:tc>
      </w:tr>
      <w:tr w:rsidR="00F05E39" w:rsidRPr="00F05E39" w14:paraId="03C2C5A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30CC8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3DBA4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AE190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3753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B49DF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DD90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1C1E4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0.331</w:t>
            </w:r>
          </w:p>
        </w:tc>
      </w:tr>
      <w:tr w:rsidR="00F05E39" w:rsidRPr="00F05E39" w14:paraId="0B543CD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24E65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A66A0F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3F86F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2A3A9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17039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F22D1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B8DF1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F05E39" w:rsidRPr="00F05E39" w14:paraId="18C2C68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9AFE8B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7E9230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EBB04A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7ADF32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756D8E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9CB90F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1857AB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5E39" w:rsidRPr="00F05E39" w14:paraId="7D353CE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34629E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C1E04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9C6C6F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9CBA5C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340" w:type="dxa"/>
            <w:tcBorders>
              <w:left w:val="nil"/>
            </w:tcBorders>
          </w:tcPr>
          <w:p w14:paraId="64A4B2E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D6FB39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14A5F4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0.284</w:t>
            </w:r>
          </w:p>
        </w:tc>
      </w:tr>
      <w:tr w:rsidR="00F05E39" w:rsidRPr="00F05E39" w14:paraId="37CF1C9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6EEA5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03BD0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A33CF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644C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69F40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40AB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DCA5B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0.331</w:t>
            </w:r>
          </w:p>
        </w:tc>
      </w:tr>
      <w:tr w:rsidR="00F05E39" w:rsidRPr="00F05E39" w14:paraId="3065394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890AC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701F8E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77768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0C1BF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99F8F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F22AC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E60BDF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F05E39" w:rsidRPr="00F05E39" w14:paraId="1F097A1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6530C4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0A84B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D93200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04160F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731160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126FCE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FC04AF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5E39" w:rsidRPr="00F05E39" w14:paraId="5AD1577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99CBF4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631695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D661B6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136575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340" w:type="dxa"/>
            <w:tcBorders>
              <w:left w:val="nil"/>
            </w:tcBorders>
          </w:tcPr>
          <w:p w14:paraId="2CC1C0D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00F7A8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CDB798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0.284</w:t>
            </w:r>
          </w:p>
        </w:tc>
      </w:tr>
      <w:tr w:rsidR="00F05E39" w:rsidRPr="00F05E39" w14:paraId="684FA8B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15C8B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14BA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800A3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534A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90CAF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86FA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6F48F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0.331</w:t>
            </w:r>
          </w:p>
        </w:tc>
      </w:tr>
      <w:tr w:rsidR="00F05E39" w:rsidRPr="00F05E39" w14:paraId="003662F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074A2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B5327B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5E70E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1D133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764C7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6143C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71362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05E39" w:rsidRPr="00F05E39" w14:paraId="7B94AB4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7E479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D1A64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3A287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F81F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9AFDE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AB6A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0EA9C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05E39" w:rsidRPr="00F05E39" w14:paraId="64F7711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7AED0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E2F3B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AD723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03E95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1CB43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3B29A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B9CCE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05E39" w:rsidRPr="00F05E39" w14:paraId="762F085D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BA8D2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4AB37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E9255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B261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01413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05E7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A4892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05E39" w:rsidRPr="00F05E39" w14:paraId="13579F2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60DE8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44EB7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0AA7C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D2311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B3007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26F5C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AEE36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05E39" w:rsidRPr="00F05E39" w14:paraId="3E55DE7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38214E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68CB6B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F50981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E8A55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51BF0C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07A3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8CDF0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05E39" w:rsidRPr="00F05E39" w14:paraId="0749910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F449F3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9E252F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C0521C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ED1DB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298DFD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D06BD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C6C39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00A07B3B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C4E97D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E23A6BC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8C06AC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8CCAD5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F225E5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489D58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6D125B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040BA91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43E2F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249F2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5E39" w:rsidRPr="00F05E39" w14:paraId="5B60C3D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627CD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35B573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2E758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1.000</w:t>
            </w:r>
          </w:p>
        </w:tc>
      </w:tr>
      <w:tr w:rsidR="00F05E39" w:rsidRPr="00F05E39" w14:paraId="63E9FB4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46079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9E08B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C04A2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0B9A3CC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58F03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0339C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CC670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2F917F1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1B97E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A0714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26BF9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6AC5C0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C570D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86DFF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4BDEB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7CCB96E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53B6A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925E3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36078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E4DA3B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68824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95B4C9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96126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518EE18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38E34DE" w14:textId="77777777" w:rsidR="00F05E39" w:rsidRPr="00F05E39" w:rsidRDefault="00F05E39" w:rsidP="00F05E3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br/>
            </w:r>
          </w:p>
        </w:tc>
      </w:tr>
    </w:tbl>
    <w:p w14:paraId="716E7FFC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3730CA21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5C716E6" w14:textId="77777777" w:rsidR="00F05E39" w:rsidRPr="00F05E39" w:rsidRDefault="00F05E39" w:rsidP="00F05E3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5E39">
        <w:rPr>
          <w:rFonts w:ascii="Arial" w:hAnsi="Arial"/>
          <w:b/>
          <w:sz w:val="18"/>
        </w:rPr>
        <w:t>85.  BASIC GROUP I CLASS LOSS COSTS</w:t>
      </w:r>
      <w:r w:rsidRPr="00F05E39">
        <w:rPr>
          <w:rFonts w:ascii="Arial" w:hAnsi="Arial"/>
          <w:sz w:val="18"/>
        </w:rPr>
        <w:t xml:space="preserve"> (Cont'd)</w:t>
      </w:r>
    </w:p>
    <w:p w14:paraId="21C65743" w14:textId="77777777" w:rsidR="00F05E39" w:rsidRPr="00F05E39" w:rsidRDefault="00F05E39" w:rsidP="00F05E3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tab/>
        <w:t>All rates are subject to protection class and territorial multipliers.</w:t>
      </w:r>
    </w:p>
    <w:p w14:paraId="510E79C9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3362E2B2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br w:type="column"/>
      </w:r>
    </w:p>
    <w:p w14:paraId="739F95DC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headerReference w:type="default" r:id="rId1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05E39" w:rsidRPr="00F05E39" w14:paraId="11D912B0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518E6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5E39" w:rsidRPr="00F05E39" w14:paraId="51F72BB7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AEA95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A2C89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F05E39" w:rsidRPr="00F05E39" w14:paraId="3D2D1643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4EEE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E3BE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F05E39" w:rsidRPr="00F05E39" w14:paraId="1139EDF2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BE02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33E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F05E39" w:rsidRPr="00F05E39" w14:paraId="6CE1131D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A210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C14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F05E39" w:rsidRPr="00F05E39" w14:paraId="3242568E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73A9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EB06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F05E39" w:rsidRPr="00F05E39" w14:paraId="6128692B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F581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2F6F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F05E39" w:rsidRPr="00F05E39" w14:paraId="36CBBC16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78CD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39F8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F05E39" w:rsidRPr="00F05E39" w14:paraId="687EC7C9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B5AC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571E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067A4404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35E4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5D2F0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5F0E6D6E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006A0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AF24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1EC1E020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8FFB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7A2E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5B630F89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FDB8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4C05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11BF519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57DD74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D76714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9A7676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5E39" w:rsidRPr="00F05E39" w14:paraId="16579E1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A963E5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6A2CD2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</w:r>
            <w:r w:rsidRPr="00F05E3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464C08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Frame</w:t>
            </w:r>
            <w:r w:rsidRPr="00F05E3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DF9D47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Joisted Masonry</w:t>
            </w:r>
            <w:r w:rsidRPr="00F05E3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A1ACD8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Non</w:t>
            </w:r>
            <w:r w:rsidRPr="00F05E3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5E3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70C4A4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Mas. Non-Comb.</w:t>
            </w:r>
            <w:r w:rsidRPr="00F05E3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4B02E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Mod. F.R. (5) </w:t>
            </w:r>
            <w:r w:rsidRPr="00F05E39">
              <w:rPr>
                <w:rFonts w:ascii="Arial" w:hAnsi="Arial"/>
                <w:b/>
                <w:sz w:val="18"/>
              </w:rPr>
              <w:br/>
              <w:t>Or</w:t>
            </w:r>
            <w:r w:rsidRPr="00F05E3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5E39" w:rsidRPr="00F05E39" w14:paraId="4BF257C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57C55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3AB2A2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E3DFB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0B75A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AC9A3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A461E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4CD0C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F05E39" w:rsidRPr="00F05E39" w14:paraId="37DE40F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B1E664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8477F3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9E8931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A5F839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D4908F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5E9809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9F5DAF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5E39" w:rsidRPr="00F05E39" w14:paraId="435C236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46E707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DE267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4760F1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02D2B2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</w:tcBorders>
          </w:tcPr>
          <w:p w14:paraId="2FDCB26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0B43D2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D9BF6E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F05E39" w:rsidRPr="00F05E39" w14:paraId="2D8BD9F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C63F2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22E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B28A7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6725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0E14A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C283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DF60A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F05E39" w:rsidRPr="00F05E39" w14:paraId="4EFF665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36610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342FA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147CF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0B207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EA58E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61EC5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B5801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F05E39" w:rsidRPr="00F05E39" w14:paraId="2774385D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706FB9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EEA8B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BCB850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9BAD30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F3F897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388873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7B8612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5E39" w:rsidRPr="00F05E39" w14:paraId="1733682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A312C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14A26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1A72D2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57BDBA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</w:tcBorders>
          </w:tcPr>
          <w:p w14:paraId="5BA66F2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B02408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073027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F05E39" w:rsidRPr="00F05E39" w14:paraId="3933F0D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2E70F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159D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CFCB2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2107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2E184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5D8A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351A0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F05E39" w:rsidRPr="00F05E39" w14:paraId="35A87C6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AAEC0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2CA6EC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0C8D4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953CE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4E4ED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33A80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C1320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F05E39" w:rsidRPr="00F05E39" w14:paraId="6E91E75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BB930B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8DD5C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E4E5D0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F5492F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A95EB8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478D0C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9EDB05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5E39" w:rsidRPr="00F05E39" w14:paraId="0F76753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E65059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945DF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AE61DD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91432D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</w:tcBorders>
          </w:tcPr>
          <w:p w14:paraId="06EEA17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BB44F4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F515D5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F05E39" w:rsidRPr="00F05E39" w14:paraId="5FF9C62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7BE26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942F8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7AC46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CEED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F2BFF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B19C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D7F5B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F05E39" w:rsidRPr="00F05E39" w14:paraId="1E85438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33456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FAFAC1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7292A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70267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81A13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1294F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E9CDB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F05E39" w:rsidRPr="00F05E39" w14:paraId="7C085FA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7CD41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1FAE2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62794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490E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C8F45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3A84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6C1FB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F05E39" w:rsidRPr="00F05E39" w14:paraId="08C3B66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49824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1788B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E5247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B5658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0442D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84C2F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38528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F05E39" w:rsidRPr="00F05E39" w14:paraId="6ADF431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3861D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E03DE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B72D2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CBC7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E5EB2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B288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CEE2C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F05E39" w:rsidRPr="00F05E39" w14:paraId="4E99B6C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1E805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2D295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97FC3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B3D5B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1AEAD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AFB1F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4A25D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F05E39" w:rsidRPr="00F05E39" w14:paraId="1D43E9DD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054FF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AF5D4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159A2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F01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514F2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5A37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6CFD7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F05E39" w:rsidRPr="00F05E39" w14:paraId="7F0C8FC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6F88E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E38937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13DC8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FFB67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08503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F95AE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20B6A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F05E39" w:rsidRPr="00F05E39" w14:paraId="2F3ACE5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FF5382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776504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86B1D2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4B0F3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A931F2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1EC5C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9730D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F05E39" w:rsidRPr="00F05E39" w14:paraId="141FE7B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E0A34E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9C20DC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8A598E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E6940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FC8C0E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9D564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02CA8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FDED0E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70864E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8144944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D4B6A8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142990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2F68A0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719DD2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645D3E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4BCE2B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13085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F28CB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5E39" w:rsidRPr="00F05E39" w14:paraId="13690E7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5260C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C573AA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73329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1.000</w:t>
            </w:r>
          </w:p>
        </w:tc>
      </w:tr>
      <w:tr w:rsidR="00F05E39" w:rsidRPr="00F05E39" w14:paraId="416A470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5DDBB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C3543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83E16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1E1602E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5342DB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C997B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CE656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2C8097E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7A3ED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CABA8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623B1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2D0855DD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4F35A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CA3A3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28DF3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0113A0E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D2D60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A6A979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46B17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5771F76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910F3B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A61C07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21818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33C588D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A2CCD1C" w14:textId="77777777" w:rsidR="00F05E39" w:rsidRPr="00F05E39" w:rsidRDefault="00F05E39" w:rsidP="00F05E3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br/>
            </w:r>
          </w:p>
        </w:tc>
      </w:tr>
    </w:tbl>
    <w:p w14:paraId="3C1F2F2B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13614BA8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6A02701" w14:textId="77777777" w:rsidR="00F05E39" w:rsidRPr="00F05E39" w:rsidRDefault="00F05E39" w:rsidP="00F05E3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5E39">
        <w:rPr>
          <w:rFonts w:ascii="Arial" w:hAnsi="Arial"/>
          <w:b/>
          <w:sz w:val="18"/>
        </w:rPr>
        <w:t>85.  BASIC GROUP I CLASS LOSS COSTS</w:t>
      </w:r>
      <w:r w:rsidRPr="00F05E39">
        <w:rPr>
          <w:rFonts w:ascii="Arial" w:hAnsi="Arial"/>
          <w:sz w:val="18"/>
        </w:rPr>
        <w:t xml:space="preserve"> (Cont'd)</w:t>
      </w:r>
    </w:p>
    <w:p w14:paraId="190502F8" w14:textId="77777777" w:rsidR="00F05E39" w:rsidRPr="00F05E39" w:rsidRDefault="00F05E39" w:rsidP="00F05E3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tab/>
        <w:t>All rates are subject to protection class and territorial multipliers.</w:t>
      </w:r>
    </w:p>
    <w:p w14:paraId="704FA102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39E0BD6B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br w:type="column"/>
      </w:r>
    </w:p>
    <w:p w14:paraId="7DCF76BA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05E39" w:rsidRPr="00F05E39" w14:paraId="05B4CB8A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ABB01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5E39" w:rsidRPr="00F05E39" w14:paraId="438D6719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F12D20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5CDCB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F05E39" w:rsidRPr="00F05E39" w14:paraId="18475ACE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9108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B30A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F05E39" w:rsidRPr="00F05E39" w14:paraId="7B09CEC5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3514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1CC5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F05E39" w:rsidRPr="00F05E39" w14:paraId="4DBB09C0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E443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CCEE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F05E39" w:rsidRPr="00F05E39" w14:paraId="69645D21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1F8A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DA3D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F05E39" w:rsidRPr="00F05E39" w14:paraId="58A1ED9D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5A0F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D05B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F05E39" w:rsidRPr="00F05E39" w14:paraId="54B0C41D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5849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C658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F05E39" w:rsidRPr="00F05E39" w14:paraId="37EDA900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069F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E3C5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F05E39" w:rsidRPr="00F05E39" w14:paraId="7635C763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9453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0E4C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F05E39" w:rsidRPr="00F05E39" w14:paraId="65DA1CF7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F0F0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09FA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F05E39" w:rsidRPr="00F05E39" w14:paraId="1988D5FA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6124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768B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5E74FAB8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592B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A477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0A8DB1F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C35828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9E547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7D9A1A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5E39" w:rsidRPr="00F05E39" w14:paraId="042E756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F0EE06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E85D35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</w:r>
            <w:r w:rsidRPr="00F05E3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4C8C00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Frame</w:t>
            </w:r>
            <w:r w:rsidRPr="00F05E3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A3BC5C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Joisted Masonry</w:t>
            </w:r>
            <w:r w:rsidRPr="00F05E3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7DDF87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Non</w:t>
            </w:r>
            <w:r w:rsidRPr="00F05E3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5E3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F50A2B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Mas. Non-Comb.</w:t>
            </w:r>
            <w:r w:rsidRPr="00F05E3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40270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Mod. F.R. (5) </w:t>
            </w:r>
            <w:r w:rsidRPr="00F05E39">
              <w:rPr>
                <w:rFonts w:ascii="Arial" w:hAnsi="Arial"/>
                <w:b/>
                <w:sz w:val="18"/>
              </w:rPr>
              <w:br/>
              <w:t>Or</w:t>
            </w:r>
            <w:r w:rsidRPr="00F05E3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5E39" w:rsidRPr="00F05E39" w14:paraId="14BD8F2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5ACDD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981172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E1EF7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ABC89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3C5E4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FA379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34701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F05E39" w:rsidRPr="00F05E39" w14:paraId="4149C89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28BE3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169DB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BAD963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D68141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CD8B64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0D6043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D32F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F05E39" w:rsidRPr="00F05E39" w14:paraId="0378C88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A0F09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39CEDB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C17BC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B6616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C46E3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C5D35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492E0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F05E39" w:rsidRPr="00F05E39" w14:paraId="0549185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B2673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DB5D2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A4E5C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098E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C6AF0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4B87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94A34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F05E39" w:rsidRPr="00F05E39" w14:paraId="4B3E046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38708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424648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8F246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75559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60921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D0495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9ADDD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F05E39" w:rsidRPr="00F05E39" w14:paraId="3555A17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3CE30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F4390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2FBCF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1E8E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020D6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9674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8B415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0.148</w:t>
            </w:r>
          </w:p>
        </w:tc>
      </w:tr>
      <w:tr w:rsidR="00F05E39" w:rsidRPr="00F05E39" w14:paraId="7E9402B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1FE80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1575A4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4EDC4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65AFD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17A45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08AA9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8669C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F05E39" w:rsidRPr="00F05E39" w14:paraId="384395D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389B5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B49DF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3DA28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065C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9CD27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2026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63230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F05E39" w:rsidRPr="00F05E39" w14:paraId="55C6C57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D7375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72B1D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1E3A0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A5417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CC3B2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07373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DE1B3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0.189</w:t>
            </w:r>
          </w:p>
        </w:tc>
      </w:tr>
      <w:tr w:rsidR="00F05E39" w:rsidRPr="00F05E39" w14:paraId="0669AA8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92B18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0C06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D2637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EDEF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FB900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22E0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3C53D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0.249</w:t>
            </w:r>
          </w:p>
        </w:tc>
      </w:tr>
      <w:tr w:rsidR="00F05E39" w:rsidRPr="00F05E39" w14:paraId="21D8AA1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C0298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05FF20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195BB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E08DA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A79B4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FD01E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3EF8B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F05E39" w:rsidRPr="00F05E39" w14:paraId="4FF73B0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015EB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B6BB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80587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FD42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09E79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600B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555DA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F05E39" w:rsidRPr="00F05E39" w14:paraId="1F29F77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9FF6D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CCC57C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C0EEC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9616A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EEBE0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FD24C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79BBE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F05E39" w:rsidRPr="00F05E39" w14:paraId="49196C8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08525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BF54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0E641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1928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FF214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C91A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5BE2D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F05E39" w:rsidRPr="00F05E39" w14:paraId="01FA775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645F0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9DE13C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D6B16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60D14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4A4DB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95328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C09AA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F05E39" w:rsidRPr="00F05E39" w14:paraId="057CEBE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C17A6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0CE68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7B3D3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88B6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39D13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B946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19FFF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F05E39" w:rsidRPr="00F05E39" w14:paraId="5743C14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73334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83A26E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FB3C2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3FE7C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ACADC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94040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6CA00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F05E39" w:rsidRPr="00F05E39" w14:paraId="57C3836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5B669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B6A80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B17A7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398B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F5B55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B7C5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1CE68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F05E39" w:rsidRPr="00F05E39" w14:paraId="42CEC39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941A0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B62BD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BCE00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EA4B5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5A048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6D0AD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45E78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F05E39" w:rsidRPr="00F05E39" w14:paraId="193B404B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13314A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AC5AD4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225632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5913C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757850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96C33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D04B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0.214</w:t>
            </w:r>
          </w:p>
        </w:tc>
      </w:tr>
      <w:tr w:rsidR="00F05E39" w:rsidRPr="00F05E39" w14:paraId="3689006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11E463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8F5C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87919C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DDA16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985F7A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79EE6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BC86B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6AA56D9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0E08AA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13383A8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04E81D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ED8360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79E7C5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615994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5A734E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64F026A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A145E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C442B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5E39" w:rsidRPr="00F05E39" w14:paraId="6302B63D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C07800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6C8531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2816E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1.000</w:t>
            </w:r>
          </w:p>
        </w:tc>
      </w:tr>
      <w:tr w:rsidR="00F05E39" w:rsidRPr="00F05E39" w14:paraId="79343CD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162FC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033DB8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79BC2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17A1BCD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1017E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7180C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667BA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664B143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2D52B90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F50F6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5C9EF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7D6ED5E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9535B8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EAD97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A6073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042439D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1065A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1922D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5B7F0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3E3FE97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CCB6C8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0E7FA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4528E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5FC576E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4EC13EF" w14:textId="77777777" w:rsidR="00F05E39" w:rsidRPr="00F05E39" w:rsidRDefault="00F05E39" w:rsidP="00F05E3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br/>
            </w:r>
          </w:p>
        </w:tc>
      </w:tr>
    </w:tbl>
    <w:p w14:paraId="356FC69A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1C22C263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headerReference w:type="default" r:id="rId1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C880B88" w14:textId="77777777" w:rsidR="00F05E39" w:rsidRPr="00F05E39" w:rsidRDefault="00F05E39" w:rsidP="00F05E3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5E39">
        <w:rPr>
          <w:rFonts w:ascii="Arial" w:hAnsi="Arial"/>
          <w:b/>
          <w:sz w:val="18"/>
        </w:rPr>
        <w:t>85.  BASIC GROUP I CLASS LOSS COSTS</w:t>
      </w:r>
      <w:r w:rsidRPr="00F05E39">
        <w:rPr>
          <w:rFonts w:ascii="Arial" w:hAnsi="Arial"/>
          <w:sz w:val="18"/>
        </w:rPr>
        <w:t xml:space="preserve"> (Cont'd)</w:t>
      </w:r>
    </w:p>
    <w:p w14:paraId="0A2F49C2" w14:textId="77777777" w:rsidR="00F05E39" w:rsidRPr="00F05E39" w:rsidRDefault="00F05E39" w:rsidP="00F05E3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tab/>
        <w:t>All rates are subject to protection class and territorial multipliers.</w:t>
      </w:r>
    </w:p>
    <w:p w14:paraId="532D59F0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0DE02A73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br w:type="column"/>
      </w:r>
    </w:p>
    <w:p w14:paraId="6BC94495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05E39" w:rsidRPr="00F05E39" w14:paraId="279EEDB4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8FAEC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5E39" w:rsidRPr="00F05E39" w14:paraId="5907B80A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11CE30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1FB8F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F05E39" w:rsidRPr="00F05E39" w14:paraId="055A2E26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C4F7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08CE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F05E39" w:rsidRPr="00F05E39" w14:paraId="19E7927E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90C2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3C4F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F05E39" w:rsidRPr="00F05E39" w14:paraId="1F324B90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BBB0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39BF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F05E39" w:rsidRPr="00F05E39" w14:paraId="5124598B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9931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C2FD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F05E39" w:rsidRPr="00F05E39" w14:paraId="7F78F2BD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C0EC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09820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F05E39" w:rsidRPr="00F05E39" w14:paraId="06524041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54B2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1C36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F05E39" w:rsidRPr="00F05E39" w14:paraId="4DAB3378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7BE6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13A0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29F450A5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26D2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1E32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1D5353E8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69EF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E099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61E7BB26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6A18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FA55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0F03E5EE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37D0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0D97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5821174D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988F50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BEBE37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9408C3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5E39" w:rsidRPr="00F05E39" w14:paraId="416822A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87C57C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AFD7B9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</w:r>
            <w:r w:rsidRPr="00F05E3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F3BE76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Frame</w:t>
            </w:r>
            <w:r w:rsidRPr="00F05E3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DE57B6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Joisted Masonry</w:t>
            </w:r>
            <w:r w:rsidRPr="00F05E3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D7A65A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Non</w:t>
            </w:r>
            <w:r w:rsidRPr="00F05E3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5E3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159E3E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Mas. Non-Comb.</w:t>
            </w:r>
            <w:r w:rsidRPr="00F05E3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4784D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Mod. F.R. (5) </w:t>
            </w:r>
            <w:r w:rsidRPr="00F05E39">
              <w:rPr>
                <w:rFonts w:ascii="Arial" w:hAnsi="Arial"/>
                <w:b/>
                <w:sz w:val="18"/>
              </w:rPr>
              <w:br/>
              <w:t>Or</w:t>
            </w:r>
            <w:r w:rsidRPr="00F05E3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5E39" w:rsidRPr="00F05E39" w14:paraId="1F404A8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05295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0EF66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10599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49ACD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790D7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06B27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F9ABC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F05E39" w:rsidRPr="00F05E39" w14:paraId="6B07C3F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774D2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D852B1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4E95BF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77A0E4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082F48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AEB384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BE5B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F05E39" w:rsidRPr="00F05E39" w14:paraId="706BF60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F4CC1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45880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7F9AC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61AD4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41015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DE29B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F2748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F05E39" w:rsidRPr="00F05E39" w14:paraId="303BC39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C9D50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EC110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417A5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E913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15439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DFD0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719A5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F05E39" w:rsidRPr="00F05E39" w14:paraId="2A068DAD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CA6D1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C7D5E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661B4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31E94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D0464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23FB3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6836A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F05E39" w:rsidRPr="00F05E39" w14:paraId="274C3AE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75DED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3CD41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1611F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B813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5961E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E31A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94109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F05E39" w:rsidRPr="00F05E39" w14:paraId="366329A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7D956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D95B3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8C71A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F090A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EAE62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8B836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3D43E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F05E39" w:rsidRPr="00F05E39" w14:paraId="5041554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417D4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FDA92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20DB5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BA3A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12DC1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3548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1F5D0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F05E39" w:rsidRPr="00F05E39" w14:paraId="4D97685B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7135F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2F64C0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38D98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FD668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53577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4FEEF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90299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F05E39" w:rsidRPr="00F05E39" w14:paraId="0EBF5A9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8B4C6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E704C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26D08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A985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54395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9C89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00B22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F05E39" w:rsidRPr="00F05E39" w14:paraId="15D2438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02ECD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45688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C7A3C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E33E5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DAA3A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C4618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DD820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F05E39" w:rsidRPr="00F05E39" w14:paraId="34C6D15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E75449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D6528B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0295C9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DD2BCC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8A07AD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F95DA4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2E2E06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5E39" w:rsidRPr="00F05E39" w14:paraId="268AE1B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58CF5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1812C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296318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6F6762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</w:tcBorders>
          </w:tcPr>
          <w:p w14:paraId="181EE6B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486F28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813B16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F05E39" w:rsidRPr="00F05E39" w14:paraId="4CBED27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902F79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E10CDC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1B725D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A32B13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nil"/>
            </w:tcBorders>
          </w:tcPr>
          <w:p w14:paraId="25C5999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8A142E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D90F2C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0.174</w:t>
            </w:r>
          </w:p>
        </w:tc>
      </w:tr>
      <w:tr w:rsidR="00F05E39" w:rsidRPr="00F05E39" w14:paraId="6C847B0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9C5FE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8818E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2EED7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9CA7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BA4E2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58DE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31BF4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0.159</w:t>
            </w:r>
          </w:p>
        </w:tc>
      </w:tr>
      <w:tr w:rsidR="00F05E39" w:rsidRPr="00F05E39" w14:paraId="2ED8F35B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71CDF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F8125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E46C9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27E18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03189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D2FCC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37057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F05E39" w:rsidRPr="00F05E39" w14:paraId="63AA975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3FCB71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089658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17C6F2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DC12C6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6D1EB5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E3F87E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64EAF5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5E39" w:rsidRPr="00F05E39" w14:paraId="0A75C68D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27DD26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FDB0C7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273A9B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A41DE9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nil"/>
            </w:tcBorders>
          </w:tcPr>
          <w:p w14:paraId="0C061BC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1648CF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980BA3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F05E39" w:rsidRPr="00F05E39" w14:paraId="0EF4217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34EC38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AFBD4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3FD1F3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0A3535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</w:tcBorders>
          </w:tcPr>
          <w:p w14:paraId="24C088F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953689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FDF275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0.156</w:t>
            </w:r>
          </w:p>
        </w:tc>
      </w:tr>
      <w:tr w:rsidR="00F05E39" w:rsidRPr="00F05E39" w14:paraId="5B9513A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6B3F62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F6BA38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452A27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2FFBA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8D56EF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0F250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0BED2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F05E39" w:rsidRPr="00F05E39" w14:paraId="52634CD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11FF9D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C140FE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AE7227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2244D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DB8A20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2C0AC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A57AC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77DA20E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688220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F8D8642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364828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1EFFB8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E92959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8815FE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648F48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21ED013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C5446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9B0B5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5E39" w:rsidRPr="00F05E39" w14:paraId="123CCD6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53B54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25F388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080F3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1.000</w:t>
            </w:r>
          </w:p>
        </w:tc>
      </w:tr>
      <w:tr w:rsidR="00F05E39" w:rsidRPr="00F05E39" w14:paraId="5768094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A1D8F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0E4E8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E885F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D7C1C4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37E91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F6E9F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7A2F7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5527E5A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55E28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DF3B5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F54A1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FCCA63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A2830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8955F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B3EE5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29D3183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10DDB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717E5D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D85F7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B632F1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54FAD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2772B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692FF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568496B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7125CF3" w14:textId="77777777" w:rsidR="00F05E39" w:rsidRPr="00F05E39" w:rsidRDefault="00F05E39" w:rsidP="00F05E3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br/>
            </w:r>
          </w:p>
        </w:tc>
      </w:tr>
    </w:tbl>
    <w:p w14:paraId="3796CC6A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2F2CC17F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307E772" w14:textId="77777777" w:rsidR="00F05E39" w:rsidRPr="00F05E39" w:rsidRDefault="00F05E39" w:rsidP="00F05E3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5E39">
        <w:rPr>
          <w:rFonts w:ascii="Arial" w:hAnsi="Arial"/>
          <w:b/>
          <w:sz w:val="18"/>
        </w:rPr>
        <w:t>85.  BASIC GROUP I CLASS LOSS COSTS</w:t>
      </w:r>
      <w:r w:rsidRPr="00F05E39">
        <w:rPr>
          <w:rFonts w:ascii="Arial" w:hAnsi="Arial"/>
          <w:sz w:val="18"/>
        </w:rPr>
        <w:t xml:space="preserve"> (Cont'd)</w:t>
      </w:r>
    </w:p>
    <w:p w14:paraId="4146F71A" w14:textId="77777777" w:rsidR="00F05E39" w:rsidRPr="00F05E39" w:rsidRDefault="00F05E39" w:rsidP="00F05E3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tab/>
        <w:t>All rates are subject to protection class and territorial multipliers.</w:t>
      </w:r>
    </w:p>
    <w:p w14:paraId="5A826F7E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58FC26D0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br w:type="column"/>
      </w:r>
    </w:p>
    <w:p w14:paraId="5C69E4EF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05E39" w:rsidRPr="00F05E39" w14:paraId="0F345E2A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089D3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5E39" w:rsidRPr="00F05E39" w14:paraId="270F7778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0D240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2D332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Government Offices</w:t>
            </w:r>
          </w:p>
        </w:tc>
      </w:tr>
      <w:tr w:rsidR="00F05E39" w:rsidRPr="00F05E39" w14:paraId="13B0ACE6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7017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F5DD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F05E39" w:rsidRPr="00F05E39" w14:paraId="02656A8F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59D3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D208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F05E39" w:rsidRPr="00F05E39" w14:paraId="3E09A1DD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941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E18C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F05E39" w:rsidRPr="00F05E39" w14:paraId="267AF59C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3777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A3A4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F05E39" w:rsidRPr="00F05E39" w14:paraId="5A04FDBA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D3B8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0E24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F05E39" w:rsidRPr="00F05E39" w14:paraId="12FA4149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6BD2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399A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F05E39" w:rsidRPr="00F05E39" w14:paraId="583EB9CF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7480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37C2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F05E39" w:rsidRPr="00F05E39" w14:paraId="0ECCF65D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B2BA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60C9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2A217DFF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3FF8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F1BF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4628512F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B653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7F1E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20A27237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F543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F6BA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7A256CE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45B76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5692D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10BCBE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5E39" w:rsidRPr="00F05E39" w14:paraId="63A595FB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CF0C39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1497F0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</w:r>
            <w:r w:rsidRPr="00F05E3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1592A0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Frame</w:t>
            </w:r>
            <w:r w:rsidRPr="00F05E3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A6E60E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Joisted Masonry</w:t>
            </w:r>
            <w:r w:rsidRPr="00F05E3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D49070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Non</w:t>
            </w:r>
            <w:r w:rsidRPr="00F05E3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5E3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B5DB27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Mas. Non-Comb.</w:t>
            </w:r>
            <w:r w:rsidRPr="00F05E3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51F11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Mod. F.R. (5) </w:t>
            </w:r>
            <w:r w:rsidRPr="00F05E39">
              <w:rPr>
                <w:rFonts w:ascii="Arial" w:hAnsi="Arial"/>
                <w:b/>
                <w:sz w:val="18"/>
              </w:rPr>
              <w:br/>
              <w:t>Or</w:t>
            </w:r>
            <w:r w:rsidRPr="00F05E3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5E39" w:rsidRPr="00F05E39" w14:paraId="7559BF7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77B0F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CD24C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09152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7E373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19FB8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D4024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681E2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F05E39" w:rsidRPr="00F05E39" w14:paraId="0CA8DD4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F14323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4D85CE7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B70BE5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F43FBA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E1B32C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476E93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0DD80F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5E39" w:rsidRPr="00F05E39" w14:paraId="7092BB0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53E591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EDA9B2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F93C45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2DF292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left w:val="nil"/>
            </w:tcBorders>
          </w:tcPr>
          <w:p w14:paraId="763B5D5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E78C33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9E63BD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F05E39" w:rsidRPr="00F05E39" w14:paraId="356F59F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81D515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C7063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9467D5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0435B2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left w:val="nil"/>
            </w:tcBorders>
          </w:tcPr>
          <w:p w14:paraId="730BE9B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B12CEF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B9A31A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F05E39" w:rsidRPr="00F05E39" w14:paraId="3DE569D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DB161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B8DD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ADDD0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63B7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24858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4179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AAAE1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F05E39" w:rsidRPr="00F05E39" w14:paraId="6B51D0D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1A53D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1041A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B404A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244CA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9E249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EDD6D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5711C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F05E39" w:rsidRPr="00F05E39" w14:paraId="20909D9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CC4AD6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3C38C7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15B22A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04C496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9A83F1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6886E4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AFBFFC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5E39" w:rsidRPr="00F05E39" w14:paraId="7053262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6FA359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E7DC18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4F35B9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70C6AC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</w:tcBorders>
          </w:tcPr>
          <w:p w14:paraId="0269D28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0BE444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E4E63B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F05E39" w:rsidRPr="00F05E39" w14:paraId="4E2EC22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0EAE65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9307A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9992AB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407BBC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nil"/>
            </w:tcBorders>
          </w:tcPr>
          <w:p w14:paraId="77BB248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174E5B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C9EABB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F05E39" w:rsidRPr="00F05E39" w14:paraId="566C7CE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DB4C3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822C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2B716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B5ED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61CB2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B4C5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6D8AA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F05E39" w:rsidRPr="00F05E39" w14:paraId="30E486A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00CD7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D7FBE5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E73E9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59A5E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3EC12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85938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7A1E2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0.214</w:t>
            </w:r>
          </w:p>
        </w:tc>
      </w:tr>
      <w:tr w:rsidR="00F05E39" w:rsidRPr="00F05E39" w14:paraId="67E80FC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0E9A7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9CE35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78997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3B49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538FD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32C6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8AABA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0.279</w:t>
            </w:r>
          </w:p>
        </w:tc>
      </w:tr>
      <w:tr w:rsidR="00F05E39" w:rsidRPr="00F05E39" w14:paraId="3F7EAF2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B1B3D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4CE638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28C52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1FC4E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D1AF0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357D7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1AD58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0.214</w:t>
            </w:r>
          </w:p>
        </w:tc>
      </w:tr>
      <w:tr w:rsidR="00F05E39" w:rsidRPr="00F05E39" w14:paraId="558611E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114DF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8F9C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C3740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617F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1325A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7F19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1C5F7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0.279</w:t>
            </w:r>
          </w:p>
        </w:tc>
      </w:tr>
      <w:tr w:rsidR="00F05E39" w:rsidRPr="00F05E39" w14:paraId="5CEE174B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695F9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854F84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485A1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B5D83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355D8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50B9F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FAF0A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0.214</w:t>
            </w:r>
          </w:p>
        </w:tc>
      </w:tr>
      <w:tr w:rsidR="00F05E39" w:rsidRPr="00F05E39" w14:paraId="17D3F15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008B0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2BC9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6A1BB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6F9B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96324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396F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94A03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0.279</w:t>
            </w:r>
          </w:p>
        </w:tc>
      </w:tr>
      <w:tr w:rsidR="00F05E39" w:rsidRPr="00F05E39" w14:paraId="197AA2E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DE84C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97940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1718C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1D64C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AFF6C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9A9A3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1A0D3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F05E39" w:rsidRPr="00F05E39" w14:paraId="248822EB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C8EF5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2782F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19508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43B3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D1835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8043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B6452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F05E39" w:rsidRPr="00F05E39" w14:paraId="517725D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B04FD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F4977F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649E2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1529A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EB7E2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54590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E7D22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F05E39" w:rsidRPr="00F05E39" w14:paraId="5B06180D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F3C85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917D5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F40DA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BF61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DC9BF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7EA6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C880E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F05E39" w:rsidRPr="00F05E39" w14:paraId="4F3456B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D5876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B8951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3BA9C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ED3A2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DB874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E1D50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B77C9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F05E39" w:rsidRPr="00F05E39" w14:paraId="4856892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5EEC55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414F91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A59FF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F64C5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DBE41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0C97C6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B64A8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F05E39" w:rsidRPr="00F05E39" w14:paraId="22E529D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81154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DA8E6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5E39" w:rsidRPr="00F05E39" w14:paraId="4AB3B5D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C81FB7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199A59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72F1D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1.000</w:t>
            </w:r>
          </w:p>
        </w:tc>
      </w:tr>
      <w:tr w:rsidR="00F05E39" w:rsidRPr="00F05E39" w14:paraId="4469F31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53EDE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DB310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F4BFA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5FC0DB7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F9E94E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C2ADC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91283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7C41F0D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B0260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AF53B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2BCC1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871D25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C22BF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C1CBED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D2862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16884B9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19F790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DF39D9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F1C11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0C0F53E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C7E1D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2F47E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E714A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2B3A15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312C8F1" w14:textId="77777777" w:rsidR="00F05E39" w:rsidRPr="00F05E39" w:rsidRDefault="00F05E39" w:rsidP="00F05E3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br/>
            </w:r>
          </w:p>
        </w:tc>
      </w:tr>
    </w:tbl>
    <w:p w14:paraId="00414DA4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644C478B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D619DD3" w14:textId="77777777" w:rsidR="00F05E39" w:rsidRPr="00F05E39" w:rsidRDefault="00F05E39" w:rsidP="00F05E3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5E39">
        <w:rPr>
          <w:rFonts w:ascii="Arial" w:hAnsi="Arial"/>
          <w:b/>
          <w:sz w:val="18"/>
        </w:rPr>
        <w:t>85.  BASIC GROUP I CLASS LOSS COSTS</w:t>
      </w:r>
      <w:r w:rsidRPr="00F05E39">
        <w:rPr>
          <w:rFonts w:ascii="Arial" w:hAnsi="Arial"/>
          <w:sz w:val="18"/>
        </w:rPr>
        <w:t xml:space="preserve"> (Cont'd)</w:t>
      </w:r>
    </w:p>
    <w:p w14:paraId="04F09953" w14:textId="77777777" w:rsidR="00F05E39" w:rsidRPr="00F05E39" w:rsidRDefault="00F05E39" w:rsidP="00F05E3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tab/>
        <w:t>All rates are subject to protection class and territorial multipliers.</w:t>
      </w:r>
    </w:p>
    <w:p w14:paraId="1D36A752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54BDC809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br w:type="column"/>
      </w:r>
    </w:p>
    <w:p w14:paraId="0FAFD38B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05E39" w:rsidRPr="00F05E39" w14:paraId="7FC77AE6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33FE7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5E39" w:rsidRPr="00F05E39" w14:paraId="00C4D840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C2BEA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197C5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F05E39" w:rsidRPr="00F05E39" w14:paraId="27396A53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8C84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7E1A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F05E39" w:rsidRPr="00F05E39" w14:paraId="6DF97658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0C46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C4E0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F05E39" w:rsidRPr="00F05E39" w14:paraId="4B25D179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E031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912D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F05E39" w:rsidRPr="00F05E39" w14:paraId="00A18CF5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1EE5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1623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F05E39" w:rsidRPr="00F05E39" w14:paraId="3DADAC68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9569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BB28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Drive-in Theaters</w:t>
            </w:r>
          </w:p>
        </w:tc>
      </w:tr>
      <w:tr w:rsidR="00F05E39" w:rsidRPr="00F05E39" w14:paraId="42ECA8C9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BDBC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C7FB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F05E39" w:rsidRPr="00F05E39" w14:paraId="6726B5F1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3F2E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B21A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F05E39" w:rsidRPr="00F05E39" w14:paraId="02041DF9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EDA4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7EB8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Halls and Auditoriums</w:t>
            </w:r>
          </w:p>
        </w:tc>
      </w:tr>
      <w:tr w:rsidR="00F05E39" w:rsidRPr="00F05E39" w14:paraId="6CBC524B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E913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5572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F05E39" w:rsidRPr="00F05E39" w14:paraId="4F3F062F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E0820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A774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F05E39" w:rsidRPr="00F05E39" w14:paraId="7DB3A8A0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D0AA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F3AE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4CFF23C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58F3DD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905B4D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0B4FC0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5E39" w:rsidRPr="00F05E39" w14:paraId="6524D81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0BAD5B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066868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</w:r>
            <w:r w:rsidRPr="00F05E3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E02A6E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Frame</w:t>
            </w:r>
            <w:r w:rsidRPr="00F05E3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C8B732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Joisted Masonry</w:t>
            </w:r>
            <w:r w:rsidRPr="00F05E3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28CF1C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Non</w:t>
            </w:r>
            <w:r w:rsidRPr="00F05E3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5E3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9E25C3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Mas. Non-Comb.</w:t>
            </w:r>
            <w:r w:rsidRPr="00F05E3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B7359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Mod. F.R. (5) </w:t>
            </w:r>
            <w:r w:rsidRPr="00F05E39">
              <w:rPr>
                <w:rFonts w:ascii="Arial" w:hAnsi="Arial"/>
                <w:b/>
                <w:sz w:val="18"/>
              </w:rPr>
              <w:br/>
              <w:t>Or</w:t>
            </w:r>
            <w:r w:rsidRPr="00F05E3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5E39" w:rsidRPr="00F05E39" w14:paraId="6CD41AC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823A5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0471C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8E6B5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B7AB7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3AA29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7B6B8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D894E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F05E39" w:rsidRPr="00F05E39" w14:paraId="19433EA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1365F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3B64E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89B109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FD94C4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E50E3B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03CB0B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4DA2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0.224</w:t>
            </w:r>
          </w:p>
        </w:tc>
      </w:tr>
      <w:tr w:rsidR="00F05E39" w:rsidRPr="00F05E39" w14:paraId="754F0B5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C65C3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CC668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85F38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DC5B8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AF5F6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EC79D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0C05F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F05E39" w:rsidRPr="00F05E39" w14:paraId="670A11E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73AED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7A05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9FC80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AAB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04CC7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570F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6B64E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F05E39" w:rsidRPr="00F05E39" w14:paraId="04CD429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5EE3E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58F15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2FCF8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3952F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30E7A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330F4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DE50C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F05E39" w:rsidRPr="00F05E39" w14:paraId="7E7476A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80C7D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052C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F4B94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4542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CD059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CCFF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A2391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F05E39" w:rsidRPr="00F05E39" w14:paraId="07B1687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F8BBF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4F975E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6EEA8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28472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3DDA7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F3C00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1BC06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F05E39" w:rsidRPr="00F05E39" w14:paraId="4F5C2FF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02764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046B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262B9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3B19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A02D3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2940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24D71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F05E39" w:rsidRPr="00F05E39" w14:paraId="2F49A3B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A93A4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2E6374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AA3DE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1645F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8746F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BB101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65BE7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F05E39" w:rsidRPr="00F05E39" w14:paraId="409A969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1A894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26FC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56AAC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1DEA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2737A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002F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CDFE1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F05E39" w:rsidRPr="00F05E39" w14:paraId="4E7E932B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8F389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7A61E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0BAAF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AADF2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40E7E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0DCDA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198659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F05E39" w:rsidRPr="00F05E39" w14:paraId="7BAEEDCD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E0CAB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E8C1B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E19A5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9B2E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7FFD9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1396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73848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F05E39" w:rsidRPr="00F05E39" w14:paraId="6B27A88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E5C05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11A96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9C59F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3428A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07FDD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A23CF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0955A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F05E39" w:rsidRPr="00F05E39" w14:paraId="0A46996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7A351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4782B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92F35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5C2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70F35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447E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B6D64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F05E39" w:rsidRPr="00F05E39" w14:paraId="4ED68D0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783F8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2973C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4BAEC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7CCA1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614D8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E86CA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9DA52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F05E39" w:rsidRPr="00F05E39" w14:paraId="6981F3B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EC618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5CBFC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4F63E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786B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B78AD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5758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8B853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F05E39" w:rsidRPr="00F05E39" w14:paraId="77F3B1DB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6F3C1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6160A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C5AAC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35727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75988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691D3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931E0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F05E39" w:rsidRPr="00F05E39" w14:paraId="5BAEE85D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FB0B0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3F28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DBE1B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FC83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615E9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6BAE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EDB11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F05E39" w:rsidRPr="00F05E39" w14:paraId="5544ADC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15160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FB912B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FCEB0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D20FA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B0B51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2031C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21C9B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F05E39" w:rsidRPr="00F05E39" w14:paraId="5A08049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CB708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8BE98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A46EA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53D8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8552F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D4E3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3E4C7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F05E39" w:rsidRPr="00F05E39" w14:paraId="0D162CE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A3DD1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644CA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DCC7E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EEDC1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7DA89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B9AFB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974A9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F05E39" w:rsidRPr="00F05E39" w14:paraId="06DBF6C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C6231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A3CFC87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0B0925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EB28D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88B798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C228A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9F6B1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F05E39" w:rsidRPr="00F05E39" w14:paraId="67C3D5A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5C95D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AD5AA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5E39" w:rsidRPr="00F05E39" w14:paraId="3777506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E7CA3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D45B7C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A8740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1.000</w:t>
            </w:r>
          </w:p>
        </w:tc>
      </w:tr>
      <w:tr w:rsidR="00F05E39" w:rsidRPr="00F05E39" w14:paraId="22A6751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54A45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531491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CCD22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29C1B2C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E5B350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51CEF5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177A7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12D647C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F4085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F16E4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1FED0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0299366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8D0D9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4F215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BEC50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5CA0471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C98C6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1C039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C397B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3C5F829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D3D74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F6B92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29D86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AFD371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722BEC4" w14:textId="77777777" w:rsidR="00F05E39" w:rsidRPr="00F05E39" w:rsidRDefault="00F05E39" w:rsidP="00F05E3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br/>
            </w:r>
          </w:p>
        </w:tc>
      </w:tr>
    </w:tbl>
    <w:p w14:paraId="6F37A860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4543531A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2D7D966" w14:textId="77777777" w:rsidR="00F05E39" w:rsidRPr="00F05E39" w:rsidRDefault="00F05E39" w:rsidP="00F05E3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5E39">
        <w:rPr>
          <w:rFonts w:ascii="Arial" w:hAnsi="Arial"/>
          <w:b/>
          <w:sz w:val="18"/>
        </w:rPr>
        <w:t>85.  BASIC GROUP I CLASS LOSS COSTS</w:t>
      </w:r>
      <w:r w:rsidRPr="00F05E39">
        <w:rPr>
          <w:rFonts w:ascii="Arial" w:hAnsi="Arial"/>
          <w:sz w:val="18"/>
        </w:rPr>
        <w:t xml:space="preserve"> (Cont'd)</w:t>
      </w:r>
    </w:p>
    <w:p w14:paraId="6DBBE66F" w14:textId="77777777" w:rsidR="00F05E39" w:rsidRPr="00F05E39" w:rsidRDefault="00F05E39" w:rsidP="00F05E3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tab/>
        <w:t>All rates are subject to protection class and territorial multipliers.</w:t>
      </w:r>
    </w:p>
    <w:p w14:paraId="5C841BFF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5332E039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br w:type="column"/>
      </w:r>
    </w:p>
    <w:p w14:paraId="61D0DBB2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05E39" w:rsidRPr="00F05E39" w14:paraId="3F4C0B03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93892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5E39" w:rsidRPr="00F05E39" w14:paraId="428F7CB4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4F40F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7D0E0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F05E39" w:rsidRPr="00F05E39" w14:paraId="374049E4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FE9B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61A0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Hospitals</w:t>
            </w:r>
          </w:p>
        </w:tc>
      </w:tr>
      <w:tr w:rsidR="00F05E39" w:rsidRPr="00F05E39" w14:paraId="66238987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F8C2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0128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F05E39" w:rsidRPr="00F05E39" w14:paraId="09509C3B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FDAA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3437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F05E39" w:rsidRPr="00F05E39" w14:paraId="33B5405F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62F0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787E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F05E39" w:rsidRPr="00F05E39" w14:paraId="1AA8C5BE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350B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CF61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F05E39" w:rsidRPr="00F05E39" w14:paraId="3FC36458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6BC2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CEB8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F05E39" w:rsidRPr="00F05E39" w14:paraId="7A82B02F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D4B7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45F8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F05E39" w:rsidRPr="00F05E39" w14:paraId="72D6A96F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E06F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E105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F05E39" w:rsidRPr="00F05E39" w14:paraId="519A52F1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EFC8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A0AB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Funeral Homes</w:t>
            </w:r>
          </w:p>
        </w:tc>
      </w:tr>
      <w:tr w:rsidR="00F05E39" w:rsidRPr="00F05E39" w14:paraId="5476A5BD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CCB6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519A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F05E39" w:rsidRPr="00F05E39" w14:paraId="51D5DDF0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11DC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108A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5C79EA5D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00FEA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5F41AD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675020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5E39" w:rsidRPr="00F05E39" w14:paraId="3099205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20CCAC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58C8FD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</w:r>
            <w:r w:rsidRPr="00F05E3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2357F7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Frame</w:t>
            </w:r>
            <w:r w:rsidRPr="00F05E3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F29890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Joisted Masonry</w:t>
            </w:r>
            <w:r w:rsidRPr="00F05E3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D3B37E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Non</w:t>
            </w:r>
            <w:r w:rsidRPr="00F05E3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5E3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99A0E4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Mas. Non-Comb.</w:t>
            </w:r>
            <w:r w:rsidRPr="00F05E3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E4CE7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Mod. F.R. (5) </w:t>
            </w:r>
            <w:r w:rsidRPr="00F05E39">
              <w:rPr>
                <w:rFonts w:ascii="Arial" w:hAnsi="Arial"/>
                <w:b/>
                <w:sz w:val="18"/>
              </w:rPr>
              <w:br/>
              <w:t>Or</w:t>
            </w:r>
            <w:r w:rsidRPr="00F05E3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5E39" w:rsidRPr="00F05E39" w14:paraId="48CAF27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7AB56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8EC7D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94D08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10B3F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D409C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88005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81FCC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F05E39" w:rsidRPr="00F05E39" w14:paraId="5E4118D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C3FA4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660B40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6CA87B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2C46B7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45A953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21BE7B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4CB1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F05E39" w:rsidRPr="00F05E39" w14:paraId="250AE78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639D6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99EDA1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3E0D5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92708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F41ED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51287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89C30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F05E39" w:rsidRPr="00F05E39" w14:paraId="3B9FAC0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615B5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B14D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5C5BD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B529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DC59C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BEDF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9621E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F05E39" w:rsidRPr="00F05E39" w14:paraId="117D9C2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9868B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F5B681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67491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6C6D4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A8CF7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2B516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DDF7F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F05E39" w:rsidRPr="00F05E39" w14:paraId="603AA9B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DBBE6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497DC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E2CB5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F51D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12CC3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2300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695DA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F05E39" w:rsidRPr="00F05E39" w14:paraId="6645D92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8E238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F4EB05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E912E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86298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F3766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1167B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C5AB3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F05E39" w:rsidRPr="00F05E39" w14:paraId="05DC5F3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A8C99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B966E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D6C03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9F2E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083C5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0C1A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1320C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05E39" w:rsidRPr="00F05E39" w14:paraId="4BE7A5F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3D5F0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73632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B0110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894FE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CAD9A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0DF21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0CCB7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0.190</w:t>
            </w:r>
          </w:p>
        </w:tc>
      </w:tr>
      <w:tr w:rsidR="00F05E39" w:rsidRPr="00F05E39" w14:paraId="4DE36FF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D7FFF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3F994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0A81D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44EE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F4C5E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9B0D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E14A1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0.264</w:t>
            </w:r>
          </w:p>
        </w:tc>
      </w:tr>
      <w:tr w:rsidR="00F05E39" w:rsidRPr="00F05E39" w14:paraId="6D8CE12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4AAE3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0983B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0FBFC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3C1DA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49DDD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D062F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7159B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0.253</w:t>
            </w:r>
          </w:p>
        </w:tc>
      </w:tr>
      <w:tr w:rsidR="00F05E39" w:rsidRPr="00F05E39" w14:paraId="6BF3921B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A7980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F0D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46B5E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0.520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D444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F1E84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9EA3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4B908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0.363</w:t>
            </w:r>
          </w:p>
        </w:tc>
      </w:tr>
      <w:tr w:rsidR="00F05E39" w:rsidRPr="00F05E39" w14:paraId="0DC1ABB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390F9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170DF5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7F599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9C5A0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37BC6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42A14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327BB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F05E39" w:rsidRPr="00F05E39" w14:paraId="3E251CE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E4A1A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B7E22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C2A3B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044C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2B6C3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2953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82B9F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0.226</w:t>
            </w:r>
          </w:p>
        </w:tc>
      </w:tr>
      <w:tr w:rsidR="00F05E39" w:rsidRPr="00F05E39" w14:paraId="5AEC2F5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D2EAF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8BE04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284E5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519F0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4E46A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F850B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3DB8E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F05E39" w:rsidRPr="00F05E39" w14:paraId="2A2C4FC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E1153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8BE52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AA1E9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54A2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DB4B5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6C5F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4466E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F05E39" w:rsidRPr="00F05E39" w14:paraId="32A3F8E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FE924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3DFAEB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CFD66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60E1D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C5E13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5CA94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D6130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F05E39" w:rsidRPr="00F05E39" w14:paraId="34EAE46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8FE90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C16E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374F7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0873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80DE1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400C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2E9A8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F05E39" w:rsidRPr="00F05E39" w14:paraId="5BDD913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49994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89889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4AD0B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36DD7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DB134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7F0D6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32832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F05E39" w:rsidRPr="00F05E39" w14:paraId="0CBCA1D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1880C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1736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848B0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6ABA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8478F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17E4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F5A4B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F05E39" w:rsidRPr="00F05E39" w14:paraId="692C1D2B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98EEF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149FB2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3F565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DF359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16FB3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AFD99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A3AB48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F05E39" w:rsidRPr="00F05E39" w14:paraId="5DF595F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C67E61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8F2062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7E2AFD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E80318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6F9F0B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95B96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F6CBC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F05E39" w:rsidRPr="00F05E39" w14:paraId="53C3B5C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64559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3869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5E39" w:rsidRPr="00F05E39" w14:paraId="4A5306A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21CF3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A1739B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0EC97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1.000</w:t>
            </w:r>
          </w:p>
        </w:tc>
      </w:tr>
      <w:tr w:rsidR="00F05E39" w:rsidRPr="00F05E39" w14:paraId="4D85B36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34537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73120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86DAD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25914E7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40860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63A8C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4F483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51F21F9B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7C6D8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8260E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CD6D9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0A08C4B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B370C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EFA3240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667E5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07C113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6E76E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D4ED2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9C1FC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0FD8005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ADA22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339CD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14038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0CA489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C923A0F" w14:textId="77777777" w:rsidR="00F05E39" w:rsidRPr="00F05E39" w:rsidRDefault="00F05E39" w:rsidP="00F05E3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br/>
            </w:r>
          </w:p>
        </w:tc>
      </w:tr>
    </w:tbl>
    <w:p w14:paraId="2B4F7524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224DA6F8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80B371C" w14:textId="77777777" w:rsidR="00F05E39" w:rsidRPr="00F05E39" w:rsidRDefault="00F05E39" w:rsidP="00F05E3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5E39">
        <w:rPr>
          <w:rFonts w:ascii="Arial" w:hAnsi="Arial"/>
          <w:b/>
          <w:sz w:val="18"/>
        </w:rPr>
        <w:t>85.  BASIC GROUP I CLASS LOSS COSTS</w:t>
      </w:r>
      <w:r w:rsidRPr="00F05E39">
        <w:rPr>
          <w:rFonts w:ascii="Arial" w:hAnsi="Arial"/>
          <w:sz w:val="18"/>
        </w:rPr>
        <w:t xml:space="preserve"> (Cont'd)</w:t>
      </w:r>
    </w:p>
    <w:p w14:paraId="014DFDCD" w14:textId="77777777" w:rsidR="00F05E39" w:rsidRPr="00F05E39" w:rsidRDefault="00F05E39" w:rsidP="00F05E3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tab/>
        <w:t>All rates are subject to protection class and territorial multipliers.</w:t>
      </w:r>
    </w:p>
    <w:p w14:paraId="280E3FAC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45AD64AE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br w:type="column"/>
      </w:r>
    </w:p>
    <w:p w14:paraId="27FC3939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05E39" w:rsidRPr="00F05E39" w14:paraId="3CE06F71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BFEF3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5E39" w:rsidRPr="00F05E39" w14:paraId="1B11D601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20209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8FE35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F05E39" w:rsidRPr="00F05E39" w14:paraId="0EB3AE31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BA3D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8D01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F05E39" w:rsidRPr="00F05E39" w14:paraId="7E2BA5F7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E4B5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C412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F05E39" w:rsidRPr="00F05E39" w14:paraId="7F30D708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AF53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EC60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F05E39" w:rsidRPr="00F05E39" w14:paraId="4DDE2D34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646D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8868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F05E39" w:rsidRPr="00F05E39" w14:paraId="1C0929BE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9124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E5D2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F05E39" w:rsidRPr="00F05E39" w14:paraId="0841CB7F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31FD0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8347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Penal Institutions</w:t>
            </w:r>
          </w:p>
        </w:tc>
      </w:tr>
      <w:tr w:rsidR="00F05E39" w:rsidRPr="00F05E39" w14:paraId="7DA913A2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869D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0C7A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F05E39" w:rsidRPr="00F05E39" w14:paraId="0A1C3950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31B3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9213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Schools, Academic</w:t>
            </w:r>
          </w:p>
        </w:tc>
      </w:tr>
      <w:tr w:rsidR="00F05E39" w:rsidRPr="00F05E39" w14:paraId="40404673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F6EF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1608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F05E39" w:rsidRPr="00F05E39" w14:paraId="3555A604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B80E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D9AB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14D80E0E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EB62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DDF30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12F401A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FEBDA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27EFF2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2D0A62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5E39" w:rsidRPr="00F05E39" w14:paraId="0D0D8B4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EF67E3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71469B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</w:r>
            <w:r w:rsidRPr="00F05E3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AE8BA9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Frame</w:t>
            </w:r>
            <w:r w:rsidRPr="00F05E3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30CD0E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Joisted Masonry</w:t>
            </w:r>
            <w:r w:rsidRPr="00F05E3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3752D3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Non</w:t>
            </w:r>
            <w:r w:rsidRPr="00F05E3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5E3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714018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Mas. Non-Comb.</w:t>
            </w:r>
            <w:r w:rsidRPr="00F05E3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4B195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Mod. F.R. (5) </w:t>
            </w:r>
            <w:r w:rsidRPr="00F05E39">
              <w:rPr>
                <w:rFonts w:ascii="Arial" w:hAnsi="Arial"/>
                <w:b/>
                <w:sz w:val="18"/>
              </w:rPr>
              <w:br/>
              <w:t>Or</w:t>
            </w:r>
            <w:r w:rsidRPr="00F05E3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5E39" w:rsidRPr="00F05E39" w14:paraId="43F0212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A5F1A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343DA2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2D188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1331C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6ABD9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F76F1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6EAD0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F05E39" w:rsidRPr="00F05E39" w14:paraId="3D922BC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3400E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13CDD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ECCEA8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64F129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2881B8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A9484C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76B0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F05E39" w:rsidRPr="00F05E39" w14:paraId="28AA169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A7817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1F515B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80EBB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DEEB1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EEEDD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27020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85DE3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F05E39" w:rsidRPr="00F05E39" w14:paraId="13A3DFB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31139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A64C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89BC2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3058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F8913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8D90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D9E14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F05E39" w:rsidRPr="00F05E39" w14:paraId="0010D57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CB678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50326F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ABBE9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BB80C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47DE3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246C8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641F4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F05E39" w:rsidRPr="00F05E39" w14:paraId="1F03B71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D9F49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863AC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64B4C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7CA0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8D331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D27E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20DE7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F05E39" w:rsidRPr="00F05E39" w14:paraId="14B503B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933C0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73C1FF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E6367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C4637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28F68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87075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E30799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05E39" w:rsidRPr="00F05E39" w14:paraId="4A5CB0B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5CABB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39D30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2205E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8D24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B8789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7F20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0DE6D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F05E39" w:rsidRPr="00F05E39" w14:paraId="3487EC9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F3958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BC0EFE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9813E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40082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851FB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1EE38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0BC4C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F05E39" w:rsidRPr="00F05E39" w14:paraId="33B10F0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8D2E5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750EB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27F94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2CB3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8B068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7159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53BE1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0.252</w:t>
            </w:r>
          </w:p>
        </w:tc>
      </w:tr>
      <w:tr w:rsidR="00F05E39" w:rsidRPr="00F05E39" w14:paraId="7436250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99D40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673C7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87CF7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2DE19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3438E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77774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27500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F05E39" w:rsidRPr="00F05E39" w14:paraId="6D36BE1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38AED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8CB8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C47D7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F0BE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47D76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EB53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1B37C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F05E39" w:rsidRPr="00F05E39" w14:paraId="5351E18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27E73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DE789B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C5B8A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4A09E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69D87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A19A3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A5A25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F05E39" w:rsidRPr="00F05E39" w14:paraId="55D5C3A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4711C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0D4AE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6C009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E56A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2E087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6F2D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9E7AB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F05E39" w:rsidRPr="00F05E39" w14:paraId="38BEF3D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C0827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5AC98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F325B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FC166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F5788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1D31D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0E402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0.012</w:t>
            </w:r>
          </w:p>
        </w:tc>
      </w:tr>
      <w:tr w:rsidR="00F05E39" w:rsidRPr="00F05E39" w14:paraId="24C0D57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9DBF1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7FD51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7DD5D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20CB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2DF63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B3E8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AA6A6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F05E39" w:rsidRPr="00F05E39" w14:paraId="1D07953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C9631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EA2A54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669B9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6CB5F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8E3B8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8DB9D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1F338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05E39" w:rsidRPr="00F05E39" w14:paraId="688C051B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F3043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496A7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44701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DF4A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EFAEF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9179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AA18F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F05E39" w:rsidRPr="00F05E39" w14:paraId="0213AB3D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ACCD0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43494F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60308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32297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6DC1A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A9F99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D8968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F05E39" w:rsidRPr="00F05E39" w14:paraId="6F6CCD2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79CEFB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A628C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37792E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4C0A6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938D54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5A20C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A7C63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F05E39" w:rsidRPr="00F05E39" w14:paraId="0550A8A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C06430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464DD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F260DD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ED18C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FDBEB1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7EEE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F4403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281EE59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263796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D35DAC8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6170D7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D6D554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66DF2C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3071ED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33735F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570268E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A414C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7D4FA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5E39" w:rsidRPr="00F05E39" w14:paraId="588E914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7EC62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484790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2481A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1.000</w:t>
            </w:r>
          </w:p>
        </w:tc>
      </w:tr>
      <w:tr w:rsidR="00F05E39" w:rsidRPr="00F05E39" w14:paraId="35AED7F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069023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86467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49A79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5234495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A1157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C09F0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A125C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7192CD05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EF8CD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F9F67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70B9C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3EE109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7D0239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F22B8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7D95F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EAEF5F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FF937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DC882C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4D407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3C63205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1ECB5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D6A99F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A0C99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4F60F3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1DC8C10" w14:textId="77777777" w:rsidR="00F05E39" w:rsidRPr="00F05E39" w:rsidRDefault="00F05E39" w:rsidP="00F05E3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br/>
            </w:r>
          </w:p>
        </w:tc>
      </w:tr>
    </w:tbl>
    <w:p w14:paraId="2EB27CCF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106AE426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FBF3C33" w14:textId="77777777" w:rsidR="00F05E39" w:rsidRPr="00F05E39" w:rsidRDefault="00F05E39" w:rsidP="00F05E3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5E39">
        <w:rPr>
          <w:rFonts w:ascii="Arial" w:hAnsi="Arial"/>
          <w:b/>
          <w:sz w:val="18"/>
        </w:rPr>
        <w:t>85.  BASIC GROUP I CLASS LOSS COSTS</w:t>
      </w:r>
      <w:r w:rsidRPr="00F05E39">
        <w:rPr>
          <w:rFonts w:ascii="Arial" w:hAnsi="Arial"/>
          <w:sz w:val="18"/>
        </w:rPr>
        <w:t xml:space="preserve"> (Cont'd)</w:t>
      </w:r>
    </w:p>
    <w:p w14:paraId="16756BCA" w14:textId="77777777" w:rsidR="00F05E39" w:rsidRPr="00F05E39" w:rsidRDefault="00F05E39" w:rsidP="00F05E3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tab/>
        <w:t>All rates are subject to protection class and territorial multipliers.</w:t>
      </w:r>
    </w:p>
    <w:p w14:paraId="31B4D038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00A4B1CA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br w:type="column"/>
      </w:r>
    </w:p>
    <w:p w14:paraId="494543C3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05E39" w:rsidRPr="00F05E39" w14:paraId="5D3C4922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55E38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5E39" w:rsidRPr="00F05E39" w14:paraId="78779B9B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CE7F6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FBA1B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Builders' Risk</w:t>
            </w:r>
          </w:p>
        </w:tc>
      </w:tr>
      <w:tr w:rsidR="00F05E39" w:rsidRPr="00F05E39" w14:paraId="41B410BC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9770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7383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F05E39" w:rsidRPr="00F05E39" w14:paraId="3EDBE964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2E11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17B8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Freight Terminals</w:t>
            </w:r>
          </w:p>
        </w:tc>
      </w:tr>
      <w:tr w:rsidR="00F05E39" w:rsidRPr="00F05E39" w14:paraId="038A0FC0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57FE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80A2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F05E39" w:rsidRPr="00F05E39" w14:paraId="129706EC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AF83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12A0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F05E39" w:rsidRPr="00F05E39" w14:paraId="26C90FBB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1492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11B1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F05E39" w:rsidRPr="00F05E39" w14:paraId="7EF3E48D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D52A0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787D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F05E39" w:rsidRPr="00F05E39" w14:paraId="45283850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3E90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0DDC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F05E39" w:rsidRPr="00F05E39" w14:paraId="5B4D164B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530E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2C21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F05E39" w:rsidRPr="00F05E39" w14:paraId="12651356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D139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5414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3CFB683E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390F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D8C4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3D507716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AF47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0EF7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5151BE0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F55751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238D7A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F74CFF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5E39" w:rsidRPr="00F05E39" w14:paraId="7D4350D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F337BB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ADD514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</w:r>
            <w:r w:rsidRPr="00F05E3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D4396F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Frame</w:t>
            </w:r>
            <w:r w:rsidRPr="00F05E3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AC10A5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Joisted Masonry</w:t>
            </w:r>
            <w:r w:rsidRPr="00F05E3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076210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Non</w:t>
            </w:r>
            <w:r w:rsidRPr="00F05E3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5E3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49A44D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Mas. Non-Comb.</w:t>
            </w:r>
            <w:r w:rsidRPr="00F05E3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1096D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Mod. F.R. (5) </w:t>
            </w:r>
            <w:r w:rsidRPr="00F05E39">
              <w:rPr>
                <w:rFonts w:ascii="Arial" w:hAnsi="Arial"/>
                <w:b/>
                <w:sz w:val="18"/>
              </w:rPr>
              <w:br/>
              <w:t>Or</w:t>
            </w:r>
            <w:r w:rsidRPr="00F05E3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5E39" w:rsidRPr="00F05E39" w14:paraId="5B2A5FB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815BC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AB2ED2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30115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163BE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04EC1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E1891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56132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F05E39" w:rsidRPr="00F05E39" w14:paraId="31A88EBB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A6DC6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631F7C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CBBA25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5511DE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3F52FD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03812F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B228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5E39" w:rsidRPr="00F05E39" w14:paraId="352160B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785D3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9BB60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A39DA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E3BCC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CDDF4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FAACF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CA260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F05E39" w:rsidRPr="00F05E39" w14:paraId="0F2B39E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8715B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97FF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8E5F0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0498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71FD3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CD94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F8B45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0.186</w:t>
            </w:r>
          </w:p>
        </w:tc>
      </w:tr>
      <w:tr w:rsidR="00F05E39" w:rsidRPr="00F05E39" w14:paraId="7D9DC38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5869A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D9B0E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64CFE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88DB6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55323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744C3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9D74F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05E39" w:rsidRPr="00F05E39" w14:paraId="71056E1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6420E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E7983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98504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CD51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98963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7D6B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84BAF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F05E39" w:rsidRPr="00F05E39" w14:paraId="67A8EE8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5C884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E5AAD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D7F53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E7032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71475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CA895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043D1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F05E39" w:rsidRPr="00F05E39" w14:paraId="21C1F38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D29F7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C281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DBCDD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524E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164DD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4543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0ED30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F05E39" w:rsidRPr="00F05E39" w14:paraId="74C3801D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A963C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65B74B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355E3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6D012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D241C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3379B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D1415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F05E39" w:rsidRPr="00F05E39" w14:paraId="7DCFD02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16C18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A8481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89E80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76A5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D6E6D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1B2A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0F522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F05E39" w:rsidRPr="00F05E39" w14:paraId="7241F03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71392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AAFEA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F883A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DF1A2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FAE90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CAF82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9FC47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F05E39" w:rsidRPr="00F05E39" w14:paraId="5E5B434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A92AA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6E76C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78D30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4A79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DEE40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DCAE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BE309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0.156</w:t>
            </w:r>
          </w:p>
        </w:tc>
      </w:tr>
      <w:tr w:rsidR="00F05E39" w:rsidRPr="00F05E39" w14:paraId="6673D64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30277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672765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5F30D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E0CE0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4D491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FA1A6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9D39E7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0.295</w:t>
            </w:r>
          </w:p>
        </w:tc>
      </w:tr>
      <w:tr w:rsidR="00F05E39" w:rsidRPr="00F05E39" w14:paraId="67533D5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F177A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892607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E84AFE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0.597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35C6D0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0.537</w:t>
            </w:r>
          </w:p>
        </w:tc>
        <w:tc>
          <w:tcPr>
            <w:tcW w:w="1340" w:type="dxa"/>
            <w:tcBorders>
              <w:left w:val="nil"/>
            </w:tcBorders>
          </w:tcPr>
          <w:p w14:paraId="7BCFB66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0.508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A94855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0.449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ECC869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0.417</w:t>
            </w:r>
          </w:p>
        </w:tc>
      </w:tr>
      <w:tr w:rsidR="00F05E39" w:rsidRPr="00F05E39" w14:paraId="3461097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653C8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0B00E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FF0A3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0.738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6AC0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7170A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BFC7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11C28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5E39" w:rsidRPr="00F05E39" w14:paraId="1394BDA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B4F23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BC4B71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A721B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C63AE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CDC72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5E990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20BA3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0.174</w:t>
            </w:r>
          </w:p>
        </w:tc>
      </w:tr>
      <w:tr w:rsidR="00F05E39" w:rsidRPr="00F05E39" w14:paraId="649F794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C3D6CB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7F89C8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6D5A27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0.371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CC5620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340" w:type="dxa"/>
            <w:tcBorders>
              <w:left w:val="nil"/>
            </w:tcBorders>
          </w:tcPr>
          <w:p w14:paraId="5B4D867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82D909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7103A7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0.260</w:t>
            </w:r>
          </w:p>
        </w:tc>
      </w:tr>
      <w:tr w:rsidR="00F05E39" w:rsidRPr="00F05E39" w14:paraId="23086E6D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4FCDD1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BB2AC1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E63EEB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C938E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4988A4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FE6F0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F6758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5E39" w:rsidRPr="00F05E39" w14:paraId="17EBE20B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5811B1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F95D3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D798CE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1F3AC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81FD63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69CCA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DDFAD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5830277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F4B89B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EF743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04A656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21113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C9D201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2E4573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CF3988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6E07A8B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66328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AD5762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DFE2B7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AD7089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670785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3C4ACF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B2B7A8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51B8CD8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6E0460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4EA5FD1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E6AAB6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D3E0CB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079DBA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DEDAC4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1F7FD2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B9553F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1FC7A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FA9E3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5E39" w:rsidRPr="00F05E39" w14:paraId="06CBB78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C1FC5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EFBAEB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6A730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1.000</w:t>
            </w:r>
          </w:p>
        </w:tc>
      </w:tr>
      <w:tr w:rsidR="00F05E39" w:rsidRPr="00F05E39" w14:paraId="2B70DC9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4B68D0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00E00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A079E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131D852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CB98F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B8558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B7254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2769A74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89449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1A1E0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FE575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12FEE7F3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43469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F86CC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72825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621B894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150C6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A8A7F7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482E0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3C29DDA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6F546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0679F8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81E48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3D19991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D29F144" w14:textId="77777777" w:rsidR="00F05E39" w:rsidRPr="00F05E39" w:rsidRDefault="00F05E39" w:rsidP="00F05E3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br/>
            </w:r>
          </w:p>
        </w:tc>
      </w:tr>
    </w:tbl>
    <w:p w14:paraId="1A13DE74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0749D7B8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headerReference w:type="default" r:id="rId21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6E55D93" w14:textId="77777777" w:rsidR="00F05E39" w:rsidRPr="00F05E39" w:rsidRDefault="00F05E39" w:rsidP="00F05E39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5E39">
        <w:rPr>
          <w:rFonts w:ascii="Arial" w:hAnsi="Arial"/>
          <w:b/>
          <w:sz w:val="18"/>
        </w:rPr>
        <w:t>85.  BASIC GROUP I CLASS LOSS COSTS</w:t>
      </w:r>
      <w:r w:rsidRPr="00F05E39">
        <w:rPr>
          <w:rFonts w:ascii="Arial" w:hAnsi="Arial"/>
          <w:sz w:val="18"/>
        </w:rPr>
        <w:t xml:space="preserve"> (Cont'd)</w:t>
      </w:r>
    </w:p>
    <w:p w14:paraId="18439EEE" w14:textId="77777777" w:rsidR="00F05E39" w:rsidRPr="00F05E39" w:rsidRDefault="00F05E39" w:rsidP="00F05E39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tab/>
        <w:t>All rates are subject to protection class and territorial multipliers.</w:t>
      </w:r>
    </w:p>
    <w:p w14:paraId="7534D1B8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065E8811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  <w:r w:rsidRPr="00F05E39">
        <w:rPr>
          <w:rFonts w:ascii="Arial" w:hAnsi="Arial"/>
          <w:sz w:val="18"/>
        </w:rPr>
        <w:br w:type="column"/>
      </w:r>
    </w:p>
    <w:p w14:paraId="7396B057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  <w:sectPr w:rsidR="00F05E39" w:rsidRPr="00F05E39" w:rsidSect="00F05E39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05E39" w:rsidRPr="00F05E39" w14:paraId="21657577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7F456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5E39" w:rsidRPr="00F05E39" w14:paraId="20AB2A0E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58113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98A97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Mill Yards</w:t>
            </w:r>
          </w:p>
        </w:tc>
      </w:tr>
      <w:tr w:rsidR="00F05E39" w:rsidRPr="00F05E39" w14:paraId="07F60038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9286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02F5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F05E39" w:rsidRPr="00F05E39" w14:paraId="0ADC3B79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31A5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76E3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F05E39" w:rsidRPr="00F05E39" w14:paraId="7F6E3FA7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24C3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31A8C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F05E39" w:rsidRPr="00F05E39" w14:paraId="6E140209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CDED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E54B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F05E39" w:rsidRPr="00F05E39" w14:paraId="646CB113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EF72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C4B9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F05E39" w:rsidRPr="00F05E39" w14:paraId="27CDE4C3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2223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7323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Textile Mill Products</w:t>
            </w:r>
          </w:p>
        </w:tc>
      </w:tr>
      <w:tr w:rsidR="00F05E39" w:rsidRPr="00F05E39" w14:paraId="46BFE2C2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DC7A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1686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F05E39" w:rsidRPr="00F05E39" w14:paraId="544618D3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AF90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159FE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Printing</w:t>
            </w:r>
          </w:p>
        </w:tc>
      </w:tr>
      <w:tr w:rsidR="00F05E39" w:rsidRPr="00F05E39" w14:paraId="286E078E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32F4B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A258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319C3327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49AD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421A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772636E6" w14:textId="77777777" w:rsidTr="005B7E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32214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F3AFA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5E39" w:rsidRPr="00F05E39" w14:paraId="179E5DF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150A99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443892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3AFA3A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5E39" w:rsidRPr="00F05E39" w14:paraId="401D5C2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876682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744F49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</w:r>
            <w:r w:rsidRPr="00F05E39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1276FE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Frame</w:t>
            </w:r>
            <w:r w:rsidRPr="00F05E39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6BAF16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Joisted Masonry</w:t>
            </w:r>
            <w:r w:rsidRPr="00F05E39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28BD67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Non</w:t>
            </w:r>
            <w:r w:rsidRPr="00F05E39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5E39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F6ED29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Mas. Non-Comb.</w:t>
            </w:r>
            <w:r w:rsidRPr="00F05E39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52872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Mod. F.R. (5) </w:t>
            </w:r>
            <w:r w:rsidRPr="00F05E39">
              <w:rPr>
                <w:rFonts w:ascii="Arial" w:hAnsi="Arial"/>
                <w:b/>
                <w:sz w:val="18"/>
              </w:rPr>
              <w:br/>
              <w:t>Or</w:t>
            </w:r>
            <w:r w:rsidRPr="00F05E39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5E39" w:rsidRPr="00F05E39" w14:paraId="7E6DA97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64391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EF6F7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94EE7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8D463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CA7C0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05C5A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7D7E9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F05E39" w:rsidRPr="00F05E39" w14:paraId="04CFDF1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00C035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7E80B45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C0555E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0.363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3BD078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5D6E85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0.308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09C15B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EF9EB9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0.255</w:t>
            </w:r>
          </w:p>
        </w:tc>
      </w:tr>
      <w:tr w:rsidR="00F05E39" w:rsidRPr="00F05E39" w14:paraId="40706A5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AE4A1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D8BA0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C2849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489D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09BF6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F826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3B13B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5E39" w:rsidRPr="00F05E39" w14:paraId="334BDE8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AB4B3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705F42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03334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D21B0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62DFD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31F2E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641544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F05E39" w:rsidRPr="00F05E39" w14:paraId="2CD076C4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A4784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6D4BF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3C698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8F93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6DB46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DE1A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B78E0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F05E39" w:rsidRPr="00F05E39" w14:paraId="7EF65B3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68F6F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D78A05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D6BA4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B6300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5D79C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14823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D4F63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F05E39" w:rsidRPr="00F05E39" w14:paraId="526FEFA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1658D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C41A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4F409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DBF0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46C8D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38A4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2D284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F05E39" w:rsidRPr="00F05E39" w14:paraId="3B375A0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48F5A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045B9D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3B510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0.746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9F6B5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0.674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E558C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0.601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8C576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03288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0.449</w:t>
            </w:r>
          </w:p>
        </w:tc>
      </w:tr>
      <w:tr w:rsidR="00F05E39" w:rsidRPr="00F05E39" w14:paraId="5C3DC84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84955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2985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7B9BC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0.891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4B88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0.804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F8D21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0.755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0802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0.666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61B3D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0.627</w:t>
            </w:r>
          </w:p>
        </w:tc>
      </w:tr>
      <w:tr w:rsidR="00F05E39" w:rsidRPr="00F05E39" w14:paraId="2C1673BE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391EF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65B50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DEE2C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AFA5B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75563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78612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34F13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0.287</w:t>
            </w:r>
          </w:p>
        </w:tc>
      </w:tr>
      <w:tr w:rsidR="00F05E39" w:rsidRPr="00F05E39" w14:paraId="27BE969F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6312A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01160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374F0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0.570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0113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0.514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00677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EBC1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D19E9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0.400</w:t>
            </w:r>
          </w:p>
        </w:tc>
      </w:tr>
      <w:tr w:rsidR="00F05E39" w:rsidRPr="00F05E39" w14:paraId="1856D85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A5246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729108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32C54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C7522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A71A0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9D53A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9E3B5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0.184</w:t>
            </w:r>
          </w:p>
        </w:tc>
      </w:tr>
      <w:tr w:rsidR="00F05E39" w:rsidRPr="00F05E39" w14:paraId="023C7ED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B543F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D187A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A0A73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B808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BDED6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4D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41D2B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0.282</w:t>
            </w:r>
          </w:p>
        </w:tc>
      </w:tr>
      <w:tr w:rsidR="00F05E39" w:rsidRPr="00F05E39" w14:paraId="59278A3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DA838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F3A258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A7B01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0.657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1BE71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0.594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7DD4D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0.534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5B3AB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E9171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0.400</w:t>
            </w:r>
          </w:p>
        </w:tc>
      </w:tr>
      <w:tr w:rsidR="00F05E39" w:rsidRPr="00F05E39" w14:paraId="4EFFB71C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ED8CE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2A972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6B511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0.869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358B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0.784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3F518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0.737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6805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0.651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16E94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0.612</w:t>
            </w:r>
          </w:p>
        </w:tc>
      </w:tr>
      <w:tr w:rsidR="00F05E39" w:rsidRPr="00F05E39" w14:paraId="51F4DC2A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208C1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ABC6F7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FCE5C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0.796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08847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0.717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CDF23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0.636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D2EC6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0.515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C4B231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0.476</w:t>
            </w:r>
          </w:p>
        </w:tc>
      </w:tr>
      <w:tr w:rsidR="00F05E39" w:rsidRPr="00F05E39" w14:paraId="74E98F2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AF135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5F9E1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CFD73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0.922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07F2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0.829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9B902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0.783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6FC5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0.689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3B885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0.643</w:t>
            </w:r>
          </w:p>
        </w:tc>
      </w:tr>
      <w:tr w:rsidR="00F05E39" w:rsidRPr="00F05E39" w14:paraId="00D75D5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258B1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557C39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8B572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0.609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9B086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0.549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9D0DD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0.489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29999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F652E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0.368</w:t>
            </w:r>
          </w:p>
        </w:tc>
      </w:tr>
      <w:tr w:rsidR="00F05E39" w:rsidRPr="00F05E39" w14:paraId="3A0121B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124518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599FF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E5A6A7A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0.742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B3701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0.670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7DFC47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0.628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803C0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0.555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8CBB7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 0.524</w:t>
            </w:r>
          </w:p>
        </w:tc>
      </w:tr>
      <w:tr w:rsidR="00F05E39" w:rsidRPr="00F05E39" w14:paraId="4C483FD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87766F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B6B4E6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746D63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4BCCB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C1B9627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5C514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A6D50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D7BF2A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AC61F6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B09041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99B10E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CE3B74C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6FBA87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F7BA0F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4DC2B75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5F3FC5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718F7FE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3EE8067" w14:textId="77777777" w:rsidR="00F05E39" w:rsidRPr="00F05E39" w:rsidRDefault="00F05E39" w:rsidP="00F05E39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FC09A9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AF6EB38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DAA99E2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4DE6B70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3CC76B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144E39C8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5A9D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51E0A" w14:textId="77777777" w:rsidR="00F05E39" w:rsidRPr="00F05E39" w:rsidRDefault="00F05E39" w:rsidP="00F05E3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5E39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5E39" w:rsidRPr="00F05E39" w14:paraId="3B9FDF7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0B6076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7804831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5E318D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t>1.000</w:t>
            </w:r>
          </w:p>
        </w:tc>
      </w:tr>
      <w:tr w:rsidR="00F05E39" w:rsidRPr="00F05E39" w14:paraId="354E6EC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4BB72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BD7F5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CA633F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35836A51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FBE08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5E11235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841E1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0D7886E6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9278F9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37B03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70EE73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1115DC72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DBE637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61BC2D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0DA8E9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49B95587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B6C72D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503C0F3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0DD536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71B03159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12FEDF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C8A142" w14:textId="77777777" w:rsidR="00F05E39" w:rsidRPr="00F05E39" w:rsidRDefault="00F05E39" w:rsidP="00F05E39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DF1834" w14:textId="77777777" w:rsidR="00F05E39" w:rsidRPr="00F05E39" w:rsidRDefault="00F05E39" w:rsidP="00F05E39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5E39" w:rsidRPr="00F05E39" w14:paraId="3E790870" w14:textId="77777777" w:rsidTr="005B7EB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F62057B" w14:textId="77777777" w:rsidR="00F05E39" w:rsidRPr="00F05E39" w:rsidRDefault="00F05E39" w:rsidP="00F05E3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5E39">
              <w:rPr>
                <w:rFonts w:ascii="Arial" w:hAnsi="Arial"/>
                <w:sz w:val="18"/>
              </w:rPr>
              <w:br/>
            </w:r>
          </w:p>
        </w:tc>
      </w:tr>
    </w:tbl>
    <w:p w14:paraId="444598D6" w14:textId="77777777" w:rsidR="00F05E39" w:rsidRPr="00F05E39" w:rsidRDefault="00F05E39" w:rsidP="00F05E39">
      <w:pPr>
        <w:spacing w:before="80" w:line="190" w:lineRule="exact"/>
        <w:jc w:val="both"/>
        <w:rPr>
          <w:rFonts w:ascii="Arial" w:hAnsi="Arial"/>
          <w:sz w:val="18"/>
        </w:rPr>
      </w:pPr>
    </w:p>
    <w:p w14:paraId="3D053604" w14:textId="77777777" w:rsidR="0024183F" w:rsidRDefault="00F05E39"/>
    <w:sectPr w:rsidR="0024183F" w:rsidSect="00F05E39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7DBD0" w14:textId="77777777" w:rsidR="00F05E39" w:rsidRDefault="00F05E39" w:rsidP="00F05E39">
      <w:r>
        <w:separator/>
      </w:r>
    </w:p>
  </w:endnote>
  <w:endnote w:type="continuationSeparator" w:id="0">
    <w:p w14:paraId="672B88A7" w14:textId="77777777" w:rsidR="00F05E39" w:rsidRDefault="00F05E39" w:rsidP="00F0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97802" w14:textId="77777777" w:rsidR="00F05E39" w:rsidRDefault="00F05E39" w:rsidP="007A29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86D9F19" w14:textId="77777777" w:rsidR="00F05E39" w:rsidRDefault="00F05E39" w:rsidP="00F05E3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97FA5" w14:textId="7B67B06C" w:rsidR="00F05E39" w:rsidRPr="00F05E39" w:rsidRDefault="00F05E39" w:rsidP="00F05E39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F05E39">
      <w:rPr>
        <w:rStyle w:val="PageNumber"/>
        <w:rFonts w:ascii="Times New Roman" w:hAnsi="Times New Roman"/>
      </w:rPr>
      <w:t>© Insurance Services Office, Inc., 20</w:t>
    </w:r>
    <w:r>
      <w:rPr>
        <w:rStyle w:val="PageNumber"/>
        <w:rFonts w:ascii="Times New Roman" w:hAnsi="Times New Roman"/>
      </w:rPr>
      <w:t>21</w:t>
    </w:r>
    <w:r w:rsidRPr="00F05E39">
      <w:rPr>
        <w:rStyle w:val="PageNumber"/>
        <w:rFonts w:ascii="Times New Roman" w:hAnsi="Times New Roman"/>
      </w:rPr>
      <w:t xml:space="preserve">        South Dakota        CF-20</w:t>
    </w:r>
    <w:r>
      <w:rPr>
        <w:rStyle w:val="PageNumber"/>
        <w:rFonts w:ascii="Times New Roman" w:hAnsi="Times New Roman"/>
      </w:rPr>
      <w:t>21</w:t>
    </w:r>
    <w:r w:rsidRPr="00F05E39">
      <w:rPr>
        <w:rStyle w:val="PageNumber"/>
        <w:rFonts w:ascii="Times New Roman" w:hAnsi="Times New Roman"/>
      </w:rPr>
      <w:t>-RLA1        E-</w:t>
    </w:r>
    <w:r w:rsidRPr="00F05E39">
      <w:rPr>
        <w:rStyle w:val="PageNumber"/>
        <w:rFonts w:ascii="Times New Roman" w:hAnsi="Times New Roman"/>
      </w:rPr>
      <w:fldChar w:fldCharType="begin"/>
    </w:r>
    <w:r w:rsidRPr="00F05E39">
      <w:rPr>
        <w:rStyle w:val="PageNumber"/>
        <w:rFonts w:ascii="Times New Roman" w:hAnsi="Times New Roman"/>
      </w:rPr>
      <w:instrText xml:space="preserve"> PAGE </w:instrText>
    </w:r>
    <w:r w:rsidRPr="00F05E39">
      <w:rPr>
        <w:rStyle w:val="PageNumber"/>
        <w:rFonts w:ascii="Times New Roman" w:hAnsi="Times New Roman"/>
      </w:rPr>
      <w:fldChar w:fldCharType="separate"/>
    </w:r>
    <w:r w:rsidRPr="00F05E39">
      <w:rPr>
        <w:rStyle w:val="PageNumber"/>
        <w:rFonts w:ascii="Times New Roman" w:hAnsi="Times New Roman"/>
        <w:noProof/>
      </w:rPr>
      <w:t>1</w:t>
    </w:r>
    <w:r w:rsidRPr="00F05E39">
      <w:rPr>
        <w:rStyle w:val="PageNumber"/>
        <w:rFonts w:ascii="Times New Roman" w:hAnsi="Times New Roman"/>
      </w:rPr>
      <w:fldChar w:fldCharType="end"/>
    </w:r>
  </w:p>
  <w:p w14:paraId="3182A759" w14:textId="77777777" w:rsidR="00F05E39" w:rsidRPr="00F05E39" w:rsidRDefault="00F05E39" w:rsidP="00F05E39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F7965" w14:textId="77777777" w:rsidR="00F05E39" w:rsidRDefault="00F05E39" w:rsidP="00F05E39">
      <w:r>
        <w:separator/>
      </w:r>
    </w:p>
  </w:footnote>
  <w:footnote w:type="continuationSeparator" w:id="0">
    <w:p w14:paraId="6C214F14" w14:textId="77777777" w:rsidR="00F05E39" w:rsidRDefault="00F05E39" w:rsidP="00F05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11D17" w14:textId="77777777" w:rsidR="001A4991" w:rsidRDefault="00F05E39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5E39" w14:paraId="727BEF7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B2044C8" w14:textId="77777777" w:rsidR="00F05E39" w:rsidRDefault="00F05E39">
          <w:pPr>
            <w:pStyle w:val="Header"/>
          </w:pPr>
          <w:r>
            <w:t>SOUTH DAKOTA (40)</w:t>
          </w:r>
        </w:p>
      </w:tc>
      <w:tc>
        <w:tcPr>
          <w:tcW w:w="5440" w:type="dxa"/>
        </w:tcPr>
        <w:p w14:paraId="0FFB7BA2" w14:textId="77777777" w:rsidR="00F05E39" w:rsidRDefault="00F05E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C2BA90" w14:textId="77777777" w:rsidR="00F05E39" w:rsidRDefault="00F05E39">
          <w:pPr>
            <w:pStyle w:val="Header"/>
            <w:jc w:val="right"/>
          </w:pPr>
        </w:p>
      </w:tc>
    </w:tr>
    <w:tr w:rsidR="00F05E39" w14:paraId="642AEE2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79DA6AF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161038F4" w14:textId="77777777" w:rsidR="00F05E39" w:rsidRDefault="00F05E3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765B705" w14:textId="77777777" w:rsidR="00F05E39" w:rsidRDefault="00F05E39">
          <w:pPr>
            <w:pStyle w:val="Header"/>
            <w:jc w:val="right"/>
          </w:pPr>
        </w:p>
      </w:tc>
    </w:tr>
    <w:tr w:rsidR="00F05E39" w14:paraId="16DF583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DFEC52D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11DF30FB" w14:textId="77777777" w:rsidR="00F05E39" w:rsidRDefault="00F05E3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A66DAA9" w14:textId="77777777" w:rsidR="00F05E39" w:rsidRDefault="00F05E39">
          <w:pPr>
            <w:pStyle w:val="Header"/>
            <w:jc w:val="right"/>
          </w:pPr>
        </w:p>
      </w:tc>
    </w:tr>
    <w:tr w:rsidR="00F05E39" w14:paraId="62731E2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1471EA1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706EBD42" w14:textId="77777777" w:rsidR="00F05E39" w:rsidRDefault="00F05E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35F84B6" w14:textId="77777777" w:rsidR="00F05E39" w:rsidRDefault="00F05E39">
          <w:pPr>
            <w:pStyle w:val="Header"/>
            <w:jc w:val="right"/>
          </w:pPr>
        </w:p>
      </w:tc>
    </w:tr>
    <w:tr w:rsidR="00F05E39" w14:paraId="43E476C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5585E16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5A1E5A5E" w14:textId="77777777" w:rsidR="00F05E39" w:rsidRDefault="00F05E39">
          <w:pPr>
            <w:pStyle w:val="Header"/>
            <w:jc w:val="center"/>
          </w:pPr>
        </w:p>
      </w:tc>
      <w:tc>
        <w:tcPr>
          <w:tcW w:w="2420" w:type="dxa"/>
        </w:tcPr>
        <w:p w14:paraId="597DA309" w14:textId="77777777" w:rsidR="00F05E39" w:rsidRDefault="00F05E39">
          <w:pPr>
            <w:pStyle w:val="Header"/>
            <w:jc w:val="right"/>
          </w:pPr>
        </w:p>
      </w:tc>
    </w:tr>
  </w:tbl>
  <w:p w14:paraId="2EAD4FFD" w14:textId="77777777" w:rsidR="00F05E39" w:rsidRDefault="00F05E39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5E39" w14:paraId="1496FF1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EFE206B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462E60EB" w14:textId="77777777" w:rsidR="00F05E39" w:rsidRDefault="00F05E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48EC1D" w14:textId="77777777" w:rsidR="00F05E39" w:rsidRDefault="00F05E39">
          <w:pPr>
            <w:pStyle w:val="Header"/>
            <w:jc w:val="right"/>
          </w:pPr>
          <w:r>
            <w:t>SOUTH DAKOTA (40)</w:t>
          </w:r>
        </w:p>
      </w:tc>
    </w:tr>
    <w:tr w:rsidR="00F05E39" w14:paraId="722F868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FC4ADDA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374E939C" w14:textId="77777777" w:rsidR="00F05E39" w:rsidRDefault="00F05E3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C81949F" w14:textId="77777777" w:rsidR="00F05E39" w:rsidRDefault="00F05E39">
          <w:pPr>
            <w:pStyle w:val="Header"/>
            <w:jc w:val="right"/>
          </w:pPr>
        </w:p>
      </w:tc>
    </w:tr>
    <w:tr w:rsidR="00F05E39" w14:paraId="0796254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447EE8A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7696D85B" w14:textId="77777777" w:rsidR="00F05E39" w:rsidRDefault="00F05E3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3F70C0E" w14:textId="77777777" w:rsidR="00F05E39" w:rsidRDefault="00F05E39">
          <w:pPr>
            <w:pStyle w:val="Header"/>
            <w:jc w:val="right"/>
          </w:pPr>
        </w:p>
      </w:tc>
    </w:tr>
    <w:tr w:rsidR="00F05E39" w14:paraId="7298580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62073AD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460282BF" w14:textId="77777777" w:rsidR="00F05E39" w:rsidRDefault="00F05E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95EBD7D" w14:textId="77777777" w:rsidR="00F05E39" w:rsidRDefault="00F05E39">
          <w:pPr>
            <w:pStyle w:val="Header"/>
            <w:jc w:val="right"/>
          </w:pPr>
        </w:p>
      </w:tc>
    </w:tr>
    <w:tr w:rsidR="00F05E39" w14:paraId="1C591BA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975C26F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15B0F7AA" w14:textId="77777777" w:rsidR="00F05E39" w:rsidRDefault="00F05E39">
          <w:pPr>
            <w:pStyle w:val="Header"/>
            <w:jc w:val="center"/>
          </w:pPr>
        </w:p>
      </w:tc>
      <w:tc>
        <w:tcPr>
          <w:tcW w:w="2420" w:type="dxa"/>
        </w:tcPr>
        <w:p w14:paraId="4119F858" w14:textId="77777777" w:rsidR="00F05E39" w:rsidRDefault="00F05E39">
          <w:pPr>
            <w:pStyle w:val="Header"/>
            <w:jc w:val="right"/>
          </w:pPr>
        </w:p>
      </w:tc>
    </w:tr>
  </w:tbl>
  <w:p w14:paraId="21871E7A" w14:textId="77777777" w:rsidR="00F05E39" w:rsidRDefault="00F05E39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5E39" w14:paraId="73E4F8C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97FEC05" w14:textId="77777777" w:rsidR="00F05E39" w:rsidRDefault="00F05E39">
          <w:pPr>
            <w:pStyle w:val="Header"/>
          </w:pPr>
          <w:r>
            <w:t>SOUTH DAKOTA (40)</w:t>
          </w:r>
        </w:p>
      </w:tc>
      <w:tc>
        <w:tcPr>
          <w:tcW w:w="5440" w:type="dxa"/>
        </w:tcPr>
        <w:p w14:paraId="0B8E3571" w14:textId="77777777" w:rsidR="00F05E39" w:rsidRDefault="00F05E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9A4D750" w14:textId="77777777" w:rsidR="00F05E39" w:rsidRDefault="00F05E39">
          <w:pPr>
            <w:pStyle w:val="Header"/>
            <w:jc w:val="right"/>
          </w:pPr>
        </w:p>
      </w:tc>
    </w:tr>
    <w:tr w:rsidR="00F05E39" w14:paraId="724BF72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22970B1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7AD51455" w14:textId="77777777" w:rsidR="00F05E39" w:rsidRDefault="00F05E3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B79FF82" w14:textId="77777777" w:rsidR="00F05E39" w:rsidRDefault="00F05E39">
          <w:pPr>
            <w:pStyle w:val="Header"/>
            <w:jc w:val="right"/>
          </w:pPr>
        </w:p>
      </w:tc>
    </w:tr>
    <w:tr w:rsidR="00F05E39" w14:paraId="30CB66E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755F766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6800E8AE" w14:textId="77777777" w:rsidR="00F05E39" w:rsidRDefault="00F05E3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5EB593F" w14:textId="77777777" w:rsidR="00F05E39" w:rsidRDefault="00F05E39">
          <w:pPr>
            <w:pStyle w:val="Header"/>
            <w:jc w:val="right"/>
          </w:pPr>
        </w:p>
      </w:tc>
    </w:tr>
    <w:tr w:rsidR="00F05E39" w14:paraId="07D7D9D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6389646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43E9BECA" w14:textId="77777777" w:rsidR="00F05E39" w:rsidRDefault="00F05E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9493088" w14:textId="77777777" w:rsidR="00F05E39" w:rsidRDefault="00F05E39">
          <w:pPr>
            <w:pStyle w:val="Header"/>
            <w:jc w:val="right"/>
          </w:pPr>
        </w:p>
      </w:tc>
    </w:tr>
    <w:tr w:rsidR="00F05E39" w14:paraId="5AC50DD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ECD5130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25B0AC34" w14:textId="77777777" w:rsidR="00F05E39" w:rsidRDefault="00F05E39">
          <w:pPr>
            <w:pStyle w:val="Header"/>
            <w:jc w:val="center"/>
          </w:pPr>
        </w:p>
      </w:tc>
      <w:tc>
        <w:tcPr>
          <w:tcW w:w="2420" w:type="dxa"/>
        </w:tcPr>
        <w:p w14:paraId="05CB13D9" w14:textId="77777777" w:rsidR="00F05E39" w:rsidRDefault="00F05E39">
          <w:pPr>
            <w:pStyle w:val="Header"/>
            <w:jc w:val="right"/>
          </w:pPr>
        </w:p>
      </w:tc>
    </w:tr>
  </w:tbl>
  <w:p w14:paraId="54B12981" w14:textId="77777777" w:rsidR="00F05E39" w:rsidRDefault="00F05E39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5E39" w14:paraId="64AB630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E2490E7" w14:textId="77777777" w:rsidR="00F05E39" w:rsidRDefault="00F05E39">
          <w:pPr>
            <w:pStyle w:val="Header"/>
          </w:pPr>
          <w:r>
            <w:t>SOUTH DAKOTA (40)</w:t>
          </w:r>
        </w:p>
      </w:tc>
      <w:tc>
        <w:tcPr>
          <w:tcW w:w="5440" w:type="dxa"/>
        </w:tcPr>
        <w:p w14:paraId="7BD7A237" w14:textId="77777777" w:rsidR="00F05E39" w:rsidRDefault="00F05E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A770FF1" w14:textId="77777777" w:rsidR="00F05E39" w:rsidRDefault="00F05E39">
          <w:pPr>
            <w:pStyle w:val="Header"/>
            <w:jc w:val="right"/>
          </w:pPr>
        </w:p>
      </w:tc>
    </w:tr>
    <w:tr w:rsidR="00F05E39" w14:paraId="1D01F42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E039CAD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0B9E601C" w14:textId="77777777" w:rsidR="00F05E39" w:rsidRDefault="00F05E3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5D9BBAE" w14:textId="77777777" w:rsidR="00F05E39" w:rsidRDefault="00F05E39">
          <w:pPr>
            <w:pStyle w:val="Header"/>
            <w:jc w:val="right"/>
          </w:pPr>
        </w:p>
      </w:tc>
    </w:tr>
    <w:tr w:rsidR="00F05E39" w14:paraId="24D3F50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F0146C0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1F041CE0" w14:textId="77777777" w:rsidR="00F05E39" w:rsidRDefault="00F05E3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BD49137" w14:textId="77777777" w:rsidR="00F05E39" w:rsidRDefault="00F05E39">
          <w:pPr>
            <w:pStyle w:val="Header"/>
            <w:jc w:val="right"/>
          </w:pPr>
        </w:p>
      </w:tc>
    </w:tr>
    <w:tr w:rsidR="00F05E39" w14:paraId="4543CE8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26ACAF4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05F8D733" w14:textId="77777777" w:rsidR="00F05E39" w:rsidRDefault="00F05E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646A03" w14:textId="77777777" w:rsidR="00F05E39" w:rsidRDefault="00F05E39">
          <w:pPr>
            <w:pStyle w:val="Header"/>
            <w:jc w:val="right"/>
          </w:pPr>
        </w:p>
      </w:tc>
    </w:tr>
    <w:tr w:rsidR="00F05E39" w14:paraId="788DCC2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557F2C7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2A09AA4A" w14:textId="77777777" w:rsidR="00F05E39" w:rsidRDefault="00F05E39">
          <w:pPr>
            <w:pStyle w:val="Header"/>
            <w:jc w:val="center"/>
          </w:pPr>
        </w:p>
      </w:tc>
      <w:tc>
        <w:tcPr>
          <w:tcW w:w="2420" w:type="dxa"/>
        </w:tcPr>
        <w:p w14:paraId="4FD6A53C" w14:textId="77777777" w:rsidR="00F05E39" w:rsidRDefault="00F05E39">
          <w:pPr>
            <w:pStyle w:val="Header"/>
            <w:jc w:val="right"/>
          </w:pPr>
        </w:p>
      </w:tc>
    </w:tr>
  </w:tbl>
  <w:p w14:paraId="72DE00CE" w14:textId="77777777" w:rsidR="00F05E39" w:rsidRDefault="00F05E39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5E39" w14:paraId="681B7F1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3101843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6B7F84E0" w14:textId="77777777" w:rsidR="00F05E39" w:rsidRDefault="00F05E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196A9B" w14:textId="77777777" w:rsidR="00F05E39" w:rsidRDefault="00F05E39">
          <w:pPr>
            <w:pStyle w:val="Header"/>
            <w:jc w:val="right"/>
          </w:pPr>
          <w:r>
            <w:t>SOUTH DAKOTA (40)</w:t>
          </w:r>
        </w:p>
      </w:tc>
    </w:tr>
    <w:tr w:rsidR="00F05E39" w14:paraId="2680271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1E6A950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08FA1864" w14:textId="77777777" w:rsidR="00F05E39" w:rsidRDefault="00F05E3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D865BE4" w14:textId="77777777" w:rsidR="00F05E39" w:rsidRDefault="00F05E39">
          <w:pPr>
            <w:pStyle w:val="Header"/>
            <w:jc w:val="right"/>
          </w:pPr>
        </w:p>
      </w:tc>
    </w:tr>
    <w:tr w:rsidR="00F05E39" w14:paraId="52EFF64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D677B70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25F73D5F" w14:textId="77777777" w:rsidR="00F05E39" w:rsidRDefault="00F05E3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8FA3C82" w14:textId="77777777" w:rsidR="00F05E39" w:rsidRDefault="00F05E39">
          <w:pPr>
            <w:pStyle w:val="Header"/>
            <w:jc w:val="right"/>
          </w:pPr>
        </w:p>
      </w:tc>
    </w:tr>
    <w:tr w:rsidR="00F05E39" w14:paraId="6D8CC4E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AC804B1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4668E0A7" w14:textId="77777777" w:rsidR="00F05E39" w:rsidRDefault="00F05E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07F4527" w14:textId="77777777" w:rsidR="00F05E39" w:rsidRDefault="00F05E39">
          <w:pPr>
            <w:pStyle w:val="Header"/>
            <w:jc w:val="right"/>
          </w:pPr>
        </w:p>
      </w:tc>
    </w:tr>
    <w:tr w:rsidR="00F05E39" w14:paraId="57F0C37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C69D22A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12B07ACA" w14:textId="77777777" w:rsidR="00F05E39" w:rsidRDefault="00F05E39">
          <w:pPr>
            <w:pStyle w:val="Header"/>
            <w:jc w:val="center"/>
          </w:pPr>
        </w:p>
      </w:tc>
      <w:tc>
        <w:tcPr>
          <w:tcW w:w="2420" w:type="dxa"/>
        </w:tcPr>
        <w:p w14:paraId="17634F95" w14:textId="77777777" w:rsidR="00F05E39" w:rsidRDefault="00F05E39">
          <w:pPr>
            <w:pStyle w:val="Header"/>
            <w:jc w:val="right"/>
          </w:pPr>
        </w:p>
      </w:tc>
    </w:tr>
  </w:tbl>
  <w:p w14:paraId="4A86CEB8" w14:textId="77777777" w:rsidR="00F05E39" w:rsidRDefault="00F05E39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5E39" w14:paraId="10468A8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49B122A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4C149505" w14:textId="77777777" w:rsidR="00F05E39" w:rsidRDefault="00F05E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CA5D0C2" w14:textId="77777777" w:rsidR="00F05E39" w:rsidRDefault="00F05E39">
          <w:pPr>
            <w:pStyle w:val="Header"/>
            <w:jc w:val="right"/>
          </w:pPr>
          <w:r>
            <w:t>SOUTH DAKOTA (40)</w:t>
          </w:r>
        </w:p>
      </w:tc>
    </w:tr>
    <w:tr w:rsidR="00F05E39" w14:paraId="7BE71BC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D3E2886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54A58CB2" w14:textId="77777777" w:rsidR="00F05E39" w:rsidRDefault="00F05E3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E1377C8" w14:textId="77777777" w:rsidR="00F05E39" w:rsidRDefault="00F05E39">
          <w:pPr>
            <w:pStyle w:val="Header"/>
            <w:jc w:val="right"/>
          </w:pPr>
        </w:p>
      </w:tc>
    </w:tr>
    <w:tr w:rsidR="00F05E39" w14:paraId="7CA7060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C229A41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0684A987" w14:textId="77777777" w:rsidR="00F05E39" w:rsidRDefault="00F05E3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A68418A" w14:textId="77777777" w:rsidR="00F05E39" w:rsidRDefault="00F05E39">
          <w:pPr>
            <w:pStyle w:val="Header"/>
            <w:jc w:val="right"/>
          </w:pPr>
        </w:p>
      </w:tc>
    </w:tr>
    <w:tr w:rsidR="00F05E39" w14:paraId="5514A37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E9F0B8B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268A949C" w14:textId="77777777" w:rsidR="00F05E39" w:rsidRDefault="00F05E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73F898" w14:textId="77777777" w:rsidR="00F05E39" w:rsidRDefault="00F05E39">
          <w:pPr>
            <w:pStyle w:val="Header"/>
            <w:jc w:val="right"/>
          </w:pPr>
        </w:p>
      </w:tc>
    </w:tr>
    <w:tr w:rsidR="00F05E39" w14:paraId="092222A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3D06B5F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3DB3CC24" w14:textId="77777777" w:rsidR="00F05E39" w:rsidRDefault="00F05E39">
          <w:pPr>
            <w:pStyle w:val="Header"/>
            <w:jc w:val="center"/>
          </w:pPr>
        </w:p>
      </w:tc>
      <w:tc>
        <w:tcPr>
          <w:tcW w:w="2420" w:type="dxa"/>
        </w:tcPr>
        <w:p w14:paraId="35AB567F" w14:textId="77777777" w:rsidR="00F05E39" w:rsidRDefault="00F05E39">
          <w:pPr>
            <w:pStyle w:val="Header"/>
            <w:jc w:val="right"/>
          </w:pPr>
        </w:p>
      </w:tc>
    </w:tr>
  </w:tbl>
  <w:p w14:paraId="7D9906D5" w14:textId="77777777" w:rsidR="00F05E39" w:rsidRDefault="00F05E39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5E39" w14:paraId="5F83075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69C72DC" w14:textId="77777777" w:rsidR="00F05E39" w:rsidRDefault="00F05E39">
          <w:pPr>
            <w:pStyle w:val="Header"/>
          </w:pPr>
          <w:r>
            <w:t>SOUTH DAKOTA (40)</w:t>
          </w:r>
        </w:p>
      </w:tc>
      <w:tc>
        <w:tcPr>
          <w:tcW w:w="5440" w:type="dxa"/>
        </w:tcPr>
        <w:p w14:paraId="2AEF2908" w14:textId="77777777" w:rsidR="00F05E39" w:rsidRDefault="00F05E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05D9D8" w14:textId="77777777" w:rsidR="00F05E39" w:rsidRDefault="00F05E39">
          <w:pPr>
            <w:pStyle w:val="Header"/>
            <w:jc w:val="right"/>
          </w:pPr>
        </w:p>
      </w:tc>
    </w:tr>
    <w:tr w:rsidR="00F05E39" w14:paraId="7BC9A7A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0BC6BB8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177D3BA7" w14:textId="77777777" w:rsidR="00F05E39" w:rsidRDefault="00F05E3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A6625EC" w14:textId="77777777" w:rsidR="00F05E39" w:rsidRDefault="00F05E39">
          <w:pPr>
            <w:pStyle w:val="Header"/>
            <w:jc w:val="right"/>
          </w:pPr>
        </w:p>
      </w:tc>
    </w:tr>
    <w:tr w:rsidR="00F05E39" w14:paraId="03ACE61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23262A1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61FE78C0" w14:textId="77777777" w:rsidR="00F05E39" w:rsidRDefault="00F05E3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A6B5BC7" w14:textId="77777777" w:rsidR="00F05E39" w:rsidRDefault="00F05E39">
          <w:pPr>
            <w:pStyle w:val="Header"/>
            <w:jc w:val="right"/>
          </w:pPr>
        </w:p>
      </w:tc>
    </w:tr>
    <w:tr w:rsidR="00F05E39" w14:paraId="1AE5D1E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B02EEEC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5A9497EB" w14:textId="77777777" w:rsidR="00F05E39" w:rsidRDefault="00F05E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194F774" w14:textId="77777777" w:rsidR="00F05E39" w:rsidRDefault="00F05E39">
          <w:pPr>
            <w:pStyle w:val="Header"/>
            <w:jc w:val="right"/>
          </w:pPr>
        </w:p>
      </w:tc>
    </w:tr>
    <w:tr w:rsidR="00F05E39" w14:paraId="30573EB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DB1ECDE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2DD90712" w14:textId="77777777" w:rsidR="00F05E39" w:rsidRDefault="00F05E39">
          <w:pPr>
            <w:pStyle w:val="Header"/>
            <w:jc w:val="center"/>
          </w:pPr>
        </w:p>
      </w:tc>
      <w:tc>
        <w:tcPr>
          <w:tcW w:w="2420" w:type="dxa"/>
        </w:tcPr>
        <w:p w14:paraId="79F11248" w14:textId="77777777" w:rsidR="00F05E39" w:rsidRDefault="00F05E39">
          <w:pPr>
            <w:pStyle w:val="Header"/>
            <w:jc w:val="right"/>
          </w:pPr>
        </w:p>
      </w:tc>
    </w:tr>
  </w:tbl>
  <w:p w14:paraId="1E0D649F" w14:textId="77777777" w:rsidR="00F05E39" w:rsidRDefault="00F05E39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5E39" w14:paraId="1E85F69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D040A93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1F16B094" w14:textId="77777777" w:rsidR="00F05E39" w:rsidRDefault="00F05E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80DC08" w14:textId="77777777" w:rsidR="00F05E39" w:rsidRDefault="00F05E39">
          <w:pPr>
            <w:pStyle w:val="Header"/>
            <w:jc w:val="right"/>
          </w:pPr>
          <w:r>
            <w:t>SOUTH DAKOTA (40)</w:t>
          </w:r>
        </w:p>
      </w:tc>
    </w:tr>
    <w:tr w:rsidR="00F05E39" w14:paraId="11F0D5E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4512CD0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0930DF03" w14:textId="77777777" w:rsidR="00F05E39" w:rsidRDefault="00F05E3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2E83974" w14:textId="77777777" w:rsidR="00F05E39" w:rsidRDefault="00F05E39">
          <w:pPr>
            <w:pStyle w:val="Header"/>
            <w:jc w:val="right"/>
          </w:pPr>
        </w:p>
      </w:tc>
    </w:tr>
    <w:tr w:rsidR="00F05E39" w14:paraId="030E547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F4BED8A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7EE4BE6A" w14:textId="77777777" w:rsidR="00F05E39" w:rsidRDefault="00F05E3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869EF4E" w14:textId="77777777" w:rsidR="00F05E39" w:rsidRDefault="00F05E39">
          <w:pPr>
            <w:pStyle w:val="Header"/>
            <w:jc w:val="right"/>
          </w:pPr>
        </w:p>
      </w:tc>
    </w:tr>
    <w:tr w:rsidR="00F05E39" w14:paraId="5D3C5CE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7CBE805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4490F2E4" w14:textId="77777777" w:rsidR="00F05E39" w:rsidRDefault="00F05E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C2F4F7" w14:textId="77777777" w:rsidR="00F05E39" w:rsidRDefault="00F05E39">
          <w:pPr>
            <w:pStyle w:val="Header"/>
            <w:jc w:val="right"/>
          </w:pPr>
        </w:p>
      </w:tc>
    </w:tr>
    <w:tr w:rsidR="00F05E39" w14:paraId="18E0717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FC5EEF3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176CCDFA" w14:textId="77777777" w:rsidR="00F05E39" w:rsidRDefault="00F05E39">
          <w:pPr>
            <w:pStyle w:val="Header"/>
            <w:jc w:val="center"/>
          </w:pPr>
        </w:p>
      </w:tc>
      <w:tc>
        <w:tcPr>
          <w:tcW w:w="2420" w:type="dxa"/>
        </w:tcPr>
        <w:p w14:paraId="4426A04D" w14:textId="77777777" w:rsidR="00F05E39" w:rsidRDefault="00F05E39">
          <w:pPr>
            <w:pStyle w:val="Header"/>
            <w:jc w:val="right"/>
          </w:pPr>
        </w:p>
      </w:tc>
    </w:tr>
  </w:tbl>
  <w:p w14:paraId="756D53EB" w14:textId="77777777" w:rsidR="00F05E39" w:rsidRDefault="00F05E39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5E39" w14:paraId="63564B7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5F18CFB" w14:textId="77777777" w:rsidR="00F05E39" w:rsidRDefault="00F05E39">
          <w:pPr>
            <w:pStyle w:val="Header"/>
          </w:pPr>
          <w:r>
            <w:t>SOUTH DAKOTA (40)</w:t>
          </w:r>
        </w:p>
      </w:tc>
      <w:tc>
        <w:tcPr>
          <w:tcW w:w="5440" w:type="dxa"/>
        </w:tcPr>
        <w:p w14:paraId="4EBA7E2E" w14:textId="77777777" w:rsidR="00F05E39" w:rsidRDefault="00F05E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387946F" w14:textId="77777777" w:rsidR="00F05E39" w:rsidRDefault="00F05E39">
          <w:pPr>
            <w:pStyle w:val="Header"/>
            <w:jc w:val="right"/>
          </w:pPr>
        </w:p>
      </w:tc>
    </w:tr>
    <w:tr w:rsidR="00F05E39" w14:paraId="60AEAB2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09A6968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3ECA6557" w14:textId="77777777" w:rsidR="00F05E39" w:rsidRDefault="00F05E3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59E9B09" w14:textId="77777777" w:rsidR="00F05E39" w:rsidRDefault="00F05E39">
          <w:pPr>
            <w:pStyle w:val="Header"/>
            <w:jc w:val="right"/>
          </w:pPr>
        </w:p>
      </w:tc>
    </w:tr>
    <w:tr w:rsidR="00F05E39" w14:paraId="6A3F21F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7E9770D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4288ECD0" w14:textId="77777777" w:rsidR="00F05E39" w:rsidRDefault="00F05E3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9F1BF28" w14:textId="77777777" w:rsidR="00F05E39" w:rsidRDefault="00F05E39">
          <w:pPr>
            <w:pStyle w:val="Header"/>
            <w:jc w:val="right"/>
          </w:pPr>
        </w:p>
      </w:tc>
    </w:tr>
    <w:tr w:rsidR="00F05E39" w14:paraId="0B39CE2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3070907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0FF21488" w14:textId="77777777" w:rsidR="00F05E39" w:rsidRDefault="00F05E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50A67B8" w14:textId="77777777" w:rsidR="00F05E39" w:rsidRDefault="00F05E39">
          <w:pPr>
            <w:pStyle w:val="Header"/>
            <w:jc w:val="right"/>
          </w:pPr>
        </w:p>
      </w:tc>
    </w:tr>
    <w:tr w:rsidR="00F05E39" w14:paraId="7BE9F5C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3A716AC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7C1D9029" w14:textId="77777777" w:rsidR="00F05E39" w:rsidRDefault="00F05E39">
          <w:pPr>
            <w:pStyle w:val="Header"/>
            <w:jc w:val="center"/>
          </w:pPr>
        </w:p>
      </w:tc>
      <w:tc>
        <w:tcPr>
          <w:tcW w:w="2420" w:type="dxa"/>
        </w:tcPr>
        <w:p w14:paraId="15306045" w14:textId="77777777" w:rsidR="00F05E39" w:rsidRDefault="00F05E39">
          <w:pPr>
            <w:pStyle w:val="Header"/>
            <w:jc w:val="right"/>
          </w:pPr>
        </w:p>
      </w:tc>
    </w:tr>
  </w:tbl>
  <w:p w14:paraId="5986D4C5" w14:textId="77777777" w:rsidR="00F05E39" w:rsidRDefault="00F05E39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5E39" w14:paraId="109B76F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44366BB" w14:textId="77777777" w:rsidR="00F05E39" w:rsidRDefault="00F05E39">
          <w:pPr>
            <w:pStyle w:val="Header"/>
          </w:pPr>
          <w:r>
            <w:t>SOUTH DAKOTA (40)</w:t>
          </w:r>
        </w:p>
      </w:tc>
      <w:tc>
        <w:tcPr>
          <w:tcW w:w="5440" w:type="dxa"/>
        </w:tcPr>
        <w:p w14:paraId="68C8E887" w14:textId="77777777" w:rsidR="00F05E39" w:rsidRDefault="00F05E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8D5FA7" w14:textId="77777777" w:rsidR="00F05E39" w:rsidRDefault="00F05E39">
          <w:pPr>
            <w:pStyle w:val="Header"/>
            <w:jc w:val="right"/>
          </w:pPr>
        </w:p>
      </w:tc>
    </w:tr>
    <w:tr w:rsidR="00F05E39" w14:paraId="5420E5F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730A259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5FD11363" w14:textId="77777777" w:rsidR="00F05E39" w:rsidRDefault="00F05E3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2E19BBF" w14:textId="77777777" w:rsidR="00F05E39" w:rsidRDefault="00F05E39">
          <w:pPr>
            <w:pStyle w:val="Header"/>
            <w:jc w:val="right"/>
          </w:pPr>
        </w:p>
      </w:tc>
    </w:tr>
    <w:tr w:rsidR="00F05E39" w14:paraId="5B55198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D235767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1FDCCB02" w14:textId="77777777" w:rsidR="00F05E39" w:rsidRDefault="00F05E3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464D53A" w14:textId="77777777" w:rsidR="00F05E39" w:rsidRDefault="00F05E39">
          <w:pPr>
            <w:pStyle w:val="Header"/>
            <w:jc w:val="right"/>
          </w:pPr>
        </w:p>
      </w:tc>
    </w:tr>
    <w:tr w:rsidR="00F05E39" w14:paraId="69D3FEA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AC1AC8E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2305B33B" w14:textId="77777777" w:rsidR="00F05E39" w:rsidRDefault="00F05E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CB9AAA3" w14:textId="77777777" w:rsidR="00F05E39" w:rsidRDefault="00F05E39">
          <w:pPr>
            <w:pStyle w:val="Header"/>
            <w:jc w:val="right"/>
          </w:pPr>
        </w:p>
      </w:tc>
    </w:tr>
    <w:tr w:rsidR="00F05E39" w14:paraId="357F64D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4DCA1BD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1F358011" w14:textId="77777777" w:rsidR="00F05E39" w:rsidRDefault="00F05E39">
          <w:pPr>
            <w:pStyle w:val="Header"/>
            <w:jc w:val="center"/>
          </w:pPr>
        </w:p>
      </w:tc>
      <w:tc>
        <w:tcPr>
          <w:tcW w:w="2420" w:type="dxa"/>
        </w:tcPr>
        <w:p w14:paraId="627ECCB0" w14:textId="77777777" w:rsidR="00F05E39" w:rsidRDefault="00F05E39">
          <w:pPr>
            <w:pStyle w:val="Header"/>
            <w:jc w:val="right"/>
          </w:pPr>
        </w:p>
      </w:tc>
    </w:tr>
  </w:tbl>
  <w:p w14:paraId="734C4AF8" w14:textId="77777777" w:rsidR="00F05E39" w:rsidRDefault="00F05E39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5E39" w14:paraId="294057E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A9D5964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017B4014" w14:textId="77777777" w:rsidR="00F05E39" w:rsidRDefault="00F05E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055DE5C" w14:textId="77777777" w:rsidR="00F05E39" w:rsidRDefault="00F05E39">
          <w:pPr>
            <w:pStyle w:val="Header"/>
            <w:jc w:val="right"/>
          </w:pPr>
          <w:r>
            <w:t>SOUTH DAKOTA (40)</w:t>
          </w:r>
        </w:p>
      </w:tc>
    </w:tr>
    <w:tr w:rsidR="00F05E39" w14:paraId="45965F9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477F356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28BEDE3F" w14:textId="77777777" w:rsidR="00F05E39" w:rsidRDefault="00F05E3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D60CC9C" w14:textId="77777777" w:rsidR="00F05E39" w:rsidRDefault="00F05E39">
          <w:pPr>
            <w:pStyle w:val="Header"/>
            <w:jc w:val="right"/>
          </w:pPr>
        </w:p>
      </w:tc>
    </w:tr>
    <w:tr w:rsidR="00F05E39" w14:paraId="68C5704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4DD819D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30C23D80" w14:textId="77777777" w:rsidR="00F05E39" w:rsidRDefault="00F05E3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6BE2CB2" w14:textId="77777777" w:rsidR="00F05E39" w:rsidRDefault="00F05E39">
          <w:pPr>
            <w:pStyle w:val="Header"/>
            <w:jc w:val="right"/>
          </w:pPr>
        </w:p>
      </w:tc>
    </w:tr>
    <w:tr w:rsidR="00F05E39" w14:paraId="7F0F121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971DFF5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20A9BDBB" w14:textId="77777777" w:rsidR="00F05E39" w:rsidRDefault="00F05E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AE06F00" w14:textId="77777777" w:rsidR="00F05E39" w:rsidRDefault="00F05E39">
          <w:pPr>
            <w:pStyle w:val="Header"/>
            <w:jc w:val="right"/>
          </w:pPr>
        </w:p>
      </w:tc>
    </w:tr>
    <w:tr w:rsidR="00F05E39" w14:paraId="551C8CC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035D3F3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2C10D1CB" w14:textId="77777777" w:rsidR="00F05E39" w:rsidRDefault="00F05E39">
          <w:pPr>
            <w:pStyle w:val="Header"/>
            <w:jc w:val="center"/>
          </w:pPr>
        </w:p>
      </w:tc>
      <w:tc>
        <w:tcPr>
          <w:tcW w:w="2420" w:type="dxa"/>
        </w:tcPr>
        <w:p w14:paraId="1C4D1B49" w14:textId="77777777" w:rsidR="00F05E39" w:rsidRDefault="00F05E39">
          <w:pPr>
            <w:pStyle w:val="Header"/>
            <w:jc w:val="right"/>
          </w:pPr>
        </w:p>
      </w:tc>
    </w:tr>
  </w:tbl>
  <w:p w14:paraId="435145D2" w14:textId="77777777" w:rsidR="00F05E39" w:rsidRDefault="00F05E39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5E39" w14:paraId="6F66A84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44B7855" w14:textId="77777777" w:rsidR="00F05E39" w:rsidRDefault="00F05E39">
          <w:pPr>
            <w:pStyle w:val="Header"/>
          </w:pPr>
          <w:r>
            <w:t>SOUTH DAKOTA (40)</w:t>
          </w:r>
        </w:p>
      </w:tc>
      <w:tc>
        <w:tcPr>
          <w:tcW w:w="5440" w:type="dxa"/>
        </w:tcPr>
        <w:p w14:paraId="3E5430D1" w14:textId="77777777" w:rsidR="00F05E39" w:rsidRDefault="00F05E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E196E5" w14:textId="77777777" w:rsidR="00F05E39" w:rsidRDefault="00F05E39">
          <w:pPr>
            <w:pStyle w:val="Header"/>
            <w:jc w:val="right"/>
          </w:pPr>
        </w:p>
      </w:tc>
    </w:tr>
    <w:tr w:rsidR="00F05E39" w14:paraId="03DE1C8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052AADF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0E720940" w14:textId="77777777" w:rsidR="00F05E39" w:rsidRDefault="00F05E3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7D9A6BB" w14:textId="77777777" w:rsidR="00F05E39" w:rsidRDefault="00F05E39">
          <w:pPr>
            <w:pStyle w:val="Header"/>
            <w:jc w:val="right"/>
          </w:pPr>
        </w:p>
      </w:tc>
    </w:tr>
    <w:tr w:rsidR="00F05E39" w14:paraId="6463B85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AF9B458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5888887B" w14:textId="77777777" w:rsidR="00F05E39" w:rsidRDefault="00F05E3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8E8C1E9" w14:textId="77777777" w:rsidR="00F05E39" w:rsidRDefault="00F05E39">
          <w:pPr>
            <w:pStyle w:val="Header"/>
            <w:jc w:val="right"/>
          </w:pPr>
        </w:p>
      </w:tc>
    </w:tr>
    <w:tr w:rsidR="00F05E39" w14:paraId="1C2A6B5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0A40AB8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103C0D43" w14:textId="77777777" w:rsidR="00F05E39" w:rsidRDefault="00F05E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AD583B3" w14:textId="77777777" w:rsidR="00F05E39" w:rsidRDefault="00F05E39">
          <w:pPr>
            <w:pStyle w:val="Header"/>
            <w:jc w:val="right"/>
          </w:pPr>
        </w:p>
      </w:tc>
    </w:tr>
    <w:tr w:rsidR="00F05E39" w14:paraId="069804C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2654951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22BA784D" w14:textId="77777777" w:rsidR="00F05E39" w:rsidRDefault="00F05E39">
          <w:pPr>
            <w:pStyle w:val="Header"/>
            <w:jc w:val="center"/>
          </w:pPr>
        </w:p>
      </w:tc>
      <w:tc>
        <w:tcPr>
          <w:tcW w:w="2420" w:type="dxa"/>
        </w:tcPr>
        <w:p w14:paraId="66A5ED93" w14:textId="77777777" w:rsidR="00F05E39" w:rsidRDefault="00F05E39">
          <w:pPr>
            <w:pStyle w:val="Header"/>
            <w:jc w:val="right"/>
          </w:pPr>
        </w:p>
      </w:tc>
    </w:tr>
  </w:tbl>
  <w:p w14:paraId="10FD3BF7" w14:textId="77777777" w:rsidR="00F05E39" w:rsidRDefault="00F05E39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5E39" w14:paraId="00A0AE1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CC7BB67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056D2C59" w14:textId="77777777" w:rsidR="00F05E39" w:rsidRDefault="00F05E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4B0236" w14:textId="77777777" w:rsidR="00F05E39" w:rsidRDefault="00F05E39">
          <w:pPr>
            <w:pStyle w:val="Header"/>
            <w:jc w:val="right"/>
          </w:pPr>
          <w:r>
            <w:t>SOUTH DAKOTA (40)</w:t>
          </w:r>
        </w:p>
      </w:tc>
    </w:tr>
    <w:tr w:rsidR="00F05E39" w14:paraId="53530A5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F4314A7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3B7C06E9" w14:textId="77777777" w:rsidR="00F05E39" w:rsidRDefault="00F05E39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021FF7C" w14:textId="77777777" w:rsidR="00F05E39" w:rsidRDefault="00F05E39">
          <w:pPr>
            <w:pStyle w:val="Header"/>
            <w:jc w:val="right"/>
          </w:pPr>
        </w:p>
      </w:tc>
    </w:tr>
    <w:tr w:rsidR="00F05E39" w14:paraId="6BC345C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3BFB033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5BD76825" w14:textId="77777777" w:rsidR="00F05E39" w:rsidRDefault="00F05E39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1C3488D" w14:textId="77777777" w:rsidR="00F05E39" w:rsidRDefault="00F05E39">
          <w:pPr>
            <w:pStyle w:val="Header"/>
            <w:jc w:val="right"/>
          </w:pPr>
        </w:p>
      </w:tc>
    </w:tr>
    <w:tr w:rsidR="00F05E39" w14:paraId="7983ED0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D57D2C2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6D3D27A1" w14:textId="77777777" w:rsidR="00F05E39" w:rsidRDefault="00F05E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E262C72" w14:textId="77777777" w:rsidR="00F05E39" w:rsidRDefault="00F05E39">
          <w:pPr>
            <w:pStyle w:val="Header"/>
            <w:jc w:val="right"/>
          </w:pPr>
        </w:p>
      </w:tc>
    </w:tr>
    <w:tr w:rsidR="00F05E39" w14:paraId="04EF8A6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529EB2E" w14:textId="77777777" w:rsidR="00F05E39" w:rsidRDefault="00F05E39">
          <w:pPr>
            <w:pStyle w:val="Header"/>
          </w:pPr>
        </w:p>
      </w:tc>
      <w:tc>
        <w:tcPr>
          <w:tcW w:w="5440" w:type="dxa"/>
        </w:tcPr>
        <w:p w14:paraId="44302D6F" w14:textId="77777777" w:rsidR="00F05E39" w:rsidRDefault="00F05E39">
          <w:pPr>
            <w:pStyle w:val="Header"/>
            <w:jc w:val="center"/>
          </w:pPr>
        </w:p>
      </w:tc>
      <w:tc>
        <w:tcPr>
          <w:tcW w:w="2420" w:type="dxa"/>
        </w:tcPr>
        <w:p w14:paraId="074BE07B" w14:textId="77777777" w:rsidR="00F05E39" w:rsidRDefault="00F05E39">
          <w:pPr>
            <w:pStyle w:val="Header"/>
            <w:jc w:val="right"/>
          </w:pPr>
        </w:p>
      </w:tc>
    </w:tr>
  </w:tbl>
  <w:p w14:paraId="749D6256" w14:textId="77777777" w:rsidR="00F05E39" w:rsidRDefault="00F05E39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39"/>
    <w:rsid w:val="00672139"/>
    <w:rsid w:val="007D0DE1"/>
    <w:rsid w:val="00B372FC"/>
    <w:rsid w:val="00B62782"/>
    <w:rsid w:val="00F0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AE3358C"/>
  <w15:chartTrackingRefBased/>
  <w15:docId w15:val="{F47E8142-C45D-4960-9304-E9A58D3E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E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F05E39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F05E39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F05E39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F05E39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5E39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F05E39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F05E39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F05E39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F05E39"/>
  </w:style>
  <w:style w:type="paragraph" w:styleId="Header">
    <w:name w:val="header"/>
    <w:basedOn w:val="isonormal"/>
    <w:link w:val="HeaderChar"/>
    <w:rsid w:val="00F05E39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F05E39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F05E39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F05E39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F05E39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F05E39"/>
    <w:pPr>
      <w:spacing w:before="20" w:after="20"/>
      <w:jc w:val="left"/>
    </w:pPr>
  </w:style>
  <w:style w:type="paragraph" w:customStyle="1" w:styleId="isonormal">
    <w:name w:val="isonormal"/>
    <w:rsid w:val="00F05E39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F05E3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05E3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05E3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05E3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05E3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05E3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05E3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05E3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05E3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05E39"/>
    <w:pPr>
      <w:keepLines/>
    </w:pPr>
  </w:style>
  <w:style w:type="paragraph" w:customStyle="1" w:styleId="blocktext10">
    <w:name w:val="blocktext10"/>
    <w:basedOn w:val="isonormal"/>
    <w:rsid w:val="00F05E39"/>
    <w:pPr>
      <w:keepLines/>
      <w:ind w:left="2700"/>
    </w:pPr>
  </w:style>
  <w:style w:type="paragraph" w:customStyle="1" w:styleId="blocktext2">
    <w:name w:val="blocktext2"/>
    <w:basedOn w:val="isonormal"/>
    <w:rsid w:val="00F05E39"/>
    <w:pPr>
      <w:keepLines/>
      <w:ind w:left="300"/>
    </w:pPr>
  </w:style>
  <w:style w:type="paragraph" w:customStyle="1" w:styleId="blocktext3">
    <w:name w:val="blocktext3"/>
    <w:basedOn w:val="isonormal"/>
    <w:rsid w:val="00F05E39"/>
    <w:pPr>
      <w:keepLines/>
      <w:ind w:left="600"/>
    </w:pPr>
  </w:style>
  <w:style w:type="paragraph" w:customStyle="1" w:styleId="blocktext4">
    <w:name w:val="blocktext4"/>
    <w:basedOn w:val="isonormal"/>
    <w:rsid w:val="00F05E39"/>
    <w:pPr>
      <w:keepLines/>
      <w:ind w:left="900"/>
    </w:pPr>
  </w:style>
  <w:style w:type="paragraph" w:customStyle="1" w:styleId="blocktext5">
    <w:name w:val="blocktext5"/>
    <w:basedOn w:val="isonormal"/>
    <w:rsid w:val="00F05E39"/>
    <w:pPr>
      <w:keepLines/>
      <w:ind w:left="1200"/>
    </w:pPr>
  </w:style>
  <w:style w:type="paragraph" w:customStyle="1" w:styleId="blocktext6">
    <w:name w:val="blocktext6"/>
    <w:basedOn w:val="isonormal"/>
    <w:rsid w:val="00F05E39"/>
    <w:pPr>
      <w:keepLines/>
      <w:ind w:left="1500"/>
    </w:pPr>
  </w:style>
  <w:style w:type="paragraph" w:customStyle="1" w:styleId="blocktext7">
    <w:name w:val="blocktext7"/>
    <w:basedOn w:val="isonormal"/>
    <w:rsid w:val="00F05E39"/>
    <w:pPr>
      <w:keepLines/>
      <w:ind w:left="1800"/>
    </w:pPr>
  </w:style>
  <w:style w:type="paragraph" w:customStyle="1" w:styleId="blocktext8">
    <w:name w:val="blocktext8"/>
    <w:basedOn w:val="isonormal"/>
    <w:rsid w:val="00F05E39"/>
    <w:pPr>
      <w:keepLines/>
      <w:ind w:left="2100"/>
    </w:pPr>
  </w:style>
  <w:style w:type="paragraph" w:customStyle="1" w:styleId="blocktext9">
    <w:name w:val="blocktext9"/>
    <w:basedOn w:val="isonormal"/>
    <w:rsid w:val="00F05E3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F05E3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F05E39"/>
    <w:pPr>
      <w:jc w:val="center"/>
    </w:pPr>
    <w:rPr>
      <w:b/>
    </w:rPr>
  </w:style>
  <w:style w:type="paragraph" w:customStyle="1" w:styleId="ctoutlinetxt1">
    <w:name w:val="ctoutlinetxt1"/>
    <w:basedOn w:val="isonormal"/>
    <w:rsid w:val="00F05E3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05E3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05E3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05E39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F05E39"/>
    <w:rPr>
      <w:b/>
    </w:rPr>
  </w:style>
  <w:style w:type="paragraph" w:customStyle="1" w:styleId="icblock">
    <w:name w:val="i/cblock"/>
    <w:basedOn w:val="isonormal"/>
    <w:rsid w:val="00F05E3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05E39"/>
  </w:style>
  <w:style w:type="paragraph" w:styleId="MacroText">
    <w:name w:val="macro"/>
    <w:link w:val="MacroTextChar"/>
    <w:rsid w:val="00F05E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F05E39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F05E3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05E3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F05E3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F05E3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05E3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05E3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05E3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05E3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05E3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05E3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05E3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05E3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F05E3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05E3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F05E3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F05E3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05E3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05E3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05E39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F05E39"/>
  </w:style>
  <w:style w:type="character" w:customStyle="1" w:styleId="rulelink">
    <w:name w:val="rulelink"/>
    <w:rsid w:val="00F05E39"/>
    <w:rPr>
      <w:b/>
    </w:rPr>
  </w:style>
  <w:style w:type="paragraph" w:styleId="Signature">
    <w:name w:val="Signature"/>
    <w:basedOn w:val="Normal"/>
    <w:link w:val="SignatureChar"/>
    <w:rsid w:val="00F05E39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F05E39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F05E3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05E3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05E39"/>
    <w:pPr>
      <w:spacing w:before="0" w:line="160" w:lineRule="exact"/>
    </w:pPr>
  </w:style>
  <w:style w:type="character" w:customStyle="1" w:styleId="spotlinksource">
    <w:name w:val="spotlinksource"/>
    <w:rsid w:val="00F05E39"/>
    <w:rPr>
      <w:b/>
    </w:rPr>
  </w:style>
  <w:style w:type="character" w:customStyle="1" w:styleId="spotlinktarget">
    <w:name w:val="spotlinktarget"/>
    <w:rsid w:val="00F05E39"/>
    <w:rPr>
      <w:b/>
    </w:rPr>
  </w:style>
  <w:style w:type="paragraph" w:customStyle="1" w:styleId="subcap">
    <w:name w:val="subcap"/>
    <w:basedOn w:val="isonormal"/>
    <w:rsid w:val="00F05E3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F05E39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F05E39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F05E39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F05E39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F05E39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F05E39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F05E3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05E3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05E39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F05E39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F05E39"/>
    <w:pPr>
      <w:jc w:val="left"/>
    </w:pPr>
    <w:rPr>
      <w:b/>
    </w:rPr>
  </w:style>
  <w:style w:type="character" w:customStyle="1" w:styleId="tablelink">
    <w:name w:val="tablelink"/>
    <w:rsid w:val="00F05E39"/>
    <w:rPr>
      <w:b/>
    </w:rPr>
  </w:style>
  <w:style w:type="paragraph" w:customStyle="1" w:styleId="tabletext00">
    <w:name w:val="tabletext0/0"/>
    <w:basedOn w:val="isonormal"/>
    <w:rsid w:val="00F05E39"/>
    <w:pPr>
      <w:spacing w:before="0"/>
      <w:jc w:val="left"/>
    </w:pPr>
  </w:style>
  <w:style w:type="paragraph" w:customStyle="1" w:styleId="tabletext01">
    <w:name w:val="tabletext0/1"/>
    <w:basedOn w:val="isonormal"/>
    <w:rsid w:val="00F05E39"/>
    <w:pPr>
      <w:spacing w:before="0" w:after="20"/>
      <w:jc w:val="left"/>
    </w:pPr>
  </w:style>
  <w:style w:type="paragraph" w:customStyle="1" w:styleId="tabletext10">
    <w:name w:val="tabletext1/0"/>
    <w:basedOn w:val="isonormal"/>
    <w:rsid w:val="00F05E39"/>
    <w:pPr>
      <w:spacing w:before="20"/>
      <w:jc w:val="left"/>
    </w:pPr>
  </w:style>
  <w:style w:type="paragraph" w:customStyle="1" w:styleId="tabletext40">
    <w:name w:val="tabletext4/0"/>
    <w:basedOn w:val="isonormal"/>
    <w:rsid w:val="00F05E39"/>
    <w:pPr>
      <w:jc w:val="left"/>
    </w:pPr>
  </w:style>
  <w:style w:type="paragraph" w:customStyle="1" w:styleId="tabletext44">
    <w:name w:val="tabletext4/4"/>
    <w:basedOn w:val="isonormal"/>
    <w:rsid w:val="00F05E39"/>
    <w:pPr>
      <w:spacing w:after="80"/>
      <w:jc w:val="left"/>
    </w:pPr>
  </w:style>
  <w:style w:type="paragraph" w:customStyle="1" w:styleId="terr2colblock1">
    <w:name w:val="terr2colblock1"/>
    <w:basedOn w:val="isonormal"/>
    <w:rsid w:val="00F05E3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05E3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05E3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05E3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05E3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05E39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F05E39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F05E39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F05E39"/>
  </w:style>
  <w:style w:type="paragraph" w:customStyle="1" w:styleId="tabletext1">
    <w:name w:val="tabletext1"/>
    <w:rsid w:val="00F05E39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F05E39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F05E39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F05E39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F05E3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05E3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05E3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05E3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05E3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05E3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05E3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F05E39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F05E3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05E3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05E3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05E39"/>
  </w:style>
  <w:style w:type="paragraph" w:customStyle="1" w:styleId="spacesingle">
    <w:name w:val="spacesingle"/>
    <w:basedOn w:val="isonormal"/>
    <w:next w:val="isonormal"/>
    <w:rsid w:val="00F05E3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2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LI-CF-2021-051 - 004 -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i58419</AuthorId>
    <CircularDocDescription xmlns="a86cc342-0045-41e2-80e9-abdb777d2eca">Loss Costs</CircularDocDescription>
    <Date_x0020_Modified xmlns="a86cc342-0045-41e2-80e9-abdb777d2eca">2021-10-19T04:00:00+00:00</Date_x0020_Modified>
    <CircularDate xmlns="a86cc342-0045-41e2-80e9-abdb777d2eca">2021-10-29T04:00:00+00:00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7.1% to be implemented.</KeyMessage>
    <CircularNumber xmlns="a86cc342-0045-41e2-80e9-abdb777d2eca">LI-CF-2021-051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Esau, Alexander</AuthorName>
    <Sequence xmlns="a86cc342-0045-41e2-80e9-abdb777d2eca">3</Sequence>
    <ServiceModuleString xmlns="a86cc342-0045-41e2-80e9-abdb777d2eca">Loss Costs;</ServiceModuleString>
    <CircId xmlns="a86cc342-0045-41e2-80e9-abdb777d2eca">33923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DAKOTA COMMERCIAL FIRE AND ALLIED LINES ADVISORY PROSPECTIVE LOSS COST REVISION TO BE IMPLEMENTED</CircularTitle>
    <Jurs xmlns="a86cc342-0045-41e2-80e9-abdb777d2eca">
      <Value>44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3EEEF2-9723-4F83-ADAF-3E18C352D416}"/>
</file>

<file path=customXml/itemProps2.xml><?xml version="1.0" encoding="utf-8"?>
<ds:datastoreItem xmlns:ds="http://schemas.openxmlformats.org/officeDocument/2006/customXml" ds:itemID="{F556B35A-0E1D-42B7-B70C-968AF437D212}"/>
</file>

<file path=customXml/itemProps3.xml><?xml version="1.0" encoding="utf-8"?>
<ds:datastoreItem xmlns:ds="http://schemas.openxmlformats.org/officeDocument/2006/customXml" ds:itemID="{2403DE79-C4FB-48EC-B1A0-FC406C8F92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3193</Words>
  <Characters>17496</Characters>
  <Application>Microsoft Office Word</Application>
  <DocSecurity>0</DocSecurity>
  <Lines>2753</Lines>
  <Paragraphs>1813</Paragraphs>
  <ScaleCrop>false</ScaleCrop>
  <Company/>
  <LinksUpToDate>false</LinksUpToDate>
  <CharactersWithSpaces>20970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Itzkowitz, Rachelle</cp:lastModifiedBy>
  <cp:revision>1</cp:revision>
  <dcterms:created xsi:type="dcterms:W3CDTF">2021-09-10T14:58:00Z</dcterms:created>
  <dcterms:modified xsi:type="dcterms:W3CDTF">2021-09-10T15:02:00Z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