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.0 -->
  <w:body>
    <w:p w:rsidR="006D066F" w:rsidRPr="005F5C34" w:rsidP="008728CB">
      <w:pPr>
        <w:pStyle w:val="title18"/>
      </w:pPr>
      <w:r>
        <w:rPr>
          <w:noProof/>
        </w:rPr>
        <w:pict>
          <v:rect id="Rectangle 10" o:spid="_x0000_s1025" style="width:36pt;height:388.8pt;margin-top:0;margin-left:-15.2pt;mso-position-horizontal:right;mso-position-horizontal-relative:page;mso-position-vertical:center;mso-position-vertical-relative:page;position:absolute;visibility:visible;z-index:-251658240" o:allowincell="f" stroked="f">
            <v:textbox inset="6pt,1pt,1pt,1pt">
              <w:txbxContent>
                <w:p w:rsidR="00CF74CB">
                  <w:pPr>
                    <w:pStyle w:val="sidetext"/>
                  </w:pPr>
                  <w:r>
                    <w:t>R</w:t>
                  </w:r>
                </w:p>
                <w:p w:rsidR="00CF74CB">
                  <w:pPr>
                    <w:pStyle w:val="sidetext"/>
                  </w:pPr>
                </w:p>
                <w:p w:rsidR="00CF74CB">
                  <w:pPr>
                    <w:pStyle w:val="sidetext"/>
                  </w:pPr>
                  <w:r>
                    <w:t>E</w:t>
                  </w:r>
                </w:p>
                <w:p w:rsidR="00CF74CB">
                  <w:pPr>
                    <w:pStyle w:val="sidetext"/>
                  </w:pPr>
                </w:p>
                <w:p w:rsidR="00CF74CB">
                  <w:pPr>
                    <w:pStyle w:val="sidetext"/>
                  </w:pPr>
                  <w:r>
                    <w:t>V</w:t>
                  </w:r>
                </w:p>
                <w:p w:rsidR="00CF74CB">
                  <w:pPr>
                    <w:pStyle w:val="sidetext"/>
                  </w:pPr>
                </w:p>
                <w:p w:rsidR="00CF74CB">
                  <w:pPr>
                    <w:pStyle w:val="sidetext"/>
                  </w:pPr>
                  <w:r>
                    <w:t>I</w:t>
                  </w:r>
                </w:p>
                <w:p w:rsidR="00CF74CB">
                  <w:pPr>
                    <w:pStyle w:val="sidetext"/>
                  </w:pPr>
                </w:p>
                <w:p w:rsidR="00CF74CB">
                  <w:pPr>
                    <w:pStyle w:val="sidetext"/>
                  </w:pPr>
                  <w:r>
                    <w:t>S</w:t>
                  </w:r>
                </w:p>
                <w:p w:rsidR="00CF74CB">
                  <w:pPr>
                    <w:pStyle w:val="sidetext"/>
                  </w:pPr>
                </w:p>
                <w:p w:rsidR="00CF74CB">
                  <w:pPr>
                    <w:pStyle w:val="sidetext"/>
                  </w:pPr>
                  <w:r>
                    <w:t>E</w:t>
                  </w:r>
                </w:p>
                <w:p w:rsidR="00CF74CB">
                  <w:pPr>
                    <w:pStyle w:val="sidetext"/>
                  </w:pPr>
                </w:p>
                <w:p w:rsidR="00CF74CB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anchorlock/>
          </v:rect>
        </w:pict>
      </w:r>
      <w:r w:rsidRPr="005F5C34" w:rsidR="006D066F">
        <w:t>INCLUDE VIRTUAL CURRENCY AS MONEY</w:t>
      </w:r>
    </w:p>
    <w:p w:rsidR="009D409E" w:rsidP="008728CB">
      <w:pPr>
        <w:pStyle w:val="isonormal"/>
        <w:sectPr w:rsidSect="000944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:rsidR="009F5C56" w:rsidP="008728CB">
      <w:pPr>
        <w:pStyle w:val="blocktext1"/>
      </w:pPr>
    </w:p>
    <w:p w:rsidR="006D066F" w:rsidP="008728CB">
      <w:pPr>
        <w:pStyle w:val="blocktext1"/>
      </w:pPr>
      <w:r>
        <w:t>This endorsement modifies insurance provided under the following:</w:t>
      </w:r>
    </w:p>
    <w:p w:rsidR="006D066F" w:rsidP="008728CB">
      <w:pPr>
        <w:pStyle w:val="blocktext1"/>
      </w:pPr>
    </w:p>
    <w:p w:rsidR="006D066F" w:rsidP="008728CB">
      <w:pPr>
        <w:pStyle w:val="blockhd2"/>
        <w:rPr>
          <w:b w:val="0"/>
        </w:rPr>
      </w:pPr>
      <w:r w:rsidRPr="004834A5">
        <w:rPr>
          <w:b w:val="0"/>
        </w:rPr>
        <w:t>COMMERCIAL CRIME COVERAGE FORM</w:t>
      </w:r>
      <w:r w:rsidRPr="004834A5" w:rsidR="004834A5">
        <w:rPr>
          <w:b w:val="0"/>
        </w:rPr>
        <w:br/>
      </w:r>
      <w:r w:rsidRPr="004834A5">
        <w:rPr>
          <w:b w:val="0"/>
        </w:rPr>
        <w:t>COMMERCIAL CRIME POLICY</w:t>
      </w:r>
      <w:r w:rsidRPr="004834A5" w:rsidR="004834A5">
        <w:rPr>
          <w:b w:val="0"/>
        </w:rPr>
        <w:br/>
      </w:r>
      <w:r w:rsidRPr="004834A5">
        <w:rPr>
          <w:b w:val="0"/>
        </w:rPr>
        <w:t>GOVERNMENT CRIME COVERAGE FORM</w:t>
      </w:r>
      <w:r w:rsidRPr="004834A5" w:rsidR="004834A5">
        <w:rPr>
          <w:b w:val="0"/>
        </w:rPr>
        <w:br/>
      </w:r>
      <w:r w:rsidRPr="004834A5">
        <w:rPr>
          <w:b w:val="0"/>
        </w:rPr>
        <w:t>GOVERNMENT CRIME POLICY</w:t>
      </w:r>
    </w:p>
    <w:p w:rsidR="006D066F" w:rsidP="008728CB">
      <w:pPr>
        <w:pStyle w:val="blocktext1"/>
      </w:pPr>
      <w:r>
        <w:t>and applies to the Insuring Agreement(s) d</w:t>
      </w:r>
      <w:r>
        <w:t>e</w:t>
      </w:r>
      <w:r>
        <w:t xml:space="preserve">signated </w:t>
      </w:r>
      <w:ins w:id="0" w:author="Author" w:date="2020-10-01T10:03:00Z">
        <w:r w:rsidR="00E365EB">
          <w:t>in the Schedule</w:t>
        </w:r>
      </w:ins>
      <w:ins w:id="1" w:author="Author" w:date="2021-02-03T18:30:00Z">
        <w:r w:rsidR="006F49B4">
          <w:t>.</w:t>
        </w:r>
      </w:ins>
      <w:del w:id="2" w:author="Author" w:date="2020-10-01T10:03:00Z">
        <w:r>
          <w:delText>below:</w:delText>
        </w:r>
      </w:del>
    </w:p>
    <w:p w:rsidR="0014301D" w:rsidP="008728CB">
      <w:pPr>
        <w:pStyle w:val="blocktext1"/>
        <w:sectPr w:rsidSect="0009448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:rsidR="006D066F" w:rsidP="008728CB">
      <w:pPr>
        <w:pStyle w:val="columnheading"/>
      </w:pPr>
    </w:p>
    <w:p w:rsidR="000E7595" w:rsidP="008728CB">
      <w:pPr>
        <w:pStyle w:val="columnheading"/>
      </w:pPr>
      <w:r>
        <w:t>SCHEDULE</w:t>
      </w:r>
    </w:p>
    <w:p w:rsidR="009D409E" w:rsidP="008728CB">
      <w:pPr>
        <w:pStyle w:val="columnheading"/>
      </w:pPr>
    </w:p>
    <w:tbl>
      <w:tblPr>
        <w:tblStyle w:val="TableNormal"/>
        <w:tblW w:w="10080" w:type="dxa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1" w:type="dxa"/>
          <w:right w:w="61" w:type="dxa"/>
        </w:tblCellMar>
        <w:tblLook w:val="0000"/>
      </w:tblPr>
      <w:tblGrid>
        <w:gridCol w:w="281"/>
        <w:gridCol w:w="286"/>
        <w:gridCol w:w="990"/>
        <w:gridCol w:w="3483"/>
        <w:gridCol w:w="481"/>
        <w:gridCol w:w="4559"/>
      </w:tblGrid>
      <w:tr w:rsidTr="00AA0718">
        <w:tblPrEx>
          <w:tblW w:w="10080" w:type="dxa"/>
          <w:tblInd w:w="5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left w:w="61" w:type="dxa"/>
            <w:right w:w="61" w:type="dxa"/>
          </w:tblCellMar>
          <w:tblLook w:val="0000"/>
        </w:tblPrEx>
        <w:trPr>
          <w:cantSplit/>
          <w:trHeight w:val="286"/>
        </w:trPr>
        <w:tc>
          <w:tcPr>
            <w:tcW w:w="5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2D" w:rsidRPr="003821AC" w:rsidP="008728CB">
            <w:pPr>
              <w:pStyle w:val="tabletext"/>
              <w:tabs>
                <w:tab w:val="left" w:pos="4536"/>
              </w:tabs>
              <w:jc w:val="center"/>
              <w:rPr>
                <w:b/>
              </w:rPr>
            </w:pPr>
            <w:r w:rsidRPr="003821AC">
              <w:rPr>
                <w:b/>
              </w:rPr>
              <w:t>Insuring Agreement</w:t>
            </w:r>
          </w:p>
        </w:tc>
        <w:tc>
          <w:tcPr>
            <w:tcW w:w="5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2D" w:rsidRPr="003821AC" w:rsidP="008728CB">
            <w:pPr>
              <w:pStyle w:val="tabletext"/>
              <w:tabs>
                <w:tab w:val="left" w:pos="4536"/>
              </w:tabs>
              <w:jc w:val="center"/>
              <w:rPr>
                <w:b/>
              </w:rPr>
            </w:pPr>
            <w:r w:rsidRPr="003821AC">
              <w:rPr>
                <w:b/>
              </w:rPr>
              <w:t>Virtual Currency Limit Of Insurance</w:t>
            </w:r>
          </w:p>
        </w:tc>
      </w:tr>
      <w:tr w:rsidTr="00E174A1">
        <w:tblPrEx>
          <w:tblW w:w="10080" w:type="dxa"/>
          <w:tblInd w:w="58" w:type="dxa"/>
          <w:tblLayout w:type="fixed"/>
          <w:tblCellMar>
            <w:left w:w="61" w:type="dxa"/>
            <w:right w:w="61" w:type="dxa"/>
          </w:tblCellMar>
          <w:tblLook w:val="0000"/>
        </w:tblPrEx>
        <w:trPr>
          <w:cantSplit/>
          <w:trHeight w:val="53"/>
        </w:trPr>
        <w:tc>
          <w:tcPr>
            <w:tcW w:w="504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A2D" w:rsidRPr="003821AC" w:rsidP="008728CB">
            <w:pPr>
              <w:pStyle w:val="space2"/>
            </w:pPr>
            <w:r w:rsidR="00BC120C">
              <w:t xml:space="preserve"> </w:t>
            </w:r>
          </w:p>
        </w:tc>
        <w:tc>
          <w:tcPr>
            <w:tcW w:w="5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A2D" w:rsidRPr="003821AC" w:rsidP="008728CB">
            <w:pPr>
              <w:pStyle w:val="space2"/>
            </w:pPr>
          </w:p>
        </w:tc>
      </w:tr>
      <w:tr w:rsidTr="00AA0718">
        <w:tblPrEx>
          <w:tblW w:w="10080" w:type="dxa"/>
          <w:tblInd w:w="58" w:type="dxa"/>
          <w:tblLayout w:type="fixed"/>
          <w:tblCellMar>
            <w:left w:w="61" w:type="dxa"/>
            <w:right w:w="61" w:type="dxa"/>
          </w:tblCellMar>
          <w:tblLook w:val="0000"/>
        </w:tblPrEx>
        <w:trPr>
          <w:cantSplit/>
          <w:trHeight w:val="286"/>
        </w:trPr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9B5A2D" w:rsidRPr="003821AC" w:rsidP="008728CB">
            <w:pPr>
              <w:pStyle w:val="tabletext"/>
              <w:jc w:val="right"/>
              <w:rPr>
                <w:b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A2D" w:rsidRPr="003821AC" w:rsidP="008728CB">
            <w:pPr>
              <w:pStyle w:val="tabletext"/>
              <w:jc w:val="center"/>
              <w:rPr>
                <w:b/>
              </w:rPr>
            </w:pPr>
          </w:p>
        </w:tc>
        <w:tc>
          <w:tcPr>
            <w:tcW w:w="4474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9B5A2D" w:rsidRPr="003821AC" w:rsidP="008728CB">
            <w:pPr>
              <w:pStyle w:val="tabletext"/>
              <w:rPr>
                <w:b/>
              </w:rPr>
            </w:pPr>
            <w:r w:rsidRPr="003821AC">
              <w:rPr>
                <w:b/>
              </w:rPr>
              <w:t>Employee Theft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A2D" w:rsidRPr="003821AC" w:rsidP="008728CB">
            <w:pPr>
              <w:pStyle w:val="tabletext"/>
              <w:tabs>
                <w:tab w:val="left" w:pos="4536"/>
              </w:tabs>
              <w:jc w:val="right"/>
              <w:rPr>
                <w:b/>
              </w:rPr>
            </w:pPr>
            <w:r w:rsidRPr="003821AC">
              <w:rPr>
                <w:b/>
              </w:rPr>
              <w:t>$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A2D" w:rsidRPr="003821AC" w:rsidP="008728CB">
            <w:pPr>
              <w:pStyle w:val="tabletext"/>
              <w:tabs>
                <w:tab w:val="left" w:pos="4536"/>
              </w:tabs>
              <w:rPr>
                <w:b/>
              </w:rPr>
            </w:pPr>
          </w:p>
        </w:tc>
      </w:tr>
      <w:tr w:rsidTr="00B92A61">
        <w:tblPrEx>
          <w:tblW w:w="10080" w:type="dxa"/>
          <w:tblInd w:w="58" w:type="dxa"/>
          <w:tblLayout w:type="fixed"/>
          <w:tblCellMar>
            <w:left w:w="61" w:type="dxa"/>
            <w:right w:w="61" w:type="dxa"/>
          </w:tblCellMar>
          <w:tblLook w:val="0000"/>
        </w:tblPrEx>
        <w:trPr>
          <w:cantSplit/>
          <w:trHeight w:val="48"/>
        </w:trPr>
        <w:tc>
          <w:tcPr>
            <w:tcW w:w="50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A2D" w:rsidRPr="003821AC" w:rsidP="008728CB">
            <w:pPr>
              <w:pStyle w:val="space2"/>
            </w:pPr>
            <w:r w:rsidR="00BC120C">
              <w:t xml:space="preserve"> </w:t>
            </w:r>
          </w:p>
        </w:tc>
        <w:tc>
          <w:tcPr>
            <w:tcW w:w="50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A2D" w:rsidRPr="003821AC" w:rsidP="008728CB">
            <w:pPr>
              <w:pStyle w:val="space2"/>
            </w:pPr>
          </w:p>
        </w:tc>
      </w:tr>
      <w:tr w:rsidTr="00AA0718">
        <w:tblPrEx>
          <w:tblW w:w="10080" w:type="dxa"/>
          <w:tblInd w:w="58" w:type="dxa"/>
          <w:tblLayout w:type="fixed"/>
          <w:tblCellMar>
            <w:left w:w="61" w:type="dxa"/>
            <w:right w:w="61" w:type="dxa"/>
          </w:tblCellMar>
          <w:tblLook w:val="0000"/>
        </w:tblPrEx>
        <w:trPr>
          <w:cantSplit/>
          <w:trHeight w:val="286"/>
        </w:trPr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9B5A2D" w:rsidRPr="003821AC" w:rsidP="008728CB">
            <w:pPr>
              <w:pStyle w:val="tabletext"/>
              <w:jc w:val="right"/>
              <w:rPr>
                <w:b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A2D" w:rsidRPr="003821AC" w:rsidP="008728CB">
            <w:pPr>
              <w:pStyle w:val="tabletext"/>
              <w:jc w:val="center"/>
              <w:rPr>
                <w:b/>
              </w:rPr>
            </w:pPr>
          </w:p>
        </w:tc>
        <w:tc>
          <w:tcPr>
            <w:tcW w:w="4474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9B5A2D" w:rsidRPr="003821AC" w:rsidP="008728CB">
            <w:pPr>
              <w:pStyle w:val="tabletext"/>
              <w:rPr>
                <w:b/>
              </w:rPr>
            </w:pPr>
            <w:r w:rsidRPr="003821AC">
              <w:rPr>
                <w:b/>
              </w:rPr>
              <w:t>Computer And Funds Transfer Fraud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5A2D" w:rsidRPr="003821AC" w:rsidP="008728CB">
            <w:pPr>
              <w:pStyle w:val="tabletext"/>
              <w:tabs>
                <w:tab w:val="left" w:pos="4536"/>
              </w:tabs>
              <w:jc w:val="right"/>
              <w:rPr>
                <w:b/>
              </w:rPr>
            </w:pPr>
            <w:r w:rsidRPr="003821AC">
              <w:rPr>
                <w:b/>
              </w:rPr>
              <w:t>$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A2D" w:rsidRPr="003821AC" w:rsidP="008728CB">
            <w:pPr>
              <w:pStyle w:val="tabletext"/>
              <w:tabs>
                <w:tab w:val="left" w:pos="4536"/>
              </w:tabs>
              <w:rPr>
                <w:b/>
              </w:rPr>
            </w:pPr>
          </w:p>
        </w:tc>
      </w:tr>
      <w:tr w:rsidTr="00B92A61">
        <w:tblPrEx>
          <w:tblW w:w="10080" w:type="dxa"/>
          <w:tblInd w:w="58" w:type="dxa"/>
          <w:tblLayout w:type="fixed"/>
          <w:tblCellMar>
            <w:left w:w="61" w:type="dxa"/>
            <w:right w:w="61" w:type="dxa"/>
          </w:tblCellMar>
          <w:tblLook w:val="0000"/>
        </w:tblPrEx>
        <w:trPr>
          <w:cantSplit/>
          <w:trHeight w:val="48"/>
        </w:trPr>
        <w:tc>
          <w:tcPr>
            <w:tcW w:w="50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A2D" w:rsidRPr="003821AC" w:rsidP="008728CB">
            <w:pPr>
              <w:pStyle w:val="space2"/>
            </w:pPr>
            <w:r w:rsidR="00BC120C">
              <w:t xml:space="preserve"> </w:t>
            </w:r>
          </w:p>
        </w:tc>
        <w:tc>
          <w:tcPr>
            <w:tcW w:w="50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A2D" w:rsidRPr="003821AC" w:rsidP="008728CB">
            <w:pPr>
              <w:pStyle w:val="space2"/>
            </w:pPr>
          </w:p>
        </w:tc>
      </w:tr>
      <w:tr w:rsidTr="00AA0718">
        <w:tblPrEx>
          <w:tblW w:w="10080" w:type="dxa"/>
          <w:tblInd w:w="58" w:type="dxa"/>
          <w:tblLayout w:type="fixed"/>
          <w:tblCellMar>
            <w:left w:w="61" w:type="dxa"/>
            <w:right w:w="61" w:type="dxa"/>
          </w:tblCellMar>
          <w:tblLook w:val="0000"/>
        </w:tblPrEx>
        <w:trPr>
          <w:cantSplit/>
          <w:trHeight w:val="286"/>
        </w:trPr>
        <w:tc>
          <w:tcPr>
            <w:tcW w:w="10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A2D" w:rsidRPr="003821AC" w:rsidP="008728CB">
            <w:pPr>
              <w:pStyle w:val="tabletext"/>
              <w:tabs>
                <w:tab w:val="left" w:pos="4536"/>
              </w:tabs>
              <w:jc w:val="center"/>
              <w:rPr>
                <w:b/>
              </w:rPr>
            </w:pPr>
            <w:r>
              <w:rPr>
                <w:b/>
              </w:rPr>
              <w:t>Virtual Currency</w:t>
            </w:r>
          </w:p>
        </w:tc>
      </w:tr>
      <w:tr w:rsidTr="004F252B">
        <w:tblPrEx>
          <w:tblW w:w="10080" w:type="dxa"/>
          <w:tblInd w:w="58" w:type="dxa"/>
          <w:tblLayout w:type="fixed"/>
          <w:tblCellMar>
            <w:left w:w="61" w:type="dxa"/>
            <w:right w:w="61" w:type="dxa"/>
          </w:tblCellMar>
          <w:tblLook w:val="0000"/>
        </w:tblPrEx>
        <w:trPr>
          <w:cantSplit/>
          <w:trHeight w:val="593"/>
        </w:trPr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5A2D" w:rsidRPr="003821AC" w:rsidP="008728CB">
            <w:pPr>
              <w:pStyle w:val="tabletext"/>
              <w:tabs>
                <w:tab w:val="left" w:pos="4536"/>
              </w:tabs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852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B5A2D" w:rsidRPr="003821AC" w:rsidP="008728CB">
            <w:pPr>
              <w:pStyle w:val="tabletext"/>
              <w:tabs>
                <w:tab w:val="left" w:pos="4536"/>
              </w:tabs>
              <w:rPr>
                <w:b/>
              </w:rPr>
            </w:pPr>
          </w:p>
        </w:tc>
      </w:tr>
      <w:tr w:rsidTr="004F252B">
        <w:tblPrEx>
          <w:tblW w:w="10080" w:type="dxa"/>
          <w:tblInd w:w="58" w:type="dxa"/>
          <w:tblLayout w:type="fixed"/>
          <w:tblCellMar>
            <w:left w:w="61" w:type="dxa"/>
            <w:right w:w="61" w:type="dxa"/>
          </w:tblCellMar>
          <w:tblLook w:val="0000"/>
        </w:tblPrEx>
        <w:trPr>
          <w:cantSplit/>
          <w:trHeight w:val="648"/>
        </w:trPr>
        <w:tc>
          <w:tcPr>
            <w:tcW w:w="1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B5A2D" w:rsidRPr="003821AC" w:rsidP="008728CB">
            <w:pPr>
              <w:pStyle w:val="tabletext"/>
              <w:tabs>
                <w:tab w:val="left" w:pos="4536"/>
              </w:tabs>
              <w:rPr>
                <w:b/>
              </w:rPr>
            </w:pPr>
            <w:r w:rsidRPr="003821AC">
              <w:rPr>
                <w:b/>
              </w:rPr>
              <w:t>Exchange:</w:t>
            </w:r>
          </w:p>
        </w:tc>
        <w:tc>
          <w:tcPr>
            <w:tcW w:w="8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5A2D" w:rsidRPr="003821AC" w:rsidP="008728CB">
            <w:pPr>
              <w:pStyle w:val="tabletext"/>
              <w:tabs>
                <w:tab w:val="left" w:pos="4536"/>
              </w:tabs>
              <w:rPr>
                <w:b/>
              </w:rPr>
            </w:pPr>
          </w:p>
        </w:tc>
      </w:tr>
      <w:tr w:rsidTr="00AA0718">
        <w:tblPrEx>
          <w:tblW w:w="10080" w:type="dxa"/>
          <w:tblInd w:w="5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  <w:tblLook w:val="04A0"/>
        </w:tblPrEx>
        <w:trPr>
          <w:trHeight w:val="76"/>
        </w:trPr>
        <w:tc>
          <w:tcPr>
            <w:tcW w:w="10084" w:type="dxa"/>
            <w:gridSpan w:val="6"/>
          </w:tcPr>
          <w:p w:rsidR="009B5A2D" w:rsidRPr="003821AC" w:rsidP="008728CB">
            <w:pPr>
              <w:pStyle w:val="tabletext"/>
            </w:pPr>
            <w:r w:rsidRPr="003821AC">
              <w:t>Information required to complete this Schedu</w:t>
            </w:r>
            <w:r w:rsidRPr="003821AC">
              <w:t xml:space="preserve">le, </w:t>
            </w:r>
            <w:r w:rsidRPr="003821AC">
              <w:t>if not shown abo</w:t>
            </w:r>
            <w:r w:rsidRPr="003821AC">
              <w:t>v</w:t>
            </w:r>
            <w:r w:rsidRPr="003821AC">
              <w:t>e, will be shown in the Declarations.</w:t>
            </w:r>
          </w:p>
        </w:tc>
      </w:tr>
    </w:tbl>
    <w:p w:rsidR="004834A5" w:rsidP="008728CB">
      <w:pPr>
        <w:pStyle w:val="blocktext1"/>
      </w:pPr>
    </w:p>
    <w:p w:rsidR="004834A5" w:rsidP="008728CB">
      <w:pPr>
        <w:pStyle w:val="blocktext1"/>
        <w:sectPr w:rsidSect="0009448B"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:rsidR="000F5FB0" w:rsidP="008728CB">
      <w:pPr>
        <w:pStyle w:val="blocktext1"/>
      </w:pPr>
      <w:r w:rsidRPr="00205C78">
        <w:t>With regard to this Include Virtual Currency As Money endorsement, the provisions of the Coverage Form or Policy to which this endorsement is attached apply, unless modified by this endorsement.</w:t>
      </w:r>
    </w:p>
    <w:p w:rsidR="000F5FB0" w:rsidRPr="00275A3F" w:rsidP="008728CB">
      <w:pPr>
        <w:pStyle w:val="outlinetxt1"/>
        <w:rPr>
          <w:del w:id="3" w:author="Author" w:date="2020-09-30T10:14:00Z"/>
          <w:b w:val="0"/>
        </w:rPr>
      </w:pPr>
      <w:r w:rsidRPr="00275A3F">
        <w:rPr>
          <w:b w:val="0"/>
        </w:rPr>
        <w:tab/>
      </w:r>
      <w:r w:rsidRPr="00275A3F">
        <w:t>A.</w:t>
      </w:r>
      <w:r w:rsidRPr="00275A3F">
        <w:tab/>
      </w:r>
      <w:del w:id="4" w:author="Author" w:date="2020-09-30T10:14:00Z">
        <w:r w:rsidRPr="00275A3F">
          <w:rPr>
            <w:b w:val="0"/>
          </w:rPr>
          <w:delText>Under The Comme</w:delText>
        </w:r>
      </w:del>
      <w:del w:id="5" w:author="Author" w:date="2020-09-30T10:14:00Z">
        <w:r w:rsidRPr="00275A3F">
          <w:rPr>
            <w:b w:val="0"/>
          </w:rPr>
          <w:delText>r</w:delText>
        </w:r>
      </w:del>
      <w:del w:id="6" w:author="Author" w:date="2020-09-30T10:14:00Z">
        <w:r w:rsidRPr="00275A3F">
          <w:rPr>
            <w:b w:val="0"/>
          </w:rPr>
          <w:delText>cial Crime Coverage Form And Commercial Crime Policy:</w:delText>
        </w:r>
      </w:del>
    </w:p>
    <w:p w:rsidR="004F252B" w:rsidRPr="00754C64" w:rsidP="008728CB">
      <w:pPr>
        <w:pStyle w:val="outlinetxt1"/>
        <w:pPrChange w:id="7" w:author="Author" w:date="2020-09-30T10:14:00Z">
          <w:pPr>
            <w:pStyle w:val="outlinetxt1"/>
          </w:pPr>
        </w:pPrChange>
        <w:rPr>
          <w:ins w:id="8" w:author="Author" w:date="2020-10-12T22:00:00Z"/>
        </w:rPr>
      </w:pPr>
      <w:bookmarkStart w:id="9" w:name="_Hlk52356448"/>
      <w:r w:rsidR="008D5693">
        <w:tab/>
      </w:r>
      <w:del w:id="10" w:author="Author" w:date="2020-09-30T10:14:00Z">
        <w:r w:rsidRPr="00754C64" w:rsidR="000F5FB0">
          <w:delText>1.</w:delText>
        </w:r>
      </w:del>
      <w:ins w:id="11" w:author="Author" w:date="2020-09-30T10:39:00Z">
        <w:r w:rsidRPr="00754C64" w:rsidR="00A17BB2">
          <w:rPr>
            <w:b w:val="0"/>
            <w:bCs/>
          </w:rPr>
          <w:t xml:space="preserve">In Section </w:t>
        </w:r>
      </w:ins>
      <w:ins w:id="12" w:author="Author" w:date="2020-09-30T10:39:00Z">
        <w:r w:rsidRPr="00754C64" w:rsidR="00A17BB2">
          <w:rPr>
            <w:b/>
            <w:bCs w:val="0"/>
            <w:rPrChange w:id="13" w:author="Author" w:date="2020-09-30T10:39:00Z">
              <w:rPr>
                <w:b w:val="0"/>
                <w:bCs/>
              </w:rPr>
            </w:rPrChange>
          </w:rPr>
          <w:t>D.</w:t>
        </w:r>
      </w:ins>
      <w:ins w:id="14" w:author="Author" w:date="2020-09-30T11:06:00Z">
        <w:r w:rsidRPr="00754C64" w:rsidR="00250EC3">
          <w:t>1.</w:t>
        </w:r>
      </w:ins>
      <w:ins w:id="15" w:author="Author" w:date="2020-09-30T10:39:00Z">
        <w:r w:rsidRPr="00754C64" w:rsidR="00A17BB2">
          <w:rPr>
            <w:b/>
            <w:bCs w:val="0"/>
            <w:rPrChange w:id="16" w:author="Author" w:date="2020-09-30T10:39:00Z">
              <w:rPr>
                <w:b w:val="0"/>
                <w:bCs/>
              </w:rPr>
            </w:rPrChange>
          </w:rPr>
          <w:t xml:space="preserve"> </w:t>
        </w:r>
      </w:ins>
      <w:ins w:id="17" w:author="Author" w:date="2020-09-30T10:39:00Z">
        <w:r w:rsidRPr="00754C64" w:rsidR="00A17BB2">
          <w:rPr>
            <w:b/>
            <w:bCs w:val="0"/>
            <w:rPrChange w:id="18" w:author="Author" w:date="2020-09-30T10:39:00Z">
              <w:rPr>
                <w:b w:val="0"/>
                <w:bCs/>
              </w:rPr>
            </w:rPrChange>
          </w:rPr>
          <w:t>Exclusions</w:t>
        </w:r>
      </w:ins>
      <w:ins w:id="19" w:author="Author" w:date="2021-02-03T18:38:00Z">
        <w:r w:rsidRPr="00754C64" w:rsidR="000D1A46">
          <w:t xml:space="preserve"> </w:t>
        </w:r>
      </w:ins>
      <w:ins w:id="20" w:author="Author" w:date="2021-02-03T18:38:00Z">
        <w:r w:rsidRPr="00754C64" w:rsidR="000D1A46">
          <w:t>A</w:t>
        </w:r>
      </w:ins>
      <w:ins w:id="21" w:author="Author" w:date="2021-02-03T18:39:00Z">
        <w:r w:rsidRPr="00754C64" w:rsidR="000D1A46">
          <w:t>pplicable To All Insuring Agreements</w:t>
        </w:r>
      </w:ins>
      <w:ins w:id="22" w:author="Author" w:date="2020-10-12T22:00:00Z">
        <w:r w:rsidRPr="00754C64">
          <w:t>:</w:t>
        </w:r>
      </w:ins>
    </w:p>
    <w:p w:rsidR="000F5FB0" w:rsidP="008728CB">
      <w:pPr>
        <w:pStyle w:val="blocktext2"/>
      </w:pPr>
      <w:del w:id="23" w:author="Author" w:date="2020-09-30T10:42:00Z">
        <w:r w:rsidRPr="00630FFA" w:rsidR="00630FFA">
          <w:delText>Exclusion</w:delText>
        </w:r>
      </w:del>
      <w:del w:id="24" w:author="Author" w:date="2020-09-30T10:42:00Z">
        <w:r w:rsidR="00630FFA">
          <w:delText xml:space="preserve"> </w:delText>
        </w:r>
      </w:del>
      <w:del w:id="25" w:author="Author" w:date="2020-09-30T10:42:00Z">
        <w:r w:rsidRPr="004F252B">
          <w:rPr>
            <w:b/>
            <w:bCs/>
          </w:rPr>
          <w:delText>D.</w:delText>
        </w:r>
      </w:del>
      <w:del w:id="26" w:author="Author" w:date="2020-10-12T22:01:00Z">
        <w:r w:rsidRPr="004F252B">
          <w:rPr>
            <w:b/>
            <w:bCs/>
          </w:rPr>
          <w:delText>1.</w:delText>
        </w:r>
      </w:del>
      <w:del w:id="27" w:author="Author" w:date="2020-10-12T22:01:00Z">
        <w:r w:rsidRPr="004F252B" w:rsidR="00630FFA">
          <w:rPr>
            <w:b/>
            <w:bCs/>
          </w:rPr>
          <w:delText>k</w:delText>
        </w:r>
      </w:del>
      <w:del w:id="28" w:author="Author" w:date="2020-10-12T22:01:00Z">
        <w:r w:rsidR="00630FFA">
          <w:delText>.</w:delText>
        </w:r>
      </w:del>
      <w:del w:id="29" w:author="Author" w:date="2020-10-12T22:01:00Z">
        <w:r w:rsidR="00630FFA">
          <w:delText xml:space="preserve"> </w:delText>
        </w:r>
      </w:del>
      <w:r w:rsidRPr="004F252B">
        <w:rPr>
          <w:b/>
          <w:bCs/>
        </w:rPr>
        <w:t>Virtual Currency</w:t>
      </w:r>
      <w:r>
        <w:t xml:space="preserve"> is replaced by the following:</w:t>
      </w:r>
    </w:p>
    <w:p w:rsidR="009B5A2D" w:rsidRPr="00250EC3" w:rsidP="008728CB">
      <w:pPr>
        <w:pStyle w:val="blockhd2"/>
        <w:rPr>
          <w:rPrChange w:id="30" w:author="Author" w:date="2020-09-30T11:02:00Z">
            <w:rPr/>
          </w:rPrChange>
        </w:rPr>
      </w:pPr>
      <w:del w:id="31" w:author="Author" w:date="2020-09-30T10:42:00Z">
        <w:r>
          <w:delText>k.</w:delText>
        </w:r>
      </w:del>
      <w:r w:rsidRPr="00250EC3">
        <w:rPr>
          <w:rPrChange w:id="32" w:author="Author" w:date="2020-09-30T11:02:00Z">
            <w:rPr/>
          </w:rPrChange>
        </w:rPr>
        <w:t>Virtual Currency</w:t>
      </w:r>
    </w:p>
    <w:p w:rsidR="009B5A2D" w:rsidP="008728CB">
      <w:pPr>
        <w:pStyle w:val="blocktext2"/>
      </w:pPr>
      <w:bookmarkEnd w:id="9"/>
      <w:r w:rsidRPr="00275A3F">
        <w:t>Loss involving virtual curre</w:t>
      </w:r>
      <w:r w:rsidRPr="00275A3F">
        <w:t>n</w:t>
      </w:r>
      <w:r w:rsidRPr="00275A3F">
        <w:t>c</w:t>
      </w:r>
      <w:r w:rsidRPr="00275A3F">
        <w:t xml:space="preserve">y of any kind, by whatever name known, </w:t>
      </w:r>
      <w:r w:rsidRPr="00275A3F">
        <w:t>whether actual o</w:t>
      </w:r>
      <w:r w:rsidRPr="00275A3F">
        <w:t xml:space="preserve">r fictitious including, but </w:t>
      </w:r>
      <w:r w:rsidRPr="00275A3F">
        <w:t>not limited to, digital currency, crypto</w:t>
      </w:r>
      <w:del w:id="33" w:author="Author" w:date="2021-05-12T16:35:00Z">
        <w:r w:rsidRPr="00275A3F">
          <w:delText xml:space="preserve"> </w:delText>
        </w:r>
      </w:del>
      <w:r w:rsidRPr="00275A3F">
        <w:t>currency or any other type of electronic currency. Howeve</w:t>
      </w:r>
      <w:r w:rsidR="00452B0A">
        <w:t>r, if a Virtual Currency Limit O</w:t>
      </w:r>
      <w:r w:rsidRPr="00275A3F">
        <w:t xml:space="preserve">f Insurance is shown in the Schedule, we </w:t>
      </w:r>
      <w:r w:rsidRPr="00275A3F">
        <w:t>w</w:t>
      </w:r>
      <w:r w:rsidRPr="00275A3F">
        <w:t>i</w:t>
      </w:r>
      <w:r w:rsidRPr="00275A3F">
        <w:t xml:space="preserve">ll pay up to that amount for loss of </w:t>
      </w:r>
      <w:del w:id="34" w:author="Author" w:date="2021-02-18T09:06:00Z">
        <w:r w:rsidRPr="00275A3F">
          <w:delText>v</w:delText>
        </w:r>
      </w:del>
      <w:ins w:id="35" w:author="Author" w:date="2021-02-18T09:06:00Z">
        <w:r w:rsidR="0052532C">
          <w:t>V</w:t>
        </w:r>
      </w:ins>
      <w:r w:rsidRPr="00275A3F">
        <w:t>i</w:t>
      </w:r>
      <w:r w:rsidRPr="00275A3F">
        <w:t xml:space="preserve">rtual </w:t>
      </w:r>
      <w:del w:id="36" w:author="Author" w:date="2021-02-18T09:06:00Z">
        <w:r w:rsidRPr="00275A3F">
          <w:delText>c</w:delText>
        </w:r>
      </w:del>
      <w:ins w:id="37" w:author="Author" w:date="2021-02-18T09:06:00Z">
        <w:r w:rsidR="0052532C">
          <w:t>C</w:t>
        </w:r>
      </w:ins>
      <w:r w:rsidRPr="00275A3F">
        <w:t xml:space="preserve">urrency </w:t>
      </w:r>
      <w:r w:rsidR="00993274">
        <w:t>s</w:t>
      </w:r>
      <w:r w:rsidR="00993274">
        <w:t>hown</w:t>
      </w:r>
      <w:r w:rsidRPr="00275A3F">
        <w:t xml:space="preserve"> in the Schedule. That a</w:t>
      </w:r>
      <w:r w:rsidRPr="00275A3F">
        <w:t>mount is part of,</w:t>
      </w:r>
      <w:r w:rsidR="00452B0A">
        <w:t xml:space="preserve"> not in addition to, the Limit O</w:t>
      </w:r>
      <w:r w:rsidRPr="00275A3F">
        <w:t>f Insurance shown in the Declarations for the applicable Insuring Agreement.</w:t>
      </w:r>
    </w:p>
    <w:p w:rsidR="004F252B" w:rsidP="008728CB">
      <w:pPr>
        <w:pStyle w:val="outlinetxt1"/>
        <w:pPrChange w:id="38" w:author="Author" w:date="2020-09-30T10:15:00Z">
          <w:pPr>
            <w:pStyle w:val="outlinetxt1"/>
          </w:pPr>
        </w:pPrChange>
        <w:rPr>
          <w:ins w:id="39" w:author="Author" w:date="2020-10-12T22:01:00Z"/>
          <w:bCs/>
        </w:rPr>
      </w:pPr>
      <w:r w:rsidRPr="008266E5" w:rsidR="000F5FB0">
        <w:rPr>
          <w:b/>
          <w:bCs/>
          <w:rPrChange w:id="40" w:author="Author" w:date="2020-09-30T10:15:00Z">
            <w:rPr>
              <w:b w:val="0"/>
            </w:rPr>
          </w:rPrChange>
        </w:rPr>
        <w:tab/>
      </w:r>
      <w:ins w:id="41" w:author="Author" w:date="2020-09-30T10:14:00Z">
        <w:r w:rsidRPr="008266E5" w:rsidR="00CF74CB">
          <w:rPr>
            <w:b/>
            <w:bCs/>
            <w:rPrChange w:id="42" w:author="Author" w:date="2020-09-30T10:15:00Z">
              <w:rPr>
                <w:b w:val="0"/>
              </w:rPr>
            </w:rPrChange>
          </w:rPr>
          <w:t>B</w:t>
        </w:r>
      </w:ins>
      <w:ins w:id="43" w:author="Author" w:date="2020-10-12T22:01:00Z">
        <w:r>
          <w:rPr>
            <w:bCs/>
          </w:rPr>
          <w:t>.</w:t>
          <w:tab/>
        </w:r>
      </w:ins>
      <w:ins w:id="44" w:author="Author" w:date="2020-10-12T22:01:00Z">
        <w:r w:rsidRPr="004F252B">
          <w:rPr>
            <w:b w:val="0"/>
            <w:bCs w:val="0"/>
            <w:rPrChange w:id="45" w:author="Author" w:date="2020-10-12T22:01:00Z">
              <w:rPr>
                <w:bCs/>
              </w:rPr>
            </w:rPrChange>
          </w:rPr>
          <w:t>In Section</w:t>
        </w:r>
      </w:ins>
      <w:ins w:id="46" w:author="Author" w:date="2020-10-12T22:01:00Z">
        <w:r>
          <w:rPr>
            <w:bCs/>
          </w:rPr>
          <w:t xml:space="preserve"> E.</w:t>
        </w:r>
      </w:ins>
      <w:ins w:id="47" w:author="Author" w:date="2020-10-12T23:51:00Z">
        <w:r w:rsidR="00BF14ED">
          <w:rPr>
            <w:bCs/>
          </w:rPr>
          <w:t xml:space="preserve">1. </w:t>
        </w:r>
      </w:ins>
      <w:ins w:id="48" w:author="Author" w:date="2020-10-12T22:01:00Z">
        <w:r>
          <w:rPr>
            <w:bCs/>
          </w:rPr>
          <w:t>Condi</w:t>
        </w:r>
      </w:ins>
      <w:ins w:id="49" w:author="Author" w:date="2020-10-12T22:01:00Z">
        <w:r>
          <w:rPr>
            <w:bCs/>
          </w:rPr>
          <w:t>t</w:t>
        </w:r>
      </w:ins>
      <w:ins w:id="50" w:author="Author" w:date="2020-10-12T22:02:00Z">
        <w:r>
          <w:rPr>
            <w:bCs/>
          </w:rPr>
          <w:t>i</w:t>
        </w:r>
      </w:ins>
      <w:ins w:id="51" w:author="Author" w:date="2020-10-12T22:01:00Z">
        <w:r>
          <w:rPr>
            <w:bCs/>
          </w:rPr>
          <w:t>ons</w:t>
        </w:r>
      </w:ins>
      <w:ins w:id="52" w:author="Author" w:date="2021-02-03T18:44:00Z">
        <w:r w:rsidR="00955F83">
          <w:rPr>
            <w:bCs/>
          </w:rPr>
          <w:t xml:space="preserve"> Applicable To</w:t>
        </w:r>
      </w:ins>
      <w:ins w:id="53" w:author="Author" w:date="2021-02-03T18:44:00Z">
        <w:r w:rsidR="00955F83">
          <w:rPr>
            <w:bCs/>
          </w:rPr>
          <w:t xml:space="preserve"> </w:t>
        </w:r>
      </w:ins>
      <w:ins w:id="54" w:author="Author" w:date="2021-02-03T18:44:00Z">
        <w:r w:rsidR="00955F83">
          <w:rPr>
            <w:bCs/>
          </w:rPr>
          <w:t>A</w:t>
        </w:r>
      </w:ins>
      <w:ins w:id="55" w:author="Author" w:date="2021-02-03T18:44:00Z">
        <w:r w:rsidR="00955F83">
          <w:rPr>
            <w:bCs/>
          </w:rPr>
          <w:t>l</w:t>
        </w:r>
      </w:ins>
      <w:ins w:id="56" w:author="Author" w:date="2021-02-03T18:44:00Z">
        <w:r w:rsidR="00955F83">
          <w:rPr>
            <w:bCs/>
          </w:rPr>
          <w:t>l Insuring Agreements</w:t>
        </w:r>
      </w:ins>
      <w:ins w:id="57" w:author="Author" w:date="2020-10-12T22:01:00Z">
        <w:r>
          <w:rPr>
            <w:bCs/>
          </w:rPr>
          <w:t>:</w:t>
        </w:r>
      </w:ins>
    </w:p>
    <w:p w:rsidR="000F5FB0" w:rsidRPr="004F252B" w:rsidP="008728CB">
      <w:pPr>
        <w:pStyle w:val="blocktext2"/>
        <w:pPrChange w:id="58" w:author="Author" w:date="2020-09-30T10:15:00Z">
          <w:pPr>
            <w:pStyle w:val="outlinetxt2"/>
          </w:pPr>
        </w:pPrChange>
        <w:rPr>
          <w:bCs/>
          <w:rPrChange w:id="59" w:author="Author" w:date="2020-10-12T22:02:00Z">
            <w:rPr/>
          </w:rPrChange>
        </w:rPr>
      </w:pPr>
      <w:del w:id="60" w:author="Author" w:date="2020-10-12T22:10:00Z">
        <w:r w:rsidRPr="00D60987">
          <w:rPr>
            <w:b/>
            <w:rPrChange w:id="61" w:author="Author" w:date="2020-09-30T10:15:00Z">
              <w:rPr/>
            </w:rPrChange>
          </w:rPr>
          <w:delText>2</w:delText>
        </w:r>
      </w:del>
      <w:del w:id="62" w:author="Author" w:date="2020-10-12T22:10:00Z">
        <w:r w:rsidRPr="00D60987">
          <w:rPr>
            <w:b w:val="0"/>
          </w:rPr>
          <w:delText>.</w:delText>
        </w:r>
      </w:del>
      <w:ins w:id="63" w:author="Author" w:date="2020-09-30T11:04:00Z">
        <w:del w:id="64" w:author="Author" w:date="2020-10-12T22:10:00Z">
          <w:r w:rsidR="00250EC3">
            <w:delText xml:space="preserve"> </w:delText>
          </w:r>
        </w:del>
      </w:ins>
      <w:r w:rsidRPr="004F252B">
        <w:rPr>
          <w:bCs/>
          <w:rPrChange w:id="65" w:author="Author" w:date="2020-10-12T22:01:00Z">
            <w:rPr/>
          </w:rPrChange>
        </w:rPr>
        <w:t>Paragraph</w:t>
      </w:r>
      <w:r w:rsidRPr="00275A3F">
        <w:t xml:space="preserve"> </w:t>
      </w:r>
      <w:r w:rsidRPr="00D60987">
        <w:rPr>
          <w:b/>
          <w:bCs/>
          <w:rPrChange w:id="66" w:author="Author" w:date="2020-10-12T22:10:00Z">
            <w:rPr/>
          </w:rPrChange>
        </w:rPr>
        <w:t>(1)</w:t>
      </w:r>
      <w:r w:rsidRPr="00275A3F">
        <w:t xml:space="preserve"> </w:t>
      </w:r>
      <w:r w:rsidRPr="00275A3F">
        <w:t xml:space="preserve">of the </w:t>
      </w:r>
      <w:r w:rsidRPr="00D60987">
        <w:rPr>
          <w:b/>
          <w:bCs/>
          <w:rPrChange w:id="67" w:author="Author" w:date="2020-10-12T22:10:00Z">
            <w:rPr/>
          </w:rPrChange>
        </w:rPr>
        <w:t>Valuation – Settlement</w:t>
      </w:r>
      <w:r w:rsidRPr="00275A3F">
        <w:t xml:space="preserve"> </w:t>
      </w:r>
      <w:r w:rsidRPr="00275A3F">
        <w:t>Condi</w:t>
      </w:r>
      <w:r w:rsidRPr="00275A3F">
        <w:t>tio</w:t>
      </w:r>
      <w:r w:rsidRPr="00275A3F">
        <w:t xml:space="preserve">n </w:t>
      </w:r>
      <w:r w:rsidRPr="004F252B">
        <w:rPr>
          <w:bCs/>
          <w:rPrChange w:id="68" w:author="Author" w:date="2020-10-12T22:02:00Z">
            <w:rPr/>
          </w:rPrChange>
        </w:rPr>
        <w:t>is replaced by the followi</w:t>
      </w:r>
      <w:r w:rsidRPr="004F252B">
        <w:rPr>
          <w:bCs/>
          <w:rPrChange w:id="69" w:author="Author" w:date="2020-10-12T22:02:00Z">
            <w:rPr/>
          </w:rPrChange>
        </w:rPr>
        <w:t>ng:</w:t>
      </w:r>
    </w:p>
    <w:p w:rsidR="000F5FB0" w:rsidRPr="00275A3F" w:rsidP="008728CB">
      <w:pPr>
        <w:pStyle w:val="outlinehd4"/>
        <w:pPrChange w:id="70" w:author="Author" w:date="2020-10-12T22:11:00Z">
          <w:pPr>
            <w:pStyle w:val="outlinehd4"/>
          </w:pPr>
        </w:pPrChange>
      </w:pPr>
      <w:r w:rsidRPr="00275A3F">
        <w:tab/>
      </w:r>
      <w:r w:rsidRPr="00275A3F">
        <w:t>(1)</w:t>
      </w:r>
      <w:r w:rsidRPr="00275A3F">
        <w:tab/>
      </w:r>
      <w:r w:rsidR="00452B0A">
        <w:t>Money</w:t>
      </w:r>
    </w:p>
    <w:p w:rsidR="000F5FB0" w:rsidRPr="00275A3F" w:rsidP="008728CB">
      <w:pPr>
        <w:pStyle w:val="outlinehd5"/>
        <w:pPrChange w:id="71" w:author="Author" w:date="2020-10-12T22:11:00Z">
          <w:pPr>
            <w:pStyle w:val="outlinehd5"/>
          </w:pPr>
        </w:pPrChange>
      </w:pPr>
      <w:r w:rsidRPr="00275A3F">
        <w:tab/>
      </w:r>
      <w:r w:rsidRPr="00275A3F">
        <w:t>(a)</w:t>
      </w:r>
      <w:r w:rsidRPr="00275A3F">
        <w:tab/>
      </w:r>
      <w:r w:rsidRPr="00275A3F">
        <w:t>Other Than Virtual Curren</w:t>
      </w:r>
      <w:r w:rsidRPr="00275A3F">
        <w:t>cy</w:t>
      </w:r>
    </w:p>
    <w:p w:rsidR="000F5FB0" w:rsidRPr="00275A3F" w:rsidP="008728CB">
      <w:pPr>
        <w:pStyle w:val="blocktext6"/>
        <w:pPrChange w:id="72" w:author="Author" w:date="2020-10-12T22:11:00Z">
          <w:pPr>
            <w:pStyle w:val="blocktext6"/>
          </w:pPr>
        </w:pPrChange>
      </w:pPr>
      <w:r w:rsidRPr="00275A3F">
        <w:t>Loss of "money", other than virtual currency, but only up to and including its face value. We will,</w:t>
      </w:r>
      <w:r w:rsidRPr="00275A3F">
        <w:t xml:space="preserve"> </w:t>
      </w:r>
      <w:r w:rsidRPr="00275A3F">
        <w:t>a</w:t>
      </w:r>
      <w:r w:rsidRPr="00275A3F">
        <w:t>t</w:t>
      </w:r>
      <w:r w:rsidRPr="00275A3F">
        <w:t xml:space="preserve"> your option, pay for loss of "money" issued by any country other than the </w:t>
      </w:r>
      <w:smartTag w:uri="urn:schemas-microsoft-com:office:smarttags" w:element="country-region">
        <w:smartTag w:uri="urn:schemas-microsoft-com:office:smarttags" w:element="PlaceName">
          <w:r w:rsidRPr="00275A3F">
            <w:t>Uni</w:t>
          </w:r>
          <w:r w:rsidRPr="00275A3F">
            <w:t>ted States of America</w:t>
          </w:r>
        </w:smartTag>
      </w:smartTag>
      <w:r w:rsidRPr="00275A3F">
        <w:t>:</w:t>
      </w:r>
    </w:p>
    <w:p w:rsidR="000F5FB0" w:rsidRPr="00E43B86" w:rsidP="008728CB">
      <w:pPr>
        <w:pStyle w:val="outlinetxt6"/>
        <w:rPr>
          <w:b w:val="0"/>
          <w:bCs/>
        </w:rPr>
      </w:pPr>
      <w:r w:rsidRPr="00013D62">
        <w:tab/>
      </w:r>
      <w:r w:rsidRPr="00013D62">
        <w:t>(i)</w:t>
      </w:r>
      <w:r w:rsidRPr="00013D62">
        <w:tab/>
      </w:r>
      <w:r w:rsidRPr="00E43B86">
        <w:rPr>
          <w:b w:val="0"/>
          <w:bCs/>
        </w:rPr>
        <w:t>At face value in</w:t>
      </w:r>
      <w:r w:rsidRPr="00E43B86">
        <w:rPr>
          <w:b w:val="0"/>
          <w:bCs/>
        </w:rPr>
        <w:t xml:space="preserve"> the "money" issued by that c</w:t>
      </w:r>
      <w:r w:rsidRPr="00E43B86">
        <w:rPr>
          <w:b w:val="0"/>
          <w:bCs/>
        </w:rPr>
        <w:t>ountry; or</w:t>
      </w:r>
    </w:p>
    <w:p w:rsidR="000F5FB0" w:rsidRPr="00E43B86" w:rsidP="008728CB">
      <w:pPr>
        <w:pStyle w:val="outlinetxt6"/>
        <w:rPr>
          <w:b w:val="0"/>
          <w:bCs/>
        </w:rPr>
      </w:pPr>
      <w:r w:rsidRPr="00013D62">
        <w:tab/>
      </w:r>
      <w:r w:rsidRPr="00013D62">
        <w:t>(ii)</w:t>
      </w:r>
      <w:r w:rsidRPr="00013D62">
        <w:tab/>
      </w:r>
      <w:r w:rsidRPr="00E43B86">
        <w:rPr>
          <w:b w:val="0"/>
          <w:bCs/>
        </w:rPr>
        <w:t>In the United States of America dollar equivalent, determined by the</w:t>
      </w:r>
      <w:r w:rsidRPr="00E43B86" w:rsidR="002E67E8">
        <w:rPr>
          <w:b w:val="0"/>
          <w:bCs/>
        </w:rPr>
        <w:t xml:space="preserve"> rate of exchange</w:t>
      </w:r>
      <w:r w:rsidRPr="00E43B86" w:rsidR="002E67E8">
        <w:rPr>
          <w:b w:val="0"/>
          <w:bCs/>
        </w:rPr>
        <w:t xml:space="preserve"> </w:t>
      </w:r>
      <w:r w:rsidRPr="00E43B86" w:rsidR="002E67E8">
        <w:rPr>
          <w:b w:val="0"/>
          <w:bCs/>
        </w:rPr>
        <w:t>p</w:t>
      </w:r>
      <w:r w:rsidRPr="00E43B86" w:rsidR="002E67E8">
        <w:rPr>
          <w:b w:val="0"/>
          <w:bCs/>
        </w:rPr>
        <w:t>u</w:t>
      </w:r>
      <w:r w:rsidRPr="00E43B86" w:rsidR="002E67E8">
        <w:rPr>
          <w:b w:val="0"/>
          <w:bCs/>
        </w:rPr>
        <w:t>blished in T</w:t>
      </w:r>
      <w:r w:rsidRPr="00E43B86">
        <w:rPr>
          <w:b w:val="0"/>
          <w:bCs/>
        </w:rPr>
        <w:t>he Wall Street Journal on the day the loss was "discovered".</w:t>
      </w:r>
    </w:p>
    <w:p w:rsidR="000F5FB0" w:rsidRPr="00275A3F" w:rsidP="008728CB">
      <w:pPr>
        <w:pStyle w:val="outlinehd5"/>
      </w:pPr>
      <w:r w:rsidR="009A2ED4">
        <w:br w:type="page"/>
      </w:r>
      <w:r>
        <w:rPr>
          <w:noProof/>
        </w:rPr>
        <w:pict>
          <v:rect id="Rectangle 10" o:spid="_x0000_s1026" style="width:36pt;height:388.8pt;margin-top:0;margin-left:-15.2pt;mso-position-horizontal:right;mso-position-horizontal-relative:page;mso-position-vertical:center;mso-position-vertical-relative:page;position:absolute;visibility:visible;z-index:-251657216" o:allowincell="f" stroked="f">
            <v:textbox inset="6pt,1pt,1pt,1pt">
              <w:txbxContent>
                <w:p w:rsidR="00CF74CB">
                  <w:pPr>
                    <w:pStyle w:val="sidetext"/>
                  </w:pPr>
                  <w:r>
                    <w:t>R</w:t>
                  </w:r>
                </w:p>
                <w:p w:rsidR="00CF74CB">
                  <w:pPr>
                    <w:pStyle w:val="sidetext"/>
                  </w:pPr>
                </w:p>
                <w:p w:rsidR="00CF74CB">
                  <w:pPr>
                    <w:pStyle w:val="sidetext"/>
                  </w:pPr>
                  <w:r>
                    <w:t>E</w:t>
                  </w:r>
                </w:p>
                <w:p w:rsidR="00CF74CB">
                  <w:pPr>
                    <w:pStyle w:val="sidetext"/>
                  </w:pPr>
                </w:p>
                <w:p w:rsidR="00CF74CB">
                  <w:pPr>
                    <w:pStyle w:val="sidetext"/>
                  </w:pPr>
                  <w:r>
                    <w:t>V</w:t>
                  </w:r>
                </w:p>
                <w:p w:rsidR="00CF74CB">
                  <w:pPr>
                    <w:pStyle w:val="sidetext"/>
                  </w:pPr>
                </w:p>
                <w:p w:rsidR="00CF74CB">
                  <w:pPr>
                    <w:pStyle w:val="sidetext"/>
                  </w:pPr>
                  <w:r>
                    <w:t>I</w:t>
                  </w:r>
                </w:p>
                <w:p w:rsidR="00CF74CB">
                  <w:pPr>
                    <w:pStyle w:val="sidetext"/>
                  </w:pPr>
                </w:p>
                <w:p w:rsidR="00CF74CB">
                  <w:pPr>
                    <w:pStyle w:val="sidetext"/>
                  </w:pPr>
                  <w:r>
                    <w:t>S</w:t>
                  </w:r>
                </w:p>
                <w:p w:rsidR="00CF74CB">
                  <w:pPr>
                    <w:pStyle w:val="sidetext"/>
                  </w:pPr>
                </w:p>
                <w:p w:rsidR="00CF74CB">
                  <w:pPr>
                    <w:pStyle w:val="sidetext"/>
                  </w:pPr>
                  <w:r>
                    <w:t>E</w:t>
                  </w:r>
                </w:p>
                <w:p w:rsidR="00CF74CB">
                  <w:pPr>
                    <w:pStyle w:val="sidetext"/>
                  </w:pPr>
                </w:p>
                <w:p w:rsidR="00CF74CB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anchorlock/>
          </v:rect>
        </w:pict>
      </w:r>
      <w:r w:rsidRPr="00275A3F" w:rsidR="000F5FB0">
        <w:tab/>
      </w:r>
      <w:r w:rsidRPr="00275A3F" w:rsidR="000F5FB0">
        <w:t>(b)</w:t>
      </w:r>
      <w:r w:rsidRPr="00275A3F" w:rsidR="000F5FB0">
        <w:tab/>
      </w:r>
      <w:r w:rsidRPr="00275A3F" w:rsidR="000F5FB0">
        <w:t>Virtual Currency</w:t>
      </w:r>
    </w:p>
    <w:p w:rsidR="000F5FB0" w:rsidRPr="00275A3F" w:rsidP="008728CB">
      <w:pPr>
        <w:pStyle w:val="blocktext6"/>
      </w:pPr>
      <w:r w:rsidRPr="00275A3F">
        <w:t>Loss of "</w:t>
      </w:r>
      <w:r w:rsidRPr="00275A3F">
        <w:t>money" in the fo</w:t>
      </w:r>
      <w:r w:rsidRPr="00275A3F">
        <w:t>rm of virtual currency but onl</w:t>
      </w:r>
      <w:r w:rsidRPr="00275A3F">
        <w:t>y up to and including its value at the close of business on the day the loss was "discovered"</w:t>
      </w:r>
      <w:ins w:id="73" w:author="Author" w:date="2021-02-18T09:08:00Z">
        <w:r w:rsidR="00421729">
          <w:t>,</w:t>
        </w:r>
      </w:ins>
      <w:r w:rsidRPr="00275A3F">
        <w:t xml:space="preserve"> </w:t>
      </w:r>
      <w:del w:id="74" w:author="Author" w:date="2021-02-18T09:08:00Z">
        <w:r w:rsidRPr="00275A3F">
          <w:delText xml:space="preserve">as </w:delText>
        </w:r>
      </w:del>
      <w:r w:rsidRPr="00275A3F">
        <w:t>det</w:t>
      </w:r>
      <w:r w:rsidRPr="00275A3F">
        <w:t>er</w:t>
      </w:r>
      <w:r w:rsidRPr="00275A3F">
        <w:t>m</w:t>
      </w:r>
      <w:r w:rsidRPr="00275A3F">
        <w:t>i</w:t>
      </w:r>
      <w:r w:rsidRPr="00275A3F">
        <w:t>ned by the rate of exchange published by the Exchange shown in the Schedule.</w:t>
      </w:r>
      <w:r w:rsidRPr="00275A3F">
        <w:t xml:space="preserve"> We</w:t>
      </w:r>
      <w:r w:rsidRPr="00275A3F">
        <w:t xml:space="preserve"> may, at our option, pay th</w:t>
      </w:r>
      <w:r w:rsidRPr="00275A3F">
        <w:t>e value of the v</w:t>
      </w:r>
      <w:r w:rsidRPr="00275A3F">
        <w:t xml:space="preserve">irtual currency in the </w:t>
      </w:r>
      <w:smartTag w:uri="urn:schemas-microsoft-com:office:smarttags" w:element="country-region">
        <w:smartTag w:uri="urn:schemas-microsoft-com:office:smarttags" w:element="PlaceName">
          <w:r w:rsidRPr="00275A3F">
            <w:t xml:space="preserve">United </w:t>
          </w:r>
          <w:r w:rsidRPr="00275A3F">
            <w:t>States of America</w:t>
          </w:r>
        </w:smartTag>
      </w:smartTag>
      <w:r w:rsidRPr="00275A3F">
        <w:t xml:space="preserve"> dollar equivalent or replace it in kind.</w:t>
      </w:r>
    </w:p>
    <w:p w:rsidR="00C209B2" w:rsidRPr="001005E8" w:rsidP="008728CB">
      <w:pPr>
        <w:pStyle w:val="outlinetxt1"/>
        <w:rPr>
          <w:ins w:id="75" w:author="Author" w:date="2020-10-12T22:12:00Z"/>
        </w:rPr>
      </w:pPr>
      <w:r w:rsidRPr="001005E8" w:rsidR="000F5FB0">
        <w:rPr>
          <w:b w:val="0"/>
        </w:rPr>
        <w:tab/>
      </w:r>
      <w:ins w:id="76" w:author="Author" w:date="2020-09-30T10:18:00Z">
        <w:r w:rsidRPr="001005E8" w:rsidR="008266E5">
          <w:rPr>
            <w:bCs/>
          </w:rPr>
          <w:t>C</w:t>
        </w:r>
      </w:ins>
      <w:del w:id="77" w:author="Author" w:date="2020-09-30T10:18:00Z">
        <w:r w:rsidRPr="001005E8" w:rsidR="000F5FB0">
          <w:delText>3</w:delText>
        </w:r>
      </w:del>
      <w:r w:rsidRPr="001005E8" w:rsidR="000F5FB0">
        <w:t>.</w:t>
        <w:tab/>
      </w:r>
      <w:r w:rsidRPr="001005E8" w:rsidR="000F5FB0">
        <w:rPr>
          <w:b w:val="0"/>
        </w:rPr>
        <w:t xml:space="preserve">In Section </w:t>
      </w:r>
      <w:r w:rsidRPr="001005E8" w:rsidR="000F5FB0">
        <w:t>F. Definitions</w:t>
      </w:r>
      <w:ins w:id="78" w:author="Author" w:date="2020-10-12T22:12:00Z">
        <w:r w:rsidRPr="001005E8">
          <w:t>:</w:t>
        </w:r>
      </w:ins>
    </w:p>
    <w:p w:rsidR="000F5FB0" w:rsidRPr="00D54E48" w:rsidP="008728CB">
      <w:pPr>
        <w:pStyle w:val="blocktext2"/>
        <w:pPrChange w:id="79" w:author="Author" w:date="2020-10-12T22:13:00Z">
          <w:pPr>
            <w:pStyle w:val="outlinetxt2"/>
          </w:pPr>
        </w:pPrChange>
      </w:pPr>
      <w:del w:id="80" w:author="Author" w:date="2020-10-12T22:13:00Z">
        <w:r w:rsidRPr="00D54E48">
          <w:delText>,</w:delText>
        </w:r>
      </w:del>
      <w:del w:id="81" w:author="Author" w:date="2020-10-12T22:13:00Z">
        <w:r w:rsidRPr="00D54E48">
          <w:delText xml:space="preserve"> t</w:delText>
        </w:r>
      </w:del>
      <w:ins w:id="82" w:author="Author" w:date="2020-10-12T22:13:00Z">
        <w:r w:rsidRPr="00D54E48" w:rsidR="00C209B2">
          <w:t>T</w:t>
        </w:r>
      </w:ins>
      <w:r w:rsidRPr="00D54E48">
        <w:t>he de</w:t>
      </w:r>
      <w:r w:rsidRPr="00D54E48">
        <w:t>fi</w:t>
      </w:r>
      <w:r w:rsidRPr="00D54E48">
        <w:t>n</w:t>
      </w:r>
      <w:r w:rsidRPr="00D54E48">
        <w:t>i</w:t>
      </w:r>
      <w:r w:rsidRPr="00D54E48">
        <w:t xml:space="preserve">tion of "money" </w:t>
      </w:r>
      <w:ins w:id="83" w:author="Author" w:date="2020-09-30T10:16:00Z">
        <w:r w:rsidRPr="00D54E48" w:rsidR="008266E5">
          <w:t xml:space="preserve">includes the Virtual Currency shown in the </w:t>
        </w:r>
      </w:ins>
      <w:ins w:id="84" w:author="Author" w:date="2020-09-30T10:17:00Z">
        <w:r w:rsidRPr="00D54E48" w:rsidR="008266E5">
          <w:t>Schedule.</w:t>
        </w:r>
      </w:ins>
      <w:del w:id="85" w:author="Author" w:date="2020-09-30T10:16:00Z">
        <w:r w:rsidRPr="00D54E48">
          <w:delText>is repla</w:delText>
        </w:r>
      </w:del>
      <w:del w:id="86" w:author="Author" w:date="2020-09-30T10:16:00Z">
        <w:r w:rsidRPr="00D54E48">
          <w:delText>ced</w:delText>
        </w:r>
      </w:del>
      <w:del w:id="87" w:author="Author" w:date="2020-09-30T10:16:00Z">
        <w:r w:rsidRPr="00D54E48">
          <w:delText xml:space="preserve"> by t</w:delText>
        </w:r>
      </w:del>
      <w:del w:id="88" w:author="Author" w:date="2020-09-30T10:17:00Z">
        <w:r w:rsidRPr="00D54E48">
          <w:delText>he following:</w:delText>
        </w:r>
      </w:del>
    </w:p>
    <w:p w:rsidR="000F5FB0" w:rsidRPr="00786DAD" w:rsidP="008728CB">
      <w:pPr>
        <w:pStyle w:val="blocktext3"/>
      </w:pPr>
      <w:del w:id="89" w:author="Author" w:date="2020-09-30T10:17:00Z">
        <w:r w:rsidRPr="00786DAD">
          <w:delText>"Money" mea</w:delText>
        </w:r>
      </w:del>
      <w:del w:id="90" w:author="Author" w:date="2020-09-30T10:17:00Z">
        <w:r w:rsidRPr="00786DAD">
          <w:delText>ns:</w:delText>
        </w:r>
      </w:del>
    </w:p>
    <w:p w:rsidR="000F5FB0" w:rsidRPr="008C45DB" w:rsidP="008728CB">
      <w:pPr>
        <w:pStyle w:val="outlinetxt3"/>
        <w:rPr>
          <w:b w:val="0"/>
        </w:rPr>
      </w:pPr>
      <w:del w:id="91" w:author="Author" w:date="2021-02-03T18:49:00Z">
        <w:r>
          <w:tab/>
        </w:r>
      </w:del>
      <w:del w:id="92" w:author="Author" w:date="2020-09-30T10:17:00Z">
        <w:r>
          <w:delText>a.</w:delText>
          <w:tab/>
        </w:r>
      </w:del>
      <w:del w:id="93" w:author="Author" w:date="2020-09-30T10:17:00Z">
        <w:r w:rsidRPr="008C45DB">
          <w:rPr>
            <w:b w:val="0"/>
          </w:rPr>
          <w:delText>Currency</w:delText>
        </w:r>
      </w:del>
      <w:del w:id="94" w:author="Author" w:date="2020-09-30T10:17:00Z">
        <w:r w:rsidRPr="008C45DB">
          <w:rPr>
            <w:b w:val="0"/>
          </w:rPr>
          <w:delText>, coins and bank notes in current use and having a face value;</w:delText>
        </w:r>
      </w:del>
    </w:p>
    <w:p w:rsidR="000F5FB0" w:rsidRPr="008C45DB" w:rsidP="008728CB">
      <w:pPr>
        <w:pStyle w:val="outlinetxt3"/>
        <w:rPr>
          <w:b w:val="0"/>
        </w:rPr>
      </w:pPr>
      <w:del w:id="95" w:author="Author" w:date="2021-02-03T18:49:00Z">
        <w:r w:rsidRPr="00B5129A">
          <w:tab/>
        </w:r>
      </w:del>
      <w:del w:id="96" w:author="Author" w:date="2020-09-30T10:18:00Z">
        <w:r w:rsidRPr="008C45DB">
          <w:delText>b.</w:delText>
        </w:r>
      </w:del>
      <w:del w:id="97" w:author="Author" w:date="2020-09-30T10:18:00Z">
        <w:r w:rsidRPr="008C45DB">
          <w:rPr>
            <w:b w:val="0"/>
          </w:rPr>
          <w:tab/>
          <w:delText>Traveler's check</w:delText>
        </w:r>
      </w:del>
      <w:del w:id="98" w:author="Author" w:date="2020-09-30T10:18:00Z">
        <w:r w:rsidRPr="008C45DB">
          <w:rPr>
            <w:b w:val="0"/>
          </w:rPr>
          <w:delText>s and money orders held for sale to the publ</w:delText>
        </w:r>
      </w:del>
      <w:del w:id="99" w:author="Author" w:date="2020-09-30T10:18:00Z">
        <w:r w:rsidRPr="008C45DB">
          <w:rPr>
            <w:b w:val="0"/>
          </w:rPr>
          <w:delText>ic</w:delText>
        </w:r>
      </w:del>
      <w:del w:id="100" w:author="Author" w:date="2020-09-30T10:18:00Z">
        <w:r w:rsidRPr="008C45DB">
          <w:rPr>
            <w:b w:val="0"/>
          </w:rPr>
          <w:delText>;</w:delText>
        </w:r>
      </w:del>
    </w:p>
    <w:p w:rsidR="009B5A2D" w:rsidRPr="008C45DB" w:rsidP="008728CB">
      <w:pPr>
        <w:pStyle w:val="outlinetxt3"/>
        <w:rPr>
          <w:b w:val="0"/>
        </w:rPr>
      </w:pPr>
      <w:del w:id="101" w:author="Author" w:date="2021-02-03T18:49:00Z">
        <w:r w:rsidRPr="008C45DB" w:rsidR="000F5FB0">
          <w:tab/>
        </w:r>
      </w:del>
      <w:del w:id="102" w:author="Author" w:date="2020-09-30T10:18:00Z">
        <w:r w:rsidRPr="008C45DB" w:rsidR="000F5FB0">
          <w:delText>c.</w:delText>
        </w:r>
      </w:del>
      <w:del w:id="103" w:author="Author" w:date="2020-09-30T10:18:00Z">
        <w:r w:rsidRPr="008C45DB" w:rsidR="000F5FB0">
          <w:rPr>
            <w:b w:val="0"/>
          </w:rPr>
          <w:tab/>
        </w:r>
      </w:del>
      <w:del w:id="104" w:author="Author" w:date="2020-09-30T10:18:00Z">
        <w:r w:rsidRPr="008C45DB">
          <w:rPr>
            <w:b w:val="0"/>
          </w:rPr>
          <w:delText xml:space="preserve">Virtual currency </w:delText>
        </w:r>
      </w:del>
      <w:del w:id="105" w:author="Author" w:date="2020-09-30T10:18:00Z">
        <w:r w:rsidR="00993274">
          <w:rPr>
            <w:b w:val="0"/>
          </w:rPr>
          <w:delText>shown</w:delText>
        </w:r>
      </w:del>
      <w:del w:id="106" w:author="Author" w:date="2020-09-30T10:18:00Z">
        <w:r w:rsidRPr="008C45DB">
          <w:rPr>
            <w:b w:val="0"/>
          </w:rPr>
          <w:delText xml:space="preserve"> in the Schedule; and</w:delText>
        </w:r>
      </w:del>
    </w:p>
    <w:p w:rsidR="000F5FB0" w:rsidRPr="008C45DB" w:rsidP="008728CB">
      <w:pPr>
        <w:pStyle w:val="outlinetxt3"/>
        <w:rPr>
          <w:b w:val="0"/>
        </w:rPr>
      </w:pPr>
      <w:del w:id="107" w:author="Author" w:date="2021-02-03T18:49:00Z">
        <w:r w:rsidRPr="008C45DB">
          <w:rPr>
            <w:b w:val="0"/>
          </w:rPr>
          <w:tab/>
        </w:r>
      </w:del>
      <w:del w:id="108" w:author="Author" w:date="2020-09-30T10:18:00Z">
        <w:r w:rsidRPr="008C45DB">
          <w:delText>d.</w:delText>
        </w:r>
      </w:del>
      <w:del w:id="109" w:author="Author" w:date="2020-09-30T10:18:00Z">
        <w:r w:rsidRPr="008C45DB">
          <w:rPr>
            <w:b w:val="0"/>
          </w:rPr>
          <w:tab/>
          <w:delText>In addition</w:delText>
        </w:r>
      </w:del>
      <w:del w:id="110" w:author="Author" w:date="2020-09-30T10:18:00Z">
        <w:r w:rsidR="00275A3F">
          <w:rPr>
            <w:b w:val="0"/>
          </w:rPr>
          <w:delText>,</w:delText>
        </w:r>
      </w:del>
      <w:del w:id="111" w:author="Author" w:date="2020-09-30T10:18:00Z">
        <w:r w:rsidRPr="008C45DB">
          <w:rPr>
            <w:b w:val="0"/>
          </w:rPr>
          <w:delText xml:space="preserve"> includes:</w:delText>
        </w:r>
      </w:del>
    </w:p>
    <w:p w:rsidR="000F5FB0" w:rsidRPr="008C45DB" w:rsidP="008728CB">
      <w:pPr>
        <w:pStyle w:val="outlinetxt4"/>
        <w:rPr>
          <w:b w:val="0"/>
        </w:rPr>
      </w:pPr>
      <w:del w:id="112" w:author="Author" w:date="2021-02-03T18:49:00Z">
        <w:r>
          <w:tab/>
        </w:r>
      </w:del>
      <w:del w:id="113" w:author="Author" w:date="2020-09-30T10:18:00Z">
        <w:r>
          <w:delText>(1)</w:delText>
        </w:r>
      </w:del>
      <w:del w:id="114" w:author="Author" w:date="2020-09-30T10:18:00Z">
        <w:r>
          <w:tab/>
        </w:r>
      </w:del>
      <w:del w:id="115" w:author="Author" w:date="2020-09-30T10:18:00Z">
        <w:r w:rsidRPr="008C45DB">
          <w:rPr>
            <w:b w:val="0"/>
          </w:rPr>
          <w:delText>Under Insuring Agreement</w:delText>
        </w:r>
      </w:del>
      <w:del w:id="116" w:author="Author" w:date="2020-09-30T10:18:00Z">
        <w:r>
          <w:rPr>
            <w:b w:val="0"/>
          </w:rPr>
          <w:delText>s</w:delText>
        </w:r>
      </w:del>
      <w:del w:id="117" w:author="Author" w:date="2020-09-30T10:18:00Z">
        <w:r w:rsidRPr="008C45DB">
          <w:rPr>
            <w:b w:val="0"/>
          </w:rPr>
          <w:delText xml:space="preserve"> </w:delText>
        </w:r>
      </w:del>
      <w:del w:id="118" w:author="Author" w:date="2020-09-30T10:18:00Z">
        <w:r w:rsidRPr="008C45DB">
          <w:delText>A.1</w:delText>
        </w:r>
      </w:del>
      <w:del w:id="119" w:author="Author" w:date="2020-09-30T10:18:00Z">
        <w:r w:rsidRPr="004834A5">
          <w:delText>.</w:delText>
        </w:r>
      </w:del>
      <w:del w:id="120" w:author="Author" w:date="2020-09-30T10:18:00Z">
        <w:r w:rsidRPr="008C45DB">
          <w:rPr>
            <w:b w:val="0"/>
          </w:rPr>
          <w:delText xml:space="preserve"> and </w:delText>
        </w:r>
      </w:del>
      <w:del w:id="121" w:author="Author" w:date="2020-09-30T10:18:00Z">
        <w:r w:rsidRPr="008C45DB">
          <w:delText>A.2.,</w:delText>
        </w:r>
      </w:del>
      <w:del w:id="122" w:author="Author" w:date="2020-09-30T10:18:00Z">
        <w:r w:rsidRPr="008C45DB">
          <w:rPr>
            <w:b w:val="0"/>
          </w:rPr>
          <w:delText xml:space="preserve"> depo</w:delText>
        </w:r>
      </w:del>
      <w:del w:id="123" w:author="Author" w:date="2020-09-30T10:18:00Z">
        <w:r w:rsidRPr="008C45DB">
          <w:rPr>
            <w:b w:val="0"/>
          </w:rPr>
          <w:delText xml:space="preserve">sits in your account at any </w:delText>
        </w:r>
      </w:del>
      <w:del w:id="124" w:author="Author" w:date="2020-09-30T10:18:00Z">
        <w:r>
          <w:rPr>
            <w:b w:val="0"/>
          </w:rPr>
          <w:delText>"</w:delText>
        </w:r>
      </w:del>
      <w:del w:id="125" w:author="Author" w:date="2020-09-30T10:18:00Z">
        <w:r w:rsidRPr="008C45DB">
          <w:rPr>
            <w:b w:val="0"/>
          </w:rPr>
          <w:delText>financial institution</w:delText>
        </w:r>
      </w:del>
      <w:del w:id="126" w:author="Author" w:date="2020-09-30T10:18:00Z">
        <w:r>
          <w:rPr>
            <w:b w:val="0"/>
          </w:rPr>
          <w:delText>"</w:delText>
        </w:r>
      </w:del>
      <w:del w:id="127" w:author="Author" w:date="2020-09-30T10:18:00Z">
        <w:r w:rsidRPr="008C45DB">
          <w:rPr>
            <w:b w:val="0"/>
          </w:rPr>
          <w:delText>; and</w:delText>
        </w:r>
      </w:del>
    </w:p>
    <w:p w:rsidR="000F5FB0" w:rsidRPr="008C45DB" w:rsidP="008728CB">
      <w:pPr>
        <w:pStyle w:val="outlinetxt4"/>
      </w:pPr>
      <w:del w:id="128" w:author="Author" w:date="2021-02-03T18:49:00Z">
        <w:r>
          <w:tab/>
        </w:r>
      </w:del>
      <w:del w:id="129" w:author="Author" w:date="2020-09-30T10:18:00Z">
        <w:r>
          <w:delText>(2)</w:delText>
          <w:tab/>
        </w:r>
      </w:del>
      <w:del w:id="130" w:author="Author" w:date="2020-09-30T10:18:00Z">
        <w:r w:rsidRPr="008C45DB">
          <w:rPr>
            <w:b w:val="0"/>
          </w:rPr>
          <w:delText>Under Insuring Agreem</w:delText>
        </w:r>
      </w:del>
      <w:del w:id="131" w:author="Author" w:date="2020-09-30T10:18:00Z">
        <w:r w:rsidRPr="008C45DB">
          <w:rPr>
            <w:b w:val="0"/>
          </w:rPr>
          <w:delText xml:space="preserve">ent </w:delText>
        </w:r>
      </w:del>
      <w:del w:id="132" w:author="Author" w:date="2020-09-30T10:18:00Z">
        <w:r w:rsidRPr="008C45DB">
          <w:delText>A.6.,</w:delText>
        </w:r>
      </w:del>
      <w:del w:id="133" w:author="Author" w:date="2020-09-30T10:18:00Z">
        <w:r w:rsidRPr="008C45DB">
          <w:rPr>
            <w:b w:val="0"/>
          </w:rPr>
          <w:delText xml:space="preserve"> deposits in your account at a "fin</w:delText>
        </w:r>
      </w:del>
      <w:del w:id="134" w:author="Author" w:date="2020-09-30T10:18:00Z">
        <w:r w:rsidRPr="008C45DB">
          <w:rPr>
            <w:b w:val="0"/>
          </w:rPr>
          <w:delText>an</w:delText>
        </w:r>
      </w:del>
      <w:del w:id="135" w:author="Author" w:date="2020-09-30T10:18:00Z">
        <w:r w:rsidRPr="008C45DB">
          <w:rPr>
            <w:b w:val="0"/>
          </w:rPr>
          <w:delText>c</w:delText>
        </w:r>
      </w:del>
      <w:del w:id="136" w:author="Author" w:date="2020-09-30T10:18:00Z">
        <w:r w:rsidRPr="008C45DB">
          <w:rPr>
            <w:b w:val="0"/>
          </w:rPr>
          <w:delText>i</w:delText>
        </w:r>
      </w:del>
      <w:del w:id="137" w:author="Author" w:date="2020-09-30T10:18:00Z">
        <w:r w:rsidRPr="008C45DB">
          <w:rPr>
            <w:b w:val="0"/>
          </w:rPr>
          <w:delText xml:space="preserve">al institution" as defined in Paragraph </w:delText>
        </w:r>
      </w:del>
      <w:del w:id="138" w:author="Author" w:date="2020-09-30T10:18:00Z">
        <w:r w:rsidRPr="008C45DB">
          <w:delText>F.9.b.</w:delText>
        </w:r>
      </w:del>
      <w:r w:rsidRPr="008C45DB">
        <w:t xml:space="preserve"> </w:t>
      </w:r>
    </w:p>
    <w:p w:rsidR="000F5FB0" w:rsidRPr="00275A3F" w:rsidP="008728CB">
      <w:pPr>
        <w:pStyle w:val="outlinetxt1"/>
      </w:pPr>
      <w:r w:rsidRPr="00275A3F" w:rsidR="00786DAD">
        <w:rPr>
          <w:b w:val="0"/>
        </w:rPr>
        <w:tab/>
      </w:r>
      <w:del w:id="139" w:author="Author" w:date="2020-09-30T10:18:00Z">
        <w:r w:rsidRPr="00275A3F">
          <w:delText>B.</w:delText>
          <w:tab/>
        </w:r>
      </w:del>
      <w:del w:id="140" w:author="Author" w:date="2020-09-30T10:18:00Z">
        <w:r w:rsidRPr="00275A3F">
          <w:rPr>
            <w:b w:val="0"/>
          </w:rPr>
          <w:delText>Under the Government Cri</w:delText>
        </w:r>
      </w:del>
      <w:del w:id="141" w:author="Author" w:date="2020-09-30T10:18:00Z">
        <w:r w:rsidRPr="00275A3F">
          <w:rPr>
            <w:b w:val="0"/>
          </w:rPr>
          <w:delText xml:space="preserve">me </w:delText>
        </w:r>
      </w:del>
      <w:del w:id="142" w:author="Author" w:date="2020-09-30T10:18:00Z">
        <w:r w:rsidRPr="00275A3F">
          <w:rPr>
            <w:b w:val="0"/>
          </w:rPr>
          <w:delText>Coverage Form And Government C</w:delText>
        </w:r>
      </w:del>
      <w:del w:id="143" w:author="Author" w:date="2020-09-30T10:18:00Z">
        <w:r w:rsidRPr="00275A3F">
          <w:rPr>
            <w:b w:val="0"/>
          </w:rPr>
          <w:delText>rime Policy:</w:delText>
        </w:r>
      </w:del>
    </w:p>
    <w:p w:rsidR="000F5FB0" w:rsidRPr="00275A3F" w:rsidP="008728CB">
      <w:pPr>
        <w:pStyle w:val="outlinetxt2"/>
      </w:pPr>
      <w:del w:id="144" w:author="Author" w:date="2021-02-03T18:49:00Z">
        <w:r w:rsidRPr="00275A3F">
          <w:rPr>
            <w:b w:val="0"/>
          </w:rPr>
          <w:tab/>
        </w:r>
      </w:del>
      <w:del w:id="145" w:author="Author" w:date="2020-09-30T10:18:00Z">
        <w:r w:rsidRPr="00275A3F">
          <w:delText>1.</w:delText>
        </w:r>
      </w:del>
      <w:del w:id="146" w:author="Author" w:date="2020-09-30T10:18:00Z">
        <w:r w:rsidRPr="00275A3F">
          <w:tab/>
        </w:r>
      </w:del>
      <w:del w:id="147" w:author="Author" w:date="2020-09-30T10:18:00Z">
        <w:r w:rsidRPr="00275A3F" w:rsidR="00630FFA">
          <w:rPr>
            <w:b w:val="0"/>
          </w:rPr>
          <w:delText xml:space="preserve">Exclusion </w:delText>
        </w:r>
      </w:del>
      <w:del w:id="148" w:author="Author" w:date="2020-09-30T10:18:00Z">
        <w:r w:rsidRPr="00275A3F">
          <w:delText>D.1.</w:delText>
        </w:r>
      </w:del>
      <w:del w:id="149" w:author="Author" w:date="2020-09-30T10:18:00Z">
        <w:r w:rsidRPr="00275A3F" w:rsidR="00630FFA">
          <w:delText xml:space="preserve">k. </w:delText>
        </w:r>
      </w:del>
      <w:del w:id="150" w:author="Author" w:date="2020-09-30T10:18:00Z">
        <w:r w:rsidRPr="00275A3F">
          <w:delText xml:space="preserve">Virtual Currency </w:delText>
        </w:r>
      </w:del>
      <w:del w:id="151" w:author="Author" w:date="2020-09-30T10:18:00Z">
        <w:r w:rsidRPr="00275A3F">
          <w:rPr>
            <w:b w:val="0"/>
          </w:rPr>
          <w:delText>is replaced by the following:</w:delText>
        </w:r>
      </w:del>
    </w:p>
    <w:p w:rsidR="000F5FB0" w:rsidRPr="004B4AC3" w:rsidP="008728CB">
      <w:pPr>
        <w:pStyle w:val="outlinehd3"/>
      </w:pPr>
      <w:del w:id="152" w:author="Author" w:date="2021-02-03T18:49:00Z">
        <w:r w:rsidR="009B5A2D">
          <w:tab/>
        </w:r>
      </w:del>
      <w:del w:id="153" w:author="Author" w:date="2020-09-30T10:18:00Z">
        <w:r w:rsidR="009B5A2D">
          <w:delText>k.</w:delText>
          <w:tab/>
        </w:r>
      </w:del>
      <w:del w:id="154" w:author="Author" w:date="2020-09-30T10:18:00Z">
        <w:r w:rsidRPr="004B4AC3">
          <w:delText>Virtual Curren</w:delText>
        </w:r>
      </w:del>
      <w:del w:id="155" w:author="Author" w:date="2020-09-30T10:18:00Z">
        <w:r w:rsidRPr="004B4AC3">
          <w:delText>cy</w:delText>
        </w:r>
      </w:del>
    </w:p>
    <w:p w:rsidR="009B5A2D" w:rsidP="008728CB">
      <w:pPr>
        <w:pStyle w:val="blocktext4"/>
        <w:rPr>
          <w:del w:id="156" w:author="Author" w:date="2020-09-30T10:18:00Z"/>
        </w:rPr>
      </w:pPr>
      <w:del w:id="157" w:author="Author" w:date="2020-09-30T10:18:00Z">
        <w:r w:rsidRPr="00275A3F">
          <w:delText>Loss involving virtual currency of any ki</w:delText>
        </w:r>
      </w:del>
      <w:del w:id="158" w:author="Author" w:date="2020-09-30T10:18:00Z">
        <w:r w:rsidRPr="00275A3F">
          <w:delText>nd</w:delText>
        </w:r>
      </w:del>
      <w:del w:id="159" w:author="Author" w:date="2020-09-30T10:18:00Z">
        <w:r w:rsidRPr="00275A3F">
          <w:delText>,</w:delText>
        </w:r>
      </w:del>
      <w:del w:id="160" w:author="Author" w:date="2020-09-30T10:18:00Z">
        <w:r w:rsidRPr="00275A3F">
          <w:delText xml:space="preserve"> </w:delText>
        </w:r>
      </w:del>
      <w:del w:id="161" w:author="Author" w:date="2020-09-30T10:18:00Z">
        <w:r w:rsidRPr="00275A3F">
          <w:delText>by whatever name known, whether actual or fictitious including, but not limi</w:delText>
        </w:r>
      </w:del>
      <w:del w:id="162" w:author="Author" w:date="2020-09-30T10:18:00Z">
        <w:r w:rsidRPr="00275A3F">
          <w:delText>ted</w:delText>
        </w:r>
      </w:del>
      <w:del w:id="163" w:author="Author" w:date="2020-09-30T10:18:00Z">
        <w:r w:rsidRPr="00275A3F">
          <w:delText xml:space="preserve"> to, digital currency, crypto </w:delText>
        </w:r>
      </w:del>
      <w:del w:id="164" w:author="Author" w:date="2020-09-30T10:18:00Z">
        <w:r w:rsidRPr="00275A3F">
          <w:delText xml:space="preserve">currency or any </w:delText>
        </w:r>
      </w:del>
      <w:del w:id="165" w:author="Author" w:date="2020-09-30T10:18:00Z">
        <w:r w:rsidRPr="00275A3F">
          <w:delText>other type of electronic currency. Howeve</w:delText>
        </w:r>
      </w:del>
      <w:del w:id="166" w:author="Author" w:date="2020-09-30T10:18:00Z">
        <w:r w:rsidR="00452B0A">
          <w:delText>r, if a Virtual Currency Limit O</w:delText>
        </w:r>
      </w:del>
      <w:del w:id="167" w:author="Author" w:date="2020-09-30T10:18:00Z">
        <w:r w:rsidRPr="00275A3F">
          <w:delText>f Insuranc</w:delText>
        </w:r>
      </w:del>
      <w:del w:id="168" w:author="Author" w:date="2020-09-30T10:18:00Z">
        <w:r w:rsidRPr="00275A3F">
          <w:delText>e is shown in the Schedule, we will pay up t</w:delText>
        </w:r>
      </w:del>
      <w:del w:id="169" w:author="Author" w:date="2020-09-30T10:18:00Z">
        <w:r w:rsidRPr="00275A3F">
          <w:delText xml:space="preserve">o </w:delText>
        </w:r>
      </w:del>
      <w:del w:id="170" w:author="Author" w:date="2020-09-30T10:18:00Z">
        <w:r w:rsidRPr="00275A3F">
          <w:delText>t</w:delText>
        </w:r>
      </w:del>
      <w:del w:id="171" w:author="Author" w:date="2020-09-30T10:18:00Z">
        <w:r w:rsidRPr="00275A3F">
          <w:delText>h</w:delText>
        </w:r>
      </w:del>
      <w:del w:id="172" w:author="Author" w:date="2020-09-30T10:18:00Z">
        <w:r w:rsidRPr="00275A3F">
          <w:delText xml:space="preserve">at amount for loss of virtual currency </w:delText>
        </w:r>
      </w:del>
      <w:del w:id="173" w:author="Author" w:date="2020-09-30T10:18:00Z">
        <w:r w:rsidR="00993274">
          <w:delText>shown</w:delText>
        </w:r>
      </w:del>
      <w:del w:id="174" w:author="Author" w:date="2020-09-30T10:18:00Z">
        <w:r w:rsidRPr="00275A3F">
          <w:delText xml:space="preserve"> in the Schedule. That amount is</w:delText>
        </w:r>
      </w:del>
      <w:del w:id="175" w:author="Author" w:date="2020-09-30T10:18:00Z">
        <w:r w:rsidRPr="00275A3F">
          <w:delText xml:space="preserve"> pa</w:delText>
        </w:r>
      </w:del>
      <w:del w:id="176" w:author="Author" w:date="2020-09-30T10:18:00Z">
        <w:r w:rsidRPr="00275A3F">
          <w:delText>rt of,</w:delText>
        </w:r>
      </w:del>
      <w:del w:id="177" w:author="Author" w:date="2020-09-30T10:18:00Z">
        <w:r w:rsidR="00452B0A">
          <w:delText xml:space="preserve"> not in addition to, the</w:delText>
        </w:r>
      </w:del>
      <w:del w:id="178" w:author="Author" w:date="2020-09-30T10:18:00Z">
        <w:r w:rsidR="00452B0A">
          <w:delText xml:space="preserve"> Limit O</w:delText>
        </w:r>
      </w:del>
      <w:del w:id="179" w:author="Author" w:date="2020-09-30T10:18:00Z">
        <w:r w:rsidRPr="00275A3F">
          <w:delText>f Insura</w:delText>
        </w:r>
      </w:del>
      <w:del w:id="180" w:author="Author" w:date="2020-09-30T10:18:00Z">
        <w:r w:rsidRPr="00275A3F">
          <w:delText>nce shown in the Declarations for the applicable Insuring Agreement.</w:delText>
        </w:r>
      </w:del>
    </w:p>
    <w:p w:rsidR="000F5FB0" w:rsidRPr="00275A3F" w:rsidP="008728CB">
      <w:pPr>
        <w:pStyle w:val="outlinetxt2"/>
        <w:rPr>
          <w:b w:val="0"/>
        </w:rPr>
      </w:pPr>
      <w:del w:id="181" w:author="Author" w:date="2021-02-03T18:50:00Z">
        <w:r w:rsidRPr="00275A3F">
          <w:rPr>
            <w:b w:val="0"/>
          </w:rPr>
          <w:tab/>
        </w:r>
      </w:del>
      <w:del w:id="182" w:author="Author" w:date="2020-09-30T10:18:00Z">
        <w:r w:rsidRPr="00275A3F">
          <w:delText>2.</w:delText>
        </w:r>
      </w:del>
      <w:del w:id="183" w:author="Author" w:date="2020-09-30T10:18:00Z">
        <w:r w:rsidRPr="00275A3F">
          <w:rPr>
            <w:b w:val="0"/>
          </w:rPr>
          <w:tab/>
          <w:delText>Paragraph</w:delText>
        </w:r>
      </w:del>
      <w:del w:id="184" w:author="Author" w:date="2020-09-30T10:18:00Z">
        <w:r w:rsidRPr="00275A3F">
          <w:rPr>
            <w:b w:val="0"/>
          </w:rPr>
          <w:delText xml:space="preserve"> </w:delText>
        </w:r>
      </w:del>
      <w:del w:id="185" w:author="Author" w:date="2020-09-30T10:18:00Z">
        <w:r w:rsidRPr="00275A3F">
          <w:delText xml:space="preserve">(1) </w:delText>
        </w:r>
      </w:del>
      <w:del w:id="186" w:author="Author" w:date="2020-09-30T10:18:00Z">
        <w:r w:rsidRPr="00275A3F">
          <w:rPr>
            <w:b w:val="0"/>
          </w:rPr>
          <w:delText xml:space="preserve">of the </w:delText>
        </w:r>
      </w:del>
      <w:del w:id="187" w:author="Author" w:date="2020-09-30T10:18:00Z">
        <w:r w:rsidRPr="00275A3F">
          <w:delText xml:space="preserve">Valuation – Settlement </w:delText>
        </w:r>
      </w:del>
      <w:del w:id="188" w:author="Author" w:date="2020-09-30T10:18:00Z">
        <w:r w:rsidRPr="00275A3F">
          <w:rPr>
            <w:b w:val="0"/>
          </w:rPr>
          <w:delText xml:space="preserve">Condition </w:delText>
        </w:r>
      </w:del>
      <w:del w:id="189" w:author="Author" w:date="2020-09-30T10:18:00Z">
        <w:r w:rsidRPr="00275A3F">
          <w:rPr>
            <w:b w:val="0"/>
          </w:rPr>
          <w:delText>is</w:delText>
        </w:r>
      </w:del>
      <w:del w:id="190" w:author="Author" w:date="2020-09-30T10:18:00Z">
        <w:r w:rsidRPr="00275A3F">
          <w:rPr>
            <w:b w:val="0"/>
          </w:rPr>
          <w:delText xml:space="preserve"> </w:delText>
        </w:r>
      </w:del>
      <w:del w:id="191" w:author="Author" w:date="2020-09-30T10:18:00Z">
        <w:r w:rsidRPr="00275A3F">
          <w:rPr>
            <w:b w:val="0"/>
          </w:rPr>
          <w:delText>r</w:delText>
        </w:r>
      </w:del>
      <w:del w:id="192" w:author="Author" w:date="2020-09-30T10:18:00Z">
        <w:r w:rsidRPr="00275A3F">
          <w:rPr>
            <w:b w:val="0"/>
          </w:rPr>
          <w:delText>eplaced by the following:</w:delText>
        </w:r>
      </w:del>
    </w:p>
    <w:p w:rsidR="000F5FB0" w:rsidRPr="00275A3F" w:rsidP="008728CB">
      <w:pPr>
        <w:pStyle w:val="outlinehd4"/>
      </w:pPr>
      <w:del w:id="193" w:author="Author" w:date="2021-02-03T18:50:00Z">
        <w:r w:rsidRPr="00275A3F" w:rsidR="009B5A2D">
          <w:rPr>
            <w:b w:val="0"/>
          </w:rPr>
          <w:tab/>
        </w:r>
      </w:del>
      <w:del w:id="194" w:author="Author" w:date="2020-09-30T10:18:00Z">
        <w:r w:rsidRPr="00275A3F" w:rsidR="009B5A2D">
          <w:delText>(1)</w:delText>
        </w:r>
      </w:del>
      <w:del w:id="195" w:author="Author" w:date="2020-09-30T10:18:00Z">
        <w:r w:rsidRPr="00275A3F" w:rsidR="009B5A2D">
          <w:rPr>
            <w:b w:val="0"/>
          </w:rPr>
          <w:tab/>
        </w:r>
      </w:del>
      <w:del w:id="196" w:author="Author" w:date="2020-09-30T10:18:00Z">
        <w:r w:rsidRPr="00275A3F" w:rsidR="009B5A2D">
          <w:delText>Money</w:delText>
        </w:r>
      </w:del>
    </w:p>
    <w:p w:rsidR="000F5FB0" w:rsidRPr="00275A3F" w:rsidP="008728CB">
      <w:pPr>
        <w:pStyle w:val="outlinehd5"/>
      </w:pPr>
      <w:del w:id="197" w:author="Author" w:date="2021-02-03T18:50:00Z">
        <w:r w:rsidRPr="00275A3F">
          <w:rPr>
            <w:b w:val="0"/>
          </w:rPr>
          <w:tab/>
        </w:r>
      </w:del>
      <w:del w:id="198" w:author="Author" w:date="2020-09-30T10:18:00Z">
        <w:r w:rsidRPr="00275A3F">
          <w:delText>(a)</w:delText>
        </w:r>
      </w:del>
      <w:del w:id="199" w:author="Author" w:date="2020-09-30T10:18:00Z">
        <w:r w:rsidRPr="00275A3F">
          <w:rPr>
            <w:b w:val="0"/>
          </w:rPr>
          <w:tab/>
        </w:r>
      </w:del>
      <w:del w:id="200" w:author="Author" w:date="2020-09-30T10:18:00Z">
        <w:r w:rsidRPr="00275A3F">
          <w:delText>Other Than Virtual Currency</w:delText>
        </w:r>
      </w:del>
    </w:p>
    <w:p w:rsidR="000F5FB0" w:rsidRPr="00275A3F" w:rsidP="008728CB">
      <w:pPr>
        <w:pStyle w:val="blocktext6"/>
        <w:rPr>
          <w:del w:id="201" w:author="Author" w:date="2020-09-30T10:18:00Z"/>
          <w:b/>
        </w:rPr>
      </w:pPr>
      <w:del w:id="202" w:author="Author" w:date="2020-09-30T10:18:00Z">
        <w:r w:rsidRPr="00275A3F">
          <w:delText>Loss o</w:delText>
        </w:r>
      </w:del>
      <w:del w:id="203" w:author="Author" w:date="2020-09-30T10:18:00Z">
        <w:r w:rsidRPr="00275A3F">
          <w:delText>f "</w:delText>
        </w:r>
      </w:del>
      <w:del w:id="204" w:author="Author" w:date="2020-09-30T10:18:00Z">
        <w:r w:rsidRPr="00275A3F">
          <w:delText>money", other than virtual cur</w:delText>
        </w:r>
      </w:del>
      <w:del w:id="205" w:author="Author" w:date="2020-09-30T10:18:00Z">
        <w:r w:rsidRPr="00275A3F">
          <w:delText xml:space="preserve">rency, but only </w:delText>
        </w:r>
      </w:del>
      <w:del w:id="206" w:author="Author" w:date="2020-09-30T10:18:00Z">
        <w:r w:rsidRPr="00275A3F">
          <w:delText xml:space="preserve">up to and including its face value. </w:delText>
        </w:r>
      </w:del>
    </w:p>
    <w:p w:rsidR="000F5FB0" w:rsidRPr="00275A3F" w:rsidP="008728CB">
      <w:pPr>
        <w:pStyle w:val="outlinehd5"/>
      </w:pPr>
      <w:del w:id="207" w:author="Author" w:date="2021-02-03T18:50:00Z">
        <w:r w:rsidRPr="00275A3F">
          <w:rPr>
            <w:b w:val="0"/>
          </w:rPr>
          <w:tab/>
        </w:r>
      </w:del>
      <w:del w:id="208" w:author="Author" w:date="2020-09-30T10:19:00Z">
        <w:r w:rsidRPr="00275A3F">
          <w:delText>(b)</w:delText>
        </w:r>
      </w:del>
      <w:del w:id="209" w:author="Author" w:date="2020-09-30T10:19:00Z">
        <w:r w:rsidRPr="00275A3F">
          <w:rPr>
            <w:b w:val="0"/>
          </w:rPr>
          <w:tab/>
        </w:r>
      </w:del>
      <w:del w:id="210" w:author="Author" w:date="2020-09-30T10:19:00Z">
        <w:r w:rsidRPr="00275A3F">
          <w:delText>Virtual Currency</w:delText>
        </w:r>
      </w:del>
    </w:p>
    <w:p w:rsidR="009B5A2D" w:rsidRPr="00275A3F" w:rsidP="008728CB">
      <w:pPr>
        <w:pStyle w:val="blocktext6"/>
        <w:rPr>
          <w:del w:id="211" w:author="Author" w:date="2020-09-30T10:19:00Z"/>
        </w:rPr>
      </w:pPr>
      <w:del w:id="212" w:author="Author" w:date="2020-09-30T10:19:00Z">
        <w:r w:rsidRPr="00275A3F">
          <w:delText xml:space="preserve">Loss of "money" in the </w:delText>
        </w:r>
      </w:del>
      <w:del w:id="213" w:author="Author" w:date="2020-09-30T10:19:00Z">
        <w:r w:rsidRPr="00275A3F">
          <w:delText>form of virtual currency but only up to and i</w:delText>
        </w:r>
      </w:del>
      <w:del w:id="214" w:author="Author" w:date="2020-09-30T10:19:00Z">
        <w:r w:rsidRPr="00275A3F">
          <w:delText>nc</w:delText>
        </w:r>
      </w:del>
      <w:del w:id="215" w:author="Author" w:date="2020-09-30T10:19:00Z">
        <w:r w:rsidRPr="00275A3F">
          <w:delText>l</w:delText>
        </w:r>
      </w:del>
      <w:del w:id="216" w:author="Author" w:date="2020-09-30T10:19:00Z">
        <w:r w:rsidRPr="00275A3F">
          <w:delText>u</w:delText>
        </w:r>
      </w:del>
      <w:del w:id="217" w:author="Author" w:date="2020-09-30T10:19:00Z">
        <w:r w:rsidRPr="00275A3F">
          <w:delText>ding its value at the close of business on the day the loss was "discovered"</w:delText>
        </w:r>
      </w:del>
      <w:del w:id="218" w:author="Author" w:date="2020-09-30T10:19:00Z">
        <w:r w:rsidRPr="00275A3F">
          <w:delText xml:space="preserve"> as</w:delText>
        </w:r>
      </w:del>
      <w:del w:id="219" w:author="Author" w:date="2020-09-30T10:19:00Z">
        <w:r w:rsidRPr="00275A3F">
          <w:delText xml:space="preserve"> determined by the rate of exc</w:delText>
        </w:r>
      </w:del>
      <w:del w:id="220" w:author="Author" w:date="2020-09-30T10:19:00Z">
        <w:r w:rsidRPr="00275A3F">
          <w:delText xml:space="preserve">hange published </w:delText>
        </w:r>
      </w:del>
      <w:del w:id="221" w:author="Author" w:date="2020-09-30T10:19:00Z">
        <w:r w:rsidRPr="00275A3F">
          <w:delText xml:space="preserve">by the Exchange </w:delText>
        </w:r>
      </w:del>
      <w:del w:id="222" w:author="Author" w:date="2020-09-30T10:19:00Z">
        <w:r w:rsidR="00993274">
          <w:delText>shown</w:delText>
        </w:r>
      </w:del>
      <w:del w:id="223" w:author="Author" w:date="2020-09-30T10:19:00Z">
        <w:r w:rsidRPr="00275A3F">
          <w:delText xml:space="preserve"> in the Schedule. We may, at our option, pay the value of the</w:delText>
        </w:r>
      </w:del>
      <w:del w:id="224" w:author="Author" w:date="2020-09-30T10:19:00Z">
        <w:r w:rsidRPr="00275A3F">
          <w:delText xml:space="preserve"> virtual currency in the United States of Ame</w:delText>
        </w:r>
      </w:del>
      <w:del w:id="225" w:author="Author" w:date="2020-09-30T10:19:00Z">
        <w:r w:rsidRPr="00275A3F">
          <w:delText>ri</w:delText>
        </w:r>
      </w:del>
      <w:del w:id="226" w:author="Author" w:date="2020-09-30T10:19:00Z">
        <w:r w:rsidRPr="00275A3F">
          <w:delText>c</w:delText>
        </w:r>
      </w:del>
      <w:del w:id="227" w:author="Author" w:date="2020-09-30T10:19:00Z">
        <w:r w:rsidRPr="00275A3F">
          <w:delText>a</w:delText>
        </w:r>
      </w:del>
      <w:del w:id="228" w:author="Author" w:date="2020-09-30T10:19:00Z">
        <w:r w:rsidRPr="00275A3F">
          <w:delText xml:space="preserve"> dollar equivalent or replace it in kind.</w:delText>
        </w:r>
      </w:del>
    </w:p>
    <w:p w:rsidR="000F5FB0" w:rsidRPr="00275A3F" w:rsidP="008728CB">
      <w:pPr>
        <w:pStyle w:val="outlinetxt2"/>
        <w:rPr>
          <w:b w:val="0"/>
        </w:rPr>
      </w:pPr>
      <w:del w:id="229" w:author="Author" w:date="2021-02-03T18:50:00Z">
        <w:r w:rsidRPr="00275A3F">
          <w:rPr>
            <w:b w:val="0"/>
          </w:rPr>
          <w:tab/>
        </w:r>
      </w:del>
      <w:del w:id="230" w:author="Author" w:date="2020-09-30T10:19:00Z">
        <w:r w:rsidRPr="00275A3F">
          <w:delText>3.</w:delText>
          <w:tab/>
        </w:r>
      </w:del>
      <w:del w:id="231" w:author="Author" w:date="2020-09-30T10:19:00Z">
        <w:r w:rsidRPr="00275A3F">
          <w:rPr>
            <w:b w:val="0"/>
          </w:rPr>
          <w:delText xml:space="preserve">In Section </w:delText>
        </w:r>
      </w:del>
      <w:del w:id="232" w:author="Author" w:date="2020-09-30T10:19:00Z">
        <w:r w:rsidRPr="00275A3F">
          <w:delText xml:space="preserve">F. Definitions, </w:delText>
        </w:r>
      </w:del>
      <w:del w:id="233" w:author="Author" w:date="2020-09-30T10:19:00Z">
        <w:r w:rsidRPr="00275A3F">
          <w:rPr>
            <w:b w:val="0"/>
          </w:rPr>
          <w:delText>the</w:delText>
        </w:r>
      </w:del>
      <w:del w:id="234" w:author="Author" w:date="2020-09-30T10:19:00Z">
        <w:r w:rsidRPr="00275A3F">
          <w:rPr>
            <w:b w:val="0"/>
          </w:rPr>
          <w:delText xml:space="preserve"> de</w:delText>
        </w:r>
      </w:del>
      <w:del w:id="235" w:author="Author" w:date="2020-09-30T10:19:00Z">
        <w:r w:rsidRPr="00275A3F">
          <w:rPr>
            <w:b w:val="0"/>
          </w:rPr>
          <w:delText>finition of "money" is replace</w:delText>
        </w:r>
      </w:del>
      <w:del w:id="236" w:author="Author" w:date="2020-09-30T10:19:00Z">
        <w:r w:rsidRPr="00275A3F">
          <w:rPr>
            <w:b w:val="0"/>
          </w:rPr>
          <w:delText>d by the followi</w:delText>
        </w:r>
      </w:del>
      <w:del w:id="237" w:author="Author" w:date="2020-09-30T10:19:00Z">
        <w:r w:rsidRPr="00275A3F">
          <w:rPr>
            <w:b w:val="0"/>
          </w:rPr>
          <w:delText>ng:</w:delText>
        </w:r>
      </w:del>
    </w:p>
    <w:p w:rsidR="000F5FB0" w:rsidRPr="00786DAD" w:rsidP="008728CB">
      <w:pPr>
        <w:pStyle w:val="blocktext3"/>
        <w:rPr>
          <w:del w:id="238" w:author="Author" w:date="2020-09-30T10:19:00Z"/>
        </w:rPr>
      </w:pPr>
      <w:del w:id="239" w:author="Author" w:date="2020-09-30T10:19:00Z">
        <w:r w:rsidRPr="00786DAD">
          <w:delText>"Money" means:</w:delText>
        </w:r>
      </w:del>
    </w:p>
    <w:p w:rsidR="000F5FB0" w:rsidRPr="00682388" w:rsidP="008728CB">
      <w:pPr>
        <w:pStyle w:val="outlinetxt3"/>
        <w:rPr>
          <w:b w:val="0"/>
        </w:rPr>
      </w:pPr>
      <w:del w:id="240" w:author="Author" w:date="2021-02-03T18:50:00Z">
        <w:r>
          <w:tab/>
        </w:r>
      </w:del>
      <w:del w:id="241" w:author="Author" w:date="2020-09-30T10:19:00Z">
        <w:r>
          <w:delText>a.</w:delText>
          <w:tab/>
        </w:r>
      </w:del>
      <w:del w:id="242" w:author="Author" w:date="2020-09-30T10:19:00Z">
        <w:r w:rsidRPr="00682388">
          <w:rPr>
            <w:b w:val="0"/>
          </w:rPr>
          <w:delText xml:space="preserve">Currency, coins and bank notes in current use and having a </w:delText>
        </w:r>
      </w:del>
      <w:del w:id="243" w:author="Author" w:date="2020-09-30T10:19:00Z">
        <w:r w:rsidRPr="00682388">
          <w:rPr>
            <w:b w:val="0"/>
          </w:rPr>
          <w:delText>face value;</w:delText>
        </w:r>
      </w:del>
    </w:p>
    <w:p w:rsidR="000F5FB0" w:rsidRPr="00682388" w:rsidP="008728CB">
      <w:pPr>
        <w:pStyle w:val="outlinetxt3"/>
        <w:rPr>
          <w:b w:val="0"/>
        </w:rPr>
      </w:pPr>
      <w:del w:id="244" w:author="Author" w:date="2021-02-03T18:50:00Z">
        <w:r w:rsidRPr="00B5129A">
          <w:tab/>
        </w:r>
      </w:del>
      <w:del w:id="245" w:author="Author" w:date="2020-09-30T10:19:00Z">
        <w:r w:rsidRPr="00B5129A">
          <w:delText>b.</w:delText>
          <w:tab/>
        </w:r>
      </w:del>
      <w:del w:id="246" w:author="Author" w:date="2020-09-30T10:19:00Z">
        <w:r w:rsidRPr="00682388">
          <w:rPr>
            <w:b w:val="0"/>
          </w:rPr>
          <w:delText>Traveler's checks and money o</w:delText>
        </w:r>
      </w:del>
      <w:del w:id="247" w:author="Author" w:date="2020-09-30T10:19:00Z">
        <w:r w:rsidRPr="00682388">
          <w:rPr>
            <w:b w:val="0"/>
          </w:rPr>
          <w:delText>rd</w:delText>
        </w:r>
      </w:del>
      <w:del w:id="248" w:author="Author" w:date="2020-09-30T10:19:00Z">
        <w:r w:rsidRPr="00682388">
          <w:rPr>
            <w:b w:val="0"/>
          </w:rPr>
          <w:delText>e</w:delText>
        </w:r>
      </w:del>
      <w:del w:id="249" w:author="Author" w:date="2020-09-30T10:19:00Z">
        <w:r w:rsidRPr="00682388">
          <w:rPr>
            <w:b w:val="0"/>
          </w:rPr>
          <w:delText>r</w:delText>
        </w:r>
      </w:del>
      <w:del w:id="250" w:author="Author" w:date="2020-09-30T10:19:00Z">
        <w:r w:rsidRPr="00682388">
          <w:rPr>
            <w:b w:val="0"/>
          </w:rPr>
          <w:delText>s held for sale to the public;</w:delText>
        </w:r>
      </w:del>
    </w:p>
    <w:p w:rsidR="009B5A2D" w:rsidRPr="00682388" w:rsidP="008728CB">
      <w:pPr>
        <w:pStyle w:val="outlinetxt3"/>
        <w:rPr>
          <w:b w:val="0"/>
        </w:rPr>
      </w:pPr>
      <w:del w:id="251" w:author="Author" w:date="2021-02-03T18:50:00Z">
        <w:r w:rsidR="000F5FB0">
          <w:tab/>
        </w:r>
      </w:del>
      <w:del w:id="252" w:author="Author" w:date="2020-09-30T10:19:00Z">
        <w:r w:rsidRPr="00682388" w:rsidR="000F5FB0">
          <w:delText>c.</w:delText>
        </w:r>
      </w:del>
      <w:del w:id="253" w:author="Author" w:date="2020-09-30T10:19:00Z">
        <w:r w:rsidR="000F5FB0">
          <w:tab/>
        </w:r>
      </w:del>
      <w:del w:id="254" w:author="Author" w:date="2020-09-30T10:19:00Z">
        <w:r w:rsidRPr="00682388">
          <w:rPr>
            <w:b w:val="0"/>
          </w:rPr>
          <w:delText xml:space="preserve">Virtual currency </w:delText>
        </w:r>
      </w:del>
      <w:del w:id="255" w:author="Author" w:date="2020-09-30T10:19:00Z">
        <w:r w:rsidR="00993274">
          <w:rPr>
            <w:b w:val="0"/>
          </w:rPr>
          <w:delText>shown</w:delText>
        </w:r>
      </w:del>
      <w:del w:id="256" w:author="Author" w:date="2020-09-30T10:19:00Z">
        <w:r w:rsidRPr="00682388">
          <w:rPr>
            <w:b w:val="0"/>
          </w:rPr>
          <w:delText xml:space="preserve"> in the Schedule; a</w:delText>
        </w:r>
      </w:del>
      <w:del w:id="257" w:author="Author" w:date="2020-09-30T10:19:00Z">
        <w:r w:rsidRPr="00682388">
          <w:rPr>
            <w:b w:val="0"/>
          </w:rPr>
          <w:delText>nd</w:delText>
        </w:r>
      </w:del>
    </w:p>
    <w:p w:rsidR="000F5FB0" w:rsidRPr="008C45DB" w:rsidP="008728CB">
      <w:pPr>
        <w:pStyle w:val="outlinetxt3"/>
        <w:rPr>
          <w:b w:val="0"/>
        </w:rPr>
      </w:pPr>
      <w:del w:id="258" w:author="Author" w:date="2021-02-03T18:50:00Z">
        <w:r w:rsidRPr="00B5129A">
          <w:tab/>
        </w:r>
      </w:del>
      <w:del w:id="259" w:author="Author" w:date="2020-09-30T10:19:00Z">
        <w:r w:rsidRPr="008C45DB">
          <w:delText>d.</w:delText>
        </w:r>
      </w:del>
      <w:del w:id="260" w:author="Author" w:date="2020-09-30T10:19:00Z">
        <w:r w:rsidRPr="008C45DB">
          <w:rPr>
            <w:b w:val="0"/>
          </w:rPr>
          <w:tab/>
          <w:delText>In addition</w:delText>
        </w:r>
      </w:del>
      <w:del w:id="261" w:author="Author" w:date="2020-09-30T10:19:00Z">
        <w:r w:rsidR="00275A3F">
          <w:rPr>
            <w:b w:val="0"/>
          </w:rPr>
          <w:delText>,</w:delText>
        </w:r>
      </w:del>
      <w:del w:id="262" w:author="Author" w:date="2020-09-30T10:19:00Z">
        <w:r w:rsidRPr="008C45DB">
          <w:rPr>
            <w:b w:val="0"/>
          </w:rPr>
          <w:delText xml:space="preserve"> includes:</w:delText>
        </w:r>
      </w:del>
    </w:p>
    <w:p w:rsidR="000F5FB0" w:rsidRPr="008C45DB" w:rsidP="008728CB">
      <w:pPr>
        <w:pStyle w:val="outlinetxt4"/>
        <w:rPr>
          <w:b w:val="0"/>
        </w:rPr>
      </w:pPr>
      <w:del w:id="263" w:author="Author" w:date="2021-02-03T18:50:00Z">
        <w:r>
          <w:tab/>
        </w:r>
      </w:del>
      <w:del w:id="264" w:author="Author" w:date="2020-09-30T10:19:00Z">
        <w:r>
          <w:delText>(1</w:delText>
        </w:r>
      </w:del>
      <w:del w:id="265" w:author="Author" w:date="2020-09-30T10:19:00Z">
        <w:r>
          <w:delText>)</w:delText>
          <w:tab/>
        </w:r>
      </w:del>
      <w:del w:id="266" w:author="Author" w:date="2020-09-30T10:19:00Z">
        <w:r w:rsidRPr="008C45DB">
          <w:rPr>
            <w:b w:val="0"/>
          </w:rPr>
          <w:delText>Under Insuring</w:delText>
        </w:r>
      </w:del>
      <w:del w:id="267" w:author="Author" w:date="2020-09-30T10:19:00Z">
        <w:r w:rsidRPr="008C45DB">
          <w:rPr>
            <w:b w:val="0"/>
          </w:rPr>
          <w:delText xml:space="preserve"> Agreement</w:delText>
        </w:r>
      </w:del>
      <w:del w:id="268" w:author="Author" w:date="2020-09-30T10:19:00Z">
        <w:r>
          <w:rPr>
            <w:b w:val="0"/>
          </w:rPr>
          <w:delText>s</w:delText>
        </w:r>
      </w:del>
      <w:del w:id="269" w:author="Author" w:date="2020-09-30T10:19:00Z">
        <w:r w:rsidRPr="008C45DB">
          <w:rPr>
            <w:b w:val="0"/>
          </w:rPr>
          <w:delText xml:space="preserve"> </w:delText>
        </w:r>
      </w:del>
      <w:del w:id="270" w:author="Author" w:date="2020-09-30T10:19:00Z">
        <w:r w:rsidRPr="008C45DB">
          <w:delText>A.1., A.2</w:delText>
        </w:r>
      </w:del>
      <w:del w:id="271" w:author="Author" w:date="2020-09-30T10:19:00Z">
        <w:r w:rsidRPr="004834A5">
          <w:delText>.</w:delText>
        </w:r>
      </w:del>
      <w:del w:id="272" w:author="Author" w:date="2020-09-30T10:19:00Z">
        <w:r>
          <w:rPr>
            <w:b w:val="0"/>
          </w:rPr>
          <w:delText xml:space="preserve"> </w:delText>
        </w:r>
      </w:del>
      <w:del w:id="273" w:author="Author" w:date="2020-09-30T10:19:00Z">
        <w:r w:rsidRPr="008C45DB">
          <w:rPr>
            <w:b w:val="0"/>
          </w:rPr>
          <w:delText xml:space="preserve">and </w:delText>
        </w:r>
      </w:del>
      <w:del w:id="274" w:author="Author" w:date="2020-09-30T10:19:00Z">
        <w:r w:rsidRPr="008C45DB">
          <w:delText>A.</w:delText>
        </w:r>
      </w:del>
      <w:del w:id="275" w:author="Author" w:date="2020-09-30T10:19:00Z">
        <w:r>
          <w:delText>3</w:delText>
        </w:r>
      </w:del>
      <w:del w:id="276" w:author="Author" w:date="2020-09-30T10:19:00Z">
        <w:r w:rsidRPr="008C45DB">
          <w:delText>.,</w:delText>
        </w:r>
      </w:del>
      <w:del w:id="277" w:author="Author" w:date="2020-09-30T10:19:00Z">
        <w:r w:rsidRPr="008C45DB">
          <w:rPr>
            <w:b w:val="0"/>
          </w:rPr>
          <w:delText xml:space="preserve"> deposits in your account at any </w:delText>
        </w:r>
      </w:del>
      <w:del w:id="278" w:author="Author" w:date="2020-09-30T10:19:00Z">
        <w:r>
          <w:rPr>
            <w:b w:val="0"/>
          </w:rPr>
          <w:delText>"</w:delText>
        </w:r>
      </w:del>
      <w:del w:id="279" w:author="Author" w:date="2020-09-30T10:19:00Z">
        <w:r w:rsidRPr="008C45DB">
          <w:rPr>
            <w:b w:val="0"/>
          </w:rPr>
          <w:delText>financial instit</w:delText>
        </w:r>
      </w:del>
      <w:del w:id="280" w:author="Author" w:date="2020-09-30T10:19:00Z">
        <w:r w:rsidRPr="008C45DB">
          <w:rPr>
            <w:b w:val="0"/>
          </w:rPr>
          <w:delText>ution</w:delText>
        </w:r>
      </w:del>
      <w:del w:id="281" w:author="Author" w:date="2020-09-30T10:19:00Z">
        <w:r>
          <w:rPr>
            <w:b w:val="0"/>
          </w:rPr>
          <w:delText>"</w:delText>
        </w:r>
      </w:del>
      <w:del w:id="282" w:author="Author" w:date="2020-09-30T10:19:00Z">
        <w:r w:rsidRPr="008C45DB">
          <w:rPr>
            <w:b w:val="0"/>
          </w:rPr>
          <w:delText>; and</w:delText>
        </w:r>
      </w:del>
    </w:p>
    <w:p w:rsidR="000E7595" w:rsidRPr="000F5FB0" w:rsidP="008728CB">
      <w:pPr>
        <w:pStyle w:val="outlinetxt4"/>
      </w:pPr>
      <w:del w:id="283" w:author="Author" w:date="2021-02-03T18:50:00Z">
        <w:r w:rsidR="000F5FB0">
          <w:tab/>
        </w:r>
      </w:del>
      <w:del w:id="284" w:author="Author" w:date="2020-09-30T10:19:00Z">
        <w:r w:rsidR="000F5FB0">
          <w:delText>(2)</w:delText>
          <w:tab/>
        </w:r>
      </w:del>
      <w:del w:id="285" w:author="Author" w:date="2020-09-30T10:19:00Z">
        <w:r w:rsidRPr="008C45DB" w:rsidR="000F5FB0">
          <w:rPr>
            <w:b w:val="0"/>
          </w:rPr>
          <w:delText xml:space="preserve">Under Insuring Agreement </w:delText>
        </w:r>
      </w:del>
      <w:del w:id="286" w:author="Author" w:date="2020-09-30T10:19:00Z">
        <w:r w:rsidRPr="008C45DB" w:rsidR="000F5FB0">
          <w:delText>A.</w:delText>
        </w:r>
      </w:del>
      <w:del w:id="287" w:author="Author" w:date="2020-09-30T10:19:00Z">
        <w:r w:rsidR="000F5FB0">
          <w:delText>7</w:delText>
        </w:r>
      </w:del>
      <w:del w:id="288" w:author="Author" w:date="2020-09-30T10:19:00Z">
        <w:r w:rsidRPr="008C45DB" w:rsidR="000F5FB0">
          <w:delText>.,</w:delText>
        </w:r>
      </w:del>
      <w:del w:id="289" w:author="Author" w:date="2020-09-30T10:19:00Z">
        <w:r w:rsidRPr="008C45DB" w:rsidR="000F5FB0">
          <w:rPr>
            <w:b w:val="0"/>
          </w:rPr>
          <w:delText xml:space="preserve"> </w:delText>
        </w:r>
      </w:del>
      <w:del w:id="290" w:author="Author" w:date="2020-09-30T10:19:00Z">
        <w:r w:rsidRPr="008C45DB" w:rsidR="000F5FB0">
          <w:rPr>
            <w:b w:val="0"/>
          </w:rPr>
          <w:delText>d</w:delText>
        </w:r>
      </w:del>
      <w:del w:id="291" w:author="Author" w:date="2020-09-30T10:19:00Z">
        <w:r w:rsidRPr="008C45DB" w:rsidR="000F5FB0">
          <w:rPr>
            <w:b w:val="0"/>
          </w:rPr>
          <w:delText>eposits in your account at a "financial institution" as defined in Paragraph</w:delText>
        </w:r>
      </w:del>
      <w:del w:id="292" w:author="Author" w:date="2020-09-30T10:19:00Z">
        <w:r w:rsidRPr="008C45DB" w:rsidR="000F5FB0">
          <w:rPr>
            <w:b w:val="0"/>
          </w:rPr>
          <w:delText xml:space="preserve"> </w:delText>
        </w:r>
      </w:del>
      <w:del w:id="293" w:author="Author" w:date="2020-09-30T10:19:00Z">
        <w:r w:rsidRPr="008C45DB" w:rsidR="000F5FB0">
          <w:delText>F.</w:delText>
        </w:r>
      </w:del>
      <w:del w:id="294" w:author="Author" w:date="2020-09-30T10:19:00Z">
        <w:r w:rsidR="000F5FB0">
          <w:delText>8</w:delText>
        </w:r>
      </w:del>
      <w:del w:id="295" w:author="Author" w:date="2020-09-30T10:19:00Z">
        <w:r w:rsidRPr="008C45DB" w:rsidR="000F5FB0">
          <w:delText>.b.</w:delText>
        </w:r>
      </w:del>
      <w:r w:rsidRPr="008C45DB" w:rsidR="000F5FB0">
        <w:t xml:space="preserve"> </w:t>
      </w:r>
    </w:p>
    <w:sectPr w:rsidSect="0009448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space="48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5280" w:type="pct"/>
      <w:tblCellMar>
        <w:left w:w="70" w:type="dxa"/>
        <w:right w:w="70" w:type="dxa"/>
      </w:tblCellMar>
      <w:tblLook w:val="0000"/>
    </w:tblPr>
    <w:tblGrid>
      <w:gridCol w:w="2032"/>
      <w:gridCol w:w="6237"/>
      <w:gridCol w:w="1923"/>
      <w:gridCol w:w="600"/>
    </w:tblGrid>
    <w:tr>
      <w:tblPrEx>
        <w:tblW w:w="5280" w:type="pct"/>
        <w:tblCellMar>
          <w:left w:w="70" w:type="dxa"/>
          <w:right w:w="70" w:type="dxa"/>
        </w:tblCellMar>
        <w:tblLook w:val="0000"/>
      </w:tblPrEx>
      <w:tc>
        <w:tcPr>
          <w:tcW w:w="940" w:type="pct"/>
        </w:tcPr>
        <w:p w:rsidR="00275A3F" w:rsidP="002838B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</w:instrText>
          </w:r>
          <w:r>
            <w:instrText xml:space="preserve">  \* MERGEFORMAT</w:instrText>
          </w:r>
          <w:r>
            <w:instrText xml:space="preserve">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3</w:t>
          </w:r>
        </w:p>
      </w:tc>
      <w:tc>
        <w:tcPr>
          <w:tcW w:w="2885" w:type="pct"/>
        </w:tcPr>
        <w:p w:rsidR="00275A3F" w:rsidP="00CF74CB">
          <w:pPr>
            <w:pStyle w:val="isof1"/>
            <w:jc w:val="center"/>
          </w:pPr>
          <w:r w:rsidR="00CF74CB">
            <w:t>© Insurance Services Office, Inc., 2021 </w:t>
          </w:r>
        </w:p>
      </w:tc>
      <w:tc>
        <w:tcPr>
          <w:tcW w:w="890" w:type="pct"/>
        </w:tcPr>
        <w:p w:rsidR="00275A3F" w:rsidP="0009448B">
          <w:pPr>
            <w:pStyle w:val="isof2"/>
            <w:jc w:val="right"/>
          </w:pPr>
          <w:r w:rsidR="0009448B">
            <w:t>CR 25 45 06 22</w:t>
          </w:r>
        </w:p>
      </w:tc>
      <w:tc>
        <w:tcPr>
          <w:tcW w:w="278" w:type="pct"/>
        </w:tcPr>
        <w:p w:rsidR="00275A3F">
          <w:pPr>
            <w:jc w:val="right"/>
          </w:pPr>
        </w:p>
      </w:tc>
    </w:tr>
  </w:tbl>
  <w:p w:rsidR="00275A3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5280" w:type="pct"/>
      <w:tblCellMar>
        <w:left w:w="70" w:type="dxa"/>
        <w:right w:w="70" w:type="dxa"/>
      </w:tblCellMar>
      <w:tblLook w:val="0000"/>
    </w:tblPr>
    <w:tblGrid>
      <w:gridCol w:w="2032"/>
      <w:gridCol w:w="6237"/>
      <w:gridCol w:w="1923"/>
      <w:gridCol w:w="600"/>
    </w:tblGrid>
    <w:tr>
      <w:tblPrEx>
        <w:tblW w:w="5280" w:type="pct"/>
        <w:tblCellMar>
          <w:left w:w="70" w:type="dxa"/>
          <w:right w:w="70" w:type="dxa"/>
        </w:tblCellMar>
        <w:tblLook w:val="0000"/>
      </w:tblPrEx>
      <w:tc>
        <w:tcPr>
          <w:tcW w:w="940" w:type="pct"/>
        </w:tcPr>
        <w:p w:rsidR="00275A3F" w:rsidP="0009448B">
          <w:pPr>
            <w:pStyle w:val="isof2"/>
            <w:jc w:val="left"/>
          </w:pPr>
          <w:r w:rsidR="0009448B">
            <w:t>CR 25 45 06 22</w:t>
          </w:r>
        </w:p>
      </w:tc>
      <w:tc>
        <w:tcPr>
          <w:tcW w:w="2885" w:type="pct"/>
        </w:tcPr>
        <w:p w:rsidR="00275A3F" w:rsidP="00CF74CB">
          <w:pPr>
            <w:pStyle w:val="isof1"/>
            <w:jc w:val="center"/>
          </w:pPr>
          <w:r w:rsidR="00CF74CB">
            <w:t>©</w:t>
          </w:r>
          <w:r w:rsidR="00CF74CB">
            <w:t xml:space="preserve"> Insurance Servic</w:t>
          </w:r>
          <w:r w:rsidR="00CF74CB">
            <w:t>es Office, Inc., 2021</w:t>
          </w:r>
          <w:r w:rsidR="00CF74CB">
            <w:t> </w:t>
          </w:r>
        </w:p>
      </w:tc>
      <w:tc>
        <w:tcPr>
          <w:tcW w:w="890" w:type="pct"/>
        </w:tcPr>
        <w:p w:rsidR="00275A3F" w:rsidP="009D409E">
          <w:pPr>
            <w:pStyle w:val="isof2"/>
            <w:jc w:val="right"/>
          </w:pPr>
          <w:r>
            <w:t>P</w:t>
          </w:r>
          <w:r>
            <w:t>a</w:t>
          </w:r>
          <w:r>
            <w:t xml:space="preserve">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124017">
            <w:rPr>
              <w:noProof/>
            </w:rPr>
            <w:t>2</w:t>
          </w:r>
          <w:r>
            <w:fldChar w:fldCharType="end"/>
          </w:r>
        </w:p>
      </w:tc>
      <w:tc>
        <w:tcPr>
          <w:tcW w:w="278" w:type="pct"/>
        </w:tcPr>
        <w:p w:rsidR="00275A3F">
          <w:pPr>
            <w:jc w:val="right"/>
          </w:pPr>
        </w:p>
      </w:tc>
    </w:tr>
  </w:tbl>
  <w:p w:rsidR="00275A3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5280" w:type="pct"/>
      <w:tblCellMar>
        <w:left w:w="70" w:type="dxa"/>
        <w:right w:w="70" w:type="dxa"/>
      </w:tblCellMar>
      <w:tblLook w:val="0000"/>
    </w:tblPr>
    <w:tblGrid>
      <w:gridCol w:w="2032"/>
      <w:gridCol w:w="6237"/>
      <w:gridCol w:w="1923"/>
      <w:gridCol w:w="600"/>
    </w:tblGrid>
    <w:tr>
      <w:tblPrEx>
        <w:tblW w:w="5280" w:type="pct"/>
        <w:tblCellMar>
          <w:left w:w="70" w:type="dxa"/>
          <w:right w:w="70" w:type="dxa"/>
        </w:tblCellMar>
        <w:tblLook w:val="0000"/>
      </w:tblPrEx>
      <w:tc>
        <w:tcPr>
          <w:tcW w:w="940" w:type="pct"/>
        </w:tcPr>
        <w:p w:rsidR="0009448B" w:rsidP="0009448B">
          <w:pPr>
            <w:pStyle w:val="isof2"/>
            <w:jc w:val="left"/>
          </w:pPr>
          <w:r>
            <w:t>CR 25 45 06 22</w:t>
          </w:r>
        </w:p>
      </w:tc>
      <w:tc>
        <w:tcPr>
          <w:tcW w:w="2885" w:type="pct"/>
        </w:tcPr>
        <w:p w:rsidR="0009448B" w:rsidP="0009448B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:rsidR="0009448B" w:rsidP="0009448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</w:instrText>
          </w:r>
          <w:r>
            <w:instrText>Pa</w:instrText>
          </w:r>
          <w:r>
            <w:instrText>ge</w:instrText>
          </w:r>
          <w:r>
            <w:instrText xml:space="preserve">  </w:instrText>
          </w:r>
          <w:r>
            <w:instrText xml:space="preserve">\* </w:instrText>
          </w:r>
          <w:r>
            <w:instrText>MERGEFORMAT</w:instrText>
          </w:r>
          <w:r>
            <w:instrText xml:space="preserve">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</w:instrText>
          </w:r>
          <w:r>
            <w:instrText>NUMPAGES  \* MERGEFORMAT</w:instrText>
          </w:r>
          <w:r>
            <w:instrText xml:space="preserve">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  <w:tc>
        <w:tcPr>
          <w:tcW w:w="278" w:type="pct"/>
        </w:tcPr>
        <w:p w:rsidR="0009448B">
          <w:pPr>
            <w:jc w:val="right"/>
          </w:pPr>
        </w:p>
      </w:tc>
    </w:tr>
  </w:tbl>
  <w:p w:rsidR="0009448B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5280" w:type="pct"/>
      <w:tblCellMar>
        <w:left w:w="70" w:type="dxa"/>
        <w:right w:w="70" w:type="dxa"/>
      </w:tblCellMar>
      <w:tblLook w:val="0000"/>
    </w:tblPr>
    <w:tblGrid>
      <w:gridCol w:w="2032"/>
      <w:gridCol w:w="6237"/>
      <w:gridCol w:w="1923"/>
      <w:gridCol w:w="600"/>
    </w:tblGrid>
    <w:tr>
      <w:tblPrEx>
        <w:tblW w:w="5280" w:type="pct"/>
        <w:tblCellMar>
          <w:left w:w="70" w:type="dxa"/>
          <w:right w:w="70" w:type="dxa"/>
        </w:tblCellMar>
        <w:tblLook w:val="0000"/>
      </w:tblPrEx>
      <w:tc>
        <w:tcPr>
          <w:tcW w:w="940" w:type="pct"/>
        </w:tcPr>
        <w:p w:rsidR="00275A3F" w:rsidP="002838B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</w:instrText>
          </w:r>
          <w:r>
            <w:instrText>* ME</w:instrText>
          </w:r>
          <w:r>
            <w:instrText>RGE</w:instrText>
          </w:r>
          <w:r>
            <w:instrText xml:space="preserve">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3</w:t>
          </w:r>
        </w:p>
      </w:tc>
      <w:tc>
        <w:tcPr>
          <w:tcW w:w="2885" w:type="pct"/>
        </w:tcPr>
        <w:p w:rsidR="00275A3F" w:rsidP="00CF74CB">
          <w:pPr>
            <w:pStyle w:val="isof1"/>
            <w:jc w:val="center"/>
          </w:pPr>
          <w:r w:rsidR="00CF74CB">
            <w:t>© Insurance Se</w:t>
          </w:r>
          <w:r w:rsidR="00CF74CB">
            <w:t>rvices Office, I</w:t>
          </w:r>
          <w:r w:rsidR="00CF74CB">
            <w:t>nc., 2021 </w:t>
          </w:r>
        </w:p>
      </w:tc>
      <w:tc>
        <w:tcPr>
          <w:tcW w:w="890" w:type="pct"/>
        </w:tcPr>
        <w:p w:rsidR="00275A3F" w:rsidP="0009448B">
          <w:pPr>
            <w:pStyle w:val="isof2"/>
            <w:jc w:val="right"/>
          </w:pPr>
          <w:r w:rsidR="0009448B">
            <w:t>CR 25 45 06 22</w:t>
          </w:r>
        </w:p>
      </w:tc>
      <w:tc>
        <w:tcPr>
          <w:tcW w:w="278" w:type="pct"/>
        </w:tcPr>
        <w:p w:rsidR="00275A3F">
          <w:pPr>
            <w:jc w:val="right"/>
          </w:pPr>
        </w:p>
      </w:tc>
    </w:tr>
  </w:tbl>
  <w:p w:rsidR="00275A3F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5280" w:type="pct"/>
      <w:tblCellMar>
        <w:left w:w="70" w:type="dxa"/>
        <w:right w:w="70" w:type="dxa"/>
      </w:tblCellMar>
      <w:tblLook w:val="0000"/>
    </w:tblPr>
    <w:tblGrid>
      <w:gridCol w:w="2032"/>
      <w:gridCol w:w="6237"/>
      <w:gridCol w:w="1923"/>
      <w:gridCol w:w="600"/>
    </w:tblGrid>
    <w:tr>
      <w:tblPrEx>
        <w:tblW w:w="5280" w:type="pct"/>
        <w:tblCellMar>
          <w:left w:w="70" w:type="dxa"/>
          <w:right w:w="70" w:type="dxa"/>
        </w:tblCellMar>
        <w:tblLook w:val="0000"/>
      </w:tblPrEx>
      <w:tc>
        <w:tcPr>
          <w:tcW w:w="940" w:type="pct"/>
        </w:tcPr>
        <w:p w:rsidR="00275A3F" w:rsidP="0009448B">
          <w:pPr>
            <w:pStyle w:val="isof2"/>
            <w:jc w:val="left"/>
          </w:pPr>
          <w:r w:rsidR="0009448B">
            <w:t>CR 25 45 06 22</w:t>
          </w:r>
        </w:p>
      </w:tc>
      <w:tc>
        <w:tcPr>
          <w:tcW w:w="2885" w:type="pct"/>
        </w:tcPr>
        <w:p w:rsidR="00275A3F" w:rsidP="00CF74CB">
          <w:pPr>
            <w:pStyle w:val="isof1"/>
            <w:jc w:val="center"/>
          </w:pPr>
          <w:r w:rsidR="00CF74CB">
            <w:t>©</w:t>
          </w:r>
          <w:r w:rsidR="00CF74CB">
            <w:t xml:space="preserve"> Insurance Services Office, Inc., 2021 </w:t>
          </w:r>
        </w:p>
      </w:tc>
      <w:tc>
        <w:tcPr>
          <w:tcW w:w="890" w:type="pct"/>
        </w:tcPr>
        <w:p w:rsidR="00275A3F" w:rsidP="009D409E">
          <w:pPr>
            <w:pStyle w:val="isof2"/>
            <w:jc w:val="right"/>
          </w:pPr>
          <w:r>
            <w:t>P</w:t>
          </w:r>
          <w:r>
            <w:t xml:space="preserve">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</w:instrText>
          </w:r>
          <w:r>
            <w:instrText>UM</w:instrText>
          </w:r>
          <w:r>
            <w:instrText>PA</w:instrText>
          </w:r>
          <w:r>
            <w:instrText>GES</w:instrText>
          </w:r>
          <w:r>
            <w:instrText xml:space="preserve">  \* MERGEFORMAT </w:instrText>
          </w:r>
          <w:r>
            <w:fldChar w:fldCharType="separate"/>
          </w:r>
          <w:r w:rsidR="00124017">
            <w:rPr>
              <w:noProof/>
            </w:rPr>
            <w:t>2</w:t>
          </w:r>
          <w:r>
            <w:fldChar w:fldCharType="end"/>
          </w:r>
        </w:p>
      </w:tc>
      <w:tc>
        <w:tcPr>
          <w:tcW w:w="278" w:type="pct"/>
        </w:tcPr>
        <w:p w:rsidR="00275A3F">
          <w:pPr>
            <w:jc w:val="right"/>
          </w:pPr>
        </w:p>
      </w:tc>
    </w:tr>
  </w:tbl>
  <w:p w:rsidR="00275A3F">
    <w:pPr>
      <w:pStyle w:val="Foo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5280" w:type="pct"/>
      <w:tblCellMar>
        <w:left w:w="70" w:type="dxa"/>
        <w:right w:w="70" w:type="dxa"/>
      </w:tblCellMar>
      <w:tblLook w:val="0000"/>
    </w:tblPr>
    <w:tblGrid>
      <w:gridCol w:w="2032"/>
      <w:gridCol w:w="6237"/>
      <w:gridCol w:w="1923"/>
      <w:gridCol w:w="600"/>
    </w:tblGrid>
    <w:tr>
      <w:tblPrEx>
        <w:tblW w:w="5280" w:type="pct"/>
        <w:tblCellMar>
          <w:left w:w="70" w:type="dxa"/>
          <w:right w:w="70" w:type="dxa"/>
        </w:tblCellMar>
        <w:tblLook w:val="0000"/>
      </w:tblPrEx>
      <w:tc>
        <w:tcPr>
          <w:tcW w:w="940" w:type="pct"/>
        </w:tcPr>
        <w:p w:rsidR="00275A3F" w:rsidP="0009448B">
          <w:pPr>
            <w:pStyle w:val="isof2"/>
            <w:jc w:val="left"/>
          </w:pPr>
          <w:r w:rsidR="0009448B">
            <w:t>CR 25 45 06 22</w:t>
          </w:r>
        </w:p>
      </w:tc>
      <w:tc>
        <w:tcPr>
          <w:tcW w:w="2885" w:type="pct"/>
        </w:tcPr>
        <w:p w:rsidR="00275A3F" w:rsidP="00CF74CB">
          <w:pPr>
            <w:pStyle w:val="isof1"/>
            <w:jc w:val="center"/>
          </w:pPr>
          <w:r w:rsidR="00CF74CB">
            <w:t>©</w:t>
          </w:r>
          <w:r w:rsidR="00CF74CB">
            <w:t xml:space="preserve"> Insurance Services Office, Inc., 2021 </w:t>
          </w:r>
        </w:p>
      </w:tc>
      <w:tc>
        <w:tcPr>
          <w:tcW w:w="890" w:type="pct"/>
        </w:tcPr>
        <w:p w:rsidR="00275A3F" w:rsidP="002838B4">
          <w:pPr>
            <w:pStyle w:val="isof2"/>
            <w:jc w:val="right"/>
          </w:pPr>
          <w:r>
            <w:t>P</w:t>
          </w:r>
          <w:r>
            <w:t xml:space="preserve">age </w:t>
          </w:r>
          <w:r>
            <w:fldChar w:fldCharType="begin"/>
          </w:r>
          <w:r>
            <w:instrText xml:space="preserve"> P</w:instrText>
          </w:r>
          <w:r>
            <w:instrText xml:space="preserve">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3</w:t>
          </w:r>
        </w:p>
      </w:tc>
      <w:tc>
        <w:tcPr>
          <w:tcW w:w="278" w:type="pct"/>
        </w:tcPr>
        <w:p w:rsidR="00275A3F">
          <w:pPr>
            <w:jc w:val="right"/>
          </w:pPr>
        </w:p>
      </w:tc>
    </w:tr>
  </w:tbl>
  <w:p w:rsidR="00275A3F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5280" w:type="pct"/>
      <w:tblCellMar>
        <w:left w:w="70" w:type="dxa"/>
        <w:right w:w="70" w:type="dxa"/>
      </w:tblCellMar>
      <w:tblLook w:val="0000"/>
    </w:tblPr>
    <w:tblGrid>
      <w:gridCol w:w="2032"/>
      <w:gridCol w:w="6237"/>
      <w:gridCol w:w="1923"/>
      <w:gridCol w:w="600"/>
    </w:tblGrid>
    <w:tr>
      <w:tblPrEx>
        <w:tblW w:w="5280" w:type="pct"/>
        <w:tblCellMar>
          <w:left w:w="70" w:type="dxa"/>
          <w:right w:w="70" w:type="dxa"/>
        </w:tblCellMar>
        <w:tblLook w:val="0000"/>
      </w:tblPrEx>
      <w:tc>
        <w:tcPr>
          <w:tcW w:w="940" w:type="pct"/>
        </w:tcPr>
        <w:p w:rsidR="0009448B" w:rsidP="0009448B">
          <w:pPr>
            <w:pStyle w:val="isof2"/>
            <w:jc w:val="left"/>
          </w:pPr>
          <w:r>
            <w:t>Page</w:t>
          </w:r>
          <w:r>
            <w:t xml:space="preserve"> </w:t>
          </w:r>
          <w:r>
            <w:fldChar w:fldCharType="begin"/>
          </w:r>
          <w:r>
            <w:instrText xml:space="preserve"> </w:instrText>
          </w:r>
          <w:r>
            <w:instrText>P</w:instrText>
          </w:r>
          <w:r>
            <w:instrText>age</w:instrText>
          </w:r>
          <w:r>
            <w:instrText xml:space="preserve">  \* MERGEFORMAT</w:instrText>
          </w:r>
          <w:r>
            <w:instrText xml:space="preserve">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</w:instrText>
          </w:r>
          <w:r>
            <w:instrText>NUMPAGES  \* MERGEFORMAT</w:instrText>
          </w:r>
          <w:r>
            <w:instrText xml:space="preserve">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885" w:type="pct"/>
        </w:tcPr>
        <w:p w:rsidR="0009448B" w:rsidP="0009448B">
          <w:pPr>
            <w:pStyle w:val="isof1"/>
            <w:jc w:val="center"/>
          </w:pPr>
          <w:r>
            <w:t>© Insurance Servi</w:t>
          </w:r>
          <w:r>
            <w:t>ces Office, Inc., 2021 </w:t>
          </w:r>
        </w:p>
      </w:tc>
      <w:tc>
        <w:tcPr>
          <w:tcW w:w="890" w:type="pct"/>
        </w:tcPr>
        <w:p w:rsidR="0009448B" w:rsidP="0009448B">
          <w:pPr>
            <w:pStyle w:val="isof2"/>
            <w:jc w:val="right"/>
          </w:pPr>
          <w:r>
            <w:t>CR 25 45 06 22</w:t>
          </w:r>
        </w:p>
      </w:tc>
      <w:tc>
        <w:tcPr>
          <w:tcW w:w="278" w:type="pct"/>
        </w:tcPr>
        <w:p w:rsidR="0009448B">
          <w:pPr>
            <w:jc w:val="right"/>
          </w:pPr>
        </w:p>
      </w:tc>
    </w:tr>
  </w:tbl>
  <w:p w:rsidR="00275A3F" w:rsidRPr="0009448B" w:rsidP="0009448B">
    <w:pPr>
      <w:pStyle w:val="Footer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5280" w:type="pct"/>
      <w:tblCellMar>
        <w:left w:w="70" w:type="dxa"/>
        <w:right w:w="70" w:type="dxa"/>
      </w:tblCellMar>
      <w:tblLook w:val="0000"/>
    </w:tblPr>
    <w:tblGrid>
      <w:gridCol w:w="2032"/>
      <w:gridCol w:w="6237"/>
      <w:gridCol w:w="1923"/>
      <w:gridCol w:w="600"/>
    </w:tblGrid>
    <w:tr>
      <w:tblPrEx>
        <w:tblW w:w="5280" w:type="pct"/>
        <w:tblCellMar>
          <w:left w:w="70" w:type="dxa"/>
          <w:right w:w="70" w:type="dxa"/>
        </w:tblCellMar>
        <w:tblLook w:val="0000"/>
      </w:tblPrEx>
      <w:tc>
        <w:tcPr>
          <w:tcW w:w="940" w:type="pct"/>
        </w:tcPr>
        <w:p w:rsidR="0009448B" w:rsidP="0009448B">
          <w:pPr>
            <w:pStyle w:val="isof2"/>
            <w:jc w:val="left"/>
          </w:pPr>
          <w:r>
            <w:t>CR 25 45 06 22</w:t>
          </w:r>
        </w:p>
      </w:tc>
      <w:tc>
        <w:tcPr>
          <w:tcW w:w="2885" w:type="pct"/>
        </w:tcPr>
        <w:p w:rsidR="0009448B" w:rsidP="0009448B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:rsidR="0009448B" w:rsidP="0009448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</w:instrText>
          </w:r>
          <w:r>
            <w:instrText>Page  \* MERGEFORMAT</w:instrText>
          </w:r>
          <w:r>
            <w:instrText xml:space="preserve">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</w:instrText>
          </w:r>
          <w:r>
            <w:instrText>NUMPAGES  \* MERGEFORMAT</w:instrText>
          </w:r>
          <w:r>
            <w:instrText xml:space="preserve">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78" w:type="pct"/>
        </w:tcPr>
        <w:p w:rsidR="0009448B">
          <w:pPr>
            <w:jc w:val="right"/>
          </w:pPr>
        </w:p>
      </w:tc>
    </w:tr>
  </w:tbl>
  <w:p w:rsidR="00275A3F" w:rsidRPr="0009448B" w:rsidP="0009448B">
    <w:pPr>
      <w:pStyle w:val="Footer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5280" w:type="pct"/>
      <w:tblCellMar>
        <w:left w:w="70" w:type="dxa"/>
        <w:right w:w="70" w:type="dxa"/>
      </w:tblCellMar>
      <w:tblLook w:val="0000"/>
    </w:tblPr>
    <w:tblGrid>
      <w:gridCol w:w="2032"/>
      <w:gridCol w:w="6237"/>
      <w:gridCol w:w="1923"/>
      <w:gridCol w:w="600"/>
    </w:tblGrid>
    <w:tr>
      <w:tblPrEx>
        <w:tblW w:w="5280" w:type="pct"/>
        <w:tblCellMar>
          <w:left w:w="70" w:type="dxa"/>
          <w:right w:w="70" w:type="dxa"/>
        </w:tblCellMar>
        <w:tblLook w:val="0000"/>
      </w:tblPrEx>
      <w:tc>
        <w:tcPr>
          <w:tcW w:w="940" w:type="pct"/>
        </w:tcPr>
        <w:p w:rsidR="00275A3F" w:rsidP="0009448B">
          <w:pPr>
            <w:pStyle w:val="isof2"/>
            <w:jc w:val="left"/>
          </w:pPr>
          <w:r w:rsidR="0009448B">
            <w:t>CR 25 45 06 22</w:t>
          </w:r>
        </w:p>
      </w:tc>
      <w:tc>
        <w:tcPr>
          <w:tcW w:w="2885" w:type="pct"/>
        </w:tcPr>
        <w:p w:rsidR="00275A3F" w:rsidP="00CF74CB">
          <w:pPr>
            <w:pStyle w:val="isof1"/>
            <w:jc w:val="center"/>
          </w:pPr>
          <w:r w:rsidR="00CF74CB">
            <w:t>©</w:t>
          </w:r>
          <w:r w:rsidR="00CF74CB">
            <w:t xml:space="preserve"> Insu</w:t>
          </w:r>
          <w:r w:rsidR="00CF74CB">
            <w:t>rance Services Office, Inc., 2021 </w:t>
          </w:r>
        </w:p>
      </w:tc>
      <w:tc>
        <w:tcPr>
          <w:tcW w:w="890" w:type="pct"/>
        </w:tcPr>
        <w:p w:rsidR="00275A3F" w:rsidP="002838B4">
          <w:pPr>
            <w:pStyle w:val="isof2"/>
            <w:jc w:val="right"/>
          </w:pPr>
          <w:r>
            <w:t>P</w:t>
          </w:r>
          <w:r>
            <w:t xml:space="preserve">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3</w:t>
          </w:r>
        </w:p>
      </w:tc>
      <w:tc>
        <w:tcPr>
          <w:tcW w:w="278" w:type="pct"/>
        </w:tcPr>
        <w:p w:rsidR="00275A3F">
          <w:pPr>
            <w:jc w:val="right"/>
          </w:pPr>
        </w:p>
      </w:tc>
    </w:tr>
  </w:tbl>
  <w:p w:rsidR="00275A3F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C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C3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5000" w:type="pct"/>
      <w:tblLook w:val="0000"/>
    </w:tblPr>
    <w:tblGrid>
      <w:gridCol w:w="5109"/>
      <w:gridCol w:w="5187"/>
    </w:tblGrid>
    <w:tr>
      <w:tblPrEx>
        <w:tblW w:w="5000" w:type="pct"/>
        <w:tblLook w:val="0000"/>
      </w:tblPrEx>
      <w:tc>
        <w:tcPr>
          <w:tcW w:w="2481" w:type="pct"/>
        </w:tcPr>
        <w:p w:rsidR="0009448B" w:rsidP="0009448B">
          <w:pPr>
            <w:pStyle w:val="isof1"/>
            <w:jc w:val="left"/>
          </w:pPr>
          <w:r>
            <w:t xml:space="preserve">POLICY </w:t>
          </w:r>
          <w:r>
            <w:t>NUMBER:</w:t>
          </w:r>
        </w:p>
      </w:tc>
      <w:tc>
        <w:tcPr>
          <w:tcW w:w="2519" w:type="pct"/>
        </w:tcPr>
        <w:p w:rsidR="0009448B" w:rsidP="0009448B">
          <w:pPr>
            <w:pStyle w:val="isof2"/>
            <w:jc w:val="right"/>
          </w:pPr>
          <w:r>
            <w:t>CRIME AND FIDELITY</w:t>
          </w:r>
        </w:p>
      </w:tc>
    </w:tr>
    <w:tr>
      <w:tblPrEx>
        <w:tblW w:w="5000" w:type="pct"/>
        <w:tblLook w:val="0000"/>
      </w:tblPrEx>
      <w:tc>
        <w:tcPr>
          <w:tcW w:w="2481" w:type="pct"/>
        </w:tcPr>
        <w:p w:rsidR="0009448B">
          <w:pPr>
            <w:pStyle w:val="Header"/>
          </w:pPr>
        </w:p>
      </w:tc>
      <w:tc>
        <w:tcPr>
          <w:tcW w:w="2519" w:type="pct"/>
        </w:tcPr>
        <w:p w:rsidR="0009448B" w:rsidP="0009448B">
          <w:pPr>
            <w:pStyle w:val="isof2"/>
            <w:jc w:val="right"/>
          </w:pPr>
          <w:r>
            <w:t>CR 25 45 06 22</w:t>
          </w:r>
        </w:p>
      </w:tc>
    </w:tr>
  </w:tbl>
  <w:p w:rsidR="0009448B">
    <w:pPr>
      <w:pStyle w:val="Header"/>
    </w:pPr>
  </w:p>
  <w:p w:rsidR="0009448B">
    <w:pPr>
      <w:pStyle w:val="isof3"/>
    </w:pPr>
    <w:r>
      <w:t>THIS ENDORSEMENT CHANGES THE POLICY.  PLEASE READ IT CAREFULLY.</w:t>
    </w:r>
  </w:p>
  <w:p w:rsidR="0009448B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A3F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A3F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5000" w:type="pct"/>
      <w:tblLook w:val="0000"/>
    </w:tblPr>
    <w:tblGrid>
      <w:gridCol w:w="5109"/>
      <w:gridCol w:w="5187"/>
    </w:tblGrid>
    <w:tr>
      <w:tblPrEx>
        <w:tblW w:w="5000" w:type="pct"/>
        <w:tblLook w:val="0000"/>
      </w:tblPrEx>
      <w:tc>
        <w:tcPr>
          <w:tcW w:w="2481" w:type="pct"/>
        </w:tcPr>
        <w:p w:rsidR="00275A3F" w:rsidP="004E6C74">
          <w:pPr>
            <w:pStyle w:val="isof1"/>
          </w:pPr>
          <w:r>
            <w:t>POLICY NUMBER:</w:t>
          </w:r>
        </w:p>
      </w:tc>
      <w:tc>
        <w:tcPr>
          <w:tcW w:w="2519" w:type="pct"/>
        </w:tcPr>
        <w:p w:rsidR="00275A3F" w:rsidP="009D409E">
          <w:pPr>
            <w:pStyle w:val="isof2"/>
            <w:jc w:val="right"/>
          </w:pPr>
          <w:r>
            <w:t>CRIME AND FIDELITY</w:t>
          </w:r>
        </w:p>
      </w:tc>
    </w:tr>
    <w:tr>
      <w:tblPrEx>
        <w:tblW w:w="5000" w:type="pct"/>
        <w:tblLook w:val="0000"/>
      </w:tblPrEx>
      <w:tc>
        <w:tcPr>
          <w:tcW w:w="2481" w:type="pct"/>
        </w:tcPr>
        <w:p w:rsidR="00275A3F">
          <w:pPr>
            <w:pStyle w:val="Header"/>
          </w:pPr>
        </w:p>
      </w:tc>
      <w:tc>
        <w:tcPr>
          <w:tcW w:w="2519" w:type="pct"/>
        </w:tcPr>
        <w:p w:rsidR="00275A3F" w:rsidP="0009448B">
          <w:pPr>
            <w:pStyle w:val="isof2"/>
            <w:jc w:val="right"/>
          </w:pPr>
          <w:r w:rsidR="0009448B">
            <w:t>CR 2</w:t>
          </w:r>
          <w:r w:rsidR="0009448B">
            <w:t>5 45 06</w:t>
          </w:r>
          <w:r w:rsidR="0009448B">
            <w:t xml:space="preserve"> 22</w:t>
          </w:r>
        </w:p>
      </w:tc>
    </w:tr>
  </w:tbl>
  <w:p w:rsidR="00275A3F" w:rsidP="00000DF2">
    <w:pPr>
      <w:pStyle w:val="Header"/>
    </w:pPr>
  </w:p>
  <w:p w:rsidR="00275A3F" w:rsidP="00000DF2">
    <w:pPr>
      <w:pStyle w:val="isof3"/>
    </w:pPr>
    <w:r>
      <w:t>T</w:t>
    </w:r>
    <w:r>
      <w:t>HIS ENDORSEMENT CHANGES THE PO</w:t>
    </w:r>
    <w:r>
      <w:t>LICY.  PLEASE RE</w:t>
    </w:r>
    <w:r>
      <w:t>AD IT CAREFULLY.</w:t>
    </w:r>
  </w:p>
  <w:p w:rsidR="00275A3F">
    <w:pPr>
      <w:pStyle w:val="Head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A3F" w:rsidRPr="0009448B" w:rsidP="0009448B">
    <w:pPr>
      <w:pStyle w:val="Header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A3F" w:rsidRPr="0009448B" w:rsidP="0009448B">
    <w:pPr>
      <w:pStyle w:val="Header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5000" w:type="pct"/>
      <w:tblLook w:val="0000"/>
    </w:tblPr>
    <w:tblGrid>
      <w:gridCol w:w="5109"/>
      <w:gridCol w:w="5187"/>
    </w:tblGrid>
    <w:tr>
      <w:tblPrEx>
        <w:tblW w:w="5000" w:type="pct"/>
        <w:tblLook w:val="0000"/>
      </w:tblPrEx>
      <w:tc>
        <w:tcPr>
          <w:tcW w:w="2481" w:type="pct"/>
        </w:tcPr>
        <w:p w:rsidR="00275A3F" w:rsidP="004E6C74">
          <w:pPr>
            <w:pStyle w:val="isof1"/>
          </w:pPr>
          <w:r>
            <w:t>POLICY N</w:t>
          </w:r>
          <w:r>
            <w:t>UM</w:t>
          </w:r>
          <w:r>
            <w:t>BE</w:t>
          </w:r>
          <w:r>
            <w:t>R:</w:t>
          </w:r>
        </w:p>
      </w:tc>
      <w:tc>
        <w:tcPr>
          <w:tcW w:w="2519" w:type="pct"/>
        </w:tcPr>
        <w:p w:rsidR="00275A3F" w:rsidP="009D409E">
          <w:pPr>
            <w:pStyle w:val="isof2"/>
            <w:jc w:val="right"/>
          </w:pPr>
          <w:r>
            <w:t>CRIME AND FIDELITY</w:t>
          </w:r>
        </w:p>
      </w:tc>
    </w:tr>
    <w:tr>
      <w:tblPrEx>
        <w:tblW w:w="5000" w:type="pct"/>
        <w:tblLook w:val="0000"/>
      </w:tblPrEx>
      <w:tc>
        <w:tcPr>
          <w:tcW w:w="2481" w:type="pct"/>
        </w:tcPr>
        <w:p w:rsidR="00275A3F">
          <w:pPr>
            <w:pStyle w:val="Header"/>
          </w:pPr>
        </w:p>
      </w:tc>
      <w:tc>
        <w:tcPr>
          <w:tcW w:w="2519" w:type="pct"/>
        </w:tcPr>
        <w:p w:rsidR="00275A3F" w:rsidP="0009448B">
          <w:pPr>
            <w:pStyle w:val="isof2"/>
            <w:jc w:val="right"/>
          </w:pPr>
          <w:r w:rsidR="0009448B">
            <w:t>CR 25 45 06 22</w:t>
          </w:r>
        </w:p>
      </w:tc>
    </w:tr>
  </w:tbl>
  <w:p w:rsidR="00275A3F" w:rsidP="00000DF2">
    <w:pPr>
      <w:pStyle w:val="Header"/>
    </w:pPr>
  </w:p>
  <w:p w:rsidR="00275A3F" w:rsidP="00000DF2">
    <w:pPr>
      <w:pStyle w:val="isof3"/>
    </w:pPr>
    <w:r>
      <w:t>THIS ENDORSEMENT CHANGES THE POLIC</w:t>
    </w:r>
    <w:r>
      <w:t xml:space="preserve">Y.  </w:t>
    </w:r>
    <w:r>
      <w:t>PLE</w:t>
    </w:r>
    <w:r>
      <w:t>ASE READ IT CAREFULLY.</w:t>
    </w:r>
  </w:p>
  <w:p w:rsidR="00275A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removePersonalInformation/>
  <w:displayBackgroundShape/>
  <w:mirrorMargins/>
  <w:proofState w:grammar="clean"/>
  <w:attachedTemplate r:id="rId1"/>
  <w:linkStyles/>
  <w:doNotTrackMoves/>
  <w:defaultTabStop w:val="720"/>
  <w:evenAndOddHeaders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09E"/>
    <w:rsid w:val="000004DD"/>
    <w:rsid w:val="00000DF2"/>
    <w:rsid w:val="00004F09"/>
    <w:rsid w:val="00013D62"/>
    <w:rsid w:val="00066A31"/>
    <w:rsid w:val="00070BD0"/>
    <w:rsid w:val="0009448B"/>
    <w:rsid w:val="000D1A46"/>
    <w:rsid w:val="000E7595"/>
    <w:rsid w:val="000F1158"/>
    <w:rsid w:val="000F5FB0"/>
    <w:rsid w:val="001005E8"/>
    <w:rsid w:val="00124017"/>
    <w:rsid w:val="001366D8"/>
    <w:rsid w:val="0014301D"/>
    <w:rsid w:val="0015424D"/>
    <w:rsid w:val="00160FAE"/>
    <w:rsid w:val="001956C9"/>
    <w:rsid w:val="001F25A5"/>
    <w:rsid w:val="00205C78"/>
    <w:rsid w:val="00223367"/>
    <w:rsid w:val="00250EC3"/>
    <w:rsid w:val="00275A3F"/>
    <w:rsid w:val="002838B4"/>
    <w:rsid w:val="002B74DE"/>
    <w:rsid w:val="002C2F65"/>
    <w:rsid w:val="002D64C4"/>
    <w:rsid w:val="002E67E8"/>
    <w:rsid w:val="002F4A94"/>
    <w:rsid w:val="002F7C99"/>
    <w:rsid w:val="00360869"/>
    <w:rsid w:val="00361CA6"/>
    <w:rsid w:val="003664F4"/>
    <w:rsid w:val="003821AC"/>
    <w:rsid w:val="00405A3E"/>
    <w:rsid w:val="0041187C"/>
    <w:rsid w:val="00421729"/>
    <w:rsid w:val="00452B0A"/>
    <w:rsid w:val="00452C2C"/>
    <w:rsid w:val="00473A7C"/>
    <w:rsid w:val="004834A5"/>
    <w:rsid w:val="00487FE3"/>
    <w:rsid w:val="004A682B"/>
    <w:rsid w:val="004B4AC3"/>
    <w:rsid w:val="004C6F78"/>
    <w:rsid w:val="004E594C"/>
    <w:rsid w:val="004E62FA"/>
    <w:rsid w:val="004E6C74"/>
    <w:rsid w:val="004F252B"/>
    <w:rsid w:val="0052532C"/>
    <w:rsid w:val="00553B4F"/>
    <w:rsid w:val="00571CBC"/>
    <w:rsid w:val="005725B2"/>
    <w:rsid w:val="005F3081"/>
    <w:rsid w:val="005F5C34"/>
    <w:rsid w:val="00605104"/>
    <w:rsid w:val="00623C17"/>
    <w:rsid w:val="006251F0"/>
    <w:rsid w:val="006255A5"/>
    <w:rsid w:val="00630FFA"/>
    <w:rsid w:val="00650E15"/>
    <w:rsid w:val="00671A94"/>
    <w:rsid w:val="006756F3"/>
    <w:rsid w:val="0067580B"/>
    <w:rsid w:val="00682388"/>
    <w:rsid w:val="006A0A57"/>
    <w:rsid w:val="006D066F"/>
    <w:rsid w:val="006F49B4"/>
    <w:rsid w:val="00741342"/>
    <w:rsid w:val="00743A68"/>
    <w:rsid w:val="00754C64"/>
    <w:rsid w:val="00786DAD"/>
    <w:rsid w:val="0079374B"/>
    <w:rsid w:val="007C1AC3"/>
    <w:rsid w:val="007C2B1C"/>
    <w:rsid w:val="007F6579"/>
    <w:rsid w:val="008266E5"/>
    <w:rsid w:val="00851553"/>
    <w:rsid w:val="00857C4D"/>
    <w:rsid w:val="008728CB"/>
    <w:rsid w:val="00892C28"/>
    <w:rsid w:val="008A4608"/>
    <w:rsid w:val="008C45DB"/>
    <w:rsid w:val="008D5693"/>
    <w:rsid w:val="008F0CC9"/>
    <w:rsid w:val="00935CBF"/>
    <w:rsid w:val="00955F83"/>
    <w:rsid w:val="00993274"/>
    <w:rsid w:val="009A2ED4"/>
    <w:rsid w:val="009B5A2D"/>
    <w:rsid w:val="009D409E"/>
    <w:rsid w:val="009F5C56"/>
    <w:rsid w:val="00A17BB2"/>
    <w:rsid w:val="00A308E8"/>
    <w:rsid w:val="00A54E37"/>
    <w:rsid w:val="00A77373"/>
    <w:rsid w:val="00AA0718"/>
    <w:rsid w:val="00AA6D34"/>
    <w:rsid w:val="00AE2F4D"/>
    <w:rsid w:val="00AF57A7"/>
    <w:rsid w:val="00B00EB8"/>
    <w:rsid w:val="00B123B3"/>
    <w:rsid w:val="00B14FD3"/>
    <w:rsid w:val="00B42C71"/>
    <w:rsid w:val="00B5129A"/>
    <w:rsid w:val="00B92A61"/>
    <w:rsid w:val="00BC120C"/>
    <w:rsid w:val="00BD6E96"/>
    <w:rsid w:val="00BF14ED"/>
    <w:rsid w:val="00C209B2"/>
    <w:rsid w:val="00C26A51"/>
    <w:rsid w:val="00C46B74"/>
    <w:rsid w:val="00C96254"/>
    <w:rsid w:val="00CD4E5C"/>
    <w:rsid w:val="00CF1749"/>
    <w:rsid w:val="00CF74CB"/>
    <w:rsid w:val="00D06F7E"/>
    <w:rsid w:val="00D13359"/>
    <w:rsid w:val="00D21EBD"/>
    <w:rsid w:val="00D54E48"/>
    <w:rsid w:val="00D601A3"/>
    <w:rsid w:val="00D60987"/>
    <w:rsid w:val="00D92568"/>
    <w:rsid w:val="00DB3A6A"/>
    <w:rsid w:val="00DE56FF"/>
    <w:rsid w:val="00E113A9"/>
    <w:rsid w:val="00E125BD"/>
    <w:rsid w:val="00E174A1"/>
    <w:rsid w:val="00E26BD2"/>
    <w:rsid w:val="00E365EB"/>
    <w:rsid w:val="00E4131E"/>
    <w:rsid w:val="00E43B86"/>
    <w:rsid w:val="00E47B8F"/>
    <w:rsid w:val="00E87D3E"/>
    <w:rsid w:val="00EA105B"/>
    <w:rsid w:val="00EC6FD5"/>
    <w:rsid w:val="00EE5EEC"/>
    <w:rsid w:val="00F2580B"/>
    <w:rsid w:val="00F25C26"/>
    <w:rsid w:val="00F37859"/>
    <w:rsid w:val="00F67C3E"/>
    <w:rsid w:val="00FE2635"/>
  </w:rsids>
  <w:docVars>
    <w:docVar w:name="isoform$" w:val="Y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8728C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8728CB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8728CB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8728CB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8728CB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728CB"/>
  </w:style>
  <w:style w:type="character" w:customStyle="1" w:styleId="Heading1Char">
    <w:name w:val="Heading 1 Char"/>
    <w:link w:val="Heading1"/>
    <w:rsid w:val="008728CB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8728CB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8728CB"/>
    <w:rPr>
      <w:rFonts w:ascii="Tms Rmn" w:eastAsia="Times New Roman" w:hAnsi="Tms Rmn"/>
      <w:b/>
      <w:sz w:val="24"/>
    </w:rPr>
  </w:style>
  <w:style w:type="paragraph" w:styleId="Header">
    <w:name w:val="header"/>
    <w:basedOn w:val="Normal"/>
    <w:link w:val="HeaderChar"/>
    <w:rsid w:val="008728C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728CB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8728C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728CB"/>
    <w:rPr>
      <w:rFonts w:ascii="Arial" w:eastAsia="Times New Roman" w:hAnsi="Arial"/>
    </w:rPr>
  </w:style>
  <w:style w:type="paragraph" w:customStyle="1" w:styleId="sidetext">
    <w:name w:val="sidetext"/>
    <w:basedOn w:val="isonormal"/>
    <w:rsid w:val="008728CB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8728CB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  <w:lang w:val="en-US" w:eastAsia="en-US" w:bidi="ar-SA"/>
    </w:rPr>
  </w:style>
  <w:style w:type="paragraph" w:customStyle="1" w:styleId="blockhd1">
    <w:name w:val="blockhd1"/>
    <w:basedOn w:val="isonormal"/>
    <w:next w:val="blocktext1"/>
    <w:rsid w:val="008728CB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8728CB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8728CB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8728CB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8728CB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8728CB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8728CB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8728CB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8728CB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8728CB"/>
    <w:pPr>
      <w:keepLines/>
      <w:jc w:val="both"/>
    </w:pPr>
  </w:style>
  <w:style w:type="paragraph" w:customStyle="1" w:styleId="blocktext2">
    <w:name w:val="blocktext2"/>
    <w:basedOn w:val="isonormal"/>
    <w:rsid w:val="008728CB"/>
    <w:pPr>
      <w:keepLines/>
      <w:ind w:left="302"/>
      <w:jc w:val="both"/>
    </w:pPr>
  </w:style>
  <w:style w:type="paragraph" w:customStyle="1" w:styleId="blocktext3">
    <w:name w:val="blocktext3"/>
    <w:basedOn w:val="isonormal"/>
    <w:rsid w:val="008728CB"/>
    <w:pPr>
      <w:keepLines/>
      <w:ind w:left="600"/>
      <w:jc w:val="both"/>
    </w:pPr>
  </w:style>
  <w:style w:type="paragraph" w:customStyle="1" w:styleId="blocktext4">
    <w:name w:val="blocktext4"/>
    <w:basedOn w:val="isonormal"/>
    <w:rsid w:val="008728CB"/>
    <w:pPr>
      <w:keepLines/>
      <w:ind w:left="907"/>
      <w:jc w:val="both"/>
    </w:pPr>
  </w:style>
  <w:style w:type="paragraph" w:customStyle="1" w:styleId="blocktext5">
    <w:name w:val="blocktext5"/>
    <w:basedOn w:val="isonormal"/>
    <w:rsid w:val="008728CB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8728CB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8728CB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8728CB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8728CB"/>
    <w:pPr>
      <w:keepLines/>
      <w:ind w:left="2405"/>
      <w:jc w:val="both"/>
    </w:pPr>
  </w:style>
  <w:style w:type="paragraph" w:customStyle="1" w:styleId="center">
    <w:name w:val="center"/>
    <w:basedOn w:val="isonormal"/>
    <w:rsid w:val="008728CB"/>
    <w:pPr>
      <w:jc w:val="center"/>
    </w:pPr>
  </w:style>
  <w:style w:type="paragraph" w:customStyle="1" w:styleId="colline">
    <w:name w:val="colline"/>
    <w:basedOn w:val="isonormal"/>
    <w:next w:val="blocktext1"/>
    <w:rsid w:val="008728CB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8728CB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8728CB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8728CB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8728CB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8728CB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8728CB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8728CB"/>
    <w:pPr>
      <w:spacing w:before="0"/>
      <w:jc w:val="both"/>
    </w:pPr>
  </w:style>
  <w:style w:type="paragraph" w:customStyle="1" w:styleId="isof2">
    <w:name w:val="isof2"/>
    <w:basedOn w:val="isonormal"/>
    <w:rsid w:val="008728CB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8728CB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8728CB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8728CB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8728CB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8728CB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8728CB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8728CB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728CB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728CB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8728CB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8728CB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8728CB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8728CB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8728CB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8728CB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8728CB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8728CB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8728CB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8728CB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8728CB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8728CB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8728CB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8728CB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8728CB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8728CB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8728CB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8728CB"/>
    <w:pPr>
      <w:spacing w:before="60"/>
    </w:pPr>
  </w:style>
  <w:style w:type="paragraph" w:customStyle="1" w:styleId="tabletext8">
    <w:name w:val="tabletext8"/>
    <w:basedOn w:val="isonormal"/>
    <w:rsid w:val="008728CB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8728CB"/>
    <w:pPr>
      <w:spacing w:before="60"/>
    </w:pPr>
    <w:rPr>
      <w:sz w:val="18"/>
    </w:rPr>
  </w:style>
  <w:style w:type="paragraph" w:customStyle="1" w:styleId="TEXT12">
    <w:name w:val="TEXT12"/>
    <w:basedOn w:val="isonormal"/>
    <w:rsid w:val="008728CB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8728CB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8728CB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8728CB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8728CB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8728CB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8728CB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8728CB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8728CB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8728CB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8728CB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8728CB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8728CB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8728CB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8728C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8728CB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8" Type="http://schemas.openxmlformats.org/officeDocument/2006/relationships/header" Target="header1.xml"/><Relationship Id="rId21" Type="http://schemas.openxmlformats.org/officeDocument/2006/relationships/header" Target="header8.xml"/><Relationship Id="rId3" Type="http://schemas.openxmlformats.org/officeDocument/2006/relationships/fontTable" Target="fontTable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7" Type="http://schemas.openxmlformats.org/officeDocument/2006/relationships/customXml" Target="../customXml/item4.xml"/><Relationship Id="rId16" Type="http://schemas.openxmlformats.org/officeDocument/2006/relationships/footer" Target="footer4.xml"/><Relationship Id="rId2" Type="http://schemas.openxmlformats.org/officeDocument/2006/relationships/webSettings" Target="webSettings.xml"/><Relationship Id="rId20" Type="http://schemas.openxmlformats.org/officeDocument/2006/relationships/header" Target="header7.xml"/><Relationship Id="rId29" Type="http://schemas.openxmlformats.org/officeDocument/2006/relationships/customXml" Target="../customXml/item5.xml"/><Relationship Id="rId1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6" Type="http://schemas.openxmlformats.org/officeDocument/2006/relationships/customXml" Target="../customXml/item3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styles" Target="styles.xml"/><Relationship Id="rId5" Type="http://schemas.openxmlformats.org/officeDocument/2006/relationships/customXml" Target="../customXml/item2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numbering" Target="numbering.xml"/><Relationship Id="rId4" Type="http://schemas.openxmlformats.org/officeDocument/2006/relationships/customXml" Target="../customXml/item1.xml"/><Relationship Id="rId9" Type="http://schemas.openxmlformats.org/officeDocument/2006/relationships/header" Target="header2.xml"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9</LOB>
    <DocumentName xmlns="a86cc342-0045-41e2-80e9-abdb777d2eca">LI-CR-2021-120 - 114 - CR 25 45 06 22 Revised.docx</DocumentName>
    <NumberOfPages xmlns="a86cc342-0045-41e2-80e9-abdb777d2eca" xsi:nil="true"/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CR 25 45 06 22 Revised</CircularDocDescription>
    <Date_x0020_Modified xmlns="a86cc342-0045-41e2-80e9-abdb777d2eca">2021-06-16T18:58:08+00:00</Date_x0020_Modified>
    <CircularDate xmlns="a86cc342-0045-41e2-80e9-abdb777d2eca">2021-11-19T05:00:00+00:00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final copies of the multistate forms and endorsements that are being implemented under forms filing CR-2021-OFR21.</KeyMessage>
    <CircularNumber xmlns="a86cc342-0045-41e2-80e9-abdb777d2eca">LI-CR-2021-120</CircularNumber>
    <AttachmentType xmlns="a86cc342-0045-41e2-80e9-abdb777d2eca">Form</AttachmentType>
    <ActionTopic xmlns="a86cc342-0045-41e2-80e9-abdb777d2eca">5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113</Sequence>
    <ServiceModuleString xmlns="a86cc342-0045-41e2-80e9-abdb777d2eca">Forms;</ServiceModuleString>
    <CircId xmlns="a86cc342-0045-41e2-80e9-abdb777d2eca">33730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CRIME AND FIDELITY MULTISTATE FORMS AND ENDORSEMENTS (EDITION 06 22) AVAILABLE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Props1.xml><?xml version="1.0" encoding="utf-8"?>
<ds:datastoreItem xmlns:ds="http://schemas.openxmlformats.org/officeDocument/2006/customXml" ds:itemID="{56FDBA6C-C972-4C22-B219-C03211D24440}"/>
</file>

<file path=customXml/itemProps2.xml><?xml version="1.0" encoding="utf-8"?>
<ds:datastoreItem xmlns:ds="http://schemas.openxmlformats.org/officeDocument/2006/customXml" ds:itemID="{92327F07-5FEC-4509-AB83-78FC043435E5}"/>
</file>

<file path=customXml/itemProps3.xml><?xml version="1.0" encoding="utf-8"?>
<ds:datastoreItem xmlns:ds="http://schemas.openxmlformats.org/officeDocument/2006/customXml" ds:itemID="{E9D767D9-984B-487A-B46E-D1677CF209A1}"/>
</file>

<file path=customXml/itemProps4.xml><?xml version="1.0" encoding="utf-8"?>
<ds:datastoreItem xmlns:ds="http://schemas.openxmlformats.org/officeDocument/2006/customXml" ds:itemID="{F32F29F0-97DA-4B07-8118-420B7DEF4A4C}"/>
</file>

<file path=customXml/itemProps5.xml><?xml version="1.0" encoding="utf-8"?>
<ds:datastoreItem xmlns:ds="http://schemas.openxmlformats.org/officeDocument/2006/customXml" ds:itemID="{CB392A8E-66EB-43B9-AED7-E7ED5078E600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2</Pages>
  <Words>797</Words>
  <Characters>4156</Characters>
  <Application>Microsoft Office Word</Application>
  <DocSecurity>0</DocSecurity>
  <Lines>180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INCLUDE VIRTUAL CURRENCY AS MONEY</vt:lpstr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INCLUDE VIRTUAL CURRENCY AS MONEY</dc:title>
  <dc:description>2</dc:description>
  <cp:revision>1</cp:revision>
  <dcterms:created xsi:type="dcterms:W3CDTF">2020-09-30T14:05:00Z</dcterms:created>
  <dcterms:modified xsi:type="dcterms:W3CDTF">2021-05-12T20:36:00Z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>2</vt:lpwstr>
  </property>
  <property fmtid="{D5CDD505-2E9C-101B-9397-08002B2CF9AE}" pid="4" name="ContentType">
    <vt:lpwstr>ISOForm</vt:lpwstr>
  </property>
  <property fmtid="{D5CDD505-2E9C-101B-9397-08002B2CF9AE}" pid="5" name="Description">
    <vt:lpwstr/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ocumentName">
    <vt:lpwstr>CR25450622_2.doc</vt:lpwstr>
  </property>
  <property fmtid="{D5CDD505-2E9C-101B-9397-08002B2CF9AE}" pid="10" name="DocumentStatus">
    <vt:lpwstr/>
  </property>
  <property fmtid="{D5CDD505-2E9C-101B-9397-08002B2CF9AE}" pid="11" name="DocumentTitle">
    <vt:lpwstr/>
  </property>
  <property fmtid="{D5CDD505-2E9C-101B-9397-08002B2CF9AE}" pid="12" name="DoesDocExist">
    <vt:lpwstr>0</vt:lpwstr>
  </property>
  <property fmtid="{D5CDD505-2E9C-101B-9397-08002B2CF9AE}" pid="13" name="dte$">
    <vt:lpwstr/>
  </property>
  <property fmtid="{D5CDD505-2E9C-101B-9397-08002B2CF9AE}" pid="14" name="FilingID">
    <vt:lpwstr/>
  </property>
  <property fmtid="{D5CDD505-2E9C-101B-9397-08002B2CF9AE}" pid="15" name="FilingPath">
    <vt:lpwstr/>
  </property>
  <property fmtid="{D5CDD505-2E9C-101B-9397-08002B2CF9AE}" pid="16" name="Form">
    <vt:lpwstr/>
  </property>
  <property fmtid="{D5CDD505-2E9C-101B-9397-08002B2CF9AE}" pid="17" name="Form: Action">
    <vt:lpwstr/>
  </property>
  <property fmtid="{D5CDD505-2E9C-101B-9397-08002B2CF9AE}" pid="18" name="Form: BaseFormNumber">
    <vt:lpwstr/>
  </property>
  <property fmtid="{D5CDD505-2E9C-101B-9397-08002B2CF9AE}" pid="19" name="Form: Cancellation">
    <vt:lpwstr/>
  </property>
  <property fmtid="{D5CDD505-2E9C-101B-9397-08002B2CF9AE}" pid="20" name="Form: CategoryCode">
    <vt:lpwstr/>
  </property>
  <property fmtid="{D5CDD505-2E9C-101B-9397-08002B2CF9AE}" pid="21" name="Form: CentralDistribution">
    <vt:lpwstr/>
  </property>
  <property fmtid="{D5CDD505-2E9C-101B-9397-08002B2CF9AE}" pid="22" name="Form: DisplayFormNumber">
    <vt:lpwstr/>
  </property>
  <property fmtid="{D5CDD505-2E9C-101B-9397-08002B2CF9AE}" pid="23" name="Form: EditionDate">
    <vt:lpwstr/>
  </property>
  <property fmtid="{D5CDD505-2E9C-101B-9397-08002B2CF9AE}" pid="24" name="Form: EditionDateCentury">
    <vt:lpwstr/>
  </property>
  <property fmtid="{D5CDD505-2E9C-101B-9397-08002B2CF9AE}" pid="25" name="Form: EditionDateInd">
    <vt:lpwstr/>
  </property>
  <property fmtid="{D5CDD505-2E9C-101B-9397-08002B2CF9AE}" pid="26" name="Form: EffectiveDate">
    <vt:lpwstr/>
  </property>
  <property fmtid="{D5CDD505-2E9C-101B-9397-08002B2CF9AE}" pid="27" name="Form: FilingId">
    <vt:lpwstr/>
  </property>
  <property fmtid="{D5CDD505-2E9C-101B-9397-08002B2CF9AE}" pid="28" name="Form: FormNumber">
    <vt:lpwstr/>
  </property>
  <property fmtid="{D5CDD505-2E9C-101B-9397-08002B2CF9AE}" pid="29" name="Form: FormType">
    <vt:lpwstr/>
  </property>
  <property fmtid="{D5CDD505-2E9C-101B-9397-08002B2CF9AE}" pid="30" name="Form: Jurisdiction">
    <vt:lpwstr/>
  </property>
  <property fmtid="{D5CDD505-2E9C-101B-9397-08002B2CF9AE}" pid="31" name="Form: Language">
    <vt:lpwstr/>
  </property>
  <property fmtid="{D5CDD505-2E9C-101B-9397-08002B2CF9AE}" pid="32" name="Form: LOB">
    <vt:lpwstr/>
  </property>
  <property fmtid="{D5CDD505-2E9C-101B-9397-08002B2CF9AE}" pid="33" name="Form: Mandatory">
    <vt:lpwstr/>
  </property>
  <property fmtid="{D5CDD505-2E9C-101B-9397-08002B2CF9AE}" pid="34" name="Form: ObsInd">
    <vt:lpwstr/>
  </property>
  <property fmtid="{D5CDD505-2E9C-101B-9397-08002B2CF9AE}" pid="35" name="Form: ObsolescenceDate">
    <vt:lpwstr/>
  </property>
  <property fmtid="{D5CDD505-2E9C-101B-9397-08002B2CF9AE}" pid="36" name="Form: Portfolio">
    <vt:lpwstr/>
  </property>
  <property fmtid="{D5CDD505-2E9C-101B-9397-08002B2CF9AE}" pid="37" name="Form: Program">
    <vt:lpwstr/>
  </property>
  <property fmtid="{D5CDD505-2E9C-101B-9397-08002B2CF9AE}" pid="38" name="Form: Project">
    <vt:lpwstr/>
  </property>
  <property fmtid="{D5CDD505-2E9C-101B-9397-08002B2CF9AE}" pid="39" name="Form: Simplified">
    <vt:lpwstr/>
  </property>
  <property fmtid="{D5CDD505-2E9C-101B-9397-08002B2CF9AE}" pid="40" name="Form: Status">
    <vt:lpwstr/>
  </property>
  <property fmtid="{D5CDD505-2E9C-101B-9397-08002B2CF9AE}" pid="41" name="Form: UserObs">
    <vt:lpwstr/>
  </property>
  <property fmtid="{D5CDD505-2E9C-101B-9397-08002B2CF9AE}" pid="42" name="Form: WithdrawlDate">
    <vt:lpwstr/>
  </property>
  <property fmtid="{D5CDD505-2E9C-101B-9397-08002B2CF9AE}" pid="43" name="FormNumber">
    <vt:lpwstr/>
  </property>
  <property fmtid="{D5CDD505-2E9C-101B-9397-08002B2CF9AE}" pid="44" name="FORM_ID">
    <vt:lpwstr/>
  </property>
  <property fmtid="{D5CDD505-2E9C-101B-9397-08002B2CF9AE}" pid="45" name="ILLOBS">
    <vt:lpwstr/>
  </property>
  <property fmtid="{D5CDD505-2E9C-101B-9397-08002B2CF9AE}" pid="46" name="IsInUse">
    <vt:lpwstr>0</vt:lpwstr>
  </property>
  <property fmtid="{D5CDD505-2E9C-101B-9397-08002B2CF9AE}" pid="47" name="IsMasterDocument">
    <vt:lpwstr>0</vt:lpwstr>
  </property>
  <property fmtid="{D5CDD505-2E9C-101B-9397-08002B2CF9AE}" pid="48" name="ISOVersion">
    <vt:lpwstr>2.00000000000000</vt:lpwstr>
  </property>
  <property fmtid="{D5CDD505-2E9C-101B-9397-08002B2CF9AE}" pid="49" name="item$">
    <vt:lpwstr/>
  </property>
  <property fmtid="{D5CDD505-2E9C-101B-9397-08002B2CF9AE}" pid="50" name="Jurisdiction">
    <vt:lpwstr/>
  </property>
  <property fmtid="{D5CDD505-2E9C-101B-9397-08002B2CF9AE}" pid="51" name="LineID">
    <vt:lpwstr/>
  </property>
  <property fmtid="{D5CDD505-2E9C-101B-9397-08002B2CF9AE}" pid="52" name="LineName">
    <vt:lpwstr>TestName</vt:lpwstr>
  </property>
  <property fmtid="{D5CDD505-2E9C-101B-9397-08002B2CF9AE}" pid="53" name="LineStatus">
    <vt:lpwstr/>
  </property>
  <property fmtid="{D5CDD505-2E9C-101B-9397-08002B2CF9AE}" pid="54" name="LOB">
    <vt:lpwstr/>
  </property>
  <property fmtid="{D5CDD505-2E9C-101B-9397-08002B2CF9AE}" pid="55" name="ManifestActionCode">
    <vt:lpwstr/>
  </property>
  <property fmtid="{D5CDD505-2E9C-101B-9397-08002B2CF9AE}" pid="56" name="MetaData">
    <vt:lpwstr/>
  </property>
  <property fmtid="{D5CDD505-2E9C-101B-9397-08002B2CF9AE}" pid="57" name="ModifiedDateTime">
    <vt:lpwstr>2015-03-16T13:17:27Z</vt:lpwstr>
  </property>
  <property fmtid="{D5CDD505-2E9C-101B-9397-08002B2CF9AE}" pid="58" name="NoCopyright$">
    <vt:lpwstr>© Insurance Services Office, Inc.,xxxx</vt:lpwstr>
  </property>
  <property fmtid="{D5CDD505-2E9C-101B-9397-08002B2CF9AE}" pid="59" name="NumberOfLeaves">
    <vt:lpwstr/>
  </property>
  <property fmtid="{D5CDD505-2E9C-101B-9397-08002B2CF9AE}" pid="60" name="NumberOfPages">
    <vt:lpwstr/>
  </property>
  <property fmtid="{D5CDD505-2E9C-101B-9397-08002B2CF9AE}" pid="61" name="Order">
    <vt:lpwstr>19595600.0000000</vt:lpwstr>
  </property>
  <property fmtid="{D5CDD505-2E9C-101B-9397-08002B2CF9AE}" pid="62" name="Orientation">
    <vt:lpwstr/>
  </property>
  <property fmtid="{D5CDD505-2E9C-101B-9397-08002B2CF9AE}" pid="63" name="PageType">
    <vt:lpwstr/>
  </property>
  <property fmtid="{D5CDD505-2E9C-101B-9397-08002B2CF9AE}" pid="64" name="pgno$">
    <vt:lpwstr/>
  </property>
  <property fmtid="{D5CDD505-2E9C-101B-9397-08002B2CF9AE}" pid="65" name="PsdID">
    <vt:lpwstr>TPSD</vt:lpwstr>
  </property>
  <property fmtid="{D5CDD505-2E9C-101B-9397-08002B2CF9AE}" pid="66" name="PsdName">
    <vt:lpwstr/>
  </property>
  <property fmtid="{D5CDD505-2E9C-101B-9397-08002B2CF9AE}" pid="67" name="PsdStatus">
    <vt:lpwstr/>
  </property>
  <property fmtid="{D5CDD505-2E9C-101B-9397-08002B2CF9AE}" pid="68" name="Service1">
    <vt:lpwstr>FO</vt:lpwstr>
  </property>
  <property fmtid="{D5CDD505-2E9C-101B-9397-08002B2CF9AE}" pid="69" name="Service10">
    <vt:lpwstr/>
  </property>
  <property fmtid="{D5CDD505-2E9C-101B-9397-08002B2CF9AE}" pid="70" name="Status$">
    <vt:lpwstr/>
  </property>
  <property fmtid="{D5CDD505-2E9C-101B-9397-08002B2CF9AE}" pid="71" name="TemplateType">
    <vt:lpwstr>FORMS</vt:lpwstr>
  </property>
  <property fmtid="{D5CDD505-2E9C-101B-9397-08002B2CF9AE}" pid="72" name="TemplateUrl">
    <vt:lpwstr/>
  </property>
  <property fmtid="{D5CDD505-2E9C-101B-9397-08002B2CF9AE}" pid="73" name="UserID">
    <vt:lpwstr>Test</vt:lpwstr>
  </property>
  <property fmtid="{D5CDD505-2E9C-101B-9397-08002B2CF9AE}" pid="74" name="UserName">
    <vt:lpwstr/>
  </property>
  <property fmtid="{D5CDD505-2E9C-101B-9397-08002B2CF9AE}" pid="75" name="UserName_e63a6049-e0d9-46df-b91b-e318d6fcea01">
    <vt:lpwstr/>
  </property>
  <property fmtid="{D5CDD505-2E9C-101B-9397-08002B2CF9AE}" pid="76" name="WorkflowStatus">
    <vt:lpwstr/>
  </property>
  <property fmtid="{D5CDD505-2E9C-101B-9397-08002B2CF9AE}" pid="77" name="xd_ProgID">
    <vt:lpwstr/>
  </property>
  <property fmtid="{D5CDD505-2E9C-101B-9397-08002B2CF9AE}" pid="78" name="_AdHocReviewCycleID">
    <vt:i4>1974165661</vt:i4>
  </property>
  <property fmtid="{D5CDD505-2E9C-101B-9397-08002B2CF9AE}" pid="79" name="_NewReviewCycle">
    <vt:lpwstr/>
  </property>
  <property fmtid="{D5CDD505-2E9C-101B-9397-08002B2CF9AE}" pid="80" name="_PreviousAdHocReviewCycleID">
    <vt:i4>-1983461067</vt:i4>
  </property>
  <property fmtid="{D5CDD505-2E9C-101B-9397-08002B2CF9AE}" pid="81" name="_ReviewingToolsShownOnce">
    <vt:lpwstr/>
  </property>
  <property fmtid="{D5CDD505-2E9C-101B-9397-08002B2CF9AE}" pid="82" name="_UIVersionString">
    <vt:lpwstr>1.0</vt:lpwstr>
  </property>
  <property fmtid="{D5CDD505-2E9C-101B-9397-08002B2CF9AE}" pid="83" name="ContentTypeId">
    <vt:lpwstr>0x0101002A7B4D783DF0499AA9CFFB0BDFDF2D2C00B742AC3165F72545976B399ED8B6337E</vt:lpwstr>
  </property>
  <property fmtid="{D5CDD505-2E9C-101B-9397-08002B2CF9AE}" pid="84" name="_docset_NoMedatataSyncRequired">
    <vt:lpwstr>False</vt:lpwstr>
  </property>
</Properties>
</file>