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D7FF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83157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55DA9F03" w14:textId="37561D7C" w:rsidR="00A105C5" w:rsidRDefault="0090077C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FLORIDA</w:t>
      </w:r>
    </w:p>
    <w:p w14:paraId="3F1325CF" w14:textId="63010DE8"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8F0B74">
        <w:rPr>
          <w:rStyle w:val="PageNumber"/>
          <w:szCs w:val="22"/>
        </w:rPr>
        <w:t xml:space="preserve">LIABILITY </w:t>
      </w:r>
      <w:r w:rsidR="009448A7" w:rsidRPr="005671DD">
        <w:rPr>
          <w:rStyle w:val="PageNumber"/>
          <w:szCs w:val="22"/>
        </w:rPr>
        <w:t>INCREASED LIMIT FACTORS</w:t>
      </w:r>
    </w:p>
    <w:p w14:paraId="5C9E495E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F718CD1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233F676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E82B9C0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181CCD07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6D5D4F5" w14:textId="77777777" w:rsidR="00B33494" w:rsidRPr="008A4968" w:rsidRDefault="00B33494" w:rsidP="00B33494">
      <w:pPr>
        <w:pStyle w:val="space4"/>
      </w:pPr>
    </w:p>
    <w:p w14:paraId="12195AC1" w14:textId="77777777" w:rsidR="0090077C" w:rsidRDefault="0090077C" w:rsidP="0090077C">
      <w:pPr>
        <w:pStyle w:val="boxrule"/>
      </w:pPr>
      <w:r>
        <w:t>100.  INCREASED LIABILITY LIMITS</w:t>
      </w:r>
    </w:p>
    <w:p w14:paraId="71BB466C" w14:textId="77777777" w:rsidR="0090077C" w:rsidRDefault="0090077C" w:rsidP="0090077C">
      <w:pPr>
        <w:pStyle w:val="blocktext1"/>
      </w:pPr>
      <w:r>
        <w:t xml:space="preserve">Paragraph </w:t>
      </w:r>
      <w:r>
        <w:rPr>
          <w:b/>
          <w:color w:val="000000"/>
        </w:rPr>
        <w:t>B.</w:t>
      </w:r>
      <w:r>
        <w:t xml:space="preserve"> is replaced by the following:</w:t>
      </w:r>
    </w:p>
    <w:p w14:paraId="388992CC" w14:textId="77777777" w:rsidR="0090077C" w:rsidRDefault="0090077C" w:rsidP="0090077C">
      <w:pPr>
        <w:pStyle w:val="space4"/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58"/>
        <w:gridCol w:w="610"/>
        <w:gridCol w:w="1059"/>
        <w:gridCol w:w="623"/>
        <w:gridCol w:w="1059"/>
        <w:gridCol w:w="626"/>
        <w:gridCol w:w="1059"/>
        <w:gridCol w:w="622"/>
        <w:gridCol w:w="1059"/>
        <w:gridCol w:w="623"/>
        <w:gridCol w:w="1099"/>
        <w:gridCol w:w="583"/>
      </w:tblGrid>
      <w:tr w:rsidR="0090077C" w14:paraId="2CE57D7F" w14:textId="77777777" w:rsidTr="00E44D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10D175CD" w14:textId="77777777" w:rsidR="0090077C" w:rsidRDefault="0090077C" w:rsidP="00E44D53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A0FD35" w14:textId="77777777" w:rsidR="0090077C" w:rsidRDefault="0090077C" w:rsidP="00E44D53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1EBBE3" w14:textId="77777777" w:rsidR="0090077C" w:rsidRDefault="0090077C" w:rsidP="00E44D53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AC0F0" w14:textId="77777777" w:rsidR="0090077C" w:rsidRDefault="0090077C" w:rsidP="00E44D53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68B059" w14:textId="77777777" w:rsidR="0090077C" w:rsidRDefault="0090077C" w:rsidP="00E44D53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421529" w14:textId="77777777" w:rsidR="0090077C" w:rsidRDefault="0090077C" w:rsidP="00E44D53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327CAA" w14:textId="77777777" w:rsidR="0090077C" w:rsidRDefault="0090077C" w:rsidP="00E44D53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0077C" w14:paraId="57930B01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B0C2EC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1D6C5B1F" w14:textId="77777777" w:rsidR="0090077C" w:rsidRDefault="0090077C" w:rsidP="00E44D53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60F0766C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3FBF5FD" w14:textId="77777777" w:rsidR="0090077C" w:rsidRDefault="0090077C" w:rsidP="00E44D53">
            <w:pPr>
              <w:pStyle w:val="tabletext11"/>
              <w:jc w:val="right"/>
            </w:pPr>
            <w:del w:id="0" w:author="Author" w:date="2021-10-08T09:49:00Z">
              <w:r w:rsidRPr="0011001A" w:rsidDel="0097779C">
                <w:delText>0.60</w:delText>
              </w:r>
            </w:del>
            <w:ins w:id="1" w:author="Author" w:date="2021-10-08T09:49:00Z">
              <w:r>
                <w:t>0.58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9BD6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F1F5208" w14:textId="77777777" w:rsidR="0090077C" w:rsidRDefault="0090077C" w:rsidP="00E44D53">
            <w:pPr>
              <w:pStyle w:val="tabletext11"/>
              <w:jc w:val="right"/>
            </w:pPr>
            <w:del w:id="2" w:author="Author" w:date="2021-10-08T10:10:00Z">
              <w:r w:rsidRPr="00B053FC" w:rsidDel="00283438">
                <w:delText>0.59</w:delText>
              </w:r>
            </w:del>
            <w:ins w:id="3" w:author="Author" w:date="2021-10-08T10:10:00Z">
              <w:r>
                <w:t>0.57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AEF53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5DC04B8" w14:textId="77777777" w:rsidR="0090077C" w:rsidRDefault="0090077C" w:rsidP="00E44D53">
            <w:pPr>
              <w:pStyle w:val="tabletext11"/>
              <w:jc w:val="right"/>
            </w:pPr>
            <w:r w:rsidRPr="001A3E0D">
              <w:t>0.59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DB7D9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772D1BC" w14:textId="77777777" w:rsidR="0090077C" w:rsidRDefault="0090077C" w:rsidP="00E44D53">
            <w:pPr>
              <w:pStyle w:val="tabletext11"/>
              <w:jc w:val="right"/>
            </w:pPr>
            <w:r w:rsidRPr="00073045">
              <w:t>0.65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BAD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13E19883" w14:textId="77777777" w:rsidR="0090077C" w:rsidRDefault="0090077C" w:rsidP="00E44D53">
            <w:pPr>
              <w:pStyle w:val="tabletext11"/>
              <w:jc w:val="right"/>
            </w:pPr>
            <w:del w:id="4" w:author="Author" w:date="2021-10-08T10:14:00Z">
              <w:r w:rsidRPr="00372468" w:rsidDel="00283438">
                <w:delText>0.61</w:delText>
              </w:r>
            </w:del>
            <w:ins w:id="5" w:author="Author" w:date="2021-10-08T10:14:00Z">
              <w:r>
                <w:t>0.59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4A677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5F48194A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F1A152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66AA79AB" w14:textId="77777777" w:rsidR="0090077C" w:rsidRDefault="0090077C" w:rsidP="00E44D53">
            <w:pPr>
              <w:pStyle w:val="tabletext11"/>
              <w:jc w:val="right"/>
            </w:pPr>
            <w:r>
              <w:t>30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350A82AB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F43A306" w14:textId="77777777" w:rsidR="0090077C" w:rsidRPr="00320993" w:rsidRDefault="0090077C" w:rsidP="00E44D53">
            <w:pPr>
              <w:pStyle w:val="tabletext11"/>
              <w:jc w:val="right"/>
            </w:pPr>
            <w:del w:id="6" w:author="Author" w:date="2021-10-08T09:49:00Z">
              <w:r w:rsidRPr="0011001A" w:rsidDel="00DC0E6C">
                <w:delText>0.64</w:delText>
              </w:r>
            </w:del>
            <w:ins w:id="7" w:author="Author" w:date="2021-10-08T09:49:00Z">
              <w:r>
                <w:t>0.62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1345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639FBBB" w14:textId="77777777" w:rsidR="0090077C" w:rsidRDefault="0090077C" w:rsidP="00E44D53">
            <w:pPr>
              <w:pStyle w:val="tabletext11"/>
              <w:jc w:val="right"/>
            </w:pPr>
            <w:del w:id="8" w:author="Author" w:date="2021-10-08T10:10:00Z">
              <w:r w:rsidRPr="00B053FC" w:rsidDel="00283438">
                <w:delText>0.63</w:delText>
              </w:r>
            </w:del>
            <w:ins w:id="9" w:author="Author" w:date="2021-10-08T10:10:00Z">
              <w:r>
                <w:t>0.61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219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3C41324" w14:textId="77777777" w:rsidR="0090077C" w:rsidRDefault="0090077C" w:rsidP="00E44D53">
            <w:pPr>
              <w:pStyle w:val="tabletext11"/>
              <w:jc w:val="right"/>
            </w:pPr>
            <w:r w:rsidRPr="001A3E0D">
              <w:t>0.63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26E3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A23D85C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 w:rsidRPr="00073045">
              <w:t>0.69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3209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5FFC83B2" w14:textId="77777777" w:rsidR="0090077C" w:rsidRDefault="0090077C" w:rsidP="00E44D53">
            <w:pPr>
              <w:pStyle w:val="tabletext11"/>
              <w:jc w:val="right"/>
            </w:pPr>
            <w:del w:id="10" w:author="Author" w:date="2021-10-08T10:14:00Z">
              <w:r w:rsidRPr="00372468" w:rsidDel="00283438">
                <w:delText>0.65</w:delText>
              </w:r>
            </w:del>
            <w:ins w:id="11" w:author="Author" w:date="2021-10-08T10:14:00Z">
              <w:r>
                <w:t>0.63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2A63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087E176B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BFF1980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348239BD" w14:textId="77777777" w:rsidR="0090077C" w:rsidRDefault="0090077C" w:rsidP="00E44D53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02EDD36B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8D4557B" w14:textId="77777777" w:rsidR="0090077C" w:rsidRPr="00320993" w:rsidRDefault="0090077C" w:rsidP="00E44D5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56EF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D73D3FC" w14:textId="77777777" w:rsidR="0090077C" w:rsidRDefault="0090077C" w:rsidP="00E44D5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8371F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D879288" w14:textId="77777777" w:rsidR="0090077C" w:rsidRDefault="0090077C" w:rsidP="00E44D5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1EF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36975A6" w14:textId="77777777" w:rsidR="0090077C" w:rsidRDefault="0090077C" w:rsidP="00E44D5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31049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6F249616" w14:textId="77777777" w:rsidR="0090077C" w:rsidRDefault="0090077C" w:rsidP="00E44D5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EB477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0FF12280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85523B5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2547CDAB" w14:textId="77777777" w:rsidR="0090077C" w:rsidRDefault="0090077C" w:rsidP="00E44D53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EA9D6B6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49EE9CB" w14:textId="77777777" w:rsidR="0090077C" w:rsidRPr="00320993" w:rsidRDefault="0090077C" w:rsidP="00E44D53">
            <w:pPr>
              <w:pStyle w:val="tabletext11"/>
              <w:jc w:val="right"/>
            </w:pPr>
            <w:r>
              <w:t>1.08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FD3E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2AF0DF7" w14:textId="77777777" w:rsidR="0090077C" w:rsidRDefault="0090077C" w:rsidP="00E44D53">
            <w:pPr>
              <w:pStyle w:val="tabletext11"/>
              <w:jc w:val="right"/>
            </w:pPr>
            <w:r w:rsidRPr="00202399">
              <w:t>1.09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7796C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9BA0304" w14:textId="77777777" w:rsidR="0090077C" w:rsidRDefault="0090077C" w:rsidP="00E44D53">
            <w:pPr>
              <w:pStyle w:val="tabletext11"/>
              <w:jc w:val="right"/>
            </w:pPr>
            <w:r>
              <w:t>1.09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A809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6C55D94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>
              <w:t>1.07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B76E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1FC0C770" w14:textId="77777777" w:rsidR="0090077C" w:rsidRDefault="0090077C" w:rsidP="00E44D53">
            <w:pPr>
              <w:pStyle w:val="tabletext11"/>
              <w:jc w:val="right"/>
            </w:pPr>
            <w:r w:rsidRPr="00221117">
              <w:t>1.08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CA4F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17575B69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0C54E42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1C5817F0" w14:textId="77777777" w:rsidR="0090077C" w:rsidRDefault="0090077C" w:rsidP="00E44D53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7A9B237B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CAD28F6" w14:textId="77777777" w:rsidR="0090077C" w:rsidRPr="00320993" w:rsidRDefault="0090077C" w:rsidP="00E44D53">
            <w:pPr>
              <w:pStyle w:val="tabletext11"/>
              <w:jc w:val="right"/>
            </w:pPr>
            <w:del w:id="12" w:author="Author" w:date="2021-10-08T09:49:00Z">
              <w:r w:rsidRPr="0011546D" w:rsidDel="00DC0E6C">
                <w:delText>1.15</w:delText>
              </w:r>
            </w:del>
            <w:ins w:id="13" w:author="Author" w:date="2021-10-08T09:49:00Z">
              <w:r>
                <w:t>1.16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21D7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B63D8A0" w14:textId="77777777" w:rsidR="0090077C" w:rsidRDefault="0090077C" w:rsidP="00E44D53">
            <w:pPr>
              <w:pStyle w:val="tabletext11"/>
              <w:jc w:val="right"/>
            </w:pPr>
            <w:del w:id="14" w:author="Author" w:date="2021-10-08T10:10:00Z">
              <w:r w:rsidRPr="00202399" w:rsidDel="00283438">
                <w:delText>1.16</w:delText>
              </w:r>
            </w:del>
            <w:ins w:id="15" w:author="Author" w:date="2021-10-08T10:10:00Z">
              <w:r>
                <w:t>1.17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295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9911027" w14:textId="77777777" w:rsidR="0090077C" w:rsidRDefault="0090077C" w:rsidP="00E44D53">
            <w:pPr>
              <w:pStyle w:val="tabletext11"/>
              <w:jc w:val="right"/>
            </w:pPr>
            <w:r>
              <w:t>1.16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57352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0C5F1C0" w14:textId="77777777" w:rsidR="0090077C" w:rsidRDefault="0090077C" w:rsidP="00E44D53">
            <w:pPr>
              <w:pStyle w:val="tabletext11"/>
              <w:jc w:val="right"/>
            </w:pPr>
            <w:r w:rsidRPr="00083CBD">
              <w:t>1.13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07E0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2EB2EDE6" w14:textId="77777777" w:rsidR="0090077C" w:rsidRDefault="0090077C" w:rsidP="00E44D53">
            <w:pPr>
              <w:pStyle w:val="tabletext11"/>
              <w:jc w:val="right"/>
            </w:pPr>
            <w:del w:id="16" w:author="Author" w:date="2021-10-08T10:14:00Z">
              <w:r w:rsidRPr="00221117" w:rsidDel="00283438">
                <w:delText>1.14</w:delText>
              </w:r>
            </w:del>
            <w:ins w:id="17" w:author="Author" w:date="2021-10-08T10:14:00Z">
              <w:r>
                <w:t>1.15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6779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10F4220D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D5A857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64BDFFAA" w14:textId="77777777" w:rsidR="0090077C" w:rsidRDefault="0090077C" w:rsidP="00E44D53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6805FEC3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90B6F28" w14:textId="77777777" w:rsidR="0090077C" w:rsidRDefault="0090077C" w:rsidP="00E44D53">
            <w:pPr>
              <w:pStyle w:val="tabletext11"/>
              <w:jc w:val="right"/>
            </w:pPr>
            <w:del w:id="18" w:author="Author" w:date="2021-10-08T09:49:00Z">
              <w:r w:rsidRPr="0011546D" w:rsidDel="00DC0E6C">
                <w:delText>1.27</w:delText>
              </w:r>
            </w:del>
            <w:ins w:id="19" w:author="Author" w:date="2021-10-08T09:50:00Z">
              <w:r>
                <w:t>1.28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3615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A8BBAB0" w14:textId="77777777" w:rsidR="0090077C" w:rsidRDefault="0090077C" w:rsidP="00E44D53">
            <w:pPr>
              <w:pStyle w:val="tabletext11"/>
              <w:jc w:val="right"/>
            </w:pPr>
            <w:del w:id="20" w:author="Author" w:date="2021-10-08T10:10:00Z">
              <w:r w:rsidDel="00283438">
                <w:delText>1.28</w:delText>
              </w:r>
            </w:del>
            <w:ins w:id="21" w:author="Author" w:date="2021-10-08T10:10:00Z">
              <w:r>
                <w:t>1.30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E3D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4821973" w14:textId="77777777" w:rsidR="0090077C" w:rsidRDefault="0090077C" w:rsidP="00E44D53">
            <w:pPr>
              <w:pStyle w:val="tabletext11"/>
              <w:jc w:val="right"/>
            </w:pPr>
            <w:del w:id="22" w:author="Author" w:date="2021-10-08T10:12:00Z">
              <w:r w:rsidDel="00283438">
                <w:delText>1.30</w:delText>
              </w:r>
            </w:del>
            <w:ins w:id="23" w:author="Author" w:date="2021-10-08T10:12:00Z">
              <w:r>
                <w:t>1.29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3E06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CB33F92" w14:textId="77777777" w:rsidR="0090077C" w:rsidRDefault="0090077C" w:rsidP="00E44D53">
            <w:pPr>
              <w:pStyle w:val="tabletext11"/>
              <w:jc w:val="right"/>
            </w:pPr>
            <w:r w:rsidRPr="00083CBD">
              <w:t>1.24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CA9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645BA533" w14:textId="77777777" w:rsidR="0090077C" w:rsidRDefault="0090077C" w:rsidP="00E44D53">
            <w:pPr>
              <w:pStyle w:val="tabletext11"/>
              <w:jc w:val="right"/>
            </w:pPr>
            <w:del w:id="24" w:author="Author" w:date="2021-10-08T10:14:00Z">
              <w:r w:rsidRPr="00221117" w:rsidDel="00283438">
                <w:delText>1.25</w:delText>
              </w:r>
            </w:del>
            <w:ins w:id="25" w:author="Author" w:date="2021-10-08T10:14:00Z">
              <w:r>
                <w:t>1.27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9043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46E5A0E8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0CAF9AF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05D96174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7F7C5F6D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165DE73" w14:textId="77777777" w:rsidR="0090077C" w:rsidRPr="00320993" w:rsidRDefault="0090077C" w:rsidP="00E44D53">
            <w:pPr>
              <w:pStyle w:val="tabletext11"/>
              <w:jc w:val="right"/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DA7D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0B1B8CA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ECE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72E693A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A8B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1605BBC" w14:textId="77777777" w:rsidR="0090077C" w:rsidRPr="00590C39" w:rsidRDefault="0090077C" w:rsidP="00E44D53">
            <w:pPr>
              <w:pStyle w:val="tabletext11"/>
              <w:jc w:val="right"/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FA4F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28AE9FB0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F2F6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51FD697E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25AC07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1E9598ED" w14:textId="77777777" w:rsidR="0090077C" w:rsidRDefault="0090077C" w:rsidP="00E44D53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6C1888E6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448C05E" w14:textId="77777777" w:rsidR="0090077C" w:rsidRDefault="0090077C" w:rsidP="00E44D53">
            <w:pPr>
              <w:pStyle w:val="tabletext11"/>
              <w:jc w:val="right"/>
            </w:pPr>
            <w:del w:id="26" w:author="Author" w:date="2021-10-08T09:50:00Z">
              <w:r w:rsidRPr="00496A27" w:rsidDel="00DC0E6C">
                <w:delText>1.36</w:delText>
              </w:r>
            </w:del>
            <w:ins w:id="27" w:author="Author" w:date="2021-10-08T09:50:00Z">
              <w:r>
                <w:t>1.38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7D55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3EBD2602" w14:textId="77777777" w:rsidR="0090077C" w:rsidRDefault="0090077C" w:rsidP="00E44D53">
            <w:pPr>
              <w:pStyle w:val="tabletext11"/>
              <w:jc w:val="right"/>
            </w:pPr>
            <w:del w:id="28" w:author="Author" w:date="2021-10-08T10:11:00Z">
              <w:r w:rsidRPr="00073045" w:rsidDel="00283438">
                <w:delText>1.39</w:delText>
              </w:r>
            </w:del>
            <w:ins w:id="29" w:author="Author" w:date="2021-10-08T10:11:00Z">
              <w:r>
                <w:t>1.41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7E59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1DF4A37" w14:textId="77777777" w:rsidR="0090077C" w:rsidRDefault="0090077C" w:rsidP="00E44D53">
            <w:pPr>
              <w:pStyle w:val="tabletext11"/>
              <w:jc w:val="right"/>
            </w:pPr>
            <w:del w:id="30" w:author="Author" w:date="2021-10-08T10:12:00Z">
              <w:r w:rsidRPr="00373A87" w:rsidDel="00283438">
                <w:delText>1.42</w:delText>
              </w:r>
            </w:del>
            <w:ins w:id="31" w:author="Author" w:date="2021-10-08T10:12:00Z">
              <w:r>
                <w:t>1.41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E5BE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3830619F" w14:textId="77777777" w:rsidR="0090077C" w:rsidRDefault="0090077C" w:rsidP="00E44D53">
            <w:pPr>
              <w:pStyle w:val="tabletext11"/>
              <w:jc w:val="right"/>
            </w:pPr>
            <w:r w:rsidRPr="004B4710">
              <w:t>1.32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DE20F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1C76365D" w14:textId="77777777" w:rsidR="0090077C" w:rsidRDefault="0090077C" w:rsidP="00E44D53">
            <w:pPr>
              <w:pStyle w:val="tabletext11"/>
              <w:jc w:val="right"/>
            </w:pPr>
            <w:del w:id="32" w:author="Author" w:date="2021-10-08T10:14:00Z">
              <w:r w:rsidRPr="003F6664" w:rsidDel="00283438">
                <w:delText>1.35</w:delText>
              </w:r>
            </w:del>
            <w:ins w:id="33" w:author="Author" w:date="2021-10-08T10:14:00Z">
              <w:r>
                <w:t>1.37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4A40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085C6677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1C4E483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797F31FB" w14:textId="77777777" w:rsidR="0090077C" w:rsidRDefault="0090077C" w:rsidP="00E44D53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1FAD5376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767A836" w14:textId="77777777" w:rsidR="0090077C" w:rsidRDefault="0090077C" w:rsidP="00E44D53">
            <w:pPr>
              <w:pStyle w:val="tabletext11"/>
              <w:jc w:val="right"/>
            </w:pPr>
            <w:del w:id="34" w:author="Author" w:date="2021-10-08T09:50:00Z">
              <w:r w:rsidRPr="00496A27" w:rsidDel="00DC0E6C">
                <w:delText>1.45</w:delText>
              </w:r>
            </w:del>
            <w:ins w:id="35" w:author="Author" w:date="2021-10-08T09:50:00Z">
              <w:r>
                <w:t>1.47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115C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07FC5ED" w14:textId="77777777" w:rsidR="0090077C" w:rsidRDefault="0090077C" w:rsidP="00E44D53">
            <w:pPr>
              <w:pStyle w:val="tabletext11"/>
              <w:jc w:val="right"/>
            </w:pPr>
            <w:del w:id="36" w:author="Author" w:date="2021-10-08T10:11:00Z">
              <w:r w:rsidDel="00283438">
                <w:delText>1.48</w:delText>
              </w:r>
            </w:del>
            <w:ins w:id="37" w:author="Author" w:date="2021-10-08T10:11:00Z">
              <w:r>
                <w:t>1.51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BDD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5F87391" w14:textId="77777777" w:rsidR="0090077C" w:rsidRDefault="0090077C" w:rsidP="00E44D53">
            <w:pPr>
              <w:pStyle w:val="tabletext11"/>
              <w:jc w:val="right"/>
            </w:pPr>
            <w:del w:id="38" w:author="Author" w:date="2021-10-08T10:12:00Z">
              <w:r w:rsidRPr="00373A87" w:rsidDel="00283438">
                <w:delText>1.52</w:delText>
              </w:r>
            </w:del>
            <w:ins w:id="39" w:author="Author" w:date="2021-10-08T10:12:00Z">
              <w:r>
                <w:t>1.51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68EE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4A43179" w14:textId="77777777" w:rsidR="0090077C" w:rsidRDefault="0090077C" w:rsidP="00E44D53">
            <w:pPr>
              <w:pStyle w:val="tabletext11"/>
              <w:jc w:val="right"/>
            </w:pPr>
            <w:r w:rsidRPr="004B4710">
              <w:t>1.40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E5F2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5F243979" w14:textId="77777777" w:rsidR="0090077C" w:rsidRDefault="0090077C" w:rsidP="00E44D53">
            <w:pPr>
              <w:pStyle w:val="tabletext11"/>
              <w:jc w:val="right"/>
            </w:pPr>
            <w:del w:id="40" w:author="Author" w:date="2021-10-08T10:15:00Z">
              <w:r w:rsidRPr="003F6664" w:rsidDel="00283438">
                <w:delText>1.43</w:delText>
              </w:r>
            </w:del>
            <w:ins w:id="41" w:author="Author" w:date="2021-10-08T10:15:00Z">
              <w:r>
                <w:t>1.45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B884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5503890C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BD393C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5ED95478" w14:textId="77777777" w:rsidR="0090077C" w:rsidRDefault="0090077C" w:rsidP="00E44D53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528A6040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19B5D3B" w14:textId="77777777" w:rsidR="0090077C" w:rsidRDefault="0090077C" w:rsidP="00E44D53">
            <w:pPr>
              <w:pStyle w:val="tabletext11"/>
              <w:jc w:val="right"/>
            </w:pPr>
            <w:del w:id="42" w:author="Author" w:date="2021-10-08T09:50:00Z">
              <w:r w:rsidRPr="00496A27" w:rsidDel="00DC0E6C">
                <w:delText>1.52</w:delText>
              </w:r>
            </w:del>
            <w:ins w:id="43" w:author="Author" w:date="2021-10-08T09:50:00Z">
              <w:r>
                <w:t>1.55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5C13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F5D3539" w14:textId="77777777" w:rsidR="0090077C" w:rsidRDefault="0090077C" w:rsidP="00E44D53">
            <w:pPr>
              <w:pStyle w:val="tabletext11"/>
              <w:jc w:val="right"/>
            </w:pPr>
            <w:del w:id="44" w:author="Author" w:date="2021-10-08T10:11:00Z">
              <w:r w:rsidRPr="00837AD0" w:rsidDel="00283438">
                <w:delText>1.55</w:delText>
              </w:r>
            </w:del>
            <w:ins w:id="45" w:author="Author" w:date="2021-10-08T10:11:00Z">
              <w:r>
                <w:t>1.59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89E6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5EA0D41" w14:textId="77777777" w:rsidR="0090077C" w:rsidRDefault="0090077C" w:rsidP="00E44D53">
            <w:pPr>
              <w:pStyle w:val="tabletext11"/>
              <w:jc w:val="right"/>
            </w:pPr>
            <w:r w:rsidRPr="00373A87">
              <w:t>1.60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422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DF53C83" w14:textId="77777777" w:rsidR="0090077C" w:rsidRDefault="0090077C" w:rsidP="00E44D53">
            <w:pPr>
              <w:pStyle w:val="tabletext11"/>
              <w:jc w:val="right"/>
            </w:pPr>
            <w:r w:rsidRPr="004B4710">
              <w:t>1.47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5AD6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01EC974B" w14:textId="77777777" w:rsidR="0090077C" w:rsidRDefault="0090077C" w:rsidP="00E44D53">
            <w:pPr>
              <w:pStyle w:val="tabletext11"/>
              <w:jc w:val="right"/>
            </w:pPr>
            <w:del w:id="46" w:author="Author" w:date="2021-10-08T10:15:00Z">
              <w:r w:rsidRPr="003F6664" w:rsidDel="00283438">
                <w:delText>1.50</w:delText>
              </w:r>
            </w:del>
            <w:ins w:id="47" w:author="Author" w:date="2021-10-08T10:15:00Z">
              <w:r>
                <w:t>1.53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B9A9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708E73D7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3AD7D7C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31B3B5A5" w14:textId="77777777" w:rsidR="0090077C" w:rsidRDefault="0090077C" w:rsidP="00E44D53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564C4C3D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8159D12" w14:textId="77777777" w:rsidR="0090077C" w:rsidRDefault="0090077C" w:rsidP="00E44D53">
            <w:pPr>
              <w:pStyle w:val="tabletext11"/>
              <w:jc w:val="right"/>
            </w:pPr>
            <w:del w:id="48" w:author="Author" w:date="2021-10-08T09:50:00Z">
              <w:r w:rsidRPr="00496A27" w:rsidDel="00DC0E6C">
                <w:delText>1.58</w:delText>
              </w:r>
            </w:del>
            <w:ins w:id="49" w:author="Author" w:date="2021-10-08T09:50:00Z">
              <w:r>
                <w:t>1.62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79E60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0C36C63" w14:textId="77777777" w:rsidR="0090077C" w:rsidRDefault="0090077C" w:rsidP="00E44D53">
            <w:pPr>
              <w:pStyle w:val="tabletext11"/>
              <w:jc w:val="right"/>
            </w:pPr>
            <w:del w:id="50" w:author="Author" w:date="2021-10-08T10:11:00Z">
              <w:r w:rsidRPr="00837AD0" w:rsidDel="00283438">
                <w:delText>1.62</w:delText>
              </w:r>
            </w:del>
            <w:ins w:id="51" w:author="Author" w:date="2021-10-08T10:11:00Z">
              <w:r>
                <w:t>1.66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15EB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AAF9549" w14:textId="77777777" w:rsidR="0090077C" w:rsidRDefault="0090077C" w:rsidP="00E44D53">
            <w:pPr>
              <w:pStyle w:val="tabletext11"/>
              <w:jc w:val="right"/>
            </w:pPr>
            <w:r w:rsidRPr="00373A87">
              <w:t>1.68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0536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E77AD7B" w14:textId="77777777" w:rsidR="0090077C" w:rsidRDefault="0090077C" w:rsidP="00E44D53">
            <w:pPr>
              <w:pStyle w:val="tabletext11"/>
              <w:jc w:val="right"/>
            </w:pPr>
            <w:r w:rsidRPr="004B4710">
              <w:t>1.53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F862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6DB3CA59" w14:textId="77777777" w:rsidR="0090077C" w:rsidRDefault="0090077C" w:rsidP="00E44D53">
            <w:pPr>
              <w:pStyle w:val="tabletext11"/>
              <w:jc w:val="right"/>
            </w:pPr>
            <w:del w:id="52" w:author="Author" w:date="2021-10-08T10:15:00Z">
              <w:r w:rsidRPr="003F6664" w:rsidDel="00283438">
                <w:delText>1.56</w:delText>
              </w:r>
            </w:del>
            <w:ins w:id="53" w:author="Author" w:date="2021-10-08T10:15:00Z">
              <w:r>
                <w:t>1.59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B730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07B7E456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3FF034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092DA485" w14:textId="77777777" w:rsidR="0090077C" w:rsidRDefault="0090077C" w:rsidP="00E44D53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370D411B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2878AE5" w14:textId="77777777" w:rsidR="0090077C" w:rsidRDefault="0090077C" w:rsidP="00E44D53">
            <w:pPr>
              <w:pStyle w:val="tabletext11"/>
              <w:jc w:val="right"/>
            </w:pPr>
            <w:del w:id="54" w:author="Author" w:date="2021-10-08T09:50:00Z">
              <w:r w:rsidRPr="00073045" w:rsidDel="00DC0E6C">
                <w:delText>1.68</w:delText>
              </w:r>
            </w:del>
            <w:ins w:id="55" w:author="Author" w:date="2021-10-08T09:50:00Z">
              <w:r>
                <w:t>1.74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81DBF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7CA2F30" w14:textId="77777777" w:rsidR="0090077C" w:rsidRDefault="0090077C" w:rsidP="00E44D53">
            <w:pPr>
              <w:pStyle w:val="tabletext11"/>
              <w:jc w:val="right"/>
            </w:pPr>
            <w:del w:id="56" w:author="Author" w:date="2021-10-08T10:11:00Z">
              <w:r w:rsidRPr="00073045" w:rsidDel="00283438">
                <w:delText>1.73</w:delText>
              </w:r>
            </w:del>
            <w:ins w:id="57" w:author="Author" w:date="2021-10-08T10:11:00Z">
              <w:r>
                <w:t>1.78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0EF3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7662CAE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>
              <w:t>1.82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CFA70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3B04B65" w14:textId="77777777" w:rsidR="0090077C" w:rsidRDefault="0090077C" w:rsidP="00E44D53">
            <w:pPr>
              <w:pStyle w:val="tabletext11"/>
              <w:jc w:val="right"/>
            </w:pPr>
            <w:r w:rsidRPr="004B4710">
              <w:t>1.64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17B7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381F9FE6" w14:textId="77777777" w:rsidR="0090077C" w:rsidRDefault="0090077C" w:rsidP="00E44D53">
            <w:pPr>
              <w:pStyle w:val="tabletext11"/>
              <w:jc w:val="right"/>
            </w:pPr>
            <w:del w:id="58" w:author="Author" w:date="2021-10-08T10:15:00Z">
              <w:r w:rsidDel="00283438">
                <w:delText>1.66</w:delText>
              </w:r>
            </w:del>
            <w:ins w:id="59" w:author="Author" w:date="2021-10-08T10:15:00Z">
              <w:r>
                <w:t>1.70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FAEB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0A87FAA1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4BF7E5A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315F04A2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25418EB3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F0C2651" w14:textId="77777777" w:rsidR="0090077C" w:rsidRPr="00320993" w:rsidRDefault="0090077C" w:rsidP="00E44D53">
            <w:pPr>
              <w:pStyle w:val="tabletext11"/>
              <w:jc w:val="right"/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E197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EA95AD7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9CAE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59DB05A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512C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1CDF513" w14:textId="77777777" w:rsidR="0090077C" w:rsidRPr="00590C39" w:rsidRDefault="0090077C" w:rsidP="00E44D53">
            <w:pPr>
              <w:pStyle w:val="tabletext11"/>
              <w:jc w:val="right"/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CFEA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6C182111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79F1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24317780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DA6B18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1EF4727D" w14:textId="77777777" w:rsidR="0090077C" w:rsidRDefault="0090077C" w:rsidP="00E44D53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22D8E9F9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694B0A6" w14:textId="77777777" w:rsidR="0090077C" w:rsidRDefault="0090077C" w:rsidP="00E44D53">
            <w:pPr>
              <w:pStyle w:val="tabletext11"/>
              <w:jc w:val="right"/>
            </w:pPr>
            <w:del w:id="60" w:author="Author" w:date="2021-10-08T09:50:00Z">
              <w:r w:rsidRPr="00DC67FA" w:rsidDel="00DC0E6C">
                <w:delText>1.76</w:delText>
              </w:r>
            </w:del>
            <w:ins w:id="61" w:author="Author" w:date="2021-10-08T09:50:00Z">
              <w:r>
                <w:t>1.83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BD2D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4EB3E57" w14:textId="77777777" w:rsidR="0090077C" w:rsidRDefault="0090077C" w:rsidP="00E44D53">
            <w:pPr>
              <w:pStyle w:val="tabletext11"/>
              <w:jc w:val="right"/>
            </w:pPr>
            <w:del w:id="62" w:author="Author" w:date="2021-10-08T10:11:00Z">
              <w:r w:rsidRPr="00867D58" w:rsidDel="00283438">
                <w:delText>1.82</w:delText>
              </w:r>
            </w:del>
            <w:ins w:id="63" w:author="Author" w:date="2021-10-08T10:11:00Z">
              <w:r>
                <w:t>1.87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6507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60773B7" w14:textId="77777777" w:rsidR="0090077C" w:rsidRDefault="0090077C" w:rsidP="00E44D53">
            <w:pPr>
              <w:pStyle w:val="tabletext11"/>
              <w:jc w:val="right"/>
            </w:pPr>
            <w:r w:rsidRPr="009B412F">
              <w:t>1.93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F19D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DBEDEDD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 w:rsidRPr="00260A30">
              <w:t>1.74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A013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64A1BFEF" w14:textId="77777777" w:rsidR="0090077C" w:rsidRDefault="0090077C" w:rsidP="00E44D53">
            <w:pPr>
              <w:pStyle w:val="tabletext11"/>
              <w:jc w:val="right"/>
            </w:pPr>
            <w:del w:id="64" w:author="Author" w:date="2021-10-08T10:15:00Z">
              <w:r w:rsidRPr="00551AFE" w:rsidDel="00283438">
                <w:delText>1.75</w:delText>
              </w:r>
            </w:del>
            <w:ins w:id="65" w:author="Author" w:date="2021-10-08T10:15:00Z">
              <w:r>
                <w:t>1.79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1528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27FCFD1C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8C2266B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6B48A432" w14:textId="77777777" w:rsidR="0090077C" w:rsidRDefault="0090077C" w:rsidP="00E44D53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5CCFFD63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3238961C" w14:textId="77777777" w:rsidR="0090077C" w:rsidRDefault="0090077C" w:rsidP="00E44D53">
            <w:pPr>
              <w:pStyle w:val="tabletext11"/>
              <w:jc w:val="right"/>
            </w:pPr>
            <w:del w:id="66" w:author="Author" w:date="2021-10-08T09:50:00Z">
              <w:r w:rsidRPr="00DC67FA" w:rsidDel="00DC0E6C">
                <w:delText>1.86</w:delText>
              </w:r>
            </w:del>
            <w:ins w:id="67" w:author="Author" w:date="2021-10-08T09:50:00Z">
              <w:r>
                <w:t>1.94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36D2A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2DFB88E" w14:textId="77777777" w:rsidR="0090077C" w:rsidRDefault="0090077C" w:rsidP="00E44D53">
            <w:pPr>
              <w:pStyle w:val="tabletext11"/>
              <w:jc w:val="right"/>
            </w:pPr>
            <w:del w:id="68" w:author="Author" w:date="2021-10-08T10:11:00Z">
              <w:r w:rsidRPr="00867D58" w:rsidDel="00283438">
                <w:delText>1.93</w:delText>
              </w:r>
            </w:del>
            <w:ins w:id="69" w:author="Author" w:date="2021-10-08T10:11:00Z">
              <w:r>
                <w:t>2.00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E053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825A798" w14:textId="77777777" w:rsidR="0090077C" w:rsidRDefault="0090077C" w:rsidP="00E44D53">
            <w:pPr>
              <w:pStyle w:val="tabletext11"/>
              <w:jc w:val="right"/>
            </w:pPr>
            <w:del w:id="70" w:author="Author" w:date="2021-10-08T10:13:00Z">
              <w:r w:rsidRPr="009B412F" w:rsidDel="00283438">
                <w:delText>2.06</w:delText>
              </w:r>
            </w:del>
            <w:ins w:id="71" w:author="Author" w:date="2021-10-08T10:13:00Z">
              <w:r>
                <w:t>2.08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B4B15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B9C4ECD" w14:textId="77777777" w:rsidR="0090077C" w:rsidRDefault="0090077C" w:rsidP="00E44D53">
            <w:pPr>
              <w:pStyle w:val="tabletext11"/>
              <w:jc w:val="right"/>
            </w:pPr>
            <w:r w:rsidRPr="00260A30">
              <w:t>1.86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F713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691E5D41" w14:textId="77777777" w:rsidR="0090077C" w:rsidRDefault="0090077C" w:rsidP="00E44D53">
            <w:pPr>
              <w:pStyle w:val="tabletext11"/>
              <w:jc w:val="right"/>
            </w:pPr>
            <w:del w:id="72" w:author="Author" w:date="2021-10-08T10:15:00Z">
              <w:r w:rsidRPr="00551AFE" w:rsidDel="00283438">
                <w:delText>1.86</w:delText>
              </w:r>
            </w:del>
            <w:ins w:id="73" w:author="Author" w:date="2021-10-08T10:15:00Z">
              <w:r>
                <w:t>1.90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8026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32EC00A4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F86E3B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64DA43A2" w14:textId="77777777" w:rsidR="0090077C" w:rsidRDefault="0090077C" w:rsidP="00E44D53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2461967D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ED6FDD2" w14:textId="77777777" w:rsidR="0090077C" w:rsidRDefault="0090077C" w:rsidP="00E44D53">
            <w:pPr>
              <w:pStyle w:val="tabletext11"/>
              <w:jc w:val="right"/>
            </w:pPr>
            <w:del w:id="74" w:author="Author" w:date="2021-10-08T09:50:00Z">
              <w:r w:rsidRPr="00DC67FA" w:rsidDel="00DC0E6C">
                <w:delText>1.98</w:delText>
              </w:r>
            </w:del>
            <w:ins w:id="75" w:author="Author" w:date="2021-10-08T09:50:00Z">
              <w:r>
                <w:t>2.09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34E9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FFE9D64" w14:textId="77777777" w:rsidR="0090077C" w:rsidRDefault="0090077C" w:rsidP="00E44D53">
            <w:pPr>
              <w:pStyle w:val="tabletext11"/>
              <w:jc w:val="right"/>
            </w:pPr>
            <w:del w:id="76" w:author="Author" w:date="2021-10-08T10:11:00Z">
              <w:r w:rsidRPr="00867D58" w:rsidDel="00283438">
                <w:delText>2.08</w:delText>
              </w:r>
            </w:del>
            <w:ins w:id="77" w:author="Author" w:date="2021-10-08T10:11:00Z">
              <w:r>
                <w:t>2.16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01D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6F92A91" w14:textId="77777777" w:rsidR="0090077C" w:rsidRDefault="0090077C" w:rsidP="00E44D53">
            <w:pPr>
              <w:pStyle w:val="tabletext11"/>
              <w:jc w:val="right"/>
            </w:pPr>
            <w:del w:id="78" w:author="Author" w:date="2021-10-08T10:13:00Z">
              <w:r w:rsidRPr="009B412F" w:rsidDel="00283438">
                <w:delText>2.24</w:delText>
              </w:r>
            </w:del>
            <w:ins w:id="79" w:author="Author" w:date="2021-10-08T10:13:00Z">
              <w:r>
                <w:t>2.27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2C7C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A161119" w14:textId="77777777" w:rsidR="0090077C" w:rsidRDefault="0090077C" w:rsidP="00E44D53">
            <w:pPr>
              <w:pStyle w:val="tabletext11"/>
              <w:jc w:val="right"/>
            </w:pPr>
            <w:r w:rsidRPr="00260A30">
              <w:t>2.02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F20E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4244D43C" w14:textId="77777777" w:rsidR="0090077C" w:rsidRDefault="0090077C" w:rsidP="00E44D53">
            <w:pPr>
              <w:pStyle w:val="tabletext11"/>
              <w:jc w:val="right"/>
            </w:pPr>
            <w:del w:id="80" w:author="Author" w:date="2021-10-08T10:15:00Z">
              <w:r w:rsidRPr="00551AFE" w:rsidDel="00283438">
                <w:delText>2.01</w:delText>
              </w:r>
            </w:del>
            <w:ins w:id="81" w:author="Author" w:date="2021-10-08T10:15:00Z">
              <w:r>
                <w:t>2.04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D0C5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31C2F42B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2E15CB6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3AAE7062" w14:textId="77777777" w:rsidR="0090077C" w:rsidRDefault="0090077C" w:rsidP="00E44D53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511A3744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5C71978" w14:textId="77777777" w:rsidR="0090077C" w:rsidRDefault="0090077C" w:rsidP="00E44D53">
            <w:pPr>
              <w:pStyle w:val="tabletext11"/>
              <w:jc w:val="right"/>
            </w:pPr>
            <w:del w:id="82" w:author="Author" w:date="2021-10-08T09:50:00Z">
              <w:r w:rsidRPr="00DC67FA" w:rsidDel="00DC0E6C">
                <w:delText>2.16</w:delText>
              </w:r>
            </w:del>
            <w:ins w:id="83" w:author="Author" w:date="2021-10-08T09:50:00Z">
              <w:r>
                <w:t>2.29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14C4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D0E8CEE" w14:textId="77777777" w:rsidR="0090077C" w:rsidRDefault="0090077C" w:rsidP="00E44D53">
            <w:pPr>
              <w:pStyle w:val="tabletext11"/>
              <w:jc w:val="right"/>
            </w:pPr>
            <w:del w:id="84" w:author="Author" w:date="2021-10-08T10:11:00Z">
              <w:r w:rsidRPr="00867D58" w:rsidDel="00283438">
                <w:delText>2.30</w:delText>
              </w:r>
            </w:del>
            <w:ins w:id="85" w:author="Author" w:date="2021-10-08T10:11:00Z">
              <w:r>
                <w:t>2.40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455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3D0D6A34" w14:textId="77777777" w:rsidR="0090077C" w:rsidRDefault="0090077C" w:rsidP="00E44D53">
            <w:pPr>
              <w:pStyle w:val="tabletext11"/>
              <w:jc w:val="right"/>
            </w:pPr>
            <w:del w:id="86" w:author="Author" w:date="2021-10-08T10:13:00Z">
              <w:r w:rsidRPr="009B412F" w:rsidDel="00283438">
                <w:delText>2.50</w:delText>
              </w:r>
            </w:del>
            <w:ins w:id="87" w:author="Author" w:date="2021-10-08T10:13:00Z">
              <w:r>
                <w:t>2.56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19B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CD67C1B" w14:textId="77777777" w:rsidR="0090077C" w:rsidRDefault="0090077C" w:rsidP="00E44D53">
            <w:pPr>
              <w:pStyle w:val="tabletext11"/>
              <w:jc w:val="right"/>
            </w:pPr>
            <w:r w:rsidRPr="00260A30">
              <w:t>2.25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40BB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4822920C" w14:textId="77777777" w:rsidR="0090077C" w:rsidRDefault="0090077C" w:rsidP="00E44D53">
            <w:pPr>
              <w:pStyle w:val="tabletext11"/>
              <w:jc w:val="right"/>
            </w:pPr>
            <w:del w:id="88" w:author="Author" w:date="2021-10-08T10:15:00Z">
              <w:r w:rsidRPr="00551AFE" w:rsidDel="00283438">
                <w:delText>2.22</w:delText>
              </w:r>
            </w:del>
            <w:ins w:id="89" w:author="Author" w:date="2021-10-08T10:15:00Z">
              <w:r>
                <w:t>2.24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9A81A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26B10215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F1DDFE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58226E70" w14:textId="77777777" w:rsidR="0090077C" w:rsidRDefault="0090077C" w:rsidP="00E44D53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3BF3A544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D17EEBC" w14:textId="77777777" w:rsidR="0090077C" w:rsidRDefault="0090077C" w:rsidP="00E44D53">
            <w:pPr>
              <w:pStyle w:val="tabletext11"/>
              <w:jc w:val="right"/>
            </w:pPr>
            <w:del w:id="90" w:author="Author" w:date="2021-10-08T09:51:00Z">
              <w:r w:rsidRPr="00DC67FA" w:rsidDel="00DC0E6C">
                <w:delText>2.29</w:delText>
              </w:r>
            </w:del>
            <w:ins w:id="91" w:author="Author" w:date="2021-10-08T09:51:00Z">
              <w:r>
                <w:t>2.45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4B48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D0AF0B6" w14:textId="77777777" w:rsidR="0090077C" w:rsidRDefault="0090077C" w:rsidP="00E44D53">
            <w:pPr>
              <w:pStyle w:val="tabletext11"/>
              <w:jc w:val="right"/>
            </w:pPr>
            <w:del w:id="92" w:author="Author" w:date="2021-10-08T10:11:00Z">
              <w:r w:rsidRPr="00867D58" w:rsidDel="00283438">
                <w:delText>2.47</w:delText>
              </w:r>
            </w:del>
            <w:ins w:id="93" w:author="Author" w:date="2021-10-08T10:11:00Z">
              <w:r>
                <w:t>2.59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2AA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88DBC14" w14:textId="77777777" w:rsidR="0090077C" w:rsidRDefault="0090077C" w:rsidP="00E44D53">
            <w:pPr>
              <w:pStyle w:val="tabletext11"/>
              <w:jc w:val="right"/>
            </w:pPr>
            <w:del w:id="94" w:author="Author" w:date="2021-10-08T10:13:00Z">
              <w:r w:rsidRPr="009B412F" w:rsidDel="00283438">
                <w:delText>2.71</w:delText>
              </w:r>
            </w:del>
            <w:ins w:id="95" w:author="Author" w:date="2021-10-08T10:13:00Z">
              <w:r>
                <w:t>2.78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37B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BE62E69" w14:textId="77777777" w:rsidR="0090077C" w:rsidRDefault="0090077C" w:rsidP="00E44D53">
            <w:pPr>
              <w:pStyle w:val="tabletext11"/>
              <w:jc w:val="right"/>
            </w:pPr>
            <w:r w:rsidRPr="00260A30">
              <w:t>2.41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F32F6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68A2CAEA" w14:textId="77777777" w:rsidR="0090077C" w:rsidRDefault="0090077C" w:rsidP="00E44D53">
            <w:pPr>
              <w:pStyle w:val="tabletext11"/>
              <w:jc w:val="right"/>
            </w:pPr>
            <w:r w:rsidRPr="00551AFE">
              <w:t>2.39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565D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137BD626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FA9A05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597A0D97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3A6832CC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A7186E3" w14:textId="77777777" w:rsidR="0090077C" w:rsidRPr="00320993" w:rsidRDefault="0090077C" w:rsidP="00E44D53">
            <w:pPr>
              <w:pStyle w:val="tabletext11"/>
              <w:jc w:val="right"/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96F3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EBB8BA5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0897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65FB744D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9A17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78968AD" w14:textId="77777777" w:rsidR="0090077C" w:rsidRPr="00590C39" w:rsidRDefault="0090077C" w:rsidP="00E44D53">
            <w:pPr>
              <w:pStyle w:val="tabletext11"/>
              <w:jc w:val="right"/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ACA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02C993E2" w14:textId="77777777" w:rsidR="0090077C" w:rsidRDefault="0090077C" w:rsidP="00E44D53">
            <w:pPr>
              <w:pStyle w:val="tabletext11"/>
              <w:jc w:val="righ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F955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345CCECB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0D336FB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11F0F4D8" w14:textId="77777777" w:rsidR="0090077C" w:rsidRDefault="0090077C" w:rsidP="00E44D53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63EDC065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32FAD48C" w14:textId="77777777" w:rsidR="0090077C" w:rsidRDefault="0090077C" w:rsidP="00E44D53">
            <w:pPr>
              <w:pStyle w:val="tabletext11"/>
              <w:jc w:val="right"/>
            </w:pPr>
            <w:del w:id="96" w:author="Author" w:date="2021-10-08T09:51:00Z">
              <w:r w:rsidRPr="003D45AB" w:rsidDel="00DC0E6C">
                <w:delText>2.40</w:delText>
              </w:r>
            </w:del>
            <w:ins w:id="97" w:author="Author" w:date="2021-10-08T09:51:00Z">
              <w:r>
                <w:t>2.57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C597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A811DAD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98" w:author="Author" w:date="2021-10-08T10:11:00Z">
              <w:r w:rsidRPr="00C9735C" w:rsidDel="00283438">
                <w:delText>2.61</w:delText>
              </w:r>
            </w:del>
            <w:ins w:id="99" w:author="Author" w:date="2021-10-08T10:11:00Z">
              <w:r>
                <w:t>2.74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5E4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09A6B64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00" w:author="Author" w:date="2021-10-08T10:13:00Z">
              <w:r w:rsidRPr="001F7B13" w:rsidDel="00283438">
                <w:delText>2.88</w:delText>
              </w:r>
            </w:del>
            <w:ins w:id="101" w:author="Author" w:date="2021-10-08T10:13:00Z">
              <w:r>
                <w:t>2.97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B6B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256D6194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 w:rsidRPr="009C30E5">
              <w:t>2.54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3A69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2ADED192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02" w:author="Author" w:date="2021-10-08T10:16:00Z">
              <w:r w:rsidRPr="006E0302" w:rsidDel="00283438">
                <w:delText>2.52</w:delText>
              </w:r>
            </w:del>
            <w:ins w:id="103" w:author="Author" w:date="2021-10-08T10:16:00Z">
              <w:r>
                <w:t>2.51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9898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4FC5183D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77617D6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387D61A2" w14:textId="77777777" w:rsidR="0090077C" w:rsidRDefault="0090077C" w:rsidP="00E44D53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3D17451D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0C34B64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04" w:author="Author" w:date="2021-10-08T09:51:00Z">
              <w:r w:rsidRPr="003D45AB" w:rsidDel="00DC0E6C">
                <w:delText>2.49</w:delText>
              </w:r>
            </w:del>
            <w:ins w:id="105" w:author="Author" w:date="2021-10-08T09:51:00Z">
              <w:r>
                <w:t>2.67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01DB6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3F0958E" w14:textId="77777777" w:rsidR="0090077C" w:rsidRDefault="0090077C" w:rsidP="00E44D53">
            <w:pPr>
              <w:pStyle w:val="tabletext11"/>
              <w:jc w:val="right"/>
            </w:pPr>
            <w:del w:id="106" w:author="Author" w:date="2021-10-08T10:12:00Z">
              <w:r w:rsidRPr="00C9735C" w:rsidDel="00283438">
                <w:delText>2.74</w:delText>
              </w:r>
            </w:del>
            <w:ins w:id="107" w:author="Author" w:date="2021-10-08T10:12:00Z">
              <w:r>
                <w:t>2.88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122D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7113F48D" w14:textId="77777777" w:rsidR="0090077C" w:rsidRDefault="0090077C" w:rsidP="00E44D53">
            <w:pPr>
              <w:pStyle w:val="tabletext11"/>
              <w:jc w:val="right"/>
            </w:pPr>
            <w:del w:id="108" w:author="Author" w:date="2021-10-08T10:14:00Z">
              <w:r w:rsidRPr="001F7B13" w:rsidDel="00283438">
                <w:delText>3.02</w:delText>
              </w:r>
            </w:del>
            <w:ins w:id="109" w:author="Author" w:date="2021-10-08T10:14:00Z">
              <w:r>
                <w:t>3.13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CBDF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182EED3A" w14:textId="77777777" w:rsidR="0090077C" w:rsidRDefault="0090077C" w:rsidP="00E44D53">
            <w:pPr>
              <w:pStyle w:val="tabletext11"/>
              <w:jc w:val="right"/>
            </w:pPr>
            <w:r w:rsidRPr="009C30E5">
              <w:t>2.66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7AEC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132B9A10" w14:textId="77777777" w:rsidR="0090077C" w:rsidRDefault="0090077C" w:rsidP="00E44D53">
            <w:pPr>
              <w:pStyle w:val="tabletext11"/>
              <w:jc w:val="right"/>
            </w:pPr>
            <w:del w:id="110" w:author="Author" w:date="2021-10-08T10:16:00Z">
              <w:r w:rsidRPr="006E0302" w:rsidDel="00283438">
                <w:delText>2.63</w:delText>
              </w:r>
            </w:del>
            <w:ins w:id="111" w:author="Author" w:date="2021-10-08T10:16:00Z">
              <w:r>
                <w:t>2.62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01A0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53E886BE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73FB01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nil"/>
            </w:tcBorders>
          </w:tcPr>
          <w:p w14:paraId="4152D9E4" w14:textId="77777777" w:rsidR="0090077C" w:rsidRDefault="0090077C" w:rsidP="00E44D53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227DC583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E0F0995" w14:textId="77777777" w:rsidR="0090077C" w:rsidRDefault="0090077C" w:rsidP="00E44D53">
            <w:pPr>
              <w:pStyle w:val="tabletext11"/>
              <w:jc w:val="right"/>
            </w:pPr>
            <w:del w:id="112" w:author="Author" w:date="2021-10-08T09:51:00Z">
              <w:r w:rsidRPr="003D45AB" w:rsidDel="00DC0E6C">
                <w:delText>2.76</w:delText>
              </w:r>
            </w:del>
            <w:ins w:id="113" w:author="Author" w:date="2021-10-08T09:51:00Z">
              <w:r>
                <w:t>3.00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6E8C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4970CD65" w14:textId="77777777" w:rsidR="0090077C" w:rsidRDefault="0090077C" w:rsidP="00E44D53">
            <w:pPr>
              <w:pStyle w:val="tabletext11"/>
              <w:jc w:val="right"/>
            </w:pPr>
            <w:del w:id="114" w:author="Author" w:date="2021-10-08T10:12:00Z">
              <w:r w:rsidRPr="00C9735C" w:rsidDel="00283438">
                <w:delText>3.13</w:delText>
              </w:r>
            </w:del>
            <w:ins w:id="115" w:author="Author" w:date="2021-10-08T10:12:00Z">
              <w:r>
                <w:t>3.32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4820C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017DBE7C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16" w:author="Author" w:date="2021-10-08T10:14:00Z">
              <w:r w:rsidRPr="001F7B13" w:rsidDel="00283438">
                <w:delText>3.50</w:delText>
              </w:r>
            </w:del>
            <w:ins w:id="117" w:author="Author" w:date="2021-10-08T10:14:00Z">
              <w:r>
                <w:t>3.65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5065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</w:tcBorders>
          </w:tcPr>
          <w:p w14:paraId="5D76191E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 w:rsidRPr="009C30E5">
              <w:t>3.01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84D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</w:tcBorders>
          </w:tcPr>
          <w:p w14:paraId="402A1580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18" w:author="Author" w:date="2021-10-08T10:16:00Z">
              <w:r w:rsidRPr="006E0302" w:rsidDel="00283438">
                <w:delText>2.99</w:delText>
              </w:r>
            </w:del>
            <w:ins w:id="119" w:author="Author" w:date="2021-10-08T10:16:00Z">
              <w:r>
                <w:t>2.96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A598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0830CC7E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right w:val="single" w:sz="6" w:space="0" w:color="auto"/>
            </w:tcBorders>
            <w:shd w:val="clear" w:color="auto" w:fill="auto"/>
          </w:tcPr>
          <w:p w14:paraId="1A860EA7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</w:tcBorders>
          </w:tcPr>
          <w:p w14:paraId="23ECD82A" w14:textId="77777777" w:rsidR="0090077C" w:rsidRDefault="0090077C" w:rsidP="00E44D53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610" w:type="dxa"/>
            <w:tcBorders>
              <w:top w:val="nil"/>
              <w:left w:val="nil"/>
              <w:right w:val="nil"/>
            </w:tcBorders>
          </w:tcPr>
          <w:p w14:paraId="502D7F46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</w:tcBorders>
          </w:tcPr>
          <w:p w14:paraId="7C788D39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20" w:author="Author" w:date="2021-10-08T09:51:00Z">
              <w:r w:rsidRPr="003D45AB" w:rsidDel="00DC0E6C">
                <w:delText>3.02</w:delText>
              </w:r>
            </w:del>
            <w:ins w:id="121" w:author="Author" w:date="2021-10-08T09:51:00Z">
              <w:r>
                <w:t>3.31</w:t>
              </w:r>
            </w:ins>
          </w:p>
        </w:tc>
        <w:tc>
          <w:tcPr>
            <w:tcW w:w="623" w:type="dxa"/>
            <w:tcBorders>
              <w:top w:val="nil"/>
              <w:left w:val="nil"/>
              <w:right w:val="single" w:sz="6" w:space="0" w:color="auto"/>
            </w:tcBorders>
          </w:tcPr>
          <w:p w14:paraId="37CEBA05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</w:tcBorders>
          </w:tcPr>
          <w:p w14:paraId="10C32477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22" w:author="Author" w:date="2021-10-08T10:12:00Z">
              <w:r w:rsidDel="00283438">
                <w:delText>3.53</w:delText>
              </w:r>
            </w:del>
            <w:ins w:id="123" w:author="Author" w:date="2021-10-08T10:12:00Z">
              <w:r>
                <w:t>3.76</w:t>
              </w:r>
            </w:ins>
          </w:p>
        </w:tc>
        <w:tc>
          <w:tcPr>
            <w:tcW w:w="626" w:type="dxa"/>
            <w:tcBorders>
              <w:top w:val="nil"/>
              <w:left w:val="nil"/>
              <w:right w:val="single" w:sz="6" w:space="0" w:color="auto"/>
            </w:tcBorders>
          </w:tcPr>
          <w:p w14:paraId="295AAA1F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</w:tcBorders>
          </w:tcPr>
          <w:p w14:paraId="163D2647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24" w:author="Author" w:date="2021-10-08T10:14:00Z">
              <w:r w:rsidRPr="001F7B13" w:rsidDel="00283438">
                <w:delText>3.98</w:delText>
              </w:r>
            </w:del>
            <w:ins w:id="125" w:author="Author" w:date="2021-10-08T10:14:00Z">
              <w:r>
                <w:t>4.17</w:t>
              </w:r>
            </w:ins>
          </w:p>
        </w:tc>
        <w:tc>
          <w:tcPr>
            <w:tcW w:w="622" w:type="dxa"/>
            <w:tcBorders>
              <w:top w:val="nil"/>
              <w:left w:val="nil"/>
              <w:right w:val="single" w:sz="6" w:space="0" w:color="auto"/>
            </w:tcBorders>
          </w:tcPr>
          <w:p w14:paraId="42F2426A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</w:tcBorders>
          </w:tcPr>
          <w:p w14:paraId="62EAC76E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 w:rsidRPr="009C30E5">
              <w:t>3.34</w:t>
            </w:r>
          </w:p>
        </w:tc>
        <w:tc>
          <w:tcPr>
            <w:tcW w:w="623" w:type="dxa"/>
            <w:tcBorders>
              <w:top w:val="nil"/>
              <w:left w:val="nil"/>
              <w:right w:val="single" w:sz="6" w:space="0" w:color="auto"/>
            </w:tcBorders>
          </w:tcPr>
          <w:p w14:paraId="63F1A884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</w:tcBorders>
          </w:tcPr>
          <w:p w14:paraId="48DABCD3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26" w:author="Author" w:date="2021-10-08T10:16:00Z">
              <w:r w:rsidRPr="006E0302" w:rsidDel="00283438">
                <w:delText>3.35</w:delText>
              </w:r>
            </w:del>
            <w:ins w:id="127" w:author="Author" w:date="2021-10-08T10:16:00Z">
              <w:r>
                <w:t>3.29</w:t>
              </w:r>
            </w:ins>
          </w:p>
        </w:tc>
        <w:tc>
          <w:tcPr>
            <w:tcW w:w="583" w:type="dxa"/>
            <w:tcBorders>
              <w:top w:val="nil"/>
              <w:left w:val="nil"/>
              <w:right w:val="single" w:sz="6" w:space="0" w:color="auto"/>
            </w:tcBorders>
          </w:tcPr>
          <w:p w14:paraId="0A8AC193" w14:textId="77777777" w:rsidR="0090077C" w:rsidRDefault="0090077C" w:rsidP="00E44D53">
            <w:pPr>
              <w:pStyle w:val="tabletext11"/>
              <w:jc w:val="center"/>
            </w:pPr>
          </w:p>
        </w:tc>
      </w:tr>
      <w:tr w:rsidR="0090077C" w14:paraId="45710B6B" w14:textId="77777777" w:rsidTr="00E44D53">
        <w:trPr>
          <w:cantSplit/>
          <w:trHeight w:val="190"/>
        </w:trPr>
        <w:tc>
          <w:tcPr>
            <w:tcW w:w="200" w:type="dxa"/>
            <w:tcBorders>
              <w:top w:val="nil"/>
              <w:right w:val="single" w:sz="6" w:space="0" w:color="auto"/>
            </w:tcBorders>
            <w:shd w:val="clear" w:color="auto" w:fill="auto"/>
          </w:tcPr>
          <w:p w14:paraId="5321B811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8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F9F4A27" w14:textId="77777777" w:rsidR="0090077C" w:rsidRDefault="0090077C" w:rsidP="00E44D53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C9C2D" w14:textId="77777777" w:rsidR="0090077C" w:rsidRDefault="0090077C" w:rsidP="00E44D53">
            <w:pPr>
              <w:pStyle w:val="tabletext11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C30344E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28" w:author="Author" w:date="2021-10-08T09:51:00Z">
              <w:r w:rsidRPr="003D45AB" w:rsidDel="00DC0E6C">
                <w:delText>3.23</w:delText>
              </w:r>
            </w:del>
            <w:ins w:id="129" w:author="Author" w:date="2021-10-08T09:51:00Z">
              <w:r>
                <w:t>3.57</w:t>
              </w:r>
            </w:ins>
          </w:p>
        </w:tc>
        <w:tc>
          <w:tcPr>
            <w:tcW w:w="6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535287" w14:textId="77777777" w:rsidR="0090077C" w:rsidRPr="00320993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791D5BF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30" w:author="Author" w:date="2021-10-08T10:12:00Z">
              <w:r w:rsidRPr="00073045" w:rsidDel="00283438">
                <w:delText>3.87</w:delText>
              </w:r>
            </w:del>
            <w:ins w:id="131" w:author="Author" w:date="2021-10-08T10:12:00Z">
              <w:r>
                <w:t>4.15</w:t>
              </w:r>
            </w:ins>
          </w:p>
        </w:tc>
        <w:tc>
          <w:tcPr>
            <w:tcW w:w="6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C1A58E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FF8EFA9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32" w:author="Author" w:date="2021-10-08T10:14:00Z">
              <w:r w:rsidRPr="001F7B13" w:rsidDel="00283438">
                <w:delText>4.39</w:delText>
              </w:r>
            </w:del>
            <w:ins w:id="133" w:author="Author" w:date="2021-10-08T10:14:00Z">
              <w:r>
                <w:t>4.63</w:t>
              </w:r>
            </w:ins>
          </w:p>
        </w:tc>
        <w:tc>
          <w:tcPr>
            <w:tcW w:w="6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0EED48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3B19BB0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r w:rsidRPr="009C30E5">
              <w:t>3.62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AE9DCB" w14:textId="77777777" w:rsidR="0090077C" w:rsidRDefault="0090077C" w:rsidP="00E44D53">
            <w:pPr>
              <w:pStyle w:val="tabletext11"/>
              <w:jc w:val="center"/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8E857A7" w14:textId="77777777" w:rsidR="0090077C" w:rsidRDefault="0090077C" w:rsidP="00E44D53">
            <w:pPr>
              <w:pStyle w:val="tabletext11"/>
              <w:jc w:val="right"/>
              <w:rPr>
                <w:b/>
              </w:rPr>
            </w:pPr>
            <w:del w:id="134" w:author="Author" w:date="2021-10-08T10:16:00Z">
              <w:r w:rsidRPr="006E0302" w:rsidDel="00283438">
                <w:delText>3.65</w:delText>
              </w:r>
            </w:del>
            <w:ins w:id="135" w:author="Author" w:date="2021-10-08T10:16:00Z">
              <w:r>
                <w:t>3.57</w:t>
              </w:r>
            </w:ins>
          </w:p>
        </w:tc>
        <w:tc>
          <w:tcPr>
            <w:tcW w:w="58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777285" w14:textId="77777777" w:rsidR="0090077C" w:rsidRDefault="0090077C" w:rsidP="00E44D53">
            <w:pPr>
              <w:pStyle w:val="tabletext11"/>
              <w:jc w:val="center"/>
            </w:pPr>
          </w:p>
        </w:tc>
      </w:tr>
    </w:tbl>
    <w:p w14:paraId="1CCFDD11" w14:textId="77777777" w:rsidR="0090077C" w:rsidRDefault="0090077C" w:rsidP="0090077C">
      <w:pPr>
        <w:pStyle w:val="tablecaption"/>
      </w:pPr>
      <w:r>
        <w:t>Table 100.B. Increased Liability Limits</w:t>
      </w:r>
    </w:p>
    <w:p w14:paraId="6D609CCE" w14:textId="77777777" w:rsidR="0090077C" w:rsidRDefault="0090077C" w:rsidP="0090077C">
      <w:pPr>
        <w:pStyle w:val="isonormal"/>
        <w:jc w:val="left"/>
      </w:pPr>
    </w:p>
    <w:p w14:paraId="5C7310E2" w14:textId="77777777" w:rsidR="00B33494" w:rsidRDefault="00B33494" w:rsidP="0090077C">
      <w:pPr>
        <w:pStyle w:val="boxrule"/>
      </w:pPr>
    </w:p>
    <w:sectPr w:rsidR="00B33494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878CF" w14:textId="77777777" w:rsidR="00C51E64" w:rsidRDefault="00C51E64">
      <w:r>
        <w:separator/>
      </w:r>
    </w:p>
  </w:endnote>
  <w:endnote w:type="continuationSeparator" w:id="0">
    <w:p w14:paraId="5ABC8E43" w14:textId="77777777"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C51E64" w14:paraId="141FB43E" w14:textId="77777777" w:rsidTr="009554DD">
      <w:tc>
        <w:tcPr>
          <w:tcW w:w="3708" w:type="dxa"/>
        </w:tcPr>
        <w:p w14:paraId="3F430FAF" w14:textId="44400C30"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B919FC">
            <w:rPr>
              <w:sz w:val="20"/>
            </w:rPr>
            <w:t>21</w:t>
          </w:r>
          <w:r w:rsidRPr="009554DD">
            <w:rPr>
              <w:sz w:val="20"/>
            </w:rPr>
            <w:t xml:space="preserve">  </w:t>
          </w:r>
        </w:p>
        <w:p w14:paraId="0ABD721C" w14:textId="77777777" w:rsidR="00C51E64" w:rsidRDefault="00C51E64">
          <w:pPr>
            <w:pStyle w:val="Footer"/>
          </w:pPr>
        </w:p>
      </w:tc>
      <w:tc>
        <w:tcPr>
          <w:tcW w:w="2880" w:type="dxa"/>
        </w:tcPr>
        <w:p w14:paraId="20CF653B" w14:textId="7D1BE98C" w:rsidR="001310FD" w:rsidRPr="009554DD" w:rsidRDefault="0090077C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Florida</w:t>
          </w:r>
        </w:p>
      </w:tc>
      <w:tc>
        <w:tcPr>
          <w:tcW w:w="1710" w:type="dxa"/>
        </w:tcPr>
        <w:p w14:paraId="4F6B3FBB" w14:textId="75778D0E"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</w:t>
          </w:r>
          <w:r w:rsidR="00B919FC">
            <w:rPr>
              <w:sz w:val="20"/>
            </w:rPr>
            <w:t>21</w:t>
          </w:r>
          <w:r w:rsidR="00C51E64">
            <w:rPr>
              <w:sz w:val="20"/>
            </w:rPr>
            <w:t>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6078C4B8" w14:textId="77777777"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F52697F" w14:textId="77777777"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E5052" w14:textId="77777777" w:rsidR="00C51E64" w:rsidRDefault="00C51E64">
      <w:r>
        <w:separator/>
      </w:r>
    </w:p>
  </w:footnote>
  <w:footnote w:type="continuationSeparator" w:id="0">
    <w:p w14:paraId="3763AD01" w14:textId="77777777"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228C4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0B74"/>
    <w:rsid w:val="008F7E74"/>
    <w:rsid w:val="0090077C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919FC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054B0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2ED87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LI-CA-2021-352 - 004 -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2021-11-10T20:02:36+00:00</Date_x0020_Modified>
    <CircularDate xmlns="a86cc342-0045-41e2-80e9-abdb777d2eca">2021-11-18T05:00:00+00:00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3.9% change from the increased limit factors currently in effect.</KeyMessage>
    <CircularNumber xmlns="a86cc342-0045-41e2-80e9-abdb777d2eca">LI-CA-2021-352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Rules;</ServiceModuleString>
    <CircId xmlns="a86cc342-0045-41e2-80e9-abdb777d2eca">34032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FLORIDA REVISION OF COMMERCIAL AUTOMOBILE LIABILITY INCREASED LIMIT FACTORS FILED</CircularTitle>
    <Jurs xmlns="a86cc342-0045-41e2-80e9-abdb777d2eca">
      <Value>10</Value>
    </Jurs>
  </documentManagement>
</p:properties>
</file>

<file path=customXml/itemProps1.xml><?xml version="1.0" encoding="utf-8"?>
<ds:datastoreItem xmlns:ds="http://schemas.openxmlformats.org/officeDocument/2006/customXml" ds:itemID="{D95138E3-D377-4745-AA4B-C477DF4E88B1}"/>
</file>

<file path=customXml/itemProps2.xml><?xml version="1.0" encoding="utf-8"?>
<ds:datastoreItem xmlns:ds="http://schemas.openxmlformats.org/officeDocument/2006/customXml" ds:itemID="{0B5CA137-9EBD-4E90-B0C0-B441CF099702}"/>
</file>

<file path=customXml/itemProps3.xml><?xml version="1.0" encoding="utf-8"?>
<ds:datastoreItem xmlns:ds="http://schemas.openxmlformats.org/officeDocument/2006/customXml" ds:itemID="{2D0C9212-70B0-48AF-A1FE-E7751324C74F}"/>
</file>

<file path=customXml/itemProps4.xml><?xml version="1.0" encoding="utf-8"?>
<ds:datastoreItem xmlns:ds="http://schemas.openxmlformats.org/officeDocument/2006/customXml" ds:itemID="{7434F96D-167B-4A18-A6AC-1AE0C8E0D12E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193</Words>
  <Characters>900</Characters>
  <Application>Microsoft Office Word</Application>
  <DocSecurity>0</DocSecurity>
  <Lines>376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2021-10-28T17:04:00Z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  <property fmtid="{D5CDD505-2E9C-101B-9397-08002B2CF9AE}" pid="7" name="PSDName">
    <vt:lpwstr/>
  </property>
  <property fmtid="{D5CDD505-2E9C-101B-9397-08002B2CF9AE}" pid="8" name="PSDId">
    <vt:lpwstr/>
  </property>
</Properties>
</file>