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9F4D2" w14:textId="77777777" w:rsidR="00F26041" w:rsidRDefault="00F26041" w:rsidP="00D0286D">
      <w:pPr>
        <w:pStyle w:val="blocktext1"/>
      </w:pPr>
    </w:p>
    <w:p w14:paraId="03A1DA09" w14:textId="77777777" w:rsidR="00F26041" w:rsidRPr="00F442BB" w:rsidRDefault="00F26041" w:rsidP="00D0286D">
      <w:pPr>
        <w:overflowPunct/>
        <w:jc w:val="center"/>
        <w:textAlignment w:val="auto"/>
        <w:rPr>
          <w:rFonts w:cs="Arial"/>
          <w:bCs/>
        </w:rPr>
      </w:pPr>
      <w:r w:rsidRPr="00F442BB">
        <w:rPr>
          <w:rFonts w:cs="Arial"/>
          <w:bCs/>
        </w:rPr>
        <w:t>COMMERCIAL LINES MANUAL</w:t>
      </w:r>
    </w:p>
    <w:p w14:paraId="73363228" w14:textId="77777777" w:rsidR="00F26041" w:rsidRPr="00F442BB" w:rsidRDefault="00F26041" w:rsidP="00D0286D">
      <w:pPr>
        <w:overflowPunct/>
        <w:jc w:val="center"/>
        <w:textAlignment w:val="auto"/>
        <w:rPr>
          <w:rFonts w:cs="Arial"/>
          <w:bCs/>
        </w:rPr>
      </w:pPr>
      <w:r w:rsidRPr="00F442BB">
        <w:rPr>
          <w:rFonts w:cs="Arial"/>
          <w:bCs/>
        </w:rPr>
        <w:t>DIVISION SIX</w:t>
      </w:r>
      <w:r>
        <w:rPr>
          <w:rFonts w:cs="Arial"/>
          <w:bCs/>
        </w:rPr>
        <w:t xml:space="preserve"> </w:t>
      </w:r>
      <w:r w:rsidRPr="00F442BB">
        <w:rPr>
          <w:rFonts w:cs="Arial"/>
          <w:bCs/>
        </w:rPr>
        <w:t>- GENERAL LIABILITY</w:t>
      </w:r>
    </w:p>
    <w:p w14:paraId="012F0CCA" w14:textId="77777777" w:rsidR="00F26041" w:rsidRDefault="00F26041" w:rsidP="00D0286D">
      <w:pPr>
        <w:overflowPunct/>
        <w:jc w:val="center"/>
        <w:textAlignment w:val="auto"/>
        <w:rPr>
          <w:rFonts w:cs="Arial"/>
          <w:bCs/>
        </w:rPr>
      </w:pPr>
      <w:smartTag w:uri="urn:schemas-microsoft-com:office:smarttags" w:element="place">
        <w:smartTag w:uri="urn:schemas-microsoft-com:office:smarttags" w:element="State">
          <w:r w:rsidRPr="00F442BB">
            <w:rPr>
              <w:rFonts w:cs="Arial"/>
              <w:bCs/>
            </w:rPr>
            <w:t>ILLINOIS</w:t>
          </w:r>
        </w:smartTag>
      </w:smartTag>
      <w:r w:rsidRPr="00F442BB">
        <w:rPr>
          <w:rFonts w:cs="Arial"/>
          <w:bCs/>
        </w:rPr>
        <w:t xml:space="preserve"> EXCEPTIONS</w:t>
      </w:r>
    </w:p>
    <w:p w14:paraId="050A565C" w14:textId="77777777" w:rsidR="00F26041" w:rsidRDefault="00F26041" w:rsidP="00D0286D">
      <w:pPr>
        <w:overflowPunct/>
        <w:jc w:val="center"/>
        <w:textAlignment w:val="auto"/>
        <w:rPr>
          <w:rFonts w:cs="Arial"/>
          <w:bCs/>
        </w:rPr>
      </w:pPr>
      <w:r>
        <w:rPr>
          <w:rFonts w:cs="Arial"/>
          <w:bCs/>
        </w:rPr>
        <w:t>EXCERPT OF RULE</w:t>
      </w:r>
      <w:r w:rsidR="00A029B1">
        <w:rPr>
          <w:rFonts w:cs="Arial"/>
          <w:bCs/>
        </w:rPr>
        <w:t xml:space="preserve"> 45.</w:t>
      </w:r>
      <w:r>
        <w:rPr>
          <w:rFonts w:cs="Arial"/>
          <w:bCs/>
        </w:rPr>
        <w:t xml:space="preserve"> </w:t>
      </w:r>
    </w:p>
    <w:p w14:paraId="789FCB01" w14:textId="77777777" w:rsidR="00F26041" w:rsidRDefault="00F26041" w:rsidP="00D0286D">
      <w:pPr>
        <w:pStyle w:val="blocktext4"/>
      </w:pPr>
    </w:p>
    <w:p w14:paraId="253BEAEC" w14:textId="77777777" w:rsidR="00F26041" w:rsidRPr="00133D05" w:rsidRDefault="00F26041" w:rsidP="00D0286D">
      <w:pPr>
        <w:pStyle w:val="boxrule"/>
      </w:pPr>
      <w:r w:rsidRPr="00133D05">
        <w:t>45.  LIQUOR LIABILITY COVERAGE (Subline Code 332)</w:t>
      </w:r>
    </w:p>
    <w:p w14:paraId="06B01636" w14:textId="77777777" w:rsidR="0084639B" w:rsidRDefault="0084639B" w:rsidP="00D0286D">
      <w:pPr>
        <w:pStyle w:val="blocktext1"/>
      </w:pPr>
      <w:r>
        <w:t xml:space="preserve">Paragraph </w:t>
      </w:r>
      <w:r>
        <w:rPr>
          <w:b/>
          <w:color w:val="000000"/>
        </w:rPr>
        <w:t>G.5.</w:t>
      </w:r>
      <w:r>
        <w:t xml:space="preserve"> is replaced by the following:</w:t>
      </w:r>
    </w:p>
    <w:p w14:paraId="2C50CB1E" w14:textId="77777777" w:rsidR="0084639B" w:rsidRDefault="0084639B" w:rsidP="00D0286D">
      <w:pPr>
        <w:pStyle w:val="outlinehd2"/>
      </w:pPr>
      <w:r>
        <w:tab/>
        <w:t>G.</w:t>
      </w:r>
      <w:r>
        <w:tab/>
        <w:t>Liquor Liability Grades</w:t>
      </w:r>
    </w:p>
    <w:p w14:paraId="328D0BE6" w14:textId="77777777" w:rsidR="0084639B" w:rsidRDefault="0084639B" w:rsidP="00D0286D">
      <w:pPr>
        <w:pStyle w:val="outlinetxt3"/>
      </w:pPr>
      <w:r>
        <w:tab/>
      </w:r>
      <w:r>
        <w:rPr>
          <w:b/>
        </w:rPr>
        <w:t>5.</w:t>
      </w:r>
      <w:r>
        <w:tab/>
        <w:t>The Liquor Liability Numerical Grade is 3.</w:t>
      </w:r>
    </w:p>
    <w:p w14:paraId="680E53C3" w14:textId="77777777" w:rsidR="0084639B" w:rsidRDefault="0084639B" w:rsidP="00D0286D">
      <w:pPr>
        <w:pStyle w:val="blocktext4"/>
      </w:pPr>
      <w:r>
        <w:t xml:space="preserve">Citation of Statute: 235 ILL. COMP. STAT. ANN. Section </w:t>
      </w:r>
      <w:r>
        <w:rPr>
          <w:color w:val="000000"/>
        </w:rPr>
        <w:t>5/6-21(a)</w:t>
      </w:r>
    </w:p>
    <w:p w14:paraId="08B05E8C" w14:textId="77777777" w:rsidR="0084639B" w:rsidRDefault="0084639B" w:rsidP="00D0286D">
      <w:pPr>
        <w:pStyle w:val="blocktext4"/>
      </w:pPr>
      <w:r>
        <w:t>Comments:</w:t>
      </w:r>
    </w:p>
    <w:p w14:paraId="7127DA40" w14:textId="77777777" w:rsidR="0084639B" w:rsidRDefault="0084639B" w:rsidP="00D0286D">
      <w:pPr>
        <w:pStyle w:val="blocktext4"/>
      </w:pPr>
      <w:r>
        <w:t>The statute provides, in part, that a person injured within Illinois, in person or property, by an intoxicated person, has a right of action against a liquor vendor who, by selling or giving liquor, causes the intoxication of the intoxicated person. However, the statute also provides:</w:t>
      </w:r>
    </w:p>
    <w:p w14:paraId="20ECCEB3" w14:textId="77777777" w:rsidR="0084639B" w:rsidRDefault="0084639B" w:rsidP="00D0286D">
      <w:pPr>
        <w:pStyle w:val="blocktext5"/>
      </w:pPr>
      <w:r>
        <w:t xml:space="preserve">For all causes of action involving persons injured, killed or incurring property damage after January 20, </w:t>
      </w:r>
      <w:del w:id="0" w:author="Author" w:date="2022-02-09T09:57:00Z">
        <w:r>
          <w:delText>2021</w:delText>
        </w:r>
      </w:del>
      <w:ins w:id="1" w:author="Author" w:date="2022-02-09T09:57:00Z">
        <w:r>
          <w:t>2022</w:t>
        </w:r>
      </w:ins>
      <w:r>
        <w:t>, in no event shall the judgment or recovery for injury to the person or property of any person exceed $</w:t>
      </w:r>
      <w:del w:id="2" w:author="Author" w:date="2022-02-09T09:57:00Z">
        <w:r>
          <w:delText>72,671.25</w:delText>
        </w:r>
      </w:del>
      <w:ins w:id="3" w:author="Author" w:date="2022-02-09T09:57:00Z">
        <w:r>
          <w:t>77,787.30</w:t>
        </w:r>
      </w:ins>
      <w:r>
        <w:t xml:space="preserve"> for each person incurring damages, and recovery under this Act for either loss of means of support or loss of society resulting from the death or injury of any person shall not exceed $</w:t>
      </w:r>
      <w:del w:id="4" w:author="Author" w:date="2022-02-09T09:57:00Z">
        <w:r>
          <w:delText>88,820.41</w:delText>
        </w:r>
      </w:del>
      <w:ins w:id="5" w:author="Author" w:date="2022-02-09T09:57:00Z">
        <w:r>
          <w:t>95,073.37</w:t>
        </w:r>
      </w:ins>
      <w:r>
        <w:t>.</w:t>
      </w:r>
    </w:p>
    <w:p w14:paraId="37C26FD6" w14:textId="77777777" w:rsidR="0084639B" w:rsidRDefault="0084639B" w:rsidP="00D0286D">
      <w:pPr>
        <w:pStyle w:val="blocktext4"/>
      </w:pPr>
      <w:r>
        <w:t xml:space="preserve">The "3" designation reflects the fact that the total amount of damages that may be awarded to any person is limited by the statute. However, the Supreme Court of </w:t>
      </w:r>
      <w:smartTag w:uri="urn:schemas-microsoft-com:office:smarttags" w:element="State">
        <w:r>
          <w:t>Illinois</w:t>
        </w:r>
      </w:smartTag>
      <w:r>
        <w:t xml:space="preserve"> in </w:t>
      </w:r>
      <w:r>
        <w:rPr>
          <w:i/>
          <w:iCs/>
        </w:rPr>
        <w:t>Ryan T. Simmons v. John D. Homatas (On Stage Productions, Inc.)</w:t>
      </w:r>
      <w:r>
        <w:t>, 925 N.E.2d 1089 (</w:t>
      </w:r>
      <w:smartTag w:uri="urn:schemas-microsoft-com:office:smarttags" w:element="State">
        <w:smartTag w:uri="urn:schemas-microsoft-com:office:smarttags" w:element="place">
          <w:r>
            <w:t>Ill.</w:t>
          </w:r>
        </w:smartTag>
      </w:smartTag>
      <w:r>
        <w:t xml:space="preserve"> 2010) concluded that with respect to a suit against the operator of a bring your own (BYO) establishment, the plaintiff's common law negligence claim(s) were not preempted by the dram shop laws of the state and noted that the operator is not in the business of selling liquor in the state.</w:t>
      </w:r>
    </w:p>
    <w:p w14:paraId="3949312B" w14:textId="77777777" w:rsidR="00F26041" w:rsidRDefault="00F26041" w:rsidP="00D0286D">
      <w:pPr>
        <w:pStyle w:val="blocktext1"/>
      </w:pPr>
    </w:p>
    <w:p w14:paraId="47F022F3" w14:textId="77777777" w:rsidR="00F9561E" w:rsidRPr="00133D05" w:rsidRDefault="00724FF0" w:rsidP="00D0286D">
      <w:pPr>
        <w:pStyle w:val="blocktext1"/>
      </w:pPr>
      <w:r>
        <w:br w:type="page"/>
      </w:r>
    </w:p>
    <w:p w14:paraId="6279A66E" w14:textId="77777777" w:rsidR="00F26041" w:rsidRPr="00F442BB" w:rsidRDefault="00F26041" w:rsidP="00D0286D">
      <w:pPr>
        <w:overflowPunct/>
        <w:jc w:val="center"/>
        <w:textAlignment w:val="auto"/>
        <w:rPr>
          <w:rFonts w:cs="Arial"/>
          <w:bCs/>
        </w:rPr>
      </w:pPr>
      <w:r w:rsidRPr="00F442BB">
        <w:rPr>
          <w:rFonts w:cs="Arial"/>
          <w:bCs/>
        </w:rPr>
        <w:t>COMMERCIAL LINES MANUAL</w:t>
      </w:r>
    </w:p>
    <w:p w14:paraId="6FF2C836" w14:textId="77777777" w:rsidR="00F26041" w:rsidRPr="00F442BB" w:rsidRDefault="00F26041" w:rsidP="00D0286D">
      <w:pPr>
        <w:overflowPunct/>
        <w:jc w:val="center"/>
        <w:textAlignment w:val="auto"/>
        <w:rPr>
          <w:rFonts w:cs="Arial"/>
          <w:bCs/>
        </w:rPr>
      </w:pPr>
      <w:r w:rsidRPr="00F442BB">
        <w:rPr>
          <w:rFonts w:cs="Arial"/>
          <w:bCs/>
        </w:rPr>
        <w:t>DIVISION SIX</w:t>
      </w:r>
      <w:r>
        <w:rPr>
          <w:rFonts w:cs="Arial"/>
          <w:bCs/>
        </w:rPr>
        <w:t xml:space="preserve"> </w:t>
      </w:r>
      <w:r w:rsidRPr="00F442BB">
        <w:rPr>
          <w:rFonts w:cs="Arial"/>
          <w:bCs/>
        </w:rPr>
        <w:t>- GENERAL LIABILITY</w:t>
      </w:r>
    </w:p>
    <w:p w14:paraId="4FF7C24B" w14:textId="77777777" w:rsidR="00F26041" w:rsidRDefault="00F26041" w:rsidP="00D0286D">
      <w:pPr>
        <w:overflowPunct/>
        <w:jc w:val="center"/>
        <w:textAlignment w:val="auto"/>
        <w:rPr>
          <w:rFonts w:cs="Arial"/>
          <w:bCs/>
        </w:rPr>
      </w:pPr>
      <w:smartTag w:uri="urn:schemas-microsoft-com:office:smarttags" w:element="place">
        <w:smartTag w:uri="urn:schemas-microsoft-com:office:smarttags" w:element="State">
          <w:r w:rsidRPr="00F442BB">
            <w:rPr>
              <w:rFonts w:cs="Arial"/>
              <w:bCs/>
            </w:rPr>
            <w:t>ILLINOIS</w:t>
          </w:r>
        </w:smartTag>
      </w:smartTag>
      <w:r w:rsidRPr="00F442BB">
        <w:rPr>
          <w:rFonts w:cs="Arial"/>
          <w:bCs/>
        </w:rPr>
        <w:t xml:space="preserve"> EXCEPTIONS</w:t>
      </w:r>
    </w:p>
    <w:p w14:paraId="6EE588B1" w14:textId="77777777" w:rsidR="00F26041" w:rsidRDefault="00F26041" w:rsidP="00D0286D">
      <w:pPr>
        <w:overflowPunct/>
        <w:jc w:val="center"/>
        <w:textAlignment w:val="auto"/>
        <w:rPr>
          <w:rFonts w:cs="Arial"/>
          <w:bCs/>
        </w:rPr>
      </w:pPr>
      <w:r>
        <w:rPr>
          <w:rFonts w:cs="Arial"/>
          <w:bCs/>
        </w:rPr>
        <w:t>EXCERPT OF RULE</w:t>
      </w:r>
      <w:r w:rsidR="00A029B1">
        <w:rPr>
          <w:rFonts w:cs="Arial"/>
          <w:bCs/>
        </w:rPr>
        <w:t xml:space="preserve"> 56.</w:t>
      </w:r>
      <w:r>
        <w:rPr>
          <w:rFonts w:cs="Arial"/>
          <w:bCs/>
        </w:rPr>
        <w:t xml:space="preserve"> </w:t>
      </w:r>
    </w:p>
    <w:p w14:paraId="76B9D925" w14:textId="77777777" w:rsidR="00F26041" w:rsidRDefault="00F26041" w:rsidP="00D0286D">
      <w:pPr>
        <w:overflowPunct/>
        <w:jc w:val="center"/>
        <w:textAlignment w:val="auto"/>
        <w:rPr>
          <w:rFonts w:cs="Arial"/>
          <w:bCs/>
        </w:rPr>
      </w:pPr>
    </w:p>
    <w:p w14:paraId="52CC618B" w14:textId="77777777" w:rsidR="00F26041" w:rsidRPr="003E0F8F" w:rsidRDefault="00F26041" w:rsidP="00D0286D">
      <w:pPr>
        <w:pStyle w:val="boxrule"/>
      </w:pPr>
      <w:r w:rsidRPr="003E0F8F">
        <w:t>56.  INCREASED LIMITS TABLES</w:t>
      </w:r>
    </w:p>
    <w:p w14:paraId="05C6EA24" w14:textId="77777777" w:rsidR="00F26041" w:rsidRPr="003E0F8F" w:rsidRDefault="00F26041" w:rsidP="00D0286D">
      <w:pPr>
        <w:pStyle w:val="blocktext1"/>
      </w:pPr>
      <w:r w:rsidRPr="003E0F8F">
        <w:t xml:space="preserve">Paragraph </w:t>
      </w:r>
      <w:r w:rsidRPr="003E0F8F">
        <w:rPr>
          <w:b/>
          <w:color w:val="000000"/>
        </w:rPr>
        <w:t>B.</w:t>
      </w:r>
      <w:r w:rsidRPr="003E0F8F">
        <w:t xml:space="preserve"> is replaced by the following:</w:t>
      </w:r>
    </w:p>
    <w:p w14:paraId="3B1115FC" w14:textId="77777777" w:rsidR="00F26041" w:rsidRDefault="00F26041" w:rsidP="00D0286D">
      <w:pPr>
        <w:pStyle w:val="outlinehd2"/>
      </w:pPr>
      <w:r w:rsidRPr="003E0F8F">
        <w:tab/>
        <w:t>B.</w:t>
      </w:r>
      <w:r w:rsidRPr="003E0F8F">
        <w:tab/>
        <w:t>Tables</w:t>
      </w:r>
    </w:p>
    <w:p w14:paraId="19853326" w14:textId="77777777" w:rsidR="00F26041" w:rsidRPr="00CC1715" w:rsidRDefault="00F26041" w:rsidP="00D0286D">
      <w:pPr>
        <w:pStyle w:val="blocktext3"/>
      </w:pPr>
      <w:r>
        <w:t>The increased limits tables follow.</w:t>
      </w:r>
    </w:p>
    <w:p w14:paraId="2608010A" w14:textId="77777777" w:rsidR="0060525B" w:rsidRPr="003E0F8F" w:rsidRDefault="0060525B" w:rsidP="00D0286D">
      <w:pPr>
        <w:pStyle w:val="outlinehd3"/>
      </w:pPr>
      <w:r w:rsidRPr="003E0F8F">
        <w:tab/>
        <w:t>8.</w:t>
      </w:r>
      <w:r w:rsidRPr="003E0F8F">
        <w:tab/>
        <w:t>Liquor Liability (Subline Code 332)</w:t>
      </w:r>
    </w:p>
    <w:p w14:paraId="1C1C9402" w14:textId="77777777" w:rsidR="0060525B" w:rsidRPr="003E0F8F" w:rsidRDefault="0060525B" w:rsidP="00D0286D">
      <w:pPr>
        <w:pStyle w:val="blocktext4"/>
      </w:pPr>
      <w:r w:rsidRPr="003E0F8F">
        <w:t>The following Liquor Liability increased limit factors are provided for policies covering liquor liability in compliance with 235 ILL. COMP. STAT. ANN. Section</w:t>
      </w:r>
      <w:r>
        <w:t xml:space="preserve"> </w:t>
      </w:r>
      <w:r w:rsidRPr="008C72F4">
        <w:rPr>
          <w:color w:val="000000"/>
        </w:rPr>
        <w:t>5/6-21</w:t>
      </w:r>
      <w:r>
        <w:rPr>
          <w:color w:val="000000"/>
        </w:rPr>
        <w:t>(a)</w:t>
      </w:r>
      <w:r w:rsidRPr="0014700A">
        <w:rPr>
          <w:color w:val="000000"/>
        </w:rPr>
        <w:t>.</w:t>
      </w:r>
      <w:r w:rsidRPr="003E0F8F">
        <w:rPr>
          <w:color w:val="000000"/>
        </w:rPr>
        <w:t xml:space="preserve"> These factors are intended to be applied to a $100/200 Basic Limit rate.</w:t>
      </w:r>
    </w:p>
    <w:p w14:paraId="0F66CD1F" w14:textId="77777777" w:rsidR="0060525B" w:rsidRDefault="0060525B" w:rsidP="00D0286D">
      <w:pPr>
        <w:pStyle w:val="blocktext4"/>
      </w:pPr>
      <w:r>
        <w:t>These factors must be referred to company before using.</w:t>
      </w:r>
    </w:p>
    <w:p w14:paraId="75D7E12B" w14:textId="77777777" w:rsidR="0060525B" w:rsidRDefault="0060525B" w:rsidP="00D0286D">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90"/>
        <w:gridCol w:w="2210"/>
        <w:gridCol w:w="2400"/>
      </w:tblGrid>
      <w:tr w:rsidR="0060525B" w14:paraId="4E79C2E2" w14:textId="77777777" w:rsidTr="001E1925">
        <w:trPr>
          <w:cantSplit/>
          <w:trHeight w:val="190"/>
        </w:trPr>
        <w:tc>
          <w:tcPr>
            <w:tcW w:w="200" w:type="dxa"/>
            <w:tcBorders>
              <w:top w:val="nil"/>
              <w:left w:val="nil"/>
              <w:bottom w:val="nil"/>
              <w:right w:val="single" w:sz="4" w:space="0" w:color="auto"/>
            </w:tcBorders>
            <w:hideMark/>
          </w:tcPr>
          <w:p w14:paraId="75E636B0" w14:textId="77777777" w:rsidR="0060525B" w:rsidRDefault="0060525B" w:rsidP="00D0286D">
            <w:pPr>
              <w:pStyle w:val="tablehead"/>
            </w:pPr>
            <w:r>
              <w:br/>
            </w:r>
            <w:r>
              <w:br/>
            </w:r>
            <w:r>
              <w:br/>
            </w:r>
          </w:p>
        </w:tc>
        <w:tc>
          <w:tcPr>
            <w:tcW w:w="2400" w:type="dxa"/>
            <w:gridSpan w:val="2"/>
            <w:tcBorders>
              <w:top w:val="single" w:sz="6" w:space="0" w:color="auto"/>
              <w:left w:val="single" w:sz="4" w:space="0" w:color="auto"/>
              <w:bottom w:val="single" w:sz="6" w:space="0" w:color="auto"/>
              <w:right w:val="single" w:sz="6" w:space="0" w:color="auto"/>
            </w:tcBorders>
            <w:hideMark/>
          </w:tcPr>
          <w:p w14:paraId="1BCCF8BF" w14:textId="77777777" w:rsidR="0060525B" w:rsidRDefault="0060525B" w:rsidP="00D0286D">
            <w:pPr>
              <w:pStyle w:val="tablehead"/>
            </w:pPr>
            <w:r>
              <w:t>Limit Per Person BI/Limit Per Person PD/Loss Of Support Per Injured Person/Aggregate</w:t>
            </w:r>
            <w:r>
              <w:rPr>
                <w:sz w:val="20"/>
              </w:rPr>
              <w:sym w:font="Symbol" w:char="002A"/>
            </w:r>
          </w:p>
        </w:tc>
        <w:tc>
          <w:tcPr>
            <w:tcW w:w="2400" w:type="dxa"/>
            <w:tcBorders>
              <w:top w:val="single" w:sz="6" w:space="0" w:color="auto"/>
              <w:left w:val="single" w:sz="6" w:space="0" w:color="auto"/>
              <w:bottom w:val="single" w:sz="6" w:space="0" w:color="auto"/>
              <w:right w:val="single" w:sz="6" w:space="0" w:color="auto"/>
            </w:tcBorders>
            <w:hideMark/>
          </w:tcPr>
          <w:p w14:paraId="216F8623" w14:textId="77777777" w:rsidR="0060525B" w:rsidRDefault="0060525B" w:rsidP="00D0286D">
            <w:pPr>
              <w:pStyle w:val="tablehead"/>
            </w:pPr>
            <w:r>
              <w:br/>
            </w:r>
            <w:r>
              <w:br/>
            </w:r>
            <w:r>
              <w:br/>
              <w:t>Factor</w:t>
            </w:r>
            <w:del w:id="6" w:author="Author" w:date="2022-03-02T13:44:00Z">
              <w:r w:rsidDel="002D5A67">
                <w:delText>s</w:delText>
              </w:r>
            </w:del>
          </w:p>
        </w:tc>
      </w:tr>
      <w:tr w:rsidR="0060525B" w14:paraId="5499518C" w14:textId="77777777" w:rsidTr="001E1925">
        <w:trPr>
          <w:cantSplit/>
          <w:trHeight w:val="190"/>
        </w:trPr>
        <w:tc>
          <w:tcPr>
            <w:tcW w:w="200" w:type="dxa"/>
            <w:tcBorders>
              <w:top w:val="nil"/>
              <w:left w:val="nil"/>
              <w:bottom w:val="nil"/>
              <w:right w:val="single" w:sz="4" w:space="0" w:color="auto"/>
            </w:tcBorders>
          </w:tcPr>
          <w:p w14:paraId="30362D99" w14:textId="77777777" w:rsidR="0060525B" w:rsidRDefault="0060525B" w:rsidP="00D0286D">
            <w:pPr>
              <w:pStyle w:val="tabletext11"/>
              <w:jc w:val="center"/>
            </w:pPr>
          </w:p>
        </w:tc>
        <w:tc>
          <w:tcPr>
            <w:tcW w:w="2400" w:type="dxa"/>
            <w:gridSpan w:val="2"/>
            <w:tcBorders>
              <w:top w:val="single" w:sz="6" w:space="0" w:color="auto"/>
              <w:left w:val="single" w:sz="4" w:space="0" w:color="auto"/>
              <w:bottom w:val="single" w:sz="6" w:space="0" w:color="auto"/>
              <w:right w:val="single" w:sz="6" w:space="0" w:color="auto"/>
            </w:tcBorders>
            <w:hideMark/>
          </w:tcPr>
          <w:p w14:paraId="298003BA" w14:textId="77777777" w:rsidR="0060525B" w:rsidRDefault="0060525B" w:rsidP="00D0286D">
            <w:pPr>
              <w:pStyle w:val="tabletext11"/>
              <w:jc w:val="center"/>
            </w:pPr>
            <w:r>
              <w:t>$</w:t>
            </w:r>
            <w:del w:id="7" w:author="Author" w:date="2022-02-09T10:01:00Z">
              <w:r w:rsidDel="00612655">
                <w:delText>73</w:delText>
              </w:r>
            </w:del>
            <w:ins w:id="8" w:author="Author" w:date="2022-02-09T10:01:00Z">
              <w:r>
                <w:t>78</w:t>
              </w:r>
            </w:ins>
            <w:r>
              <w:t>/</w:t>
            </w:r>
            <w:del w:id="9" w:author="Author" w:date="2022-02-09T10:01:00Z">
              <w:r w:rsidDel="00612655">
                <w:delText>73</w:delText>
              </w:r>
            </w:del>
            <w:ins w:id="10" w:author="Author" w:date="2022-02-09T10:01:00Z">
              <w:r>
                <w:t>78</w:t>
              </w:r>
            </w:ins>
            <w:r>
              <w:t>/</w:t>
            </w:r>
            <w:del w:id="11" w:author="Author" w:date="2022-02-09T10:01:00Z">
              <w:r w:rsidDel="00612655">
                <w:delText>89</w:delText>
              </w:r>
            </w:del>
            <w:ins w:id="12" w:author="Author" w:date="2022-02-09T10:01:00Z">
              <w:r>
                <w:t>9</w:t>
              </w:r>
            </w:ins>
            <w:ins w:id="13" w:author="Author" w:date="2022-02-15T12:34:00Z">
              <w:r>
                <w:t>6</w:t>
              </w:r>
            </w:ins>
            <w:r>
              <w:t>/200</w:t>
            </w:r>
          </w:p>
        </w:tc>
        <w:tc>
          <w:tcPr>
            <w:tcW w:w="2400" w:type="dxa"/>
            <w:tcBorders>
              <w:top w:val="single" w:sz="6" w:space="0" w:color="auto"/>
              <w:left w:val="single" w:sz="6" w:space="0" w:color="auto"/>
              <w:bottom w:val="single" w:sz="6" w:space="0" w:color="auto"/>
              <w:right w:val="single" w:sz="6" w:space="0" w:color="auto"/>
            </w:tcBorders>
            <w:hideMark/>
          </w:tcPr>
          <w:p w14:paraId="2F1BB270" w14:textId="77777777" w:rsidR="0060525B" w:rsidRDefault="0060525B" w:rsidP="00D0286D">
            <w:pPr>
              <w:pStyle w:val="tabletext11"/>
              <w:jc w:val="center"/>
            </w:pPr>
            <w:r>
              <w:t>0.97</w:t>
            </w:r>
          </w:p>
        </w:tc>
      </w:tr>
      <w:tr w:rsidR="0060525B" w14:paraId="17BE77A3" w14:textId="77777777" w:rsidTr="001E1925">
        <w:trPr>
          <w:cantSplit/>
          <w:trHeight w:val="190"/>
        </w:trPr>
        <w:tc>
          <w:tcPr>
            <w:tcW w:w="200" w:type="dxa"/>
            <w:tcBorders>
              <w:top w:val="nil"/>
              <w:left w:val="nil"/>
              <w:bottom w:val="nil"/>
              <w:right w:val="single" w:sz="4" w:space="0" w:color="auto"/>
            </w:tcBorders>
          </w:tcPr>
          <w:p w14:paraId="18DA400D" w14:textId="77777777" w:rsidR="0060525B" w:rsidRDefault="0060525B" w:rsidP="00D0286D">
            <w:pPr>
              <w:pStyle w:val="tabletext11"/>
              <w:jc w:val="center"/>
            </w:pPr>
          </w:p>
        </w:tc>
        <w:tc>
          <w:tcPr>
            <w:tcW w:w="2400" w:type="dxa"/>
            <w:gridSpan w:val="2"/>
            <w:tcBorders>
              <w:top w:val="single" w:sz="6" w:space="0" w:color="auto"/>
              <w:left w:val="single" w:sz="4" w:space="0" w:color="auto"/>
              <w:bottom w:val="single" w:sz="6" w:space="0" w:color="auto"/>
              <w:right w:val="single" w:sz="6" w:space="0" w:color="auto"/>
            </w:tcBorders>
            <w:hideMark/>
          </w:tcPr>
          <w:p w14:paraId="07D8048C" w14:textId="77777777" w:rsidR="0060525B" w:rsidRDefault="0060525B" w:rsidP="00D0286D">
            <w:pPr>
              <w:pStyle w:val="tabletext11"/>
              <w:jc w:val="center"/>
            </w:pPr>
            <w:r>
              <w:t>$</w:t>
            </w:r>
            <w:del w:id="14" w:author="Author" w:date="2022-02-09T10:01:00Z">
              <w:r w:rsidDel="00612655">
                <w:delText>73</w:delText>
              </w:r>
            </w:del>
            <w:ins w:id="15" w:author="Author" w:date="2022-02-09T10:01:00Z">
              <w:r>
                <w:t>78</w:t>
              </w:r>
            </w:ins>
            <w:r>
              <w:t>/</w:t>
            </w:r>
            <w:del w:id="16" w:author="Author" w:date="2022-02-09T10:01:00Z">
              <w:r w:rsidDel="00612655">
                <w:delText>73</w:delText>
              </w:r>
            </w:del>
            <w:ins w:id="17" w:author="Author" w:date="2022-02-09T10:01:00Z">
              <w:r>
                <w:t>78</w:t>
              </w:r>
            </w:ins>
            <w:r>
              <w:t>/</w:t>
            </w:r>
            <w:del w:id="18" w:author="Author" w:date="2022-02-09T10:01:00Z">
              <w:r w:rsidDel="00612655">
                <w:delText>89</w:delText>
              </w:r>
            </w:del>
            <w:ins w:id="19" w:author="Author" w:date="2022-02-09T10:01:00Z">
              <w:r>
                <w:t>9</w:t>
              </w:r>
            </w:ins>
            <w:ins w:id="20" w:author="Author" w:date="2022-02-15T12:34:00Z">
              <w:r>
                <w:t>6</w:t>
              </w:r>
            </w:ins>
            <w:r>
              <w:t>/400</w:t>
            </w:r>
          </w:p>
        </w:tc>
        <w:tc>
          <w:tcPr>
            <w:tcW w:w="2400" w:type="dxa"/>
            <w:tcBorders>
              <w:top w:val="single" w:sz="6" w:space="0" w:color="auto"/>
              <w:left w:val="single" w:sz="6" w:space="0" w:color="auto"/>
              <w:bottom w:val="single" w:sz="6" w:space="0" w:color="auto"/>
              <w:right w:val="single" w:sz="6" w:space="0" w:color="auto"/>
            </w:tcBorders>
            <w:hideMark/>
          </w:tcPr>
          <w:p w14:paraId="05332FD3" w14:textId="77777777" w:rsidR="0060525B" w:rsidRDefault="0060525B" w:rsidP="00D0286D">
            <w:pPr>
              <w:pStyle w:val="tabletext11"/>
              <w:jc w:val="center"/>
            </w:pPr>
            <w:del w:id="21" w:author="Author" w:date="2022-02-09T10:03:00Z">
              <w:r w:rsidDel="00612655">
                <w:delText>0.98</w:delText>
              </w:r>
            </w:del>
            <w:ins w:id="22" w:author="Author" w:date="2022-02-09T10:03:00Z">
              <w:r>
                <w:t>0.99</w:t>
              </w:r>
            </w:ins>
          </w:p>
        </w:tc>
      </w:tr>
      <w:tr w:rsidR="0060525B" w14:paraId="4F44FD48" w14:textId="77777777" w:rsidTr="001E1925">
        <w:trPr>
          <w:cantSplit/>
          <w:trHeight w:val="190"/>
        </w:trPr>
        <w:tc>
          <w:tcPr>
            <w:tcW w:w="200" w:type="dxa"/>
            <w:tcBorders>
              <w:top w:val="nil"/>
              <w:left w:val="nil"/>
              <w:bottom w:val="nil"/>
              <w:right w:val="single" w:sz="4" w:space="0" w:color="auto"/>
            </w:tcBorders>
          </w:tcPr>
          <w:p w14:paraId="010074B9" w14:textId="77777777" w:rsidR="0060525B" w:rsidRDefault="0060525B" w:rsidP="00D0286D">
            <w:pPr>
              <w:pStyle w:val="tabletext11"/>
              <w:jc w:val="center"/>
            </w:pPr>
          </w:p>
        </w:tc>
        <w:tc>
          <w:tcPr>
            <w:tcW w:w="2400" w:type="dxa"/>
            <w:gridSpan w:val="2"/>
            <w:tcBorders>
              <w:top w:val="single" w:sz="6" w:space="0" w:color="auto"/>
              <w:left w:val="single" w:sz="4" w:space="0" w:color="auto"/>
              <w:bottom w:val="single" w:sz="6" w:space="0" w:color="auto"/>
              <w:right w:val="single" w:sz="6" w:space="0" w:color="auto"/>
            </w:tcBorders>
            <w:hideMark/>
          </w:tcPr>
          <w:p w14:paraId="098A7BC8" w14:textId="77777777" w:rsidR="0060525B" w:rsidRDefault="0060525B" w:rsidP="00D0286D">
            <w:pPr>
              <w:pStyle w:val="tabletext11"/>
              <w:jc w:val="center"/>
            </w:pPr>
            <w:r>
              <w:t>$</w:t>
            </w:r>
            <w:del w:id="23" w:author="Author" w:date="2022-02-09T10:02:00Z">
              <w:r w:rsidDel="00612655">
                <w:delText>73</w:delText>
              </w:r>
            </w:del>
            <w:ins w:id="24" w:author="Author" w:date="2022-02-09T10:02:00Z">
              <w:r>
                <w:t>78</w:t>
              </w:r>
            </w:ins>
            <w:r>
              <w:t>/</w:t>
            </w:r>
            <w:del w:id="25" w:author="Author" w:date="2022-02-09T10:02:00Z">
              <w:r w:rsidDel="00612655">
                <w:delText>73</w:delText>
              </w:r>
            </w:del>
            <w:ins w:id="26" w:author="Author" w:date="2022-02-09T10:02:00Z">
              <w:r>
                <w:t>78</w:t>
              </w:r>
            </w:ins>
            <w:r>
              <w:t>/</w:t>
            </w:r>
            <w:del w:id="27" w:author="Author" w:date="2022-02-09T10:02:00Z">
              <w:r w:rsidDel="00612655">
                <w:delText>89</w:delText>
              </w:r>
            </w:del>
            <w:ins w:id="28" w:author="Author" w:date="2022-02-09T10:02:00Z">
              <w:r>
                <w:t>9</w:t>
              </w:r>
            </w:ins>
            <w:ins w:id="29" w:author="Author" w:date="2022-02-15T12:34:00Z">
              <w:r>
                <w:t>6</w:t>
              </w:r>
            </w:ins>
            <w:r>
              <w:t>/600</w:t>
            </w:r>
          </w:p>
        </w:tc>
        <w:tc>
          <w:tcPr>
            <w:tcW w:w="2400" w:type="dxa"/>
            <w:tcBorders>
              <w:top w:val="single" w:sz="6" w:space="0" w:color="auto"/>
              <w:left w:val="single" w:sz="6" w:space="0" w:color="auto"/>
              <w:bottom w:val="single" w:sz="6" w:space="0" w:color="auto"/>
              <w:right w:val="single" w:sz="6" w:space="0" w:color="auto"/>
            </w:tcBorders>
            <w:hideMark/>
          </w:tcPr>
          <w:p w14:paraId="20BB5F55" w14:textId="77777777" w:rsidR="0060525B" w:rsidRDefault="0060525B" w:rsidP="00D0286D">
            <w:pPr>
              <w:pStyle w:val="tabletext11"/>
              <w:jc w:val="center"/>
            </w:pPr>
            <w:del w:id="30" w:author="Author" w:date="2022-02-09T10:03:00Z">
              <w:r w:rsidDel="00612655">
                <w:delText>0.99</w:delText>
              </w:r>
            </w:del>
            <w:ins w:id="31" w:author="Author" w:date="2022-02-09T10:03:00Z">
              <w:r>
                <w:t>1.00</w:t>
              </w:r>
            </w:ins>
          </w:p>
        </w:tc>
      </w:tr>
      <w:tr w:rsidR="0060525B" w14:paraId="5BCB4654" w14:textId="77777777" w:rsidTr="001E1925">
        <w:trPr>
          <w:cantSplit/>
          <w:trHeight w:val="190"/>
        </w:trPr>
        <w:tc>
          <w:tcPr>
            <w:tcW w:w="200" w:type="dxa"/>
            <w:tcBorders>
              <w:top w:val="nil"/>
              <w:left w:val="nil"/>
              <w:bottom w:val="nil"/>
              <w:right w:val="single" w:sz="4" w:space="0" w:color="auto"/>
            </w:tcBorders>
          </w:tcPr>
          <w:p w14:paraId="24B59A99" w14:textId="77777777" w:rsidR="0060525B" w:rsidRDefault="0060525B" w:rsidP="00D0286D">
            <w:pPr>
              <w:pStyle w:val="tabletext11"/>
              <w:jc w:val="center"/>
            </w:pPr>
          </w:p>
        </w:tc>
        <w:tc>
          <w:tcPr>
            <w:tcW w:w="2400" w:type="dxa"/>
            <w:gridSpan w:val="2"/>
            <w:tcBorders>
              <w:top w:val="single" w:sz="6" w:space="0" w:color="auto"/>
              <w:left w:val="single" w:sz="4" w:space="0" w:color="auto"/>
              <w:bottom w:val="single" w:sz="6" w:space="0" w:color="auto"/>
              <w:right w:val="single" w:sz="6" w:space="0" w:color="auto"/>
            </w:tcBorders>
            <w:hideMark/>
          </w:tcPr>
          <w:p w14:paraId="65F89CDF" w14:textId="77777777" w:rsidR="0060525B" w:rsidRDefault="0060525B" w:rsidP="00D0286D">
            <w:pPr>
              <w:pStyle w:val="tabletext11"/>
              <w:jc w:val="center"/>
            </w:pPr>
            <w:r>
              <w:t>$</w:t>
            </w:r>
            <w:del w:id="32" w:author="Author" w:date="2022-02-09T10:02:00Z">
              <w:r w:rsidDel="00612655">
                <w:delText>73</w:delText>
              </w:r>
            </w:del>
            <w:ins w:id="33" w:author="Author" w:date="2022-02-09T10:02:00Z">
              <w:r>
                <w:t>78</w:t>
              </w:r>
            </w:ins>
            <w:r>
              <w:t>/</w:t>
            </w:r>
            <w:del w:id="34" w:author="Author" w:date="2022-02-09T10:02:00Z">
              <w:r w:rsidDel="00612655">
                <w:delText>73</w:delText>
              </w:r>
            </w:del>
            <w:ins w:id="35" w:author="Author" w:date="2022-02-09T10:02:00Z">
              <w:r>
                <w:t>78</w:t>
              </w:r>
            </w:ins>
            <w:r>
              <w:t>/</w:t>
            </w:r>
            <w:del w:id="36" w:author="Author" w:date="2022-02-09T10:02:00Z">
              <w:r w:rsidDel="00612655">
                <w:delText>89</w:delText>
              </w:r>
            </w:del>
            <w:ins w:id="37" w:author="Author" w:date="2022-02-09T10:02:00Z">
              <w:r>
                <w:t>9</w:t>
              </w:r>
            </w:ins>
            <w:ins w:id="38" w:author="Author" w:date="2022-02-15T12:34:00Z">
              <w:r>
                <w:t>6</w:t>
              </w:r>
            </w:ins>
            <w:r>
              <w:t>/1,000</w:t>
            </w:r>
          </w:p>
        </w:tc>
        <w:tc>
          <w:tcPr>
            <w:tcW w:w="2400" w:type="dxa"/>
            <w:tcBorders>
              <w:top w:val="single" w:sz="6" w:space="0" w:color="auto"/>
              <w:left w:val="single" w:sz="6" w:space="0" w:color="auto"/>
              <w:bottom w:val="single" w:sz="6" w:space="0" w:color="auto"/>
              <w:right w:val="single" w:sz="6" w:space="0" w:color="auto"/>
            </w:tcBorders>
            <w:hideMark/>
          </w:tcPr>
          <w:p w14:paraId="0DA7072F" w14:textId="77777777" w:rsidR="0060525B" w:rsidRDefault="0060525B" w:rsidP="00D0286D">
            <w:pPr>
              <w:pStyle w:val="tabletext11"/>
              <w:jc w:val="center"/>
            </w:pPr>
            <w:del w:id="39" w:author="Author" w:date="2022-02-09T10:03:00Z">
              <w:r w:rsidDel="00612655">
                <w:delText>1.00</w:delText>
              </w:r>
            </w:del>
            <w:ins w:id="40" w:author="Author" w:date="2022-02-09T10:03:00Z">
              <w:r>
                <w:t>1.01</w:t>
              </w:r>
            </w:ins>
          </w:p>
        </w:tc>
      </w:tr>
      <w:tr w:rsidR="0060525B" w14:paraId="6EFEE8F1" w14:textId="77777777" w:rsidTr="001E1925">
        <w:trPr>
          <w:cantSplit/>
          <w:trHeight w:val="190"/>
        </w:trPr>
        <w:tc>
          <w:tcPr>
            <w:tcW w:w="200" w:type="dxa"/>
            <w:tcBorders>
              <w:top w:val="nil"/>
              <w:left w:val="nil"/>
              <w:bottom w:val="nil"/>
              <w:right w:val="single" w:sz="4" w:space="0" w:color="auto"/>
            </w:tcBorders>
            <w:hideMark/>
          </w:tcPr>
          <w:p w14:paraId="2055DD75" w14:textId="77777777" w:rsidR="0060525B" w:rsidRDefault="0060525B" w:rsidP="00D0286D">
            <w:pPr>
              <w:pStyle w:val="tabletext11"/>
              <w:jc w:val="center"/>
            </w:pPr>
            <w:r>
              <w:br/>
            </w:r>
            <w:r>
              <w:br/>
            </w:r>
          </w:p>
        </w:tc>
        <w:tc>
          <w:tcPr>
            <w:tcW w:w="190" w:type="dxa"/>
            <w:tcBorders>
              <w:top w:val="single" w:sz="6" w:space="0" w:color="auto"/>
              <w:left w:val="single" w:sz="4" w:space="0" w:color="auto"/>
              <w:bottom w:val="single" w:sz="6" w:space="0" w:color="auto"/>
              <w:right w:val="nil"/>
            </w:tcBorders>
            <w:hideMark/>
          </w:tcPr>
          <w:p w14:paraId="191D9C49" w14:textId="77777777" w:rsidR="0060525B" w:rsidRDefault="0060525B" w:rsidP="00D0286D">
            <w:pPr>
              <w:pStyle w:val="tabletext11"/>
              <w:jc w:val="both"/>
            </w:pPr>
            <w:r>
              <w:rPr>
                <w:sz w:val="20"/>
              </w:rPr>
              <w:sym w:font="Symbol" w:char="002A"/>
            </w:r>
          </w:p>
        </w:tc>
        <w:tc>
          <w:tcPr>
            <w:tcW w:w="4610" w:type="dxa"/>
            <w:gridSpan w:val="2"/>
            <w:tcBorders>
              <w:top w:val="single" w:sz="6" w:space="0" w:color="auto"/>
              <w:left w:val="nil"/>
              <w:bottom w:val="single" w:sz="6" w:space="0" w:color="auto"/>
              <w:right w:val="single" w:sz="6" w:space="0" w:color="auto"/>
            </w:tcBorders>
            <w:hideMark/>
          </w:tcPr>
          <w:p w14:paraId="20015AA3" w14:textId="77777777" w:rsidR="0060525B" w:rsidRDefault="0060525B" w:rsidP="00D0286D">
            <w:pPr>
              <w:pStyle w:val="tabletext11"/>
              <w:rPr>
                <w:sz w:val="20"/>
              </w:rPr>
            </w:pPr>
            <w:r>
              <w:t xml:space="preserve">The limits in the chart per person BI and per person PD and loss of support </w:t>
            </w:r>
            <w:ins w:id="41" w:author="Author" w:date="2022-03-02T13:44:00Z">
              <w:r>
                <w:t xml:space="preserve">per injured person </w:t>
              </w:r>
            </w:ins>
            <w:r>
              <w:t>have been rounded from $</w:t>
            </w:r>
            <w:del w:id="42" w:author="Author" w:date="2022-02-09T10:02:00Z">
              <w:r w:rsidDel="00612655">
                <w:delText>72,671.25</w:delText>
              </w:r>
            </w:del>
            <w:ins w:id="43" w:author="Author" w:date="2022-02-09T10:02:00Z">
              <w:r>
                <w:t>77,787.30</w:t>
              </w:r>
            </w:ins>
            <w:r>
              <w:t xml:space="preserve"> and $</w:t>
            </w:r>
            <w:del w:id="44" w:author="Author" w:date="2022-02-09T10:02:00Z">
              <w:r w:rsidDel="00612655">
                <w:delText>88,820.41</w:delText>
              </w:r>
            </w:del>
            <w:ins w:id="45" w:author="Author" w:date="2022-02-09T10:02:00Z">
              <w:r>
                <w:t>95,073.37</w:t>
              </w:r>
            </w:ins>
            <w:r>
              <w:t>, respectively, for ease of display.</w:t>
            </w:r>
          </w:p>
        </w:tc>
      </w:tr>
    </w:tbl>
    <w:p w14:paraId="443B5B90" w14:textId="77777777" w:rsidR="0060525B" w:rsidRDefault="0060525B" w:rsidP="00D0286D">
      <w:pPr>
        <w:pStyle w:val="tablecaption"/>
      </w:pPr>
      <w:r>
        <w:t>Table 56.B.8. Liquor Liability (Subline Code 332) – $100/200 Basic Limit</w:t>
      </w:r>
    </w:p>
    <w:p w14:paraId="34348073" w14:textId="77777777" w:rsidR="0060525B" w:rsidRPr="003E0F8F" w:rsidRDefault="0060525B" w:rsidP="00D0286D">
      <w:pPr>
        <w:pStyle w:val="isonormal"/>
      </w:pPr>
    </w:p>
    <w:p w14:paraId="5D308D26" w14:textId="77777777" w:rsidR="008A18FA" w:rsidRDefault="0060525B" w:rsidP="00D0286D">
      <w:pPr>
        <w:overflowPunct/>
        <w:jc w:val="center"/>
        <w:textAlignment w:val="auto"/>
        <w:rPr>
          <w:rFonts w:cs="Arial"/>
          <w:bCs/>
        </w:rPr>
      </w:pPr>
      <w:r>
        <w:rPr>
          <w:rFonts w:cs="Arial"/>
          <w:bCs/>
        </w:rPr>
        <w:br w:type="page"/>
      </w:r>
    </w:p>
    <w:p w14:paraId="2AA3CEB0" w14:textId="77777777" w:rsidR="008A7D88" w:rsidRPr="00F442BB" w:rsidRDefault="008A7D88" w:rsidP="00D0286D">
      <w:pPr>
        <w:overflowPunct/>
        <w:jc w:val="center"/>
        <w:textAlignment w:val="auto"/>
        <w:rPr>
          <w:rFonts w:cs="Arial"/>
          <w:bCs/>
        </w:rPr>
      </w:pPr>
      <w:r w:rsidRPr="00F442BB">
        <w:rPr>
          <w:rFonts w:cs="Arial"/>
          <w:bCs/>
        </w:rPr>
        <w:t>COMMERCIAL LINES MANUAL</w:t>
      </w:r>
    </w:p>
    <w:p w14:paraId="693CEE48" w14:textId="77777777" w:rsidR="008A7D88" w:rsidRPr="00F442BB" w:rsidRDefault="008A7D88" w:rsidP="00D0286D">
      <w:pPr>
        <w:overflowPunct/>
        <w:jc w:val="center"/>
        <w:textAlignment w:val="auto"/>
        <w:rPr>
          <w:rFonts w:cs="Arial"/>
          <w:bCs/>
        </w:rPr>
      </w:pPr>
      <w:r>
        <w:rPr>
          <w:rFonts w:cs="Arial"/>
          <w:bCs/>
        </w:rPr>
        <w:t xml:space="preserve">DIVISION TEN </w:t>
      </w:r>
      <w:r w:rsidRPr="00F442BB">
        <w:rPr>
          <w:rFonts w:cs="Arial"/>
          <w:bCs/>
        </w:rPr>
        <w:t xml:space="preserve">- </w:t>
      </w:r>
      <w:r>
        <w:rPr>
          <w:rFonts w:cs="Arial"/>
          <w:bCs/>
        </w:rPr>
        <w:t>BUSINESSOWNERS</w:t>
      </w:r>
    </w:p>
    <w:p w14:paraId="618E30C6" w14:textId="77777777" w:rsidR="008A7D88" w:rsidRDefault="008A7D88" w:rsidP="00D0286D">
      <w:pPr>
        <w:overflowPunct/>
        <w:jc w:val="center"/>
        <w:textAlignment w:val="auto"/>
        <w:rPr>
          <w:rFonts w:cs="Arial"/>
          <w:bCs/>
        </w:rPr>
      </w:pPr>
      <w:smartTag w:uri="urn:schemas-microsoft-com:office:smarttags" w:element="place">
        <w:smartTag w:uri="urn:schemas-microsoft-com:office:smarttags" w:element="State">
          <w:r w:rsidRPr="00F442BB">
            <w:rPr>
              <w:rFonts w:cs="Arial"/>
              <w:bCs/>
            </w:rPr>
            <w:t>ILLINOIS</w:t>
          </w:r>
        </w:smartTag>
      </w:smartTag>
      <w:r w:rsidRPr="00F442BB">
        <w:rPr>
          <w:rFonts w:cs="Arial"/>
          <w:bCs/>
        </w:rPr>
        <w:t xml:space="preserve"> EXCEPTIONS</w:t>
      </w:r>
    </w:p>
    <w:p w14:paraId="26F1F5FF" w14:textId="77777777" w:rsidR="008A7D88" w:rsidRDefault="008A7D88" w:rsidP="00D0286D">
      <w:pPr>
        <w:overflowPunct/>
        <w:jc w:val="center"/>
        <w:textAlignment w:val="auto"/>
        <w:rPr>
          <w:rFonts w:cs="Arial"/>
          <w:bCs/>
        </w:rPr>
      </w:pPr>
      <w:r>
        <w:rPr>
          <w:rFonts w:cs="Arial"/>
          <w:bCs/>
        </w:rPr>
        <w:t xml:space="preserve">EXCERPT OF RULE 29. </w:t>
      </w:r>
    </w:p>
    <w:p w14:paraId="2B76F7DA" w14:textId="77777777" w:rsidR="008A7D88" w:rsidRDefault="008A7D88" w:rsidP="00D0286D">
      <w:pPr>
        <w:overflowPunct/>
        <w:jc w:val="center"/>
        <w:textAlignment w:val="auto"/>
        <w:rPr>
          <w:rFonts w:cs="Arial"/>
          <w:bCs/>
        </w:rPr>
      </w:pPr>
    </w:p>
    <w:p w14:paraId="0E0F333A" w14:textId="77777777" w:rsidR="008A7D88" w:rsidRDefault="008A7D88" w:rsidP="00D0286D">
      <w:pPr>
        <w:pStyle w:val="boxrule"/>
      </w:pPr>
      <w:r>
        <w:t>29.  ENDORSEMENTS</w:t>
      </w:r>
    </w:p>
    <w:p w14:paraId="782CE10E" w14:textId="77777777" w:rsidR="00724FF0" w:rsidRDefault="00724FF0" w:rsidP="00D0286D">
      <w:pPr>
        <w:pStyle w:val="blocktext1"/>
      </w:pPr>
      <w:r>
        <w:t xml:space="preserve">Paragraph </w:t>
      </w:r>
      <w:r>
        <w:rPr>
          <w:b/>
        </w:rPr>
        <w:t>B.13.b.(4)</w:t>
      </w:r>
      <w:r>
        <w:t xml:space="preserve"> is replaced by the following:</w:t>
      </w:r>
    </w:p>
    <w:p w14:paraId="6CC2BDA2" w14:textId="77777777" w:rsidR="00724FF0" w:rsidRDefault="00724FF0" w:rsidP="00D0286D">
      <w:pPr>
        <w:pStyle w:val="outlinehd4"/>
      </w:pPr>
      <w:r>
        <w:tab/>
        <w:t>b.</w:t>
      </w:r>
      <w:r>
        <w:tab/>
        <w:t>Liquor Liability Grades</w:t>
      </w:r>
    </w:p>
    <w:p w14:paraId="05F1F142" w14:textId="77777777" w:rsidR="00724FF0" w:rsidRDefault="00724FF0" w:rsidP="00D0286D">
      <w:pPr>
        <w:pStyle w:val="outlinetxt5"/>
      </w:pPr>
      <w:r>
        <w:tab/>
      </w:r>
      <w:r>
        <w:rPr>
          <w:b/>
        </w:rPr>
        <w:t>(4)</w:t>
      </w:r>
      <w:r>
        <w:rPr>
          <w:b/>
        </w:rPr>
        <w:tab/>
      </w:r>
      <w:r>
        <w:t>The Liquor Liability Numerical Grade is 3.</w:t>
      </w:r>
    </w:p>
    <w:p w14:paraId="2DC118C4" w14:textId="77777777" w:rsidR="00724FF0" w:rsidRDefault="00724FF0" w:rsidP="00D0286D">
      <w:pPr>
        <w:pStyle w:val="blocktext6"/>
      </w:pPr>
      <w:r>
        <w:t xml:space="preserve">Citation of Statute: 235 ILL. COMP. STAT. ANN. Section </w:t>
      </w:r>
      <w:r>
        <w:rPr>
          <w:color w:val="000000"/>
        </w:rPr>
        <w:t>5/6-21(a)</w:t>
      </w:r>
    </w:p>
    <w:p w14:paraId="63DFDBFC" w14:textId="77777777" w:rsidR="00724FF0" w:rsidRDefault="00724FF0" w:rsidP="00D0286D">
      <w:pPr>
        <w:pStyle w:val="blocktext6"/>
      </w:pPr>
      <w:r>
        <w:t>Comments:</w:t>
      </w:r>
    </w:p>
    <w:p w14:paraId="1E074903" w14:textId="77777777" w:rsidR="00724FF0" w:rsidRDefault="00724FF0" w:rsidP="00D0286D">
      <w:pPr>
        <w:pStyle w:val="blocktext6"/>
      </w:pPr>
      <w:r>
        <w:t>The statute provides, in part, that a person injured within Illinois, in person or property, by an intoxicated person, has a right of action against a liquor vendor who, by selling or giving liquor, causes the intoxication of the intoxicated person. However, the statute also provides:</w:t>
      </w:r>
    </w:p>
    <w:p w14:paraId="1888B23D" w14:textId="77777777" w:rsidR="00724FF0" w:rsidRDefault="00724FF0" w:rsidP="00D0286D">
      <w:pPr>
        <w:pStyle w:val="blocktext7"/>
      </w:pPr>
      <w:r>
        <w:t xml:space="preserve">For all causes of action involving persons injured, killed or incurring property damage after January 20, </w:t>
      </w:r>
      <w:del w:id="46" w:author="Author" w:date="2022-02-10T14:13:00Z">
        <w:r>
          <w:delText>2021</w:delText>
        </w:r>
      </w:del>
      <w:ins w:id="47" w:author="Author" w:date="2022-02-10T14:13:00Z">
        <w:r>
          <w:t>2022</w:t>
        </w:r>
      </w:ins>
      <w:r>
        <w:t>, in no event shall the judgment or recovery for injury to the person or property of any person exceed $</w:t>
      </w:r>
      <w:del w:id="48" w:author="Author" w:date="2022-02-10T14:14:00Z">
        <w:r>
          <w:delText>72,671.25</w:delText>
        </w:r>
      </w:del>
      <w:ins w:id="49" w:author="Author" w:date="2022-02-10T14:16:00Z">
        <w:r>
          <w:t>77,787.30</w:t>
        </w:r>
      </w:ins>
      <w:r>
        <w:t xml:space="preserve"> for each person incurring damages, and recovery under this Act for either loss of means of support or loss of society resulting from the death or injury of any person shall not exceed $</w:t>
      </w:r>
      <w:del w:id="50" w:author="Author" w:date="2022-02-10T14:16:00Z">
        <w:r>
          <w:delText>88,820.41</w:delText>
        </w:r>
      </w:del>
      <w:ins w:id="51" w:author="Author" w:date="2022-02-10T14:17:00Z">
        <w:r>
          <w:t>95,073.37</w:t>
        </w:r>
      </w:ins>
      <w:r>
        <w:t>.</w:t>
      </w:r>
    </w:p>
    <w:p w14:paraId="4F2A7FD6" w14:textId="77777777" w:rsidR="00724FF0" w:rsidRDefault="00724FF0" w:rsidP="00D0286D">
      <w:pPr>
        <w:pStyle w:val="blocktext6"/>
      </w:pPr>
      <w:r>
        <w:t xml:space="preserve">The "3" designation reflects the fact that the total amount of damages that may be awarded to any person is limited by the statute. However, the Supreme Court of </w:t>
      </w:r>
      <w:smartTag w:uri="urn:schemas-microsoft-com:office:smarttags" w:element="State">
        <w:r>
          <w:t>Illinois</w:t>
        </w:r>
      </w:smartTag>
      <w:r>
        <w:t xml:space="preserve"> in </w:t>
      </w:r>
      <w:r>
        <w:rPr>
          <w:i/>
          <w:iCs/>
        </w:rPr>
        <w:t>Ryan T. Simmons v. John D. Homatas (On Stage Productions, Inc.)</w:t>
      </w:r>
      <w:r>
        <w:t>, 925 N.E.2d 1089 (</w:t>
      </w:r>
      <w:smartTag w:uri="urn:schemas-microsoft-com:office:smarttags" w:element="State">
        <w:smartTag w:uri="urn:schemas-microsoft-com:office:smarttags" w:element="place">
          <w:r>
            <w:t>Ill.</w:t>
          </w:r>
        </w:smartTag>
      </w:smartTag>
      <w:r>
        <w:t xml:space="preserve"> 2010) concluded that with respect to a suit against the operator of a bring your own (BYO) establishment, the plaintiff's common law negligence claim(s) were not preempted by the dram shop laws of the state and noted that the operator is not in the business of selling liquor in the state.</w:t>
      </w:r>
    </w:p>
    <w:p w14:paraId="2C771EFE" w14:textId="77777777" w:rsidR="00F9561E" w:rsidRPr="00133D05" w:rsidRDefault="00F9561E" w:rsidP="00D0286D">
      <w:pPr>
        <w:pStyle w:val="isonormal"/>
      </w:pPr>
    </w:p>
    <w:sectPr w:rsidR="00F9561E" w:rsidRPr="00133D05" w:rsidSect="003D2CC4">
      <w:headerReference w:type="even" r:id="rId10"/>
      <w:headerReference w:type="default" r:id="rId11"/>
      <w:footerReference w:type="even" r:id="rId12"/>
      <w:footerReference w:type="default" r:id="rId13"/>
      <w:headerReference w:type="first" r:id="rId14"/>
      <w:footerReference w:type="first" r:id="rId15"/>
      <w:type w:val="oddPage"/>
      <w:pgSz w:w="12240" w:h="15840"/>
      <w:pgMar w:top="1735" w:right="960" w:bottom="1560" w:left="1200" w:header="575" w:footer="480" w:gutter="0"/>
      <w:cols w:space="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41A4" w14:textId="77777777" w:rsidR="001E1925" w:rsidRDefault="001E1925">
      <w:r>
        <w:separator/>
      </w:r>
    </w:p>
  </w:endnote>
  <w:endnote w:type="continuationSeparator" w:id="0">
    <w:p w14:paraId="41CC732D" w14:textId="77777777" w:rsidR="001E1925" w:rsidRDefault="001E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D2CC4" w14:paraId="0A3B5510" w14:textId="77777777" w:rsidTr="00400B69">
      <w:tc>
        <w:tcPr>
          <w:tcW w:w="6900" w:type="dxa"/>
        </w:tcPr>
        <w:p w14:paraId="663A0832" w14:textId="77777777" w:rsidR="003D2CC4" w:rsidRDefault="003D2CC4" w:rsidP="003D2CC4">
          <w:pPr>
            <w:pStyle w:val="FilingFooter"/>
          </w:pPr>
          <w:r w:rsidRPr="00261670">
            <w:rPr>
              <w:szCs w:val="16"/>
            </w:rPr>
            <w:t>© Insurance Services Office, Inc.,</w:t>
          </w:r>
          <w:r>
            <w:rPr>
              <w:szCs w:val="16"/>
            </w:rPr>
            <w:t xml:space="preserve"> </w:t>
          </w:r>
          <w:r>
            <w:t>2022</w:t>
          </w:r>
        </w:p>
      </w:tc>
      <w:tc>
        <w:tcPr>
          <w:tcW w:w="3200" w:type="dxa"/>
        </w:tcPr>
        <w:p w14:paraId="5B5941BA" w14:textId="77777777" w:rsidR="003D2CC4" w:rsidRDefault="003D2CC4" w:rsidP="003D2CC4">
          <w:pPr>
            <w:pStyle w:val="FilingFooter"/>
          </w:pPr>
        </w:p>
      </w:tc>
    </w:tr>
  </w:tbl>
  <w:p w14:paraId="2CE69642" w14:textId="77777777" w:rsidR="003D2CC4" w:rsidRDefault="003D2C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26041" w14:paraId="6AAAFFDA" w14:textId="77777777">
      <w:tc>
        <w:tcPr>
          <w:tcW w:w="6900" w:type="dxa"/>
        </w:tcPr>
        <w:p w14:paraId="0D0449A7" w14:textId="77777777" w:rsidR="00F26041" w:rsidRDefault="00F26041" w:rsidP="002B6FBF">
          <w:pPr>
            <w:pStyle w:val="FilingFooter"/>
          </w:pPr>
          <w:r w:rsidRPr="00261670">
            <w:rPr>
              <w:szCs w:val="16"/>
            </w:rPr>
            <w:t>© Insurance Services Office, Inc.,</w:t>
          </w:r>
          <w:r>
            <w:rPr>
              <w:szCs w:val="16"/>
            </w:rPr>
            <w:t xml:space="preserve"> </w:t>
          </w:r>
          <w:r>
            <w:t>20</w:t>
          </w:r>
          <w:r w:rsidR="00AA5987">
            <w:t>2</w:t>
          </w:r>
          <w:r w:rsidR="0084639B">
            <w:t>2</w:t>
          </w:r>
        </w:p>
      </w:tc>
      <w:tc>
        <w:tcPr>
          <w:tcW w:w="3200" w:type="dxa"/>
        </w:tcPr>
        <w:p w14:paraId="788A3F4A" w14:textId="77777777" w:rsidR="00F26041" w:rsidRDefault="00F26041" w:rsidP="00F26041">
          <w:pPr>
            <w:pStyle w:val="FilingFooter"/>
          </w:pPr>
        </w:p>
      </w:tc>
    </w:tr>
  </w:tbl>
  <w:p w14:paraId="3D2645B5" w14:textId="77777777" w:rsidR="00F26041" w:rsidRDefault="00F26041" w:rsidP="00F2604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D2CC4" w14:paraId="4E055000" w14:textId="77777777" w:rsidTr="00400B69">
      <w:tc>
        <w:tcPr>
          <w:tcW w:w="6900" w:type="dxa"/>
        </w:tcPr>
        <w:p w14:paraId="213B0E25" w14:textId="77777777" w:rsidR="003D2CC4" w:rsidRDefault="003D2CC4" w:rsidP="003D2CC4">
          <w:pPr>
            <w:pStyle w:val="FilingFooter"/>
          </w:pPr>
          <w:r w:rsidRPr="00261670">
            <w:rPr>
              <w:szCs w:val="16"/>
            </w:rPr>
            <w:t>© Insurance Services Office, Inc.,</w:t>
          </w:r>
          <w:r>
            <w:rPr>
              <w:szCs w:val="16"/>
            </w:rPr>
            <w:t xml:space="preserve"> </w:t>
          </w:r>
          <w:r>
            <w:t>2022</w:t>
          </w:r>
        </w:p>
      </w:tc>
      <w:tc>
        <w:tcPr>
          <w:tcW w:w="3200" w:type="dxa"/>
        </w:tcPr>
        <w:p w14:paraId="719A7848" w14:textId="77777777" w:rsidR="003D2CC4" w:rsidRDefault="003D2CC4" w:rsidP="003D2CC4">
          <w:pPr>
            <w:pStyle w:val="FilingFooter"/>
          </w:pPr>
        </w:p>
      </w:tc>
    </w:tr>
  </w:tbl>
  <w:p w14:paraId="3B1C3698" w14:textId="77777777" w:rsidR="003D2CC4" w:rsidRDefault="003D2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BA128" w14:textId="77777777" w:rsidR="001E1925" w:rsidRDefault="001E1925">
      <w:r>
        <w:separator/>
      </w:r>
    </w:p>
  </w:footnote>
  <w:footnote w:type="continuationSeparator" w:id="0">
    <w:p w14:paraId="091E1368" w14:textId="77777777" w:rsidR="001E1925" w:rsidRDefault="001E1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D2CC4" w14:paraId="7676EA9E" w14:textId="77777777" w:rsidTr="00400B69">
      <w:tc>
        <w:tcPr>
          <w:tcW w:w="10100" w:type="dxa"/>
          <w:gridSpan w:val="2"/>
        </w:tcPr>
        <w:p w14:paraId="40B4E30B" w14:textId="77777777" w:rsidR="003D2CC4" w:rsidRDefault="003D2CC4" w:rsidP="003D2CC4">
          <w:pPr>
            <w:pStyle w:val="FilingHeader"/>
          </w:pPr>
          <w:smartTag w:uri="urn:schemas-microsoft-com:office:smarttags" w:element="place">
            <w:smartTag w:uri="urn:schemas-microsoft-com:office:smarttags" w:element="State">
              <w:r>
                <w:t>ILLINOIS</w:t>
              </w:r>
            </w:smartTag>
          </w:smartTag>
          <w:r>
            <w:t xml:space="preserve"> – COMMERCIAL LINES</w:t>
          </w:r>
        </w:p>
      </w:tc>
    </w:tr>
    <w:tr w:rsidR="003D2CC4" w14:paraId="78250C99" w14:textId="77777777" w:rsidTr="00400B69">
      <w:tc>
        <w:tcPr>
          <w:tcW w:w="8300" w:type="dxa"/>
        </w:tcPr>
        <w:p w14:paraId="4B13B67E" w14:textId="77777777" w:rsidR="003D2CC4" w:rsidRDefault="003D2CC4" w:rsidP="003D2CC4">
          <w:pPr>
            <w:pStyle w:val="FilingHeader"/>
          </w:pPr>
          <w:r>
            <w:t>RULES FILING CL-2022-RLIQ1</w:t>
          </w:r>
        </w:p>
      </w:tc>
      <w:tc>
        <w:tcPr>
          <w:tcW w:w="1800" w:type="dxa"/>
        </w:tcPr>
        <w:p w14:paraId="4E4CECCB" w14:textId="6490094A" w:rsidR="003D2CC4" w:rsidRPr="00F26041" w:rsidRDefault="003D2CC4" w:rsidP="003D2CC4">
          <w:pPr>
            <w:pStyle w:val="FilingHeader"/>
            <w:jc w:val="right"/>
            <w:rPr>
              <w:b/>
            </w:rPr>
          </w:pPr>
          <w:r>
            <w:t xml:space="preserve">Page </w:t>
          </w:r>
          <w:r>
            <w:t>4</w:t>
          </w:r>
        </w:p>
      </w:tc>
    </w:tr>
  </w:tbl>
  <w:p w14:paraId="262F5622" w14:textId="77777777" w:rsidR="003D2CC4" w:rsidRDefault="003D2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26041" w14:paraId="633DA37A" w14:textId="77777777">
      <w:tc>
        <w:tcPr>
          <w:tcW w:w="10100" w:type="dxa"/>
          <w:gridSpan w:val="2"/>
        </w:tcPr>
        <w:p w14:paraId="3FF63435" w14:textId="77777777" w:rsidR="00F26041" w:rsidRDefault="00F26041" w:rsidP="00A51CE5">
          <w:pPr>
            <w:pStyle w:val="FilingHeader"/>
          </w:pPr>
          <w:smartTag w:uri="urn:schemas-microsoft-com:office:smarttags" w:element="place">
            <w:smartTag w:uri="urn:schemas-microsoft-com:office:smarttags" w:element="State">
              <w:r>
                <w:t>ILLINOIS</w:t>
              </w:r>
            </w:smartTag>
          </w:smartTag>
          <w:r>
            <w:t xml:space="preserve"> – COMMERCIAL </w:t>
          </w:r>
          <w:r w:rsidR="00A51CE5">
            <w:t>LINES</w:t>
          </w:r>
        </w:p>
      </w:tc>
    </w:tr>
    <w:tr w:rsidR="00F26041" w14:paraId="68BFD7A3" w14:textId="77777777">
      <w:tc>
        <w:tcPr>
          <w:tcW w:w="8300" w:type="dxa"/>
        </w:tcPr>
        <w:p w14:paraId="4EB5716F" w14:textId="77777777" w:rsidR="00F26041" w:rsidRDefault="00F26041" w:rsidP="00506E76">
          <w:pPr>
            <w:pStyle w:val="FilingHeader"/>
          </w:pPr>
          <w:r>
            <w:t xml:space="preserve">RULES FILING </w:t>
          </w:r>
          <w:r w:rsidR="00506E76">
            <w:t>C</w:t>
          </w:r>
          <w:r w:rsidR="0095571A">
            <w:t>L-20</w:t>
          </w:r>
          <w:r w:rsidR="00AA5987">
            <w:t>2</w:t>
          </w:r>
          <w:r w:rsidR="0084639B">
            <w:t>2</w:t>
          </w:r>
          <w:r>
            <w:t>-RLIQ1</w:t>
          </w:r>
        </w:p>
      </w:tc>
      <w:tc>
        <w:tcPr>
          <w:tcW w:w="1800" w:type="dxa"/>
        </w:tcPr>
        <w:p w14:paraId="21CDA1AB" w14:textId="439BD4DA" w:rsidR="00F26041" w:rsidRPr="00F26041" w:rsidRDefault="00F26041" w:rsidP="00F26041">
          <w:pPr>
            <w:pStyle w:val="FilingHeader"/>
            <w:jc w:val="right"/>
            <w:rPr>
              <w:b/>
            </w:rPr>
          </w:pPr>
          <w:r>
            <w:t xml:space="preserve">Page </w:t>
          </w:r>
          <w:r w:rsidR="003D2CC4">
            <w:t>5</w:t>
          </w:r>
        </w:p>
      </w:tc>
    </w:tr>
  </w:tbl>
  <w:p w14:paraId="22C08319" w14:textId="77777777" w:rsidR="00F26041" w:rsidRDefault="00F26041" w:rsidP="00F2604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D2CC4" w14:paraId="297F6155" w14:textId="77777777" w:rsidTr="00400B69">
      <w:tc>
        <w:tcPr>
          <w:tcW w:w="10100" w:type="dxa"/>
          <w:gridSpan w:val="2"/>
        </w:tcPr>
        <w:p w14:paraId="0D2A4400" w14:textId="77777777" w:rsidR="003D2CC4" w:rsidRDefault="003D2CC4" w:rsidP="003D2CC4">
          <w:pPr>
            <w:pStyle w:val="FilingHeader"/>
          </w:pPr>
          <w:smartTag w:uri="urn:schemas-microsoft-com:office:smarttags" w:element="place">
            <w:smartTag w:uri="urn:schemas-microsoft-com:office:smarttags" w:element="State">
              <w:r>
                <w:t>ILLINOIS</w:t>
              </w:r>
            </w:smartTag>
          </w:smartTag>
          <w:r>
            <w:t xml:space="preserve"> – COMMERCIAL LINES</w:t>
          </w:r>
        </w:p>
      </w:tc>
    </w:tr>
    <w:tr w:rsidR="003D2CC4" w14:paraId="219DE05C" w14:textId="77777777" w:rsidTr="00400B69">
      <w:tc>
        <w:tcPr>
          <w:tcW w:w="8300" w:type="dxa"/>
        </w:tcPr>
        <w:p w14:paraId="16C5CF9A" w14:textId="77777777" w:rsidR="003D2CC4" w:rsidRDefault="003D2CC4" w:rsidP="003D2CC4">
          <w:pPr>
            <w:pStyle w:val="FilingHeader"/>
          </w:pPr>
          <w:r>
            <w:t>RULES FILING CL-2022-RLIQ1</w:t>
          </w:r>
        </w:p>
      </w:tc>
      <w:tc>
        <w:tcPr>
          <w:tcW w:w="1800" w:type="dxa"/>
        </w:tcPr>
        <w:p w14:paraId="3DB9F2A1" w14:textId="6C6757A6" w:rsidR="003D2CC4" w:rsidRPr="00F26041" w:rsidRDefault="003D2CC4" w:rsidP="003D2CC4">
          <w:pPr>
            <w:pStyle w:val="FilingHeader"/>
            <w:jc w:val="right"/>
            <w:rPr>
              <w:b/>
            </w:rPr>
          </w:pPr>
          <w:r>
            <w:t xml:space="preserve">Page </w:t>
          </w:r>
          <w:r>
            <w:t>3</w:t>
          </w:r>
        </w:p>
      </w:tc>
    </w:tr>
  </w:tbl>
  <w:p w14:paraId="374440C2" w14:textId="77777777" w:rsidR="003D2CC4" w:rsidRDefault="003D2C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evenAndOddHeaders/>
  <w:drawingGridHorizontalSpacing w:val="120"/>
  <w:drawingGridVerticalSpacing w:val="120"/>
  <w:displayHorizontalDrawingGridEvery w:val="2"/>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id$" w:val="legacy"/>
    <w:docVar w:name="credmet$" w:val="T"/>
    <w:docVar w:name="dabpub$" w:val="CLM"/>
    <w:docVar w:name="dAssFlag$" w:val="N"/>
    <w:docVar w:name="dbflag$" w:val="N"/>
    <w:docVar w:name="dcy$" w:val="2015"/>
    <w:docVar w:name="dfullob$" w:val="Commercial General Liability"/>
    <w:docVar w:name="didnum$" w:val="RLIQ1"/>
    <w:docVar w:name="didyr$" w:val="2015"/>
    <w:docVar w:name="divno$" w:val="DIVISION SIX"/>
    <w:docVar w:name="dlob$" w:val="GL"/>
    <w:docVar w:name="doccr$" w:val="Copyright, Insurance Services Office, Inc., 19xx"/>
    <w:docVar w:name="doccy$" w:val="1998"/>
    <w:docVar w:name="docedno$" w:val="13th"/>
    <w:docVar w:name="doclob$" w:val="GENERAL LIABILITY"/>
    <w:docVar w:name="docpage$" w:val="EXCEPTION PAGES"/>
    <w:docVar w:name="docpgno$" w:val="1"/>
    <w:docVar w:name="docpub$" w:val="ISO"/>
    <w:docVar w:name="docst$" w:val="ILLINOIS (12)"/>
    <w:docVar w:name="docstat$" w:val="CLM/CLEMS"/>
    <w:docVar w:name="doctech$" w:val="Word 6.0a"/>
    <w:docVar w:name="dpageno$" w:val="3"/>
    <w:docVar w:name="dRP$" w:val="RP"/>
    <w:docVar w:name="drpflag$" w:val="N"/>
    <w:docVar w:name="dst$" w:val="Illinois"/>
    <w:docVar w:name="dtype$" w:val="RULES FILING"/>
    <w:docVar w:name="ed$" w:val="6-1999"/>
    <w:docVar w:name="ISOLongName$" w:val="o:\prod\02\IMD\WIP\SIM\GL\IL\RU\GL-2002-IALL1\Isosuite\ru_3.45_rpt.doc $"/>
    <w:docVar w:name="ISOSuite$" w:val="Y"/>
    <w:docVar w:name="lobabb$" w:val="CG"/>
    <w:docVar w:name="nc$" w:val=" 1"/>
    <w:docVar w:name="nct$" w:val=" 1"/>
    <w:docVar w:name="nd$" w:val=" 1"/>
    <w:docVar w:name="newdoc$" w:val="N"/>
    <w:docVar w:name="nl$" w:val=" 1"/>
    <w:docVar w:name="nm$" w:val=" 3"/>
    <w:docVar w:name="nr$" w:val=" 1"/>
    <w:docVar w:name="ntm$" w:val="legacy"/>
    <w:docVar w:name="procode$" w:val="SIM"/>
    <w:docVar w:name="service$" w:val="RU"/>
    <w:docVar w:name="stab$" w:val="IL"/>
    <w:docVar w:name="type$" w:val="RU"/>
  </w:docVars>
  <w:rsids>
    <w:rsidRoot w:val="00F9561E"/>
    <w:rsid w:val="000029A4"/>
    <w:rsid w:val="000034B0"/>
    <w:rsid w:val="00004E05"/>
    <w:rsid w:val="00027C86"/>
    <w:rsid w:val="00032552"/>
    <w:rsid w:val="00035657"/>
    <w:rsid w:val="000515DE"/>
    <w:rsid w:val="000915F5"/>
    <w:rsid w:val="000B17BC"/>
    <w:rsid w:val="00107E10"/>
    <w:rsid w:val="00133D05"/>
    <w:rsid w:val="00153158"/>
    <w:rsid w:val="0018165F"/>
    <w:rsid w:val="001928E1"/>
    <w:rsid w:val="0019580B"/>
    <w:rsid w:val="001A3F2F"/>
    <w:rsid w:val="001B5367"/>
    <w:rsid w:val="001B61D1"/>
    <w:rsid w:val="001C700E"/>
    <w:rsid w:val="001D09DE"/>
    <w:rsid w:val="001E1779"/>
    <w:rsid w:val="001E1925"/>
    <w:rsid w:val="001E1A28"/>
    <w:rsid w:val="001F29D0"/>
    <w:rsid w:val="00201431"/>
    <w:rsid w:val="00236551"/>
    <w:rsid w:val="00237D48"/>
    <w:rsid w:val="002932D6"/>
    <w:rsid w:val="002B3AF2"/>
    <w:rsid w:val="002B6FBF"/>
    <w:rsid w:val="002C6075"/>
    <w:rsid w:val="002E746B"/>
    <w:rsid w:val="00321445"/>
    <w:rsid w:val="00335E34"/>
    <w:rsid w:val="003535D3"/>
    <w:rsid w:val="00353E8C"/>
    <w:rsid w:val="00366AB3"/>
    <w:rsid w:val="00370460"/>
    <w:rsid w:val="00380265"/>
    <w:rsid w:val="003C30F9"/>
    <w:rsid w:val="003C3F8F"/>
    <w:rsid w:val="003C695B"/>
    <w:rsid w:val="003D2CC4"/>
    <w:rsid w:val="003D698A"/>
    <w:rsid w:val="00404324"/>
    <w:rsid w:val="00405F8A"/>
    <w:rsid w:val="004128AF"/>
    <w:rsid w:val="00415B6E"/>
    <w:rsid w:val="00443290"/>
    <w:rsid w:val="0046396D"/>
    <w:rsid w:val="00483410"/>
    <w:rsid w:val="004936DA"/>
    <w:rsid w:val="00494C2E"/>
    <w:rsid w:val="004C0E6E"/>
    <w:rsid w:val="004F7F7D"/>
    <w:rsid w:val="00506E76"/>
    <w:rsid w:val="00516045"/>
    <w:rsid w:val="0052517A"/>
    <w:rsid w:val="00531325"/>
    <w:rsid w:val="005322F6"/>
    <w:rsid w:val="00546FB9"/>
    <w:rsid w:val="005A3DD1"/>
    <w:rsid w:val="005F66B3"/>
    <w:rsid w:val="00604F70"/>
    <w:rsid w:val="0060525B"/>
    <w:rsid w:val="00624512"/>
    <w:rsid w:val="00627954"/>
    <w:rsid w:val="00635891"/>
    <w:rsid w:val="00653C1C"/>
    <w:rsid w:val="0066130E"/>
    <w:rsid w:val="006663BC"/>
    <w:rsid w:val="00682A0D"/>
    <w:rsid w:val="00691C8D"/>
    <w:rsid w:val="0069416F"/>
    <w:rsid w:val="006A2A92"/>
    <w:rsid w:val="006D2086"/>
    <w:rsid w:val="006E6EBD"/>
    <w:rsid w:val="00700DFA"/>
    <w:rsid w:val="00703888"/>
    <w:rsid w:val="00724FF0"/>
    <w:rsid w:val="00732F4C"/>
    <w:rsid w:val="00735ED8"/>
    <w:rsid w:val="00737B0B"/>
    <w:rsid w:val="0076267E"/>
    <w:rsid w:val="00771468"/>
    <w:rsid w:val="007834A1"/>
    <w:rsid w:val="00786E6C"/>
    <w:rsid w:val="007B0540"/>
    <w:rsid w:val="007C2A74"/>
    <w:rsid w:val="007C49CE"/>
    <w:rsid w:val="007D3BB2"/>
    <w:rsid w:val="007F34F5"/>
    <w:rsid w:val="00812C96"/>
    <w:rsid w:val="0084639B"/>
    <w:rsid w:val="00876477"/>
    <w:rsid w:val="0089384D"/>
    <w:rsid w:val="008A00C8"/>
    <w:rsid w:val="008A18FA"/>
    <w:rsid w:val="008A7D88"/>
    <w:rsid w:val="008B23A6"/>
    <w:rsid w:val="008C0764"/>
    <w:rsid w:val="008D08C4"/>
    <w:rsid w:val="008D1E31"/>
    <w:rsid w:val="008D3D4A"/>
    <w:rsid w:val="008D597A"/>
    <w:rsid w:val="008E64B8"/>
    <w:rsid w:val="008F1522"/>
    <w:rsid w:val="0090368E"/>
    <w:rsid w:val="009039EC"/>
    <w:rsid w:val="00912E9B"/>
    <w:rsid w:val="00935596"/>
    <w:rsid w:val="0095571A"/>
    <w:rsid w:val="009C508A"/>
    <w:rsid w:val="009E05CA"/>
    <w:rsid w:val="009E7C7D"/>
    <w:rsid w:val="00A029B1"/>
    <w:rsid w:val="00A177E5"/>
    <w:rsid w:val="00A22453"/>
    <w:rsid w:val="00A24C59"/>
    <w:rsid w:val="00A371BC"/>
    <w:rsid w:val="00A51CE5"/>
    <w:rsid w:val="00A54169"/>
    <w:rsid w:val="00AA5987"/>
    <w:rsid w:val="00AB02EF"/>
    <w:rsid w:val="00AF6359"/>
    <w:rsid w:val="00B063A3"/>
    <w:rsid w:val="00B1367B"/>
    <w:rsid w:val="00B37849"/>
    <w:rsid w:val="00B628A4"/>
    <w:rsid w:val="00B67C30"/>
    <w:rsid w:val="00B71473"/>
    <w:rsid w:val="00B813C9"/>
    <w:rsid w:val="00B81F66"/>
    <w:rsid w:val="00B90C71"/>
    <w:rsid w:val="00BA0479"/>
    <w:rsid w:val="00BB0609"/>
    <w:rsid w:val="00BB59E5"/>
    <w:rsid w:val="00BD3246"/>
    <w:rsid w:val="00BD7DAE"/>
    <w:rsid w:val="00C357D7"/>
    <w:rsid w:val="00C45CA3"/>
    <w:rsid w:val="00C55949"/>
    <w:rsid w:val="00C70E2D"/>
    <w:rsid w:val="00C9301E"/>
    <w:rsid w:val="00CA5A61"/>
    <w:rsid w:val="00CB7BFD"/>
    <w:rsid w:val="00CD3ED5"/>
    <w:rsid w:val="00CF1D43"/>
    <w:rsid w:val="00D02112"/>
    <w:rsid w:val="00D0286D"/>
    <w:rsid w:val="00D0458B"/>
    <w:rsid w:val="00D04CE3"/>
    <w:rsid w:val="00D055A1"/>
    <w:rsid w:val="00D11D0E"/>
    <w:rsid w:val="00D14C39"/>
    <w:rsid w:val="00D61C58"/>
    <w:rsid w:val="00D83C35"/>
    <w:rsid w:val="00DA3FDF"/>
    <w:rsid w:val="00DC12F7"/>
    <w:rsid w:val="00DE0CF5"/>
    <w:rsid w:val="00E10216"/>
    <w:rsid w:val="00E31B36"/>
    <w:rsid w:val="00E65698"/>
    <w:rsid w:val="00E75956"/>
    <w:rsid w:val="00E91689"/>
    <w:rsid w:val="00EA6CAA"/>
    <w:rsid w:val="00ED421F"/>
    <w:rsid w:val="00ED6E35"/>
    <w:rsid w:val="00EE0EC4"/>
    <w:rsid w:val="00EE2A4D"/>
    <w:rsid w:val="00EF3199"/>
    <w:rsid w:val="00F25F70"/>
    <w:rsid w:val="00F26041"/>
    <w:rsid w:val="00F439C6"/>
    <w:rsid w:val="00F85EFA"/>
    <w:rsid w:val="00F87F5A"/>
    <w:rsid w:val="00F929B3"/>
    <w:rsid w:val="00F9561E"/>
    <w:rsid w:val="00FA057D"/>
    <w:rsid w:val="00FB33D8"/>
    <w:rsid w:val="00FC2690"/>
    <w:rsid w:val="00FD5B05"/>
    <w:rsid w:val="00FE50B2"/>
    <w:rsid w:val="00FE629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5121"/>
    <o:shapelayout v:ext="edit">
      <o:idmap v:ext="edit" data="1"/>
    </o:shapelayout>
  </w:shapeDefaults>
  <w:decimalSymbol w:val="."/>
  <w:listSeparator w:val=","/>
  <w14:docId w14:val="0503D1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2CC4"/>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3D2CC4"/>
    <w:pPr>
      <w:spacing w:before="240"/>
      <w:outlineLvl w:val="0"/>
    </w:pPr>
    <w:rPr>
      <w:b/>
    </w:rPr>
  </w:style>
  <w:style w:type="paragraph" w:styleId="Heading2">
    <w:name w:val="heading 2"/>
    <w:basedOn w:val="Normal"/>
    <w:next w:val="Normal"/>
    <w:link w:val="Heading2Char"/>
    <w:qFormat/>
    <w:rsid w:val="003D2CC4"/>
    <w:pPr>
      <w:spacing w:before="120"/>
      <w:outlineLvl w:val="1"/>
    </w:pPr>
    <w:rPr>
      <w:b/>
    </w:rPr>
  </w:style>
  <w:style w:type="paragraph" w:styleId="Heading3">
    <w:name w:val="heading 3"/>
    <w:basedOn w:val="Normal"/>
    <w:next w:val="Normal"/>
    <w:link w:val="Heading3Char"/>
    <w:qFormat/>
    <w:rsid w:val="003D2CC4"/>
    <w:pPr>
      <w:ind w:left="360"/>
      <w:outlineLvl w:val="2"/>
    </w:pPr>
    <w:rPr>
      <w:b/>
    </w:rPr>
  </w:style>
  <w:style w:type="paragraph" w:styleId="Heading5">
    <w:name w:val="heading 5"/>
    <w:basedOn w:val="Normal"/>
    <w:next w:val="Normal"/>
    <w:link w:val="Heading5Char"/>
    <w:qFormat/>
    <w:rsid w:val="003D2CC4"/>
    <w:pPr>
      <w:spacing w:before="240" w:after="60" w:line="240" w:lineRule="auto"/>
      <w:jc w:val="left"/>
      <w:outlineLvl w:val="4"/>
    </w:pPr>
    <w:rPr>
      <w:sz w:val="22"/>
    </w:rPr>
  </w:style>
  <w:style w:type="character" w:default="1" w:styleId="DefaultParagraphFont">
    <w:name w:val="Default Paragraph Font"/>
    <w:uiPriority w:val="1"/>
    <w:semiHidden/>
    <w:unhideWhenUsed/>
    <w:rsid w:val="003D2C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CC4"/>
  </w:style>
  <w:style w:type="paragraph" w:styleId="MacroText">
    <w:name w:val="macro"/>
    <w:link w:val="MacroTextChar"/>
    <w:rsid w:val="003D2CC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3D2CC4"/>
    <w:pPr>
      <w:keepNext/>
      <w:keepLines/>
      <w:suppressAutoHyphens/>
      <w:jc w:val="left"/>
    </w:pPr>
    <w:rPr>
      <w:b/>
    </w:rPr>
  </w:style>
  <w:style w:type="paragraph" w:customStyle="1" w:styleId="isonormal">
    <w:name w:val="isonormal"/>
    <w:rsid w:val="003D2CC4"/>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3D2CC4"/>
    <w:pPr>
      <w:keepLines/>
    </w:pPr>
  </w:style>
  <w:style w:type="paragraph" w:customStyle="1" w:styleId="blockhd2">
    <w:name w:val="blockhd2"/>
    <w:basedOn w:val="isonormal"/>
    <w:next w:val="blocktext2"/>
    <w:rsid w:val="003D2CC4"/>
    <w:pPr>
      <w:keepNext/>
      <w:keepLines/>
      <w:suppressAutoHyphens/>
      <w:ind w:left="300"/>
      <w:jc w:val="left"/>
    </w:pPr>
    <w:rPr>
      <w:b/>
    </w:rPr>
  </w:style>
  <w:style w:type="paragraph" w:customStyle="1" w:styleId="blocktext2">
    <w:name w:val="blocktext2"/>
    <w:basedOn w:val="isonormal"/>
    <w:rsid w:val="003D2CC4"/>
    <w:pPr>
      <w:keepLines/>
      <w:ind w:left="300"/>
    </w:pPr>
  </w:style>
  <w:style w:type="paragraph" w:customStyle="1" w:styleId="blockhd3">
    <w:name w:val="blockhd3"/>
    <w:basedOn w:val="isonormal"/>
    <w:next w:val="blocktext3"/>
    <w:rsid w:val="003D2CC4"/>
    <w:pPr>
      <w:keepNext/>
      <w:keepLines/>
      <w:suppressAutoHyphens/>
      <w:ind w:left="600"/>
      <w:jc w:val="left"/>
    </w:pPr>
    <w:rPr>
      <w:b/>
    </w:rPr>
  </w:style>
  <w:style w:type="paragraph" w:customStyle="1" w:styleId="blocktext3">
    <w:name w:val="blocktext3"/>
    <w:basedOn w:val="isonormal"/>
    <w:rsid w:val="003D2CC4"/>
    <w:pPr>
      <w:keepLines/>
      <w:ind w:left="600"/>
    </w:pPr>
  </w:style>
  <w:style w:type="paragraph" w:customStyle="1" w:styleId="blockhd4">
    <w:name w:val="blockhd4"/>
    <w:basedOn w:val="isonormal"/>
    <w:next w:val="blocktext4"/>
    <w:rsid w:val="003D2CC4"/>
    <w:pPr>
      <w:keepNext/>
      <w:keepLines/>
      <w:suppressAutoHyphens/>
      <w:ind w:left="900"/>
      <w:jc w:val="left"/>
    </w:pPr>
    <w:rPr>
      <w:b/>
    </w:rPr>
  </w:style>
  <w:style w:type="paragraph" w:customStyle="1" w:styleId="blocktext4">
    <w:name w:val="blocktext4"/>
    <w:basedOn w:val="isonormal"/>
    <w:rsid w:val="003D2CC4"/>
    <w:pPr>
      <w:keepLines/>
      <w:ind w:left="900"/>
    </w:pPr>
  </w:style>
  <w:style w:type="paragraph" w:customStyle="1" w:styleId="blockhd5">
    <w:name w:val="blockhd5"/>
    <w:basedOn w:val="isonormal"/>
    <w:next w:val="blocktext5"/>
    <w:rsid w:val="003D2CC4"/>
    <w:pPr>
      <w:keepNext/>
      <w:keepLines/>
      <w:suppressAutoHyphens/>
      <w:ind w:left="1200"/>
      <w:jc w:val="left"/>
    </w:pPr>
    <w:rPr>
      <w:b/>
    </w:rPr>
  </w:style>
  <w:style w:type="paragraph" w:customStyle="1" w:styleId="blocktext5">
    <w:name w:val="blocktext5"/>
    <w:basedOn w:val="isonormal"/>
    <w:rsid w:val="003D2CC4"/>
    <w:pPr>
      <w:keepLines/>
      <w:ind w:left="1200"/>
    </w:pPr>
  </w:style>
  <w:style w:type="paragraph" w:customStyle="1" w:styleId="blockhd6">
    <w:name w:val="blockhd6"/>
    <w:basedOn w:val="isonormal"/>
    <w:next w:val="blocktext6"/>
    <w:rsid w:val="003D2CC4"/>
    <w:pPr>
      <w:keepNext/>
      <w:keepLines/>
      <w:suppressAutoHyphens/>
      <w:ind w:left="1500"/>
      <w:jc w:val="left"/>
    </w:pPr>
    <w:rPr>
      <w:b/>
    </w:rPr>
  </w:style>
  <w:style w:type="paragraph" w:customStyle="1" w:styleId="blocktext6">
    <w:name w:val="blocktext6"/>
    <w:basedOn w:val="isonormal"/>
    <w:rsid w:val="003D2CC4"/>
    <w:pPr>
      <w:keepLines/>
      <w:ind w:left="1500"/>
    </w:pPr>
  </w:style>
  <w:style w:type="paragraph" w:customStyle="1" w:styleId="blockhd7">
    <w:name w:val="blockhd7"/>
    <w:basedOn w:val="isonormal"/>
    <w:next w:val="blocktext7"/>
    <w:rsid w:val="003D2CC4"/>
    <w:pPr>
      <w:keepNext/>
      <w:keepLines/>
      <w:suppressAutoHyphens/>
      <w:ind w:left="1800"/>
      <w:jc w:val="left"/>
    </w:pPr>
    <w:rPr>
      <w:b/>
    </w:rPr>
  </w:style>
  <w:style w:type="paragraph" w:customStyle="1" w:styleId="blocktext7">
    <w:name w:val="blocktext7"/>
    <w:basedOn w:val="isonormal"/>
    <w:rsid w:val="003D2CC4"/>
    <w:pPr>
      <w:keepLines/>
      <w:ind w:left="1800"/>
    </w:pPr>
  </w:style>
  <w:style w:type="paragraph" w:customStyle="1" w:styleId="blockhd8">
    <w:name w:val="blockhd8"/>
    <w:basedOn w:val="isonormal"/>
    <w:next w:val="blocktext8"/>
    <w:rsid w:val="003D2CC4"/>
    <w:pPr>
      <w:keepNext/>
      <w:keepLines/>
      <w:suppressAutoHyphens/>
      <w:ind w:left="2100"/>
      <w:jc w:val="left"/>
    </w:pPr>
    <w:rPr>
      <w:b/>
    </w:rPr>
  </w:style>
  <w:style w:type="paragraph" w:customStyle="1" w:styleId="blocktext8">
    <w:name w:val="blocktext8"/>
    <w:basedOn w:val="isonormal"/>
    <w:rsid w:val="003D2CC4"/>
    <w:pPr>
      <w:keepLines/>
      <w:ind w:left="2100"/>
    </w:pPr>
  </w:style>
  <w:style w:type="paragraph" w:customStyle="1" w:styleId="blockhd9">
    <w:name w:val="blockhd9"/>
    <w:basedOn w:val="isonormal"/>
    <w:next w:val="blocktext9"/>
    <w:rsid w:val="003D2CC4"/>
    <w:pPr>
      <w:keepNext/>
      <w:keepLines/>
      <w:suppressAutoHyphens/>
      <w:ind w:left="2400"/>
      <w:jc w:val="left"/>
    </w:pPr>
    <w:rPr>
      <w:b/>
    </w:rPr>
  </w:style>
  <w:style w:type="paragraph" w:customStyle="1" w:styleId="blocktext9">
    <w:name w:val="blocktext9"/>
    <w:basedOn w:val="isonormal"/>
    <w:rsid w:val="003D2CC4"/>
    <w:pPr>
      <w:keepLines/>
      <w:ind w:left="2400"/>
    </w:pPr>
  </w:style>
  <w:style w:type="paragraph" w:customStyle="1" w:styleId="blocktext10">
    <w:name w:val="blocktext10"/>
    <w:basedOn w:val="isonormal"/>
    <w:rsid w:val="003D2CC4"/>
    <w:pPr>
      <w:keepLines/>
      <w:ind w:left="2700"/>
    </w:pPr>
  </w:style>
  <w:style w:type="paragraph" w:customStyle="1" w:styleId="boxrule">
    <w:name w:val="boxrule"/>
    <w:basedOn w:val="isonormal"/>
    <w:next w:val="blocktext1"/>
    <w:rsid w:val="003D2CC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3D2CC4"/>
    <w:pPr>
      <w:jc w:val="center"/>
    </w:pPr>
    <w:rPr>
      <w:b/>
    </w:rPr>
  </w:style>
  <w:style w:type="paragraph" w:styleId="Footer">
    <w:name w:val="footer"/>
    <w:basedOn w:val="isonormal"/>
    <w:link w:val="FooterChar"/>
    <w:rsid w:val="003D2CC4"/>
    <w:pPr>
      <w:spacing w:before="0" w:line="240" w:lineRule="auto"/>
    </w:pPr>
  </w:style>
  <w:style w:type="character" w:customStyle="1" w:styleId="formlink">
    <w:name w:val="formlink"/>
    <w:rsid w:val="003D2CC4"/>
    <w:rPr>
      <w:b/>
    </w:rPr>
  </w:style>
  <w:style w:type="paragraph" w:styleId="Header">
    <w:name w:val="header"/>
    <w:basedOn w:val="isonormal"/>
    <w:link w:val="HeaderChar"/>
    <w:rsid w:val="003D2CC4"/>
    <w:pPr>
      <w:spacing w:line="200" w:lineRule="exact"/>
    </w:pPr>
    <w:rPr>
      <w:b/>
      <w:sz w:val="20"/>
    </w:rPr>
  </w:style>
  <w:style w:type="paragraph" w:customStyle="1" w:styleId="icblock">
    <w:name w:val="i/cblock"/>
    <w:basedOn w:val="isonormal"/>
    <w:rsid w:val="003D2CC4"/>
    <w:pPr>
      <w:tabs>
        <w:tab w:val="left" w:leader="dot" w:pos="7200"/>
      </w:tabs>
      <w:spacing w:before="0"/>
      <w:jc w:val="left"/>
    </w:pPr>
  </w:style>
  <w:style w:type="paragraph" w:customStyle="1" w:styleId="instructphrase">
    <w:name w:val="instructphrase"/>
    <w:basedOn w:val="isonormal"/>
    <w:next w:val="outlinehd2"/>
    <w:rsid w:val="003D2CC4"/>
  </w:style>
  <w:style w:type="paragraph" w:customStyle="1" w:styleId="noboxaddlrule">
    <w:name w:val="noboxaddlrule"/>
    <w:basedOn w:val="isonormal"/>
    <w:next w:val="blocktext1"/>
    <w:rsid w:val="003D2CC4"/>
    <w:pPr>
      <w:keepLines/>
      <w:suppressAutoHyphens/>
      <w:spacing w:before="0"/>
      <w:jc w:val="left"/>
    </w:pPr>
    <w:rPr>
      <w:b/>
    </w:rPr>
  </w:style>
  <w:style w:type="paragraph" w:customStyle="1" w:styleId="outlinehd1">
    <w:name w:val="outlinehd1"/>
    <w:basedOn w:val="isonormal"/>
    <w:next w:val="blocktext2"/>
    <w:rsid w:val="003D2CC4"/>
    <w:pPr>
      <w:keepNext/>
      <w:keepLines/>
      <w:tabs>
        <w:tab w:val="right" w:pos="180"/>
        <w:tab w:val="left" w:pos="300"/>
      </w:tabs>
      <w:ind w:left="300" w:hanging="300"/>
    </w:pPr>
    <w:rPr>
      <w:b/>
    </w:rPr>
  </w:style>
  <w:style w:type="paragraph" w:customStyle="1" w:styleId="outlinehd2">
    <w:name w:val="outlinehd2"/>
    <w:basedOn w:val="isonormal"/>
    <w:next w:val="blocktext3"/>
    <w:rsid w:val="003D2CC4"/>
    <w:pPr>
      <w:keepNext/>
      <w:keepLines/>
      <w:tabs>
        <w:tab w:val="right" w:pos="480"/>
        <w:tab w:val="left" w:pos="600"/>
      </w:tabs>
      <w:ind w:left="600" w:hanging="600"/>
    </w:pPr>
    <w:rPr>
      <w:b/>
    </w:rPr>
  </w:style>
  <w:style w:type="paragraph" w:customStyle="1" w:styleId="outlinehd3">
    <w:name w:val="outlinehd3"/>
    <w:basedOn w:val="isonormal"/>
    <w:next w:val="blocktext4"/>
    <w:rsid w:val="003D2CC4"/>
    <w:pPr>
      <w:keepNext/>
      <w:keepLines/>
      <w:tabs>
        <w:tab w:val="right" w:pos="780"/>
        <w:tab w:val="left" w:pos="900"/>
      </w:tabs>
      <w:ind w:left="900" w:hanging="900"/>
    </w:pPr>
    <w:rPr>
      <w:b/>
    </w:rPr>
  </w:style>
  <w:style w:type="paragraph" w:customStyle="1" w:styleId="outlinehd4">
    <w:name w:val="outlinehd4"/>
    <w:basedOn w:val="isonormal"/>
    <w:next w:val="blocktext5"/>
    <w:rsid w:val="003D2CC4"/>
    <w:pPr>
      <w:keepNext/>
      <w:keepLines/>
      <w:tabs>
        <w:tab w:val="right" w:pos="1080"/>
        <w:tab w:val="left" w:pos="1200"/>
      </w:tabs>
      <w:ind w:left="1200" w:hanging="1200"/>
    </w:pPr>
    <w:rPr>
      <w:b/>
    </w:rPr>
  </w:style>
  <w:style w:type="paragraph" w:customStyle="1" w:styleId="outlinehd5">
    <w:name w:val="outlinehd5"/>
    <w:basedOn w:val="isonormal"/>
    <w:next w:val="blocktext6"/>
    <w:rsid w:val="003D2CC4"/>
    <w:pPr>
      <w:keepNext/>
      <w:keepLines/>
      <w:tabs>
        <w:tab w:val="right" w:pos="1380"/>
        <w:tab w:val="left" w:pos="1500"/>
      </w:tabs>
      <w:ind w:left="1500" w:hanging="1500"/>
    </w:pPr>
    <w:rPr>
      <w:b/>
    </w:rPr>
  </w:style>
  <w:style w:type="paragraph" w:customStyle="1" w:styleId="outlinehd6">
    <w:name w:val="outlinehd6"/>
    <w:basedOn w:val="isonormal"/>
    <w:next w:val="blocktext7"/>
    <w:rsid w:val="003D2CC4"/>
    <w:pPr>
      <w:keepNext/>
      <w:keepLines/>
      <w:tabs>
        <w:tab w:val="right" w:pos="1680"/>
        <w:tab w:val="left" w:pos="1800"/>
      </w:tabs>
      <w:ind w:left="1800" w:hanging="1800"/>
    </w:pPr>
    <w:rPr>
      <w:b/>
    </w:rPr>
  </w:style>
  <w:style w:type="paragraph" w:customStyle="1" w:styleId="outlinehd7">
    <w:name w:val="outlinehd7"/>
    <w:basedOn w:val="isonormal"/>
    <w:next w:val="blocktext8"/>
    <w:rsid w:val="003D2CC4"/>
    <w:pPr>
      <w:keepNext/>
      <w:keepLines/>
      <w:tabs>
        <w:tab w:val="right" w:pos="1980"/>
        <w:tab w:val="left" w:pos="2100"/>
      </w:tabs>
      <w:ind w:left="2100" w:hanging="2100"/>
    </w:pPr>
    <w:rPr>
      <w:b/>
    </w:rPr>
  </w:style>
  <w:style w:type="paragraph" w:customStyle="1" w:styleId="outlinehd8">
    <w:name w:val="outlinehd8"/>
    <w:basedOn w:val="isonormal"/>
    <w:next w:val="blocktext9"/>
    <w:rsid w:val="003D2CC4"/>
    <w:pPr>
      <w:keepNext/>
      <w:keepLines/>
      <w:tabs>
        <w:tab w:val="right" w:pos="2280"/>
        <w:tab w:val="left" w:pos="2400"/>
      </w:tabs>
      <w:ind w:left="2400" w:hanging="2400"/>
    </w:pPr>
    <w:rPr>
      <w:b/>
    </w:rPr>
  </w:style>
  <w:style w:type="paragraph" w:customStyle="1" w:styleId="outlinehd9">
    <w:name w:val="outlinehd9"/>
    <w:basedOn w:val="isonormal"/>
    <w:next w:val="blocktext10"/>
    <w:rsid w:val="003D2CC4"/>
    <w:pPr>
      <w:keepNext/>
      <w:keepLines/>
      <w:tabs>
        <w:tab w:val="right" w:pos="2580"/>
        <w:tab w:val="left" w:pos="2700"/>
      </w:tabs>
      <w:ind w:left="2700" w:hanging="2700"/>
    </w:pPr>
    <w:rPr>
      <w:b/>
    </w:rPr>
  </w:style>
  <w:style w:type="paragraph" w:customStyle="1" w:styleId="outlinetxt1">
    <w:name w:val="outlinetxt1"/>
    <w:basedOn w:val="isonormal"/>
    <w:rsid w:val="003D2CC4"/>
    <w:pPr>
      <w:keepLines/>
      <w:tabs>
        <w:tab w:val="right" w:pos="180"/>
        <w:tab w:val="left" w:pos="300"/>
      </w:tabs>
      <w:ind w:left="300" w:hanging="300"/>
    </w:pPr>
  </w:style>
  <w:style w:type="paragraph" w:customStyle="1" w:styleId="outlinetxt2">
    <w:name w:val="outlinetxt2"/>
    <w:basedOn w:val="isonormal"/>
    <w:rsid w:val="003D2CC4"/>
    <w:pPr>
      <w:keepLines/>
      <w:tabs>
        <w:tab w:val="right" w:pos="480"/>
        <w:tab w:val="left" w:pos="600"/>
      </w:tabs>
      <w:ind w:left="600" w:hanging="600"/>
    </w:pPr>
  </w:style>
  <w:style w:type="paragraph" w:customStyle="1" w:styleId="outlinetxt3">
    <w:name w:val="outlinetxt3"/>
    <w:basedOn w:val="isonormal"/>
    <w:rsid w:val="003D2CC4"/>
    <w:pPr>
      <w:keepLines/>
      <w:tabs>
        <w:tab w:val="right" w:pos="780"/>
        <w:tab w:val="left" w:pos="900"/>
      </w:tabs>
      <w:ind w:left="900" w:hanging="900"/>
    </w:pPr>
  </w:style>
  <w:style w:type="paragraph" w:customStyle="1" w:styleId="outlinetxt4">
    <w:name w:val="outlinetxt4"/>
    <w:basedOn w:val="isonormal"/>
    <w:rsid w:val="003D2CC4"/>
    <w:pPr>
      <w:keepLines/>
      <w:tabs>
        <w:tab w:val="right" w:pos="1080"/>
        <w:tab w:val="left" w:pos="1200"/>
      </w:tabs>
      <w:ind w:left="1200" w:hanging="1200"/>
    </w:pPr>
  </w:style>
  <w:style w:type="paragraph" w:customStyle="1" w:styleId="outlinetxt5">
    <w:name w:val="outlinetxt5"/>
    <w:basedOn w:val="isonormal"/>
    <w:rsid w:val="003D2CC4"/>
    <w:pPr>
      <w:keepLines/>
      <w:tabs>
        <w:tab w:val="right" w:pos="1380"/>
        <w:tab w:val="left" w:pos="1500"/>
      </w:tabs>
      <w:ind w:left="1500" w:hanging="1500"/>
    </w:pPr>
  </w:style>
  <w:style w:type="paragraph" w:customStyle="1" w:styleId="outlinetxt6">
    <w:name w:val="outlinetxt6"/>
    <w:basedOn w:val="isonormal"/>
    <w:rsid w:val="003D2CC4"/>
    <w:pPr>
      <w:keepLines/>
      <w:tabs>
        <w:tab w:val="right" w:pos="1680"/>
        <w:tab w:val="left" w:pos="1800"/>
      </w:tabs>
      <w:ind w:left="1800" w:hanging="1800"/>
    </w:pPr>
  </w:style>
  <w:style w:type="paragraph" w:customStyle="1" w:styleId="outlinetxt7">
    <w:name w:val="outlinetxt7"/>
    <w:basedOn w:val="isonormal"/>
    <w:rsid w:val="003D2CC4"/>
    <w:pPr>
      <w:keepLines/>
      <w:tabs>
        <w:tab w:val="right" w:pos="1980"/>
        <w:tab w:val="left" w:pos="2100"/>
      </w:tabs>
      <w:ind w:left="2100" w:hanging="2100"/>
    </w:pPr>
  </w:style>
  <w:style w:type="paragraph" w:customStyle="1" w:styleId="outlinetxt8">
    <w:name w:val="outlinetxt8"/>
    <w:basedOn w:val="isonormal"/>
    <w:rsid w:val="003D2CC4"/>
    <w:pPr>
      <w:keepLines/>
      <w:tabs>
        <w:tab w:val="right" w:pos="2280"/>
        <w:tab w:val="left" w:pos="2400"/>
      </w:tabs>
      <w:ind w:left="2400" w:hanging="2400"/>
    </w:pPr>
  </w:style>
  <w:style w:type="paragraph" w:customStyle="1" w:styleId="outlinetxt9">
    <w:name w:val="outlinetxt9"/>
    <w:basedOn w:val="isonormal"/>
    <w:rsid w:val="003D2CC4"/>
    <w:pPr>
      <w:keepLines/>
      <w:tabs>
        <w:tab w:val="right" w:pos="2580"/>
        <w:tab w:val="left" w:pos="2700"/>
      </w:tabs>
      <w:ind w:left="2700" w:hanging="2700"/>
    </w:pPr>
  </w:style>
  <w:style w:type="character" w:customStyle="1" w:styleId="rulelink">
    <w:name w:val="rulelink"/>
    <w:rsid w:val="003D2CC4"/>
    <w:rPr>
      <w:b/>
    </w:rPr>
  </w:style>
  <w:style w:type="paragraph" w:customStyle="1" w:styleId="space2">
    <w:name w:val="space2"/>
    <w:basedOn w:val="isonormal"/>
    <w:next w:val="isonormal"/>
    <w:rsid w:val="003D2CC4"/>
    <w:pPr>
      <w:spacing w:before="0" w:line="40" w:lineRule="exact"/>
    </w:pPr>
  </w:style>
  <w:style w:type="paragraph" w:customStyle="1" w:styleId="space4">
    <w:name w:val="space4"/>
    <w:basedOn w:val="isonormal"/>
    <w:next w:val="isonormal"/>
    <w:rsid w:val="003D2CC4"/>
    <w:pPr>
      <w:spacing w:before="0" w:line="80" w:lineRule="exact"/>
    </w:pPr>
  </w:style>
  <w:style w:type="paragraph" w:customStyle="1" w:styleId="space8">
    <w:name w:val="space8"/>
    <w:basedOn w:val="isonormal"/>
    <w:next w:val="isonormal"/>
    <w:rsid w:val="003D2CC4"/>
    <w:pPr>
      <w:spacing w:before="0" w:line="160" w:lineRule="exact"/>
    </w:pPr>
  </w:style>
  <w:style w:type="paragraph" w:customStyle="1" w:styleId="subcap">
    <w:name w:val="subcap"/>
    <w:basedOn w:val="isonormal"/>
    <w:rsid w:val="003D2CC4"/>
    <w:pPr>
      <w:keepLines/>
      <w:suppressAutoHyphens/>
      <w:spacing w:before="0" w:line="200" w:lineRule="exact"/>
      <w:jc w:val="left"/>
    </w:pPr>
    <w:rPr>
      <w:b/>
      <w:caps/>
    </w:rPr>
  </w:style>
  <w:style w:type="paragraph" w:customStyle="1" w:styleId="subhead">
    <w:name w:val="subhead"/>
    <w:basedOn w:val="isonormal"/>
    <w:pPr>
      <w:spacing w:line="200" w:lineRule="exact"/>
      <w:jc w:val="center"/>
    </w:pPr>
    <w:rPr>
      <w:b/>
    </w:rPr>
  </w:style>
  <w:style w:type="paragraph" w:customStyle="1" w:styleId="tablecaption">
    <w:name w:val="tablecaption"/>
    <w:basedOn w:val="isonormal"/>
    <w:rsid w:val="003D2CC4"/>
    <w:pPr>
      <w:jc w:val="left"/>
    </w:pPr>
    <w:rPr>
      <w:b/>
    </w:rPr>
  </w:style>
  <w:style w:type="paragraph" w:customStyle="1" w:styleId="tablehead">
    <w:name w:val="tablehead"/>
    <w:basedOn w:val="isonormal"/>
    <w:rsid w:val="003D2CC4"/>
    <w:pPr>
      <w:spacing w:before="40" w:after="20"/>
      <w:jc w:val="center"/>
    </w:pPr>
    <w:rPr>
      <w:b/>
    </w:rPr>
  </w:style>
  <w:style w:type="character" w:customStyle="1" w:styleId="tablelink">
    <w:name w:val="tablelink"/>
    <w:rsid w:val="003D2CC4"/>
    <w:rPr>
      <w:b/>
    </w:rPr>
  </w:style>
  <w:style w:type="paragraph" w:customStyle="1" w:styleId="tabletext00">
    <w:name w:val="tabletext0/0"/>
    <w:basedOn w:val="isonormal"/>
    <w:rsid w:val="003D2CC4"/>
    <w:pPr>
      <w:spacing w:before="0"/>
      <w:jc w:val="left"/>
    </w:pPr>
  </w:style>
  <w:style w:type="paragraph" w:customStyle="1" w:styleId="tabletext10">
    <w:name w:val="tabletext1/0"/>
    <w:basedOn w:val="isonormal"/>
    <w:rsid w:val="003D2CC4"/>
    <w:pPr>
      <w:spacing w:before="20"/>
      <w:jc w:val="left"/>
    </w:pPr>
  </w:style>
  <w:style w:type="paragraph" w:customStyle="1" w:styleId="tabletext11">
    <w:name w:val="tabletext1/1"/>
    <w:basedOn w:val="isonormal"/>
    <w:rsid w:val="003D2CC4"/>
    <w:pPr>
      <w:spacing w:before="20" w:after="20"/>
      <w:jc w:val="left"/>
    </w:pPr>
  </w:style>
  <w:style w:type="paragraph" w:customStyle="1" w:styleId="terr2colblock1">
    <w:name w:val="terr2colblock1"/>
    <w:basedOn w:val="isonormal"/>
    <w:rsid w:val="003D2CC4"/>
    <w:pPr>
      <w:tabs>
        <w:tab w:val="left" w:leader="dot" w:pos="4240"/>
      </w:tabs>
      <w:spacing w:before="0"/>
      <w:jc w:val="left"/>
    </w:pPr>
  </w:style>
  <w:style w:type="paragraph" w:customStyle="1" w:styleId="terr2colblock2">
    <w:name w:val="terr2colblock2"/>
    <w:basedOn w:val="isonormal"/>
    <w:rsid w:val="003D2CC4"/>
    <w:pPr>
      <w:tabs>
        <w:tab w:val="left" w:leader="dot" w:pos="4240"/>
      </w:tabs>
      <w:spacing w:before="0"/>
      <w:ind w:left="80"/>
      <w:jc w:val="left"/>
    </w:pPr>
  </w:style>
  <w:style w:type="paragraph" w:customStyle="1" w:styleId="terr2colblock3">
    <w:name w:val="terr2colblock3"/>
    <w:basedOn w:val="isonormal"/>
    <w:rsid w:val="003D2CC4"/>
    <w:pPr>
      <w:tabs>
        <w:tab w:val="left" w:leader="dot" w:pos="4240"/>
      </w:tabs>
      <w:spacing w:before="0"/>
      <w:ind w:left="160"/>
      <w:jc w:val="left"/>
    </w:pPr>
  </w:style>
  <w:style w:type="paragraph" w:customStyle="1" w:styleId="terr2colblock4">
    <w:name w:val="terr2colblock4"/>
    <w:basedOn w:val="isonormal"/>
    <w:rsid w:val="003D2CC4"/>
    <w:pPr>
      <w:tabs>
        <w:tab w:val="left" w:leader="dot" w:pos="4240"/>
      </w:tabs>
      <w:spacing w:before="0"/>
      <w:ind w:left="320"/>
      <w:jc w:val="left"/>
    </w:pPr>
  </w:style>
  <w:style w:type="paragraph" w:customStyle="1" w:styleId="terr2colhang">
    <w:name w:val="terr2colhang"/>
    <w:basedOn w:val="isonormal"/>
    <w:rsid w:val="003D2CC4"/>
    <w:pPr>
      <w:tabs>
        <w:tab w:val="left" w:leader="dot" w:pos="4240"/>
      </w:tabs>
      <w:spacing w:before="0"/>
      <w:ind w:left="160" w:hanging="160"/>
      <w:jc w:val="left"/>
    </w:pPr>
  </w:style>
  <w:style w:type="paragraph" w:customStyle="1" w:styleId="terr3colblock1">
    <w:name w:val="terr3colblock1"/>
    <w:basedOn w:val="isonormal"/>
    <w:rsid w:val="003D2CC4"/>
    <w:pPr>
      <w:tabs>
        <w:tab w:val="left" w:leader="dot" w:pos="2500"/>
      </w:tabs>
      <w:spacing w:before="0"/>
      <w:jc w:val="left"/>
    </w:pPr>
  </w:style>
  <w:style w:type="paragraph" w:customStyle="1" w:styleId="terrtoc">
    <w:name w:val="terrtoc"/>
    <w:basedOn w:val="isonormal"/>
    <w:rsid w:val="003D2CC4"/>
    <w:pPr>
      <w:spacing w:before="50" w:after="50"/>
      <w:jc w:val="center"/>
    </w:pPr>
    <w:rPr>
      <w:b/>
    </w:rPr>
  </w:style>
  <w:style w:type="paragraph" w:customStyle="1" w:styleId="terr3colhang">
    <w:name w:val="terr3colhang"/>
    <w:basedOn w:val="isonormal"/>
    <w:rsid w:val="003D2CC4"/>
    <w:pPr>
      <w:tabs>
        <w:tab w:val="left" w:leader="dot" w:pos="2500"/>
      </w:tabs>
      <w:spacing w:before="0"/>
      <w:ind w:left="160" w:hanging="160"/>
      <w:jc w:val="left"/>
    </w:pPr>
  </w:style>
  <w:style w:type="paragraph" w:customStyle="1" w:styleId="tabletext01">
    <w:name w:val="tabletext0/1"/>
    <w:basedOn w:val="isonormal"/>
    <w:rsid w:val="003D2CC4"/>
    <w:pPr>
      <w:spacing w:before="0" w:after="20"/>
      <w:jc w:val="left"/>
    </w:pPr>
  </w:style>
  <w:style w:type="character" w:customStyle="1" w:styleId="spotlinksource">
    <w:name w:val="spotlinksource"/>
    <w:rsid w:val="003D2CC4"/>
    <w:rPr>
      <w:b/>
    </w:rPr>
  </w:style>
  <w:style w:type="character" w:customStyle="1" w:styleId="spotlinktarget">
    <w:name w:val="spotlinktarget"/>
    <w:rsid w:val="003D2CC4"/>
    <w:rPr>
      <w:b/>
    </w:rPr>
  </w:style>
  <w:style w:type="paragraph" w:styleId="Signature">
    <w:name w:val="Signature"/>
    <w:basedOn w:val="Normal"/>
    <w:link w:val="SignatureChar"/>
    <w:rsid w:val="003D2CC4"/>
    <w:pPr>
      <w:ind w:left="4320"/>
    </w:pPr>
  </w:style>
  <w:style w:type="paragraph" w:styleId="Subtitle">
    <w:name w:val="Subtitle"/>
    <w:basedOn w:val="Normal"/>
    <w:link w:val="SubtitleChar"/>
    <w:qFormat/>
    <w:rsid w:val="003D2CC4"/>
    <w:pPr>
      <w:spacing w:after="60"/>
      <w:jc w:val="center"/>
    </w:pPr>
    <w:rPr>
      <w:i/>
    </w:rPr>
  </w:style>
  <w:style w:type="paragraph" w:styleId="TableofFigures">
    <w:name w:val="table of figures"/>
    <w:basedOn w:val="Normal"/>
    <w:next w:val="Normal"/>
    <w:rsid w:val="003D2CC4"/>
    <w:pPr>
      <w:tabs>
        <w:tab w:val="right" w:leader="dot" w:pos="4680"/>
      </w:tabs>
      <w:ind w:left="360" w:hanging="360"/>
    </w:pPr>
  </w:style>
  <w:style w:type="paragraph" w:customStyle="1" w:styleId="oldtable">
    <w:name w:val="oldtable"/>
    <w:basedOn w:val="Normal"/>
    <w:rPr>
      <w:rFonts w:ascii="Courier" w:hAnsi="Courier"/>
    </w:rPr>
  </w:style>
  <w:style w:type="paragraph" w:customStyle="1" w:styleId="oldtable1">
    <w:name w:val="oldtable1"/>
    <w:basedOn w:val="isonormal"/>
    <w:rPr>
      <w:rFonts w:ascii="Courier" w:hAnsi="Courier"/>
      <w:spacing w:val="-30"/>
    </w:rPr>
  </w:style>
  <w:style w:type="paragraph" w:styleId="TableofAuthorities">
    <w:name w:val="table of authorities"/>
    <w:basedOn w:val="Normal"/>
    <w:next w:val="Normal"/>
    <w:rsid w:val="003D2CC4"/>
    <w:pPr>
      <w:tabs>
        <w:tab w:val="right" w:leader="dot" w:pos="10080"/>
      </w:tabs>
      <w:ind w:left="180" w:hanging="180"/>
    </w:pPr>
  </w:style>
  <w:style w:type="paragraph" w:customStyle="1" w:styleId="subcap2">
    <w:name w:val="subcap2"/>
    <w:basedOn w:val="isonormal"/>
    <w:rsid w:val="003D2CC4"/>
    <w:pPr>
      <w:spacing w:before="0" w:line="200" w:lineRule="exact"/>
      <w:jc w:val="left"/>
    </w:pPr>
    <w:rPr>
      <w:b/>
    </w:rPr>
  </w:style>
  <w:style w:type="paragraph" w:customStyle="1" w:styleId="toc4outlinehd3">
    <w:name w:val="toc4outlinehd3"/>
    <w:basedOn w:val="outlinehd3"/>
    <w:next w:val="blocktext4"/>
    <w:rsid w:val="003D2CC4"/>
  </w:style>
  <w:style w:type="paragraph" w:customStyle="1" w:styleId="ctoutlinetxt1">
    <w:name w:val="ctoutlinetxt1"/>
    <w:basedOn w:val="isonormal"/>
    <w:rsid w:val="003D2CC4"/>
    <w:pPr>
      <w:keepLines/>
      <w:tabs>
        <w:tab w:val="right" w:pos="360"/>
        <w:tab w:val="left" w:pos="480"/>
      </w:tabs>
      <w:spacing w:before="160"/>
      <w:ind w:left="480" w:hanging="480"/>
    </w:pPr>
  </w:style>
  <w:style w:type="paragraph" w:customStyle="1" w:styleId="ctoutlinetxt2">
    <w:name w:val="ctoutlinetxt2"/>
    <w:basedOn w:val="isonormal"/>
    <w:rsid w:val="003D2CC4"/>
    <w:pPr>
      <w:keepLines/>
      <w:tabs>
        <w:tab w:val="right" w:pos="760"/>
        <w:tab w:val="left" w:pos="880"/>
      </w:tabs>
      <w:ind w:left="880" w:hanging="880"/>
    </w:pPr>
  </w:style>
  <w:style w:type="paragraph" w:customStyle="1" w:styleId="ctoutlinetxt3">
    <w:name w:val="ctoutlinetxt3"/>
    <w:basedOn w:val="isonormal"/>
    <w:rsid w:val="003D2CC4"/>
    <w:pPr>
      <w:tabs>
        <w:tab w:val="right" w:pos="1240"/>
        <w:tab w:val="left" w:pos="1360"/>
      </w:tabs>
      <w:ind w:left="1360" w:hanging="1360"/>
    </w:pPr>
  </w:style>
  <w:style w:type="paragraph" w:customStyle="1" w:styleId="ctoutlinetxt4">
    <w:name w:val="ctoutlinetxt4"/>
    <w:basedOn w:val="isonormal"/>
    <w:rsid w:val="003D2CC4"/>
    <w:pPr>
      <w:keepLines/>
      <w:tabs>
        <w:tab w:val="right" w:pos="1600"/>
        <w:tab w:val="left" w:pos="1720"/>
      </w:tabs>
      <w:ind w:left="1720" w:hanging="1720"/>
    </w:pPr>
  </w:style>
  <w:style w:type="paragraph" w:customStyle="1" w:styleId="table2text04">
    <w:name w:val="table2text0/4"/>
    <w:basedOn w:val="isonormal"/>
    <w:rsid w:val="003D2CC4"/>
    <w:pPr>
      <w:suppressAutoHyphens/>
      <w:spacing w:before="0" w:after="80"/>
      <w:ind w:left="240"/>
      <w:jc w:val="left"/>
    </w:pPr>
  </w:style>
  <w:style w:type="paragraph" w:customStyle="1" w:styleId="table2text44">
    <w:name w:val="table2text4/4"/>
    <w:basedOn w:val="isonormal"/>
    <w:rsid w:val="003D2CC4"/>
    <w:pPr>
      <w:spacing w:after="80"/>
      <w:ind w:left="240"/>
      <w:jc w:val="left"/>
    </w:pPr>
  </w:style>
  <w:style w:type="paragraph" w:customStyle="1" w:styleId="table3text04">
    <w:name w:val="table3text0/4"/>
    <w:basedOn w:val="isonormal"/>
    <w:next w:val="table2text04"/>
    <w:rsid w:val="003D2CC4"/>
    <w:pPr>
      <w:suppressAutoHyphens/>
      <w:spacing w:before="0" w:after="80"/>
      <w:ind w:left="480"/>
      <w:jc w:val="left"/>
    </w:pPr>
  </w:style>
  <w:style w:type="paragraph" w:customStyle="1" w:styleId="tabletext40">
    <w:name w:val="tabletext4/0"/>
    <w:basedOn w:val="isonormal"/>
    <w:rsid w:val="003D2CC4"/>
    <w:pPr>
      <w:jc w:val="left"/>
    </w:pPr>
  </w:style>
  <w:style w:type="paragraph" w:customStyle="1" w:styleId="tabletext44">
    <w:name w:val="tabletext4/4"/>
    <w:basedOn w:val="isonormal"/>
    <w:rsid w:val="003D2CC4"/>
    <w:pPr>
      <w:spacing w:after="80"/>
      <w:jc w:val="left"/>
    </w:pPr>
  </w:style>
  <w:style w:type="character" w:styleId="PageNumber">
    <w:name w:val="page number"/>
    <w:basedOn w:val="DefaultParagraphFont"/>
    <w:rsid w:val="003D2CC4"/>
  </w:style>
  <w:style w:type="table" w:styleId="TableGrid">
    <w:name w:val="Table Grid"/>
    <w:basedOn w:val="TableNormal"/>
    <w:rsid w:val="003D2CC4"/>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3D2CC4"/>
    <w:pPr>
      <w:suppressAutoHyphens/>
      <w:spacing w:before="0" w:after="80"/>
      <w:ind w:left="720"/>
      <w:jc w:val="left"/>
    </w:pPr>
  </w:style>
  <w:style w:type="paragraph" w:customStyle="1" w:styleId="EMheading1">
    <w:name w:val="EM heading 1"/>
    <w:basedOn w:val="isonormal"/>
    <w:next w:val="isonormal"/>
    <w:rsid w:val="003D2CC4"/>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3D2CC4"/>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3D2CC4"/>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3D2CC4"/>
    <w:pPr>
      <w:spacing w:before="0" w:line="240" w:lineRule="auto"/>
      <w:jc w:val="left"/>
    </w:pPr>
    <w:rPr>
      <w:sz w:val="20"/>
    </w:rPr>
  </w:style>
  <w:style w:type="paragraph" w:customStyle="1" w:styleId="FilingFooter">
    <w:name w:val="Filing Footer"/>
    <w:basedOn w:val="isonormal"/>
    <w:rsid w:val="003D2CC4"/>
    <w:pPr>
      <w:spacing w:line="240" w:lineRule="auto"/>
      <w:jc w:val="left"/>
    </w:pPr>
    <w:rPr>
      <w:sz w:val="16"/>
    </w:rPr>
  </w:style>
  <w:style w:type="character" w:customStyle="1" w:styleId="Heading5Char">
    <w:name w:val="Heading 5 Char"/>
    <w:link w:val="Heading5"/>
    <w:rsid w:val="003D2CC4"/>
    <w:rPr>
      <w:sz w:val="22"/>
    </w:rPr>
  </w:style>
  <w:style w:type="character" w:customStyle="1" w:styleId="FooterChar">
    <w:name w:val="Footer Char"/>
    <w:link w:val="Footer"/>
    <w:rsid w:val="003D2CC4"/>
    <w:rPr>
      <w:rFonts w:ascii="Arial" w:hAnsi="Arial"/>
      <w:sz w:val="18"/>
    </w:rPr>
  </w:style>
  <w:style w:type="character" w:customStyle="1" w:styleId="HeaderChar">
    <w:name w:val="Header Char"/>
    <w:link w:val="Header"/>
    <w:rsid w:val="003D2CC4"/>
    <w:rPr>
      <w:rFonts w:ascii="Arial" w:hAnsi="Arial"/>
      <w:b/>
    </w:rPr>
  </w:style>
  <w:style w:type="character" w:customStyle="1" w:styleId="Heading1Char">
    <w:name w:val="Heading 1 Char"/>
    <w:link w:val="Heading1"/>
    <w:rsid w:val="003D2CC4"/>
    <w:rPr>
      <w:b/>
      <w:sz w:val="24"/>
    </w:rPr>
  </w:style>
  <w:style w:type="character" w:customStyle="1" w:styleId="Heading2Char">
    <w:name w:val="Heading 2 Char"/>
    <w:link w:val="Heading2"/>
    <w:rsid w:val="003D2CC4"/>
    <w:rPr>
      <w:b/>
      <w:sz w:val="24"/>
    </w:rPr>
  </w:style>
  <w:style w:type="character" w:customStyle="1" w:styleId="Heading3Char">
    <w:name w:val="Heading 3 Char"/>
    <w:link w:val="Heading3"/>
    <w:rsid w:val="003D2CC4"/>
    <w:rPr>
      <w:b/>
      <w:sz w:val="24"/>
    </w:rPr>
  </w:style>
  <w:style w:type="character" w:customStyle="1" w:styleId="MacroTextChar">
    <w:name w:val="Macro Text Char"/>
    <w:link w:val="MacroText"/>
    <w:rsid w:val="003D2CC4"/>
    <w:rPr>
      <w:rFonts w:ascii="Arial" w:hAnsi="Arial"/>
    </w:rPr>
  </w:style>
  <w:style w:type="character" w:customStyle="1" w:styleId="SignatureChar">
    <w:name w:val="Signature Char"/>
    <w:link w:val="Signature"/>
    <w:rsid w:val="003D2CC4"/>
    <w:rPr>
      <w:sz w:val="24"/>
    </w:rPr>
  </w:style>
  <w:style w:type="character" w:customStyle="1" w:styleId="SubtitleChar">
    <w:name w:val="Subtitle Char"/>
    <w:link w:val="Subtitle"/>
    <w:rsid w:val="003D2CC4"/>
    <w:rPr>
      <w:i/>
      <w:sz w:val="24"/>
    </w:rPr>
  </w:style>
  <w:style w:type="paragraph" w:customStyle="1" w:styleId="tabletext1">
    <w:name w:val="tabletext1"/>
    <w:rsid w:val="003D2CC4"/>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3D2CC4"/>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3D2CC4"/>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3D2CC4"/>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3D2CC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3D2CC4"/>
    <w:pPr>
      <w:keepLines/>
      <w:tabs>
        <w:tab w:val="right" w:pos="480"/>
        <w:tab w:val="left" w:pos="600"/>
      </w:tabs>
      <w:ind w:left="600" w:hanging="600"/>
    </w:pPr>
    <w:rPr>
      <w:b/>
    </w:rPr>
  </w:style>
  <w:style w:type="character" w:customStyle="1" w:styleId="NotocOutlinehd2Char">
    <w:name w:val="NotocOutlinehd2 Char"/>
    <w:link w:val="NotocOutlinehd2"/>
    <w:locked/>
    <w:rsid w:val="003D2CC4"/>
    <w:rPr>
      <w:rFonts w:ascii="Arial" w:hAnsi="Arial"/>
      <w:b/>
      <w:sz w:val="18"/>
    </w:rPr>
  </w:style>
  <w:style w:type="paragraph" w:customStyle="1" w:styleId="NotocOutlinetxt2">
    <w:name w:val="NotocOutlinetxt2"/>
    <w:basedOn w:val="isonormal"/>
    <w:rsid w:val="003D2CC4"/>
    <w:pPr>
      <w:keepLines/>
      <w:tabs>
        <w:tab w:val="right" w:pos="480"/>
        <w:tab w:val="left" w:pos="600"/>
      </w:tabs>
      <w:ind w:left="600" w:hanging="600"/>
    </w:pPr>
  </w:style>
  <w:style w:type="paragraph" w:customStyle="1" w:styleId="Notocsubcap">
    <w:name w:val="Notocsubcap"/>
    <w:basedOn w:val="isonormal"/>
    <w:rsid w:val="003D2CC4"/>
    <w:pPr>
      <w:keepLines/>
      <w:suppressAutoHyphens/>
      <w:spacing w:before="0" w:line="200" w:lineRule="exact"/>
      <w:jc w:val="left"/>
    </w:pPr>
    <w:rPr>
      <w:b/>
      <w:caps/>
    </w:rPr>
  </w:style>
  <w:style w:type="paragraph" w:customStyle="1" w:styleId="terrver">
    <w:name w:val="terrver"/>
    <w:basedOn w:val="isonormal"/>
    <w:qFormat/>
    <w:rsid w:val="003D2CC4"/>
    <w:pPr>
      <w:spacing w:before="20" w:after="20"/>
      <w:jc w:val="center"/>
    </w:pPr>
    <w:rPr>
      <w:rFonts w:cs="Arial"/>
      <w:szCs w:val="18"/>
    </w:rPr>
  </w:style>
  <w:style w:type="paragraph" w:customStyle="1" w:styleId="subcap3">
    <w:name w:val="subcap3"/>
    <w:basedOn w:val="subcap"/>
    <w:rsid w:val="003D2CC4"/>
  </w:style>
  <w:style w:type="paragraph" w:customStyle="1" w:styleId="spacesingle">
    <w:name w:val="spacesingle"/>
    <w:basedOn w:val="isonormal"/>
    <w:next w:val="isonormal"/>
    <w:rsid w:val="003D2CC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376317">
      <w:bodyDiv w:val="1"/>
      <w:marLeft w:val="0"/>
      <w:marRight w:val="0"/>
      <w:marTop w:val="0"/>
      <w:marBottom w:val="0"/>
      <w:divBdr>
        <w:top w:val="none" w:sz="0" w:space="0" w:color="auto"/>
        <w:left w:val="none" w:sz="0" w:space="0" w:color="auto"/>
        <w:bottom w:val="none" w:sz="0" w:space="0" w:color="auto"/>
        <w:right w:val="none" w:sz="0" w:space="0" w:color="auto"/>
      </w:divBdr>
    </w:div>
    <w:div w:id="125011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LI-BP-2022-037 - 003 - Rules.docx</DocumentName>
    <LOB xmlns="a86cc342-0045-41e2-80e9-abdb777d2eca">5</LOB>
    <Filings xmlns="a86cc342-0045-41e2-80e9-abdb777d2eca" xsi:nil="true"/>
    <AdditionalCircularNumbers xmlns="a86cc342-0045-41e2-80e9-abdb777d2eca">LI-GL-2022-067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Rules</CircularDocDescription>
    <Date_x0020_Modified xmlns="a86cc342-0045-41e2-80e9-abdb777d2eca">2022-03-07T15:46:55+00:00</Date_x0020_Modified>
    <CircularDate xmlns="a86cc342-0045-41e2-80e9-abdb777d2eca">2022-03-16T04:00:00+00:00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revising rules for CLM Division Six – General Liability and Division Ten – Businessowners relating to Liquor Liability limits in Illinois.</KeyMessage>
    <CircularNumber xmlns="a86cc342-0045-41e2-80e9-abdb777d2eca">LI-BP-2022-037</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Rules;</ServiceModuleString>
    <CircId xmlns="a86cc342-0045-41e2-80e9-abdb777d2eca">34683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ILLINOIS LIQUOR LIABILITY RULE REVISION TO BE IMPLEMENTED</CircularTitle>
    <Jurs xmlns="a86cc342-0045-41e2-80e9-abdb777d2eca">
      <Value>15</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06676E-2A5B-43B9-AE15-EA4FD0C757C9}"/>
</file>

<file path=customXml/itemProps2.xml><?xml version="1.0" encoding="utf-8"?>
<ds:datastoreItem xmlns:ds="http://schemas.openxmlformats.org/officeDocument/2006/customXml" ds:itemID="{7E22D7F4-B01C-444D-A088-9C2CF66667B8}"/>
</file>

<file path=customXml/itemProps3.xml><?xml version="1.0" encoding="utf-8"?>
<ds:datastoreItem xmlns:ds="http://schemas.openxmlformats.org/officeDocument/2006/customXml" ds:itemID="{FE59BC2A-6EC2-417D-B5B7-83836B9D6781}"/>
</file>

<file path=customXml/itemProps4.xml><?xml version="1.0" encoding="utf-8"?>
<ds:datastoreItem xmlns:ds="http://schemas.openxmlformats.org/officeDocument/2006/customXml" ds:itemID="{642BF979-A15F-42E7-AE58-5917F81F2E26}"/>
</file>

<file path=docProps/app.xml><?xml version="1.0" encoding="utf-8"?>
<Properties xmlns="http://schemas.openxmlformats.org/officeDocument/2006/extended-properties" xmlns:vt="http://schemas.openxmlformats.org/officeDocument/2006/docPropsVTypes">
  <Template>MANUALSADDINAUTO.DOTM</Template>
  <TotalTime>0</TotalTime>
  <Pages>3</Pages>
  <Words>694</Words>
  <Characters>3592</Characters>
  <Application>Microsoft Office Word</Application>
  <DocSecurity>0</DocSecurity>
  <Lines>108</Lines>
  <Paragraphs>61</Paragraphs>
  <ScaleCrop>false</ScaleCrop>
  <HeadingPairs>
    <vt:vector size="2" baseType="variant">
      <vt:variant>
        <vt:lpstr>Title</vt:lpstr>
      </vt:variant>
      <vt:variant>
        <vt:i4>1</vt:i4>
      </vt:variant>
    </vt:vector>
  </HeadingPairs>
  <TitlesOfParts>
    <vt:vector size="1" baseType="lpstr">
      <vt:lpstr>38.  BUILDING AND PERSONAL PROPERTY COVERAGE OPTIONS (Cont'd)</vt:lpstr>
    </vt:vector>
  </TitlesOfParts>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  BUILDING AND PERSONAL PROPERTY COVERAGE OPTIONS (Cont'd)</dc:title>
  <dc:subject/>
  <dc:creator/>
  <cp:keywords/>
  <cp:lastModifiedBy/>
  <cp:revision>1</cp:revision>
  <cp:lastPrinted>2005-02-09T15:50:00Z</cp:lastPrinted>
  <dcterms:created xsi:type="dcterms:W3CDTF">2022-03-07T15:42:00Z</dcterms:created>
  <dcterms:modified xsi:type="dcterms:W3CDTF">2022-03-07T15:45:00Z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154558571</vt:i4>
  </property>
  <property fmtid="{D5CDD505-2E9C-101B-9397-08002B2CF9AE}" pid="4" name="_ReviewingToolsShownOnce">
    <vt:lpwstr/>
  </property>
  <property fmtid="{D5CDD505-2E9C-101B-9397-08002B2CF9AE}" pid="5" name="_UIVersionString">
    <vt:lpwstr>1.0</vt:lpwstr>
  </property>
  <property fmtid="{D5CDD505-2E9C-101B-9397-08002B2CF9AE}" pid="6" name="ContentTypeId">
    <vt:lpwstr>0x0101002A7B4D783DF0499AA9CFFB0BDFDF2D2C00B742AC3165F72545976B399ED8B6337E</vt:lpwstr>
  </property>
  <property fmtid="{D5CDD505-2E9C-101B-9397-08002B2CF9AE}" pid="7" name="Service1">
    <vt:lpwstr>RU</vt:lpwstr>
  </property>
  <property fmtid="{D5CDD505-2E9C-101B-9397-08002B2CF9AE}" pid="8" name="_docset_NoMedatataSyncRequired">
    <vt:lpwstr>False</vt:lpwstr>
  </property>
</Properties>
</file>