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C5A63" w14:textId="77777777" w:rsidR="00CC69DD" w:rsidRPr="00076F00" w:rsidRDefault="00CC69DD" w:rsidP="00B820C4">
      <w:pPr>
        <w:pStyle w:val="boxrule"/>
        <w:rPr>
          <w:ins w:id="0" w:author="Author"/>
        </w:rPr>
      </w:pPr>
      <w:ins w:id="1" w:author="Author">
        <w:r w:rsidRPr="00076F00">
          <w:t>225.  PREMIUM DEVELOPMENT – ZONE-RATED AUTOS</w:t>
        </w:r>
      </w:ins>
    </w:p>
    <w:p w14:paraId="777484A4" w14:textId="77777777" w:rsidR="00CC69DD" w:rsidRPr="00076F00" w:rsidRDefault="00CC69DD" w:rsidP="00B820C4">
      <w:pPr>
        <w:pStyle w:val="outlinehd2"/>
        <w:rPr>
          <w:ins w:id="2" w:author="Author"/>
        </w:rPr>
      </w:pPr>
      <w:ins w:id="3" w:author="Author">
        <w:r w:rsidRPr="00076F00">
          <w:tab/>
          <w:t>F.</w:t>
        </w:r>
        <w:r w:rsidRPr="00076F00">
          <w:tab/>
          <w:t>Zone-rating Tables</w:t>
        </w:r>
      </w:ins>
    </w:p>
    <w:p w14:paraId="4C11915F" w14:textId="77777777" w:rsidR="00CC69DD" w:rsidRPr="00076F00" w:rsidRDefault="00CC69DD" w:rsidP="00B820C4">
      <w:pPr>
        <w:pStyle w:val="space4"/>
        <w:rPr>
          <w:ins w:id="4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69"/>
        <w:gridCol w:w="990"/>
        <w:gridCol w:w="1472"/>
        <w:gridCol w:w="997"/>
        <w:gridCol w:w="1489"/>
      </w:tblGrid>
      <w:tr w:rsidR="00CC69DD" w:rsidRPr="00076F00" w14:paraId="62DFA659" w14:textId="77777777" w:rsidTr="00AC74D0">
        <w:trPr>
          <w:cantSplit/>
          <w:trHeight w:val="190"/>
          <w:ins w:id="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02C4D9" w14:textId="77777777" w:rsidR="00CC69DD" w:rsidRPr="00076F00" w:rsidRDefault="00CC69DD" w:rsidP="00B820C4">
            <w:pPr>
              <w:pStyle w:val="tablehead"/>
              <w:rPr>
                <w:ins w:id="6" w:author="Author"/>
              </w:rPr>
            </w:pPr>
          </w:p>
        </w:tc>
        <w:tc>
          <w:tcPr>
            <w:tcW w:w="1009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6A2C8" w14:textId="77777777" w:rsidR="00CC69DD" w:rsidRPr="00076F00" w:rsidRDefault="00CC69DD" w:rsidP="00B820C4">
            <w:pPr>
              <w:pStyle w:val="tablehead"/>
              <w:rPr>
                <w:ins w:id="7" w:author="Author"/>
              </w:rPr>
            </w:pPr>
            <w:ins w:id="8" w:author="Author">
              <w:r w:rsidRPr="00076F00">
                <w:t xml:space="preserve">Zone-rating Table </w:t>
              </w:r>
              <w:r w:rsidRPr="00076F00">
                <w:rPr>
                  <w:rFonts w:cs="Arial"/>
                </w:rPr>
                <w:t>–</w:t>
              </w:r>
              <w:r w:rsidRPr="00076F00">
                <w:t xml:space="preserve"> Zone 06 (Chicago) Combinations</w:t>
              </w:r>
            </w:ins>
          </w:p>
        </w:tc>
      </w:tr>
      <w:tr w:rsidR="00CC69DD" w:rsidRPr="00076F00" w14:paraId="0E9D815B" w14:textId="77777777" w:rsidTr="00AC74D0">
        <w:trPr>
          <w:cantSplit/>
          <w:trHeight w:val="190"/>
          <w:ins w:id="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FDA06A" w14:textId="77777777" w:rsidR="00CC69DD" w:rsidRPr="00076F00" w:rsidRDefault="00CC69DD" w:rsidP="00B820C4">
            <w:pPr>
              <w:pStyle w:val="tablehead"/>
              <w:rPr>
                <w:ins w:id="10" w:author="Author"/>
              </w:rPr>
            </w:pPr>
            <w:ins w:id="11" w:author="Author">
              <w:r w:rsidRPr="00076F00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FD48D" w14:textId="77777777" w:rsidR="00CC69DD" w:rsidRPr="00076F00" w:rsidRDefault="00CC69DD" w:rsidP="00B820C4">
            <w:pPr>
              <w:pStyle w:val="tablehead"/>
              <w:rPr>
                <w:ins w:id="12" w:author="Author"/>
              </w:rPr>
            </w:pPr>
            <w:ins w:id="13" w:author="Author">
              <w:r w:rsidRPr="00076F00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A2175" w14:textId="77777777" w:rsidR="00CC69DD" w:rsidRPr="00076F00" w:rsidRDefault="00CC69DD" w:rsidP="00B820C4">
            <w:pPr>
              <w:pStyle w:val="tablehead"/>
              <w:rPr>
                <w:ins w:id="14" w:author="Author"/>
              </w:rPr>
            </w:pPr>
            <w:ins w:id="15" w:author="Author">
              <w:r w:rsidRPr="00076F00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23F45" w14:textId="77777777" w:rsidR="00CC69DD" w:rsidRPr="00076F00" w:rsidRDefault="00CC69DD" w:rsidP="00B820C4">
            <w:pPr>
              <w:pStyle w:val="tablehead"/>
              <w:rPr>
                <w:ins w:id="16" w:author="Author"/>
              </w:rPr>
            </w:pPr>
            <w:ins w:id="17" w:author="Author">
              <w:r w:rsidRPr="00076F00">
                <w:t>$100,000</w:t>
              </w:r>
              <w:r w:rsidRPr="00076F00">
                <w:br/>
                <w:t>Liability</w:t>
              </w:r>
            </w:ins>
          </w:p>
        </w:tc>
        <w:tc>
          <w:tcPr>
            <w:tcW w:w="2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23BFD" w14:textId="77777777" w:rsidR="00CC69DD" w:rsidRPr="00076F00" w:rsidRDefault="00CC69DD" w:rsidP="00B820C4">
            <w:pPr>
              <w:pStyle w:val="tablehead"/>
              <w:rPr>
                <w:ins w:id="18" w:author="Author"/>
              </w:rPr>
            </w:pPr>
            <w:ins w:id="19" w:author="Author">
              <w:r w:rsidRPr="00076F00">
                <w:t>$500 Deductible</w:t>
              </w:r>
              <w:r w:rsidRPr="00076F00">
                <w:br/>
                <w:t>Collision</w:t>
              </w:r>
            </w:ins>
          </w:p>
        </w:tc>
        <w:tc>
          <w:tcPr>
            <w:tcW w:w="2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457EA" w14:textId="77777777" w:rsidR="00CC69DD" w:rsidRPr="00076F00" w:rsidRDefault="00CC69DD" w:rsidP="00B820C4">
            <w:pPr>
              <w:pStyle w:val="tablehead"/>
              <w:rPr>
                <w:ins w:id="20" w:author="Author"/>
              </w:rPr>
            </w:pPr>
            <w:ins w:id="21" w:author="Author">
              <w:r w:rsidRPr="00076F00">
                <w:t>$500 Deductible</w:t>
              </w:r>
              <w:r w:rsidRPr="00076F00">
                <w:br/>
                <w:t>Comprehensive</w:t>
              </w:r>
            </w:ins>
          </w:p>
        </w:tc>
      </w:tr>
      <w:tr w:rsidR="00CC69DD" w:rsidRPr="00076F00" w14:paraId="491B4F79" w14:textId="77777777" w:rsidTr="00AC74D0">
        <w:trPr>
          <w:cantSplit/>
          <w:trHeight w:val="190"/>
          <w:ins w:id="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782F43" w14:textId="77777777" w:rsidR="00CC69DD" w:rsidRPr="00076F00" w:rsidRDefault="00CC69DD" w:rsidP="00B820C4">
            <w:pPr>
              <w:pStyle w:val="tabletext00"/>
              <w:rPr>
                <w:ins w:id="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A07D0" w14:textId="77777777" w:rsidR="00CC69DD" w:rsidRPr="00076F00" w:rsidRDefault="00CC69DD" w:rsidP="00B820C4">
            <w:pPr>
              <w:pStyle w:val="tabletext00"/>
              <w:jc w:val="center"/>
              <w:rPr>
                <w:ins w:id="24" w:author="Author"/>
              </w:rPr>
            </w:pPr>
            <w:ins w:id="25" w:author="Author">
              <w:r w:rsidRPr="00076F00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A94AC" w14:textId="77777777" w:rsidR="00CC69DD" w:rsidRPr="00076F00" w:rsidRDefault="00CC69DD" w:rsidP="00B820C4">
            <w:pPr>
              <w:pStyle w:val="tabletext00"/>
              <w:rPr>
                <w:ins w:id="26" w:author="Author"/>
              </w:rPr>
            </w:pPr>
            <w:ins w:id="27" w:author="Author">
              <w:r w:rsidRPr="00076F00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B669B7" w14:textId="77777777" w:rsidR="00CC69DD" w:rsidRPr="00076F00" w:rsidRDefault="00CC69DD" w:rsidP="00B820C4">
            <w:pPr>
              <w:pStyle w:val="tabletext00"/>
              <w:jc w:val="right"/>
              <w:rPr>
                <w:ins w:id="28" w:author="Author"/>
              </w:rPr>
            </w:pPr>
            <w:ins w:id="29" w:author="Author">
              <w:r w:rsidRPr="00076F00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028C84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30" w:author="Author"/>
              </w:rPr>
            </w:pPr>
            <w:ins w:id="31" w:author="Author">
              <w:r w:rsidRPr="00076F00">
                <w:t>1811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D5612C" w14:textId="77777777" w:rsidR="00CC69DD" w:rsidRPr="00076F00" w:rsidRDefault="00CC69DD" w:rsidP="00B820C4">
            <w:pPr>
              <w:pStyle w:val="tabletext00"/>
              <w:jc w:val="right"/>
              <w:rPr>
                <w:ins w:id="32" w:author="Author"/>
              </w:rPr>
            </w:pPr>
            <w:ins w:id="33" w:author="Author">
              <w:r w:rsidRPr="00076F00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FD97D2" w14:textId="77777777" w:rsidR="00CC69DD" w:rsidRPr="00076F00" w:rsidRDefault="00CC69DD" w:rsidP="00B820C4">
            <w:pPr>
              <w:pStyle w:val="tabletext00"/>
              <w:rPr>
                <w:ins w:id="34" w:author="Author"/>
              </w:rPr>
            </w:pPr>
            <w:ins w:id="35" w:author="Author">
              <w:r w:rsidRPr="00076F00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B62E08" w14:textId="77777777" w:rsidR="00CC69DD" w:rsidRPr="00076F00" w:rsidRDefault="00CC69DD" w:rsidP="00B820C4">
            <w:pPr>
              <w:pStyle w:val="tabletext00"/>
              <w:jc w:val="right"/>
              <w:rPr>
                <w:ins w:id="36" w:author="Author"/>
              </w:rPr>
            </w:pPr>
            <w:ins w:id="37" w:author="Author">
              <w:r w:rsidRPr="00076F00">
                <w:t>$</w:t>
              </w:r>
            </w:ins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109B1B" w14:textId="77777777" w:rsidR="00CC69DD" w:rsidRPr="00076F00" w:rsidRDefault="00CC69DD" w:rsidP="00B820C4">
            <w:pPr>
              <w:pStyle w:val="tabletext00"/>
              <w:rPr>
                <w:ins w:id="38" w:author="Author"/>
              </w:rPr>
            </w:pPr>
            <w:ins w:id="39" w:author="Author">
              <w:r w:rsidRPr="00076F00">
                <w:t>254</w:t>
              </w:r>
            </w:ins>
          </w:p>
        </w:tc>
      </w:tr>
      <w:tr w:rsidR="00CC69DD" w:rsidRPr="00076F00" w14:paraId="6A23ED1E" w14:textId="77777777" w:rsidTr="00AC74D0">
        <w:trPr>
          <w:cantSplit/>
          <w:trHeight w:val="190"/>
          <w:ins w:id="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C4A7AE" w14:textId="77777777" w:rsidR="00CC69DD" w:rsidRPr="00076F00" w:rsidRDefault="00CC69DD" w:rsidP="00B820C4">
            <w:pPr>
              <w:pStyle w:val="tabletext00"/>
              <w:rPr>
                <w:ins w:id="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18612" w14:textId="77777777" w:rsidR="00CC69DD" w:rsidRPr="00076F00" w:rsidRDefault="00CC69DD" w:rsidP="00B820C4">
            <w:pPr>
              <w:pStyle w:val="tabletext00"/>
              <w:jc w:val="center"/>
              <w:rPr>
                <w:ins w:id="42" w:author="Author"/>
              </w:rPr>
            </w:pPr>
            <w:ins w:id="43" w:author="Author">
              <w:r w:rsidRPr="00076F00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11B6F" w14:textId="77777777" w:rsidR="00CC69DD" w:rsidRPr="00076F00" w:rsidRDefault="00CC69DD" w:rsidP="00B820C4">
            <w:pPr>
              <w:pStyle w:val="tabletext00"/>
              <w:rPr>
                <w:ins w:id="44" w:author="Author"/>
              </w:rPr>
            </w:pPr>
            <w:ins w:id="45" w:author="Author">
              <w:r w:rsidRPr="00076F00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664251" w14:textId="77777777" w:rsidR="00CC69DD" w:rsidRPr="00076F00" w:rsidRDefault="00CC69DD" w:rsidP="00B820C4">
            <w:pPr>
              <w:pStyle w:val="tabletext00"/>
              <w:jc w:val="right"/>
              <w:rPr>
                <w:ins w:id="4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0B2B31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47" w:author="Author"/>
              </w:rPr>
            </w:pPr>
            <w:ins w:id="48" w:author="Author">
              <w:r w:rsidRPr="00076F00"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84C3C1" w14:textId="77777777" w:rsidR="00CC69DD" w:rsidRPr="00076F00" w:rsidRDefault="00CC69DD" w:rsidP="00B820C4">
            <w:pPr>
              <w:pStyle w:val="tabletext00"/>
              <w:jc w:val="right"/>
              <w:rPr>
                <w:ins w:id="4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568B7F" w14:textId="77777777" w:rsidR="00CC69DD" w:rsidRPr="00076F00" w:rsidRDefault="00CC69DD" w:rsidP="00B820C4">
            <w:pPr>
              <w:pStyle w:val="tabletext00"/>
              <w:rPr>
                <w:ins w:id="50" w:author="Author"/>
              </w:rPr>
            </w:pPr>
            <w:ins w:id="51" w:author="Author">
              <w:r w:rsidRPr="00076F00"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324C72" w14:textId="77777777" w:rsidR="00CC69DD" w:rsidRPr="00076F00" w:rsidRDefault="00CC69DD" w:rsidP="00B820C4">
            <w:pPr>
              <w:pStyle w:val="tabletext00"/>
              <w:jc w:val="right"/>
              <w:rPr>
                <w:ins w:id="52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AB8BED" w14:textId="77777777" w:rsidR="00CC69DD" w:rsidRPr="00076F00" w:rsidRDefault="00CC69DD" w:rsidP="00B820C4">
            <w:pPr>
              <w:pStyle w:val="tabletext00"/>
              <w:rPr>
                <w:ins w:id="53" w:author="Author"/>
              </w:rPr>
            </w:pPr>
            <w:ins w:id="54" w:author="Author">
              <w:r w:rsidRPr="00076F00">
                <w:t>198</w:t>
              </w:r>
            </w:ins>
          </w:p>
        </w:tc>
      </w:tr>
      <w:tr w:rsidR="00CC69DD" w:rsidRPr="00076F00" w14:paraId="0CF37F87" w14:textId="77777777" w:rsidTr="00AC74D0">
        <w:trPr>
          <w:cantSplit/>
          <w:trHeight w:val="190"/>
          <w:ins w:id="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4C98EC" w14:textId="77777777" w:rsidR="00CC69DD" w:rsidRPr="00076F00" w:rsidRDefault="00CC69DD" w:rsidP="00B820C4">
            <w:pPr>
              <w:pStyle w:val="tabletext00"/>
              <w:rPr>
                <w:ins w:id="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38DB2" w14:textId="77777777" w:rsidR="00CC69DD" w:rsidRPr="00076F00" w:rsidRDefault="00CC69DD" w:rsidP="00B820C4">
            <w:pPr>
              <w:pStyle w:val="tabletext00"/>
              <w:jc w:val="center"/>
              <w:rPr>
                <w:ins w:id="57" w:author="Author"/>
              </w:rPr>
            </w:pPr>
            <w:ins w:id="58" w:author="Author">
              <w:r w:rsidRPr="00076F00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FB82A" w14:textId="77777777" w:rsidR="00CC69DD" w:rsidRPr="00076F00" w:rsidRDefault="00CC69DD" w:rsidP="00B820C4">
            <w:pPr>
              <w:pStyle w:val="tabletext00"/>
              <w:rPr>
                <w:ins w:id="59" w:author="Author"/>
              </w:rPr>
            </w:pPr>
            <w:ins w:id="60" w:author="Author">
              <w:r w:rsidRPr="00076F00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38D635" w14:textId="77777777" w:rsidR="00CC69DD" w:rsidRPr="00076F00" w:rsidRDefault="00CC69DD" w:rsidP="00B820C4">
            <w:pPr>
              <w:pStyle w:val="tabletext00"/>
              <w:jc w:val="right"/>
              <w:rPr>
                <w:ins w:id="6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7E9CE0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62" w:author="Author"/>
              </w:rPr>
            </w:pPr>
            <w:ins w:id="63" w:author="Author">
              <w:r w:rsidRPr="00076F00">
                <w:t>1999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550D40" w14:textId="77777777" w:rsidR="00CC69DD" w:rsidRPr="00076F00" w:rsidRDefault="00CC69DD" w:rsidP="00B820C4">
            <w:pPr>
              <w:pStyle w:val="tabletext00"/>
              <w:jc w:val="right"/>
              <w:rPr>
                <w:ins w:id="6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EA1BDA" w14:textId="77777777" w:rsidR="00CC69DD" w:rsidRPr="00076F00" w:rsidRDefault="00CC69DD" w:rsidP="00B820C4">
            <w:pPr>
              <w:pStyle w:val="tabletext00"/>
              <w:rPr>
                <w:ins w:id="65" w:author="Author"/>
              </w:rPr>
            </w:pPr>
            <w:ins w:id="66" w:author="Author">
              <w:r w:rsidRPr="00076F00"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3B5E9A" w14:textId="77777777" w:rsidR="00CC69DD" w:rsidRPr="00076F00" w:rsidRDefault="00CC69DD" w:rsidP="00B820C4">
            <w:pPr>
              <w:pStyle w:val="tabletext00"/>
              <w:jc w:val="right"/>
              <w:rPr>
                <w:ins w:id="67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A8FCB5" w14:textId="77777777" w:rsidR="00CC69DD" w:rsidRPr="00076F00" w:rsidRDefault="00CC69DD" w:rsidP="00B820C4">
            <w:pPr>
              <w:pStyle w:val="tabletext00"/>
              <w:rPr>
                <w:ins w:id="68" w:author="Author"/>
              </w:rPr>
            </w:pPr>
            <w:ins w:id="69" w:author="Author">
              <w:r w:rsidRPr="00076F00">
                <w:t>210</w:t>
              </w:r>
            </w:ins>
          </w:p>
        </w:tc>
      </w:tr>
      <w:tr w:rsidR="00CC69DD" w:rsidRPr="00076F00" w14:paraId="675AF46C" w14:textId="77777777" w:rsidTr="00AC74D0">
        <w:trPr>
          <w:cantSplit/>
          <w:trHeight w:val="190"/>
          <w:ins w:id="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70145D" w14:textId="77777777" w:rsidR="00CC69DD" w:rsidRPr="00076F00" w:rsidRDefault="00CC69DD" w:rsidP="00B820C4">
            <w:pPr>
              <w:pStyle w:val="tabletext00"/>
              <w:rPr>
                <w:ins w:id="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A2814" w14:textId="77777777" w:rsidR="00CC69DD" w:rsidRPr="00076F00" w:rsidRDefault="00CC69DD" w:rsidP="00B820C4">
            <w:pPr>
              <w:pStyle w:val="tabletext00"/>
              <w:jc w:val="center"/>
              <w:rPr>
                <w:ins w:id="72" w:author="Author"/>
              </w:rPr>
            </w:pPr>
            <w:ins w:id="73" w:author="Author">
              <w:r w:rsidRPr="00076F00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03726" w14:textId="77777777" w:rsidR="00CC69DD" w:rsidRPr="00076F00" w:rsidRDefault="00CC69DD" w:rsidP="00B820C4">
            <w:pPr>
              <w:pStyle w:val="tabletext00"/>
              <w:rPr>
                <w:ins w:id="74" w:author="Author"/>
              </w:rPr>
            </w:pPr>
            <w:ins w:id="75" w:author="Author">
              <w:r w:rsidRPr="00076F00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0062E7" w14:textId="77777777" w:rsidR="00CC69DD" w:rsidRPr="00076F00" w:rsidRDefault="00CC69DD" w:rsidP="00B820C4">
            <w:pPr>
              <w:pStyle w:val="tabletext00"/>
              <w:jc w:val="right"/>
              <w:rPr>
                <w:ins w:id="7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DF174E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77" w:author="Author"/>
              </w:rPr>
            </w:pPr>
            <w:ins w:id="78" w:author="Author">
              <w:r w:rsidRPr="00076F00"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8DC794" w14:textId="77777777" w:rsidR="00CC69DD" w:rsidRPr="00076F00" w:rsidRDefault="00CC69DD" w:rsidP="00B820C4">
            <w:pPr>
              <w:pStyle w:val="tabletext00"/>
              <w:jc w:val="right"/>
              <w:rPr>
                <w:ins w:id="7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2E541A" w14:textId="77777777" w:rsidR="00CC69DD" w:rsidRPr="00076F00" w:rsidRDefault="00CC69DD" w:rsidP="00B820C4">
            <w:pPr>
              <w:pStyle w:val="tabletext00"/>
              <w:rPr>
                <w:ins w:id="80" w:author="Author"/>
              </w:rPr>
            </w:pPr>
            <w:ins w:id="81" w:author="Author">
              <w:r w:rsidRPr="00076F00"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5D5365" w14:textId="77777777" w:rsidR="00CC69DD" w:rsidRPr="00076F00" w:rsidRDefault="00CC69DD" w:rsidP="00B820C4">
            <w:pPr>
              <w:pStyle w:val="tabletext00"/>
              <w:jc w:val="right"/>
              <w:rPr>
                <w:ins w:id="82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551D8A" w14:textId="77777777" w:rsidR="00CC69DD" w:rsidRPr="00076F00" w:rsidRDefault="00CC69DD" w:rsidP="00B820C4">
            <w:pPr>
              <w:pStyle w:val="tabletext00"/>
              <w:rPr>
                <w:ins w:id="83" w:author="Author"/>
              </w:rPr>
            </w:pPr>
            <w:ins w:id="84" w:author="Author">
              <w:r w:rsidRPr="00076F00">
                <w:t>198</w:t>
              </w:r>
            </w:ins>
          </w:p>
        </w:tc>
      </w:tr>
      <w:tr w:rsidR="00CC69DD" w:rsidRPr="00076F00" w14:paraId="6D86249F" w14:textId="77777777" w:rsidTr="00AC74D0">
        <w:trPr>
          <w:cantSplit/>
          <w:trHeight w:val="190"/>
          <w:ins w:id="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5FC367" w14:textId="77777777" w:rsidR="00CC69DD" w:rsidRPr="00076F00" w:rsidRDefault="00CC69DD" w:rsidP="00B820C4">
            <w:pPr>
              <w:pStyle w:val="tabletext00"/>
              <w:rPr>
                <w:ins w:id="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81D0A" w14:textId="77777777" w:rsidR="00CC69DD" w:rsidRPr="00076F00" w:rsidRDefault="00CC69DD" w:rsidP="00B820C4">
            <w:pPr>
              <w:pStyle w:val="tabletext00"/>
              <w:jc w:val="center"/>
              <w:rPr>
                <w:ins w:id="87" w:author="Author"/>
              </w:rPr>
            </w:pPr>
            <w:ins w:id="88" w:author="Author">
              <w:r w:rsidRPr="00076F00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EBB36" w14:textId="77777777" w:rsidR="00CC69DD" w:rsidRPr="00076F00" w:rsidRDefault="00CC69DD" w:rsidP="00B820C4">
            <w:pPr>
              <w:pStyle w:val="tabletext00"/>
              <w:rPr>
                <w:ins w:id="89" w:author="Author"/>
              </w:rPr>
            </w:pPr>
            <w:ins w:id="90" w:author="Author">
              <w:r w:rsidRPr="00076F00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C0D165" w14:textId="77777777" w:rsidR="00CC69DD" w:rsidRPr="00076F00" w:rsidRDefault="00CC69DD" w:rsidP="00B820C4">
            <w:pPr>
              <w:pStyle w:val="tabletext00"/>
              <w:jc w:val="right"/>
              <w:rPr>
                <w:ins w:id="9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2DF42B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92" w:author="Author"/>
              </w:rPr>
            </w:pPr>
            <w:ins w:id="93" w:author="Author">
              <w:r w:rsidRPr="00076F00">
                <w:t>1811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FD05B7" w14:textId="77777777" w:rsidR="00CC69DD" w:rsidRPr="00076F00" w:rsidRDefault="00CC69DD" w:rsidP="00B820C4">
            <w:pPr>
              <w:pStyle w:val="tabletext00"/>
              <w:jc w:val="right"/>
              <w:rPr>
                <w:ins w:id="9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D10D22" w14:textId="77777777" w:rsidR="00CC69DD" w:rsidRPr="00076F00" w:rsidRDefault="00CC69DD" w:rsidP="00B820C4">
            <w:pPr>
              <w:pStyle w:val="tabletext00"/>
              <w:rPr>
                <w:ins w:id="95" w:author="Author"/>
              </w:rPr>
            </w:pPr>
            <w:ins w:id="96" w:author="Author">
              <w:r w:rsidRPr="00076F00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F1880D" w14:textId="77777777" w:rsidR="00CC69DD" w:rsidRPr="00076F00" w:rsidRDefault="00CC69DD" w:rsidP="00B820C4">
            <w:pPr>
              <w:pStyle w:val="tabletext00"/>
              <w:jc w:val="right"/>
              <w:rPr>
                <w:ins w:id="97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FD2520" w14:textId="77777777" w:rsidR="00CC69DD" w:rsidRPr="00076F00" w:rsidRDefault="00CC69DD" w:rsidP="00B820C4">
            <w:pPr>
              <w:pStyle w:val="tabletext00"/>
              <w:rPr>
                <w:ins w:id="98" w:author="Author"/>
              </w:rPr>
            </w:pPr>
            <w:ins w:id="99" w:author="Author">
              <w:r w:rsidRPr="00076F00">
                <w:t>254</w:t>
              </w:r>
            </w:ins>
          </w:p>
        </w:tc>
      </w:tr>
      <w:tr w:rsidR="00CC69DD" w:rsidRPr="00076F00" w14:paraId="756740DA" w14:textId="77777777" w:rsidTr="00AC74D0">
        <w:trPr>
          <w:cantSplit/>
          <w:trHeight w:val="190"/>
          <w:ins w:id="1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37EC76" w14:textId="77777777" w:rsidR="00CC69DD" w:rsidRPr="00076F00" w:rsidRDefault="00CC69DD" w:rsidP="00B820C4">
            <w:pPr>
              <w:pStyle w:val="tabletext00"/>
              <w:rPr>
                <w:ins w:id="1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738B8" w14:textId="77777777" w:rsidR="00CC69DD" w:rsidRPr="00076F00" w:rsidRDefault="00CC69DD" w:rsidP="00B820C4">
            <w:pPr>
              <w:pStyle w:val="tabletext00"/>
              <w:jc w:val="center"/>
              <w:rPr>
                <w:ins w:id="102" w:author="Author"/>
              </w:rPr>
            </w:pPr>
            <w:ins w:id="103" w:author="Author">
              <w:r w:rsidRPr="00076F00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7BA1E" w14:textId="77777777" w:rsidR="00CC69DD" w:rsidRPr="00076F00" w:rsidRDefault="00CC69DD" w:rsidP="00B820C4">
            <w:pPr>
              <w:pStyle w:val="tabletext00"/>
              <w:rPr>
                <w:ins w:id="104" w:author="Author"/>
              </w:rPr>
            </w:pPr>
            <w:ins w:id="105" w:author="Author">
              <w:r w:rsidRPr="00076F00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3BF17C" w14:textId="77777777" w:rsidR="00CC69DD" w:rsidRPr="00076F00" w:rsidRDefault="00CC69DD" w:rsidP="00B820C4">
            <w:pPr>
              <w:pStyle w:val="tabletext00"/>
              <w:jc w:val="right"/>
              <w:rPr>
                <w:ins w:id="10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ABDAB2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07" w:author="Author"/>
              </w:rPr>
            </w:pPr>
            <w:ins w:id="108" w:author="Author">
              <w:r w:rsidRPr="00076F00">
                <w:t>1564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F19E6E" w14:textId="77777777" w:rsidR="00CC69DD" w:rsidRPr="00076F00" w:rsidRDefault="00CC69DD" w:rsidP="00B820C4">
            <w:pPr>
              <w:pStyle w:val="tabletext00"/>
              <w:jc w:val="right"/>
              <w:rPr>
                <w:ins w:id="10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57C28B" w14:textId="77777777" w:rsidR="00CC69DD" w:rsidRPr="00076F00" w:rsidRDefault="00CC69DD" w:rsidP="00B820C4">
            <w:pPr>
              <w:pStyle w:val="tabletext00"/>
              <w:rPr>
                <w:ins w:id="110" w:author="Author"/>
              </w:rPr>
            </w:pPr>
            <w:ins w:id="111" w:author="Author">
              <w:r w:rsidRPr="00076F00">
                <w:t>607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CF2D82" w14:textId="77777777" w:rsidR="00CC69DD" w:rsidRPr="00076F00" w:rsidRDefault="00CC69DD" w:rsidP="00B820C4">
            <w:pPr>
              <w:pStyle w:val="tabletext00"/>
              <w:jc w:val="right"/>
              <w:rPr>
                <w:ins w:id="112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1193FE" w14:textId="77777777" w:rsidR="00CC69DD" w:rsidRPr="00076F00" w:rsidRDefault="00CC69DD" w:rsidP="00B820C4">
            <w:pPr>
              <w:pStyle w:val="tabletext00"/>
              <w:rPr>
                <w:ins w:id="113" w:author="Author"/>
              </w:rPr>
            </w:pPr>
            <w:ins w:id="114" w:author="Author">
              <w:r w:rsidRPr="00076F00">
                <w:t>227</w:t>
              </w:r>
            </w:ins>
          </w:p>
        </w:tc>
      </w:tr>
      <w:tr w:rsidR="00CC69DD" w:rsidRPr="00076F00" w14:paraId="58108A58" w14:textId="77777777" w:rsidTr="00AC74D0">
        <w:trPr>
          <w:cantSplit/>
          <w:trHeight w:val="190"/>
          <w:ins w:id="1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2FD346" w14:textId="77777777" w:rsidR="00CC69DD" w:rsidRPr="00076F00" w:rsidRDefault="00CC69DD" w:rsidP="00B820C4">
            <w:pPr>
              <w:pStyle w:val="tabletext00"/>
              <w:rPr>
                <w:ins w:id="1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8E371" w14:textId="77777777" w:rsidR="00CC69DD" w:rsidRPr="00076F00" w:rsidRDefault="00CC69DD" w:rsidP="00B820C4">
            <w:pPr>
              <w:pStyle w:val="tabletext00"/>
              <w:jc w:val="center"/>
              <w:rPr>
                <w:ins w:id="117" w:author="Author"/>
              </w:rPr>
            </w:pPr>
            <w:ins w:id="118" w:author="Author">
              <w:r w:rsidRPr="00076F00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A5D09" w14:textId="77777777" w:rsidR="00CC69DD" w:rsidRPr="00076F00" w:rsidRDefault="00CC69DD" w:rsidP="00B820C4">
            <w:pPr>
              <w:pStyle w:val="tabletext00"/>
              <w:rPr>
                <w:ins w:id="119" w:author="Author"/>
              </w:rPr>
            </w:pPr>
            <w:ins w:id="120" w:author="Author">
              <w:r w:rsidRPr="00076F00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600D31" w14:textId="77777777" w:rsidR="00CC69DD" w:rsidRPr="00076F00" w:rsidRDefault="00CC69DD" w:rsidP="00B820C4">
            <w:pPr>
              <w:pStyle w:val="tabletext00"/>
              <w:jc w:val="right"/>
              <w:rPr>
                <w:ins w:id="12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E6F25C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22" w:author="Author"/>
              </w:rPr>
            </w:pPr>
            <w:ins w:id="123" w:author="Author">
              <w:r w:rsidRPr="00076F00">
                <w:t>1564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EC79EF" w14:textId="77777777" w:rsidR="00CC69DD" w:rsidRPr="00076F00" w:rsidRDefault="00CC69DD" w:rsidP="00B820C4">
            <w:pPr>
              <w:pStyle w:val="tabletext00"/>
              <w:jc w:val="right"/>
              <w:rPr>
                <w:ins w:id="12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0E7661" w14:textId="77777777" w:rsidR="00CC69DD" w:rsidRPr="00076F00" w:rsidRDefault="00CC69DD" w:rsidP="00B820C4">
            <w:pPr>
              <w:pStyle w:val="tabletext00"/>
              <w:rPr>
                <w:ins w:id="125" w:author="Author"/>
              </w:rPr>
            </w:pPr>
            <w:ins w:id="126" w:author="Author">
              <w:r w:rsidRPr="00076F00">
                <w:t>607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E035AF" w14:textId="77777777" w:rsidR="00CC69DD" w:rsidRPr="00076F00" w:rsidRDefault="00CC69DD" w:rsidP="00B820C4">
            <w:pPr>
              <w:pStyle w:val="tabletext00"/>
              <w:jc w:val="right"/>
              <w:rPr>
                <w:ins w:id="127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788199" w14:textId="77777777" w:rsidR="00CC69DD" w:rsidRPr="00076F00" w:rsidRDefault="00CC69DD" w:rsidP="00B820C4">
            <w:pPr>
              <w:pStyle w:val="tabletext00"/>
              <w:rPr>
                <w:ins w:id="128" w:author="Author"/>
              </w:rPr>
            </w:pPr>
            <w:ins w:id="129" w:author="Author">
              <w:r w:rsidRPr="00076F00">
                <w:t>227</w:t>
              </w:r>
            </w:ins>
          </w:p>
        </w:tc>
      </w:tr>
      <w:tr w:rsidR="00CC69DD" w:rsidRPr="00076F00" w14:paraId="51DC4125" w14:textId="77777777" w:rsidTr="00AC74D0">
        <w:trPr>
          <w:cantSplit/>
          <w:trHeight w:val="190"/>
          <w:ins w:id="1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9841EA" w14:textId="77777777" w:rsidR="00CC69DD" w:rsidRPr="00076F00" w:rsidRDefault="00CC69DD" w:rsidP="00B820C4">
            <w:pPr>
              <w:pStyle w:val="tabletext00"/>
              <w:rPr>
                <w:ins w:id="1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56FB9" w14:textId="77777777" w:rsidR="00CC69DD" w:rsidRPr="00076F00" w:rsidRDefault="00CC69DD" w:rsidP="00B820C4">
            <w:pPr>
              <w:pStyle w:val="tabletext00"/>
              <w:jc w:val="center"/>
              <w:rPr>
                <w:ins w:id="132" w:author="Author"/>
              </w:rPr>
            </w:pPr>
            <w:ins w:id="133" w:author="Author">
              <w:r w:rsidRPr="00076F00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BCB26" w14:textId="77777777" w:rsidR="00CC69DD" w:rsidRPr="00076F00" w:rsidRDefault="00CC69DD" w:rsidP="00B820C4">
            <w:pPr>
              <w:pStyle w:val="tabletext00"/>
              <w:rPr>
                <w:ins w:id="134" w:author="Author"/>
              </w:rPr>
            </w:pPr>
            <w:ins w:id="135" w:author="Author">
              <w:r w:rsidRPr="00076F00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ED3A76" w14:textId="77777777" w:rsidR="00CC69DD" w:rsidRPr="00076F00" w:rsidRDefault="00CC69DD" w:rsidP="00B820C4">
            <w:pPr>
              <w:pStyle w:val="tabletext00"/>
              <w:jc w:val="right"/>
              <w:rPr>
                <w:ins w:id="13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E8898C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37" w:author="Author"/>
              </w:rPr>
            </w:pPr>
            <w:ins w:id="138" w:author="Author">
              <w:r w:rsidRPr="00076F00">
                <w:t>1564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F1A10A" w14:textId="77777777" w:rsidR="00CC69DD" w:rsidRPr="00076F00" w:rsidRDefault="00CC69DD" w:rsidP="00B820C4">
            <w:pPr>
              <w:pStyle w:val="tabletext00"/>
              <w:jc w:val="right"/>
              <w:rPr>
                <w:ins w:id="13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BBED07" w14:textId="77777777" w:rsidR="00CC69DD" w:rsidRPr="00076F00" w:rsidRDefault="00CC69DD" w:rsidP="00B820C4">
            <w:pPr>
              <w:pStyle w:val="tabletext00"/>
              <w:rPr>
                <w:ins w:id="140" w:author="Author"/>
              </w:rPr>
            </w:pPr>
            <w:ins w:id="141" w:author="Author">
              <w:r w:rsidRPr="00076F00">
                <w:t>607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80EAB3" w14:textId="77777777" w:rsidR="00CC69DD" w:rsidRPr="00076F00" w:rsidRDefault="00CC69DD" w:rsidP="00B820C4">
            <w:pPr>
              <w:pStyle w:val="tabletext00"/>
              <w:jc w:val="right"/>
              <w:rPr>
                <w:ins w:id="142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B8C7F8" w14:textId="77777777" w:rsidR="00CC69DD" w:rsidRPr="00076F00" w:rsidRDefault="00CC69DD" w:rsidP="00B820C4">
            <w:pPr>
              <w:pStyle w:val="tabletext00"/>
              <w:rPr>
                <w:ins w:id="143" w:author="Author"/>
              </w:rPr>
            </w:pPr>
            <w:ins w:id="144" w:author="Author">
              <w:r w:rsidRPr="00076F00">
                <w:t>227</w:t>
              </w:r>
            </w:ins>
          </w:p>
        </w:tc>
      </w:tr>
      <w:tr w:rsidR="00CC69DD" w:rsidRPr="00076F00" w14:paraId="6152D1A3" w14:textId="77777777" w:rsidTr="00AC74D0">
        <w:trPr>
          <w:cantSplit/>
          <w:trHeight w:val="190"/>
          <w:ins w:id="1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BC104C" w14:textId="77777777" w:rsidR="00CC69DD" w:rsidRPr="00076F00" w:rsidRDefault="00CC69DD" w:rsidP="00B820C4">
            <w:pPr>
              <w:pStyle w:val="tabletext00"/>
              <w:rPr>
                <w:ins w:id="1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9DDA6" w14:textId="77777777" w:rsidR="00CC69DD" w:rsidRPr="00076F00" w:rsidRDefault="00CC69DD" w:rsidP="00B820C4">
            <w:pPr>
              <w:pStyle w:val="tabletext00"/>
              <w:jc w:val="center"/>
              <w:rPr>
                <w:ins w:id="147" w:author="Author"/>
              </w:rPr>
            </w:pPr>
            <w:ins w:id="148" w:author="Author">
              <w:r w:rsidRPr="00076F00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8D8F5" w14:textId="77777777" w:rsidR="00CC69DD" w:rsidRPr="00076F00" w:rsidRDefault="00CC69DD" w:rsidP="00B820C4">
            <w:pPr>
              <w:pStyle w:val="tabletext00"/>
              <w:rPr>
                <w:ins w:id="149" w:author="Author"/>
              </w:rPr>
            </w:pPr>
            <w:ins w:id="150" w:author="Author">
              <w:r w:rsidRPr="00076F00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B81CED" w14:textId="77777777" w:rsidR="00CC69DD" w:rsidRPr="00076F00" w:rsidRDefault="00CC69DD" w:rsidP="00B820C4">
            <w:pPr>
              <w:pStyle w:val="tabletext00"/>
              <w:jc w:val="right"/>
              <w:rPr>
                <w:ins w:id="15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3A758F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52" w:author="Author"/>
              </w:rPr>
            </w:pPr>
            <w:ins w:id="153" w:author="Author">
              <w:r w:rsidRPr="00076F00">
                <w:t>1934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BCB10A" w14:textId="77777777" w:rsidR="00CC69DD" w:rsidRPr="00076F00" w:rsidRDefault="00CC69DD" w:rsidP="00B820C4">
            <w:pPr>
              <w:pStyle w:val="tabletext00"/>
              <w:jc w:val="right"/>
              <w:rPr>
                <w:ins w:id="15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E0880D" w14:textId="77777777" w:rsidR="00CC69DD" w:rsidRPr="00076F00" w:rsidRDefault="00CC69DD" w:rsidP="00B820C4">
            <w:pPr>
              <w:pStyle w:val="tabletext00"/>
              <w:rPr>
                <w:ins w:id="155" w:author="Author"/>
              </w:rPr>
            </w:pPr>
            <w:ins w:id="156" w:author="Author">
              <w:r w:rsidRPr="00076F00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D03623" w14:textId="77777777" w:rsidR="00CC69DD" w:rsidRPr="00076F00" w:rsidRDefault="00CC69DD" w:rsidP="00B820C4">
            <w:pPr>
              <w:pStyle w:val="tabletext00"/>
              <w:jc w:val="right"/>
              <w:rPr>
                <w:ins w:id="157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B9A746" w14:textId="77777777" w:rsidR="00CC69DD" w:rsidRPr="00076F00" w:rsidRDefault="00CC69DD" w:rsidP="00B820C4">
            <w:pPr>
              <w:pStyle w:val="tabletext00"/>
              <w:rPr>
                <w:ins w:id="158" w:author="Author"/>
              </w:rPr>
            </w:pPr>
            <w:ins w:id="159" w:author="Author">
              <w:r w:rsidRPr="00076F00">
                <w:t>236</w:t>
              </w:r>
            </w:ins>
          </w:p>
        </w:tc>
      </w:tr>
      <w:tr w:rsidR="00CC69DD" w:rsidRPr="00076F00" w14:paraId="33909FA3" w14:textId="77777777" w:rsidTr="00AC74D0">
        <w:trPr>
          <w:cantSplit/>
          <w:trHeight w:val="190"/>
          <w:ins w:id="1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4156AC" w14:textId="77777777" w:rsidR="00CC69DD" w:rsidRPr="00076F00" w:rsidRDefault="00CC69DD" w:rsidP="00B820C4">
            <w:pPr>
              <w:pStyle w:val="tabletext00"/>
              <w:rPr>
                <w:ins w:id="1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6D303" w14:textId="77777777" w:rsidR="00CC69DD" w:rsidRPr="00076F00" w:rsidRDefault="00CC69DD" w:rsidP="00B820C4">
            <w:pPr>
              <w:pStyle w:val="tabletext00"/>
              <w:jc w:val="center"/>
              <w:rPr>
                <w:ins w:id="162" w:author="Author"/>
              </w:rPr>
            </w:pPr>
            <w:ins w:id="163" w:author="Author">
              <w:r w:rsidRPr="00076F00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9DB5A" w14:textId="77777777" w:rsidR="00CC69DD" w:rsidRPr="00076F00" w:rsidRDefault="00CC69DD" w:rsidP="00B820C4">
            <w:pPr>
              <w:pStyle w:val="tabletext00"/>
              <w:rPr>
                <w:ins w:id="164" w:author="Author"/>
              </w:rPr>
            </w:pPr>
            <w:ins w:id="165" w:author="Author">
              <w:r w:rsidRPr="00076F00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60ED8F" w14:textId="77777777" w:rsidR="00CC69DD" w:rsidRPr="00076F00" w:rsidRDefault="00CC69DD" w:rsidP="00B820C4">
            <w:pPr>
              <w:pStyle w:val="tabletext00"/>
              <w:jc w:val="right"/>
              <w:rPr>
                <w:ins w:id="16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86339B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67" w:author="Author"/>
              </w:rPr>
            </w:pPr>
            <w:ins w:id="168" w:author="Author">
              <w:r w:rsidRPr="00076F00"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76A50A" w14:textId="77777777" w:rsidR="00CC69DD" w:rsidRPr="00076F00" w:rsidRDefault="00CC69DD" w:rsidP="00B820C4">
            <w:pPr>
              <w:pStyle w:val="tabletext00"/>
              <w:jc w:val="right"/>
              <w:rPr>
                <w:ins w:id="16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A6417C" w14:textId="77777777" w:rsidR="00CC69DD" w:rsidRPr="00076F00" w:rsidRDefault="00CC69DD" w:rsidP="00B820C4">
            <w:pPr>
              <w:pStyle w:val="tabletext00"/>
              <w:rPr>
                <w:ins w:id="170" w:author="Author"/>
              </w:rPr>
            </w:pPr>
            <w:ins w:id="171" w:author="Author">
              <w:r w:rsidRPr="00076F00"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2AE527" w14:textId="77777777" w:rsidR="00CC69DD" w:rsidRPr="00076F00" w:rsidRDefault="00CC69DD" w:rsidP="00B820C4">
            <w:pPr>
              <w:pStyle w:val="tabletext00"/>
              <w:jc w:val="right"/>
              <w:rPr>
                <w:ins w:id="172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A5B800" w14:textId="77777777" w:rsidR="00CC69DD" w:rsidRPr="00076F00" w:rsidRDefault="00CC69DD" w:rsidP="00B820C4">
            <w:pPr>
              <w:pStyle w:val="tabletext00"/>
              <w:rPr>
                <w:ins w:id="173" w:author="Author"/>
              </w:rPr>
            </w:pPr>
            <w:ins w:id="174" w:author="Author">
              <w:r w:rsidRPr="00076F00">
                <w:t>260</w:t>
              </w:r>
            </w:ins>
          </w:p>
        </w:tc>
      </w:tr>
      <w:tr w:rsidR="00CC69DD" w:rsidRPr="00076F00" w14:paraId="6F4EEA59" w14:textId="77777777" w:rsidTr="00AC74D0">
        <w:trPr>
          <w:cantSplit/>
          <w:trHeight w:val="190"/>
          <w:ins w:id="1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48ED35" w14:textId="77777777" w:rsidR="00CC69DD" w:rsidRPr="00076F00" w:rsidRDefault="00CC69DD" w:rsidP="00B820C4">
            <w:pPr>
              <w:pStyle w:val="tabletext00"/>
              <w:rPr>
                <w:ins w:id="1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0DE8C" w14:textId="77777777" w:rsidR="00CC69DD" w:rsidRPr="00076F00" w:rsidRDefault="00CC69DD" w:rsidP="00B820C4">
            <w:pPr>
              <w:pStyle w:val="tabletext00"/>
              <w:jc w:val="center"/>
              <w:rPr>
                <w:ins w:id="177" w:author="Author"/>
              </w:rPr>
            </w:pPr>
            <w:ins w:id="178" w:author="Author">
              <w:r w:rsidRPr="00076F00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687F6" w14:textId="77777777" w:rsidR="00CC69DD" w:rsidRPr="00076F00" w:rsidRDefault="00CC69DD" w:rsidP="00B820C4">
            <w:pPr>
              <w:pStyle w:val="tabletext00"/>
              <w:rPr>
                <w:ins w:id="179" w:author="Author"/>
              </w:rPr>
            </w:pPr>
            <w:ins w:id="180" w:author="Author">
              <w:r w:rsidRPr="00076F00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3ABFCE" w14:textId="77777777" w:rsidR="00CC69DD" w:rsidRPr="00076F00" w:rsidRDefault="00CC69DD" w:rsidP="00B820C4">
            <w:pPr>
              <w:pStyle w:val="tabletext00"/>
              <w:jc w:val="right"/>
              <w:rPr>
                <w:ins w:id="18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DD4111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82" w:author="Author"/>
              </w:rPr>
            </w:pPr>
            <w:ins w:id="183" w:author="Author">
              <w:r w:rsidRPr="00076F00">
                <w:t>1564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15ECFC" w14:textId="77777777" w:rsidR="00CC69DD" w:rsidRPr="00076F00" w:rsidRDefault="00CC69DD" w:rsidP="00B820C4">
            <w:pPr>
              <w:pStyle w:val="tabletext00"/>
              <w:jc w:val="right"/>
              <w:rPr>
                <w:ins w:id="18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316825" w14:textId="77777777" w:rsidR="00CC69DD" w:rsidRPr="00076F00" w:rsidRDefault="00CC69DD" w:rsidP="00B820C4">
            <w:pPr>
              <w:pStyle w:val="tabletext00"/>
              <w:rPr>
                <w:ins w:id="185" w:author="Author"/>
              </w:rPr>
            </w:pPr>
            <w:ins w:id="186" w:author="Author">
              <w:r w:rsidRPr="00076F00">
                <w:t>607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754329" w14:textId="77777777" w:rsidR="00CC69DD" w:rsidRPr="00076F00" w:rsidRDefault="00CC69DD" w:rsidP="00B820C4">
            <w:pPr>
              <w:pStyle w:val="tabletext00"/>
              <w:jc w:val="right"/>
              <w:rPr>
                <w:ins w:id="187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9E4F24" w14:textId="77777777" w:rsidR="00CC69DD" w:rsidRPr="00076F00" w:rsidRDefault="00CC69DD" w:rsidP="00B820C4">
            <w:pPr>
              <w:pStyle w:val="tabletext00"/>
              <w:rPr>
                <w:ins w:id="188" w:author="Author"/>
              </w:rPr>
            </w:pPr>
            <w:ins w:id="189" w:author="Author">
              <w:r w:rsidRPr="00076F00">
                <w:t>227</w:t>
              </w:r>
            </w:ins>
          </w:p>
        </w:tc>
      </w:tr>
      <w:tr w:rsidR="00CC69DD" w:rsidRPr="00076F00" w14:paraId="3895ADAE" w14:textId="77777777" w:rsidTr="00AC74D0">
        <w:trPr>
          <w:cantSplit/>
          <w:trHeight w:val="190"/>
          <w:ins w:id="1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81431B" w14:textId="77777777" w:rsidR="00CC69DD" w:rsidRPr="00076F00" w:rsidRDefault="00CC69DD" w:rsidP="00B820C4">
            <w:pPr>
              <w:pStyle w:val="tabletext00"/>
              <w:rPr>
                <w:ins w:id="1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83682" w14:textId="77777777" w:rsidR="00CC69DD" w:rsidRPr="00076F00" w:rsidRDefault="00CC69DD" w:rsidP="00B820C4">
            <w:pPr>
              <w:pStyle w:val="tabletext00"/>
              <w:jc w:val="center"/>
              <w:rPr>
                <w:ins w:id="192" w:author="Author"/>
              </w:rPr>
            </w:pPr>
            <w:ins w:id="193" w:author="Author">
              <w:r w:rsidRPr="00076F00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FC895" w14:textId="77777777" w:rsidR="00CC69DD" w:rsidRPr="00076F00" w:rsidRDefault="00CC69DD" w:rsidP="00B820C4">
            <w:pPr>
              <w:pStyle w:val="tabletext00"/>
              <w:rPr>
                <w:ins w:id="194" w:author="Author"/>
              </w:rPr>
            </w:pPr>
            <w:ins w:id="195" w:author="Author">
              <w:r w:rsidRPr="00076F00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CECE2D" w14:textId="77777777" w:rsidR="00CC69DD" w:rsidRPr="00076F00" w:rsidRDefault="00CC69DD" w:rsidP="00B820C4">
            <w:pPr>
              <w:pStyle w:val="tabletext00"/>
              <w:jc w:val="right"/>
              <w:rPr>
                <w:ins w:id="19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C86A37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97" w:author="Author"/>
              </w:rPr>
            </w:pPr>
            <w:ins w:id="198" w:author="Author">
              <w:r w:rsidRPr="00076F00">
                <w:t>1999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9F9FF7" w14:textId="77777777" w:rsidR="00CC69DD" w:rsidRPr="00076F00" w:rsidRDefault="00CC69DD" w:rsidP="00B820C4">
            <w:pPr>
              <w:pStyle w:val="tabletext00"/>
              <w:jc w:val="right"/>
              <w:rPr>
                <w:ins w:id="19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C8946F" w14:textId="77777777" w:rsidR="00CC69DD" w:rsidRPr="00076F00" w:rsidRDefault="00CC69DD" w:rsidP="00B820C4">
            <w:pPr>
              <w:pStyle w:val="tabletext00"/>
              <w:rPr>
                <w:ins w:id="200" w:author="Author"/>
              </w:rPr>
            </w:pPr>
            <w:ins w:id="201" w:author="Author">
              <w:r w:rsidRPr="00076F00"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F327A9" w14:textId="77777777" w:rsidR="00CC69DD" w:rsidRPr="00076F00" w:rsidRDefault="00CC69DD" w:rsidP="00B820C4">
            <w:pPr>
              <w:pStyle w:val="tabletext00"/>
              <w:jc w:val="right"/>
              <w:rPr>
                <w:ins w:id="202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456739" w14:textId="77777777" w:rsidR="00CC69DD" w:rsidRPr="00076F00" w:rsidRDefault="00CC69DD" w:rsidP="00B820C4">
            <w:pPr>
              <w:pStyle w:val="tabletext00"/>
              <w:rPr>
                <w:ins w:id="203" w:author="Author"/>
              </w:rPr>
            </w:pPr>
            <w:ins w:id="204" w:author="Author">
              <w:r w:rsidRPr="00076F00">
                <w:t>210</w:t>
              </w:r>
            </w:ins>
          </w:p>
        </w:tc>
      </w:tr>
      <w:tr w:rsidR="00CC69DD" w:rsidRPr="00076F00" w14:paraId="5E8E287C" w14:textId="77777777" w:rsidTr="00AC74D0">
        <w:trPr>
          <w:cantSplit/>
          <w:trHeight w:val="190"/>
          <w:ins w:id="2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34B9FC" w14:textId="77777777" w:rsidR="00CC69DD" w:rsidRPr="00076F00" w:rsidRDefault="00CC69DD" w:rsidP="00B820C4">
            <w:pPr>
              <w:pStyle w:val="tabletext00"/>
              <w:rPr>
                <w:ins w:id="2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FE737" w14:textId="77777777" w:rsidR="00CC69DD" w:rsidRPr="00076F00" w:rsidRDefault="00CC69DD" w:rsidP="00B820C4">
            <w:pPr>
              <w:pStyle w:val="tabletext00"/>
              <w:jc w:val="center"/>
              <w:rPr>
                <w:ins w:id="207" w:author="Author"/>
              </w:rPr>
            </w:pPr>
            <w:ins w:id="208" w:author="Author">
              <w:r w:rsidRPr="00076F00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60DAF" w14:textId="77777777" w:rsidR="00CC69DD" w:rsidRPr="00076F00" w:rsidRDefault="00CC69DD" w:rsidP="00B820C4">
            <w:pPr>
              <w:pStyle w:val="tabletext00"/>
              <w:rPr>
                <w:ins w:id="209" w:author="Author"/>
              </w:rPr>
            </w:pPr>
            <w:ins w:id="210" w:author="Author">
              <w:r w:rsidRPr="00076F00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A7D136" w14:textId="77777777" w:rsidR="00CC69DD" w:rsidRPr="00076F00" w:rsidRDefault="00CC69DD" w:rsidP="00B820C4">
            <w:pPr>
              <w:pStyle w:val="tabletext00"/>
              <w:jc w:val="right"/>
              <w:rPr>
                <w:ins w:id="21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11C7E8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12" w:author="Author"/>
              </w:rPr>
            </w:pPr>
            <w:ins w:id="213" w:author="Author">
              <w:r w:rsidRPr="00076F00">
                <w:t>1934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2EC719" w14:textId="77777777" w:rsidR="00CC69DD" w:rsidRPr="00076F00" w:rsidRDefault="00CC69DD" w:rsidP="00B820C4">
            <w:pPr>
              <w:pStyle w:val="tabletext00"/>
              <w:jc w:val="right"/>
              <w:rPr>
                <w:ins w:id="21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9916A5" w14:textId="77777777" w:rsidR="00CC69DD" w:rsidRPr="00076F00" w:rsidRDefault="00CC69DD" w:rsidP="00B820C4">
            <w:pPr>
              <w:pStyle w:val="tabletext00"/>
              <w:rPr>
                <w:ins w:id="215" w:author="Author"/>
              </w:rPr>
            </w:pPr>
            <w:ins w:id="216" w:author="Author">
              <w:r w:rsidRPr="00076F00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06AEDB" w14:textId="77777777" w:rsidR="00CC69DD" w:rsidRPr="00076F00" w:rsidRDefault="00CC69DD" w:rsidP="00B820C4">
            <w:pPr>
              <w:pStyle w:val="tabletext00"/>
              <w:jc w:val="right"/>
              <w:rPr>
                <w:ins w:id="217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6EC527" w14:textId="77777777" w:rsidR="00CC69DD" w:rsidRPr="00076F00" w:rsidRDefault="00CC69DD" w:rsidP="00B820C4">
            <w:pPr>
              <w:pStyle w:val="tabletext00"/>
              <w:rPr>
                <w:ins w:id="218" w:author="Author"/>
              </w:rPr>
            </w:pPr>
            <w:ins w:id="219" w:author="Author">
              <w:r w:rsidRPr="00076F00">
                <w:t>236</w:t>
              </w:r>
            </w:ins>
          </w:p>
        </w:tc>
      </w:tr>
      <w:tr w:rsidR="00CC69DD" w:rsidRPr="00076F00" w14:paraId="37FDA5CE" w14:textId="77777777" w:rsidTr="00AC74D0">
        <w:trPr>
          <w:cantSplit/>
          <w:trHeight w:val="190"/>
          <w:ins w:id="2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B3FA30" w14:textId="77777777" w:rsidR="00CC69DD" w:rsidRPr="00076F00" w:rsidRDefault="00CC69DD" w:rsidP="00B820C4">
            <w:pPr>
              <w:pStyle w:val="tabletext00"/>
              <w:rPr>
                <w:ins w:id="2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1AE73" w14:textId="77777777" w:rsidR="00CC69DD" w:rsidRPr="00076F00" w:rsidRDefault="00CC69DD" w:rsidP="00B820C4">
            <w:pPr>
              <w:pStyle w:val="tabletext00"/>
              <w:jc w:val="center"/>
              <w:rPr>
                <w:ins w:id="222" w:author="Author"/>
              </w:rPr>
            </w:pPr>
            <w:ins w:id="223" w:author="Author">
              <w:r w:rsidRPr="00076F00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E2F4B" w14:textId="77777777" w:rsidR="00CC69DD" w:rsidRPr="00076F00" w:rsidRDefault="00CC69DD" w:rsidP="00B820C4">
            <w:pPr>
              <w:pStyle w:val="tabletext00"/>
              <w:rPr>
                <w:ins w:id="224" w:author="Author"/>
              </w:rPr>
            </w:pPr>
            <w:ins w:id="225" w:author="Author">
              <w:r w:rsidRPr="00076F00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C92EF4" w14:textId="77777777" w:rsidR="00CC69DD" w:rsidRPr="00076F00" w:rsidRDefault="00CC69DD" w:rsidP="00B820C4">
            <w:pPr>
              <w:pStyle w:val="tabletext00"/>
              <w:jc w:val="right"/>
              <w:rPr>
                <w:ins w:id="22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1B3742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27" w:author="Author"/>
              </w:rPr>
            </w:pPr>
            <w:ins w:id="228" w:author="Author">
              <w:r w:rsidRPr="00076F00">
                <w:t>1564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23B91F" w14:textId="77777777" w:rsidR="00CC69DD" w:rsidRPr="00076F00" w:rsidRDefault="00CC69DD" w:rsidP="00B820C4">
            <w:pPr>
              <w:pStyle w:val="tabletext00"/>
              <w:jc w:val="right"/>
              <w:rPr>
                <w:ins w:id="22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817B15" w14:textId="77777777" w:rsidR="00CC69DD" w:rsidRPr="00076F00" w:rsidRDefault="00CC69DD" w:rsidP="00B820C4">
            <w:pPr>
              <w:pStyle w:val="tabletext00"/>
              <w:rPr>
                <w:ins w:id="230" w:author="Author"/>
              </w:rPr>
            </w:pPr>
            <w:ins w:id="231" w:author="Author">
              <w:r w:rsidRPr="00076F00">
                <w:t>607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5B9D89" w14:textId="77777777" w:rsidR="00CC69DD" w:rsidRPr="00076F00" w:rsidRDefault="00CC69DD" w:rsidP="00B820C4">
            <w:pPr>
              <w:pStyle w:val="tabletext00"/>
              <w:jc w:val="right"/>
              <w:rPr>
                <w:ins w:id="232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B7607F" w14:textId="77777777" w:rsidR="00CC69DD" w:rsidRPr="00076F00" w:rsidRDefault="00CC69DD" w:rsidP="00B820C4">
            <w:pPr>
              <w:pStyle w:val="tabletext00"/>
              <w:rPr>
                <w:ins w:id="233" w:author="Author"/>
              </w:rPr>
            </w:pPr>
            <w:ins w:id="234" w:author="Author">
              <w:r w:rsidRPr="00076F00">
                <w:t>227</w:t>
              </w:r>
            </w:ins>
          </w:p>
        </w:tc>
      </w:tr>
      <w:tr w:rsidR="00CC69DD" w:rsidRPr="00076F00" w14:paraId="4A43B0F9" w14:textId="77777777" w:rsidTr="00AC74D0">
        <w:trPr>
          <w:cantSplit/>
          <w:trHeight w:val="190"/>
          <w:ins w:id="2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CE961F" w14:textId="77777777" w:rsidR="00CC69DD" w:rsidRPr="00076F00" w:rsidRDefault="00CC69DD" w:rsidP="00B820C4">
            <w:pPr>
              <w:pStyle w:val="tabletext00"/>
              <w:rPr>
                <w:ins w:id="2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1E546" w14:textId="77777777" w:rsidR="00CC69DD" w:rsidRPr="00076F00" w:rsidRDefault="00CC69DD" w:rsidP="00B820C4">
            <w:pPr>
              <w:pStyle w:val="tabletext00"/>
              <w:jc w:val="center"/>
              <w:rPr>
                <w:ins w:id="237" w:author="Author"/>
              </w:rPr>
            </w:pPr>
            <w:ins w:id="238" w:author="Author">
              <w:r w:rsidRPr="00076F00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5893E" w14:textId="77777777" w:rsidR="00CC69DD" w:rsidRPr="00076F00" w:rsidRDefault="00CC69DD" w:rsidP="00B820C4">
            <w:pPr>
              <w:pStyle w:val="tabletext00"/>
              <w:rPr>
                <w:ins w:id="239" w:author="Author"/>
              </w:rPr>
            </w:pPr>
            <w:ins w:id="240" w:author="Author">
              <w:r w:rsidRPr="00076F00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8EEF0E" w14:textId="77777777" w:rsidR="00CC69DD" w:rsidRPr="00076F00" w:rsidRDefault="00CC69DD" w:rsidP="00B820C4">
            <w:pPr>
              <w:pStyle w:val="tabletext00"/>
              <w:jc w:val="right"/>
              <w:rPr>
                <w:ins w:id="24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75DCB5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42" w:author="Author"/>
              </w:rPr>
            </w:pPr>
            <w:ins w:id="243" w:author="Author">
              <w:r w:rsidRPr="00076F00">
                <w:t>1811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A0BF75" w14:textId="77777777" w:rsidR="00CC69DD" w:rsidRPr="00076F00" w:rsidRDefault="00CC69DD" w:rsidP="00B820C4">
            <w:pPr>
              <w:pStyle w:val="tabletext00"/>
              <w:jc w:val="right"/>
              <w:rPr>
                <w:ins w:id="24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DDABB7" w14:textId="77777777" w:rsidR="00CC69DD" w:rsidRPr="00076F00" w:rsidRDefault="00CC69DD" w:rsidP="00B820C4">
            <w:pPr>
              <w:pStyle w:val="tabletext00"/>
              <w:rPr>
                <w:ins w:id="245" w:author="Author"/>
              </w:rPr>
            </w:pPr>
            <w:ins w:id="246" w:author="Author">
              <w:r w:rsidRPr="00076F00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117EDF" w14:textId="77777777" w:rsidR="00CC69DD" w:rsidRPr="00076F00" w:rsidRDefault="00CC69DD" w:rsidP="00B820C4">
            <w:pPr>
              <w:pStyle w:val="tabletext00"/>
              <w:jc w:val="right"/>
              <w:rPr>
                <w:ins w:id="247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3D005D" w14:textId="77777777" w:rsidR="00CC69DD" w:rsidRPr="00076F00" w:rsidRDefault="00CC69DD" w:rsidP="00B820C4">
            <w:pPr>
              <w:pStyle w:val="tabletext00"/>
              <w:rPr>
                <w:ins w:id="248" w:author="Author"/>
              </w:rPr>
            </w:pPr>
            <w:ins w:id="249" w:author="Author">
              <w:r w:rsidRPr="00076F00">
                <w:t>254</w:t>
              </w:r>
            </w:ins>
          </w:p>
        </w:tc>
      </w:tr>
      <w:tr w:rsidR="00CC69DD" w:rsidRPr="00076F00" w14:paraId="60D67A84" w14:textId="77777777" w:rsidTr="00AC74D0">
        <w:trPr>
          <w:cantSplit/>
          <w:trHeight w:val="190"/>
          <w:ins w:id="2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E91B59" w14:textId="77777777" w:rsidR="00CC69DD" w:rsidRPr="00076F00" w:rsidRDefault="00CC69DD" w:rsidP="00B820C4">
            <w:pPr>
              <w:pStyle w:val="tabletext00"/>
              <w:rPr>
                <w:ins w:id="2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AE579" w14:textId="77777777" w:rsidR="00CC69DD" w:rsidRPr="00076F00" w:rsidRDefault="00CC69DD" w:rsidP="00B820C4">
            <w:pPr>
              <w:pStyle w:val="tabletext00"/>
              <w:jc w:val="center"/>
              <w:rPr>
                <w:ins w:id="252" w:author="Author"/>
              </w:rPr>
            </w:pPr>
            <w:ins w:id="253" w:author="Author">
              <w:r w:rsidRPr="00076F00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21904" w14:textId="77777777" w:rsidR="00CC69DD" w:rsidRPr="00076F00" w:rsidRDefault="00CC69DD" w:rsidP="00B820C4">
            <w:pPr>
              <w:pStyle w:val="tabletext00"/>
              <w:rPr>
                <w:ins w:id="254" w:author="Author"/>
              </w:rPr>
            </w:pPr>
            <w:ins w:id="255" w:author="Author">
              <w:r w:rsidRPr="00076F00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1681ED" w14:textId="77777777" w:rsidR="00CC69DD" w:rsidRPr="00076F00" w:rsidRDefault="00CC69DD" w:rsidP="00B820C4">
            <w:pPr>
              <w:pStyle w:val="tabletext00"/>
              <w:jc w:val="right"/>
              <w:rPr>
                <w:ins w:id="25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8321EA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57" w:author="Author"/>
              </w:rPr>
            </w:pPr>
            <w:ins w:id="258" w:author="Author">
              <w:r w:rsidRPr="00076F00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B8C60F" w14:textId="77777777" w:rsidR="00CC69DD" w:rsidRPr="00076F00" w:rsidRDefault="00CC69DD" w:rsidP="00B820C4">
            <w:pPr>
              <w:pStyle w:val="tabletext00"/>
              <w:jc w:val="right"/>
              <w:rPr>
                <w:ins w:id="25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92DBD4" w14:textId="77777777" w:rsidR="00CC69DD" w:rsidRPr="00076F00" w:rsidRDefault="00CC69DD" w:rsidP="00B820C4">
            <w:pPr>
              <w:pStyle w:val="tabletext00"/>
              <w:rPr>
                <w:ins w:id="260" w:author="Author"/>
              </w:rPr>
            </w:pPr>
            <w:ins w:id="261" w:author="Author">
              <w:r w:rsidRPr="00076F00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083E8F" w14:textId="77777777" w:rsidR="00CC69DD" w:rsidRPr="00076F00" w:rsidRDefault="00CC69DD" w:rsidP="00B820C4">
            <w:pPr>
              <w:pStyle w:val="tabletext00"/>
              <w:jc w:val="right"/>
              <w:rPr>
                <w:ins w:id="262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54FF65" w14:textId="77777777" w:rsidR="00CC69DD" w:rsidRPr="00076F00" w:rsidRDefault="00CC69DD" w:rsidP="00B820C4">
            <w:pPr>
              <w:pStyle w:val="tabletext00"/>
              <w:rPr>
                <w:ins w:id="263" w:author="Author"/>
              </w:rPr>
            </w:pPr>
            <w:ins w:id="264" w:author="Author">
              <w:r w:rsidRPr="00076F00">
                <w:t>224</w:t>
              </w:r>
            </w:ins>
          </w:p>
        </w:tc>
      </w:tr>
      <w:tr w:rsidR="00CC69DD" w:rsidRPr="00076F00" w14:paraId="19C31096" w14:textId="77777777" w:rsidTr="00AC74D0">
        <w:trPr>
          <w:cantSplit/>
          <w:trHeight w:val="190"/>
          <w:ins w:id="2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26F5F8" w14:textId="77777777" w:rsidR="00CC69DD" w:rsidRPr="00076F00" w:rsidRDefault="00CC69DD" w:rsidP="00B820C4">
            <w:pPr>
              <w:pStyle w:val="tabletext00"/>
              <w:rPr>
                <w:ins w:id="2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6E0AB" w14:textId="77777777" w:rsidR="00CC69DD" w:rsidRPr="00076F00" w:rsidRDefault="00CC69DD" w:rsidP="00B820C4">
            <w:pPr>
              <w:pStyle w:val="tabletext00"/>
              <w:jc w:val="center"/>
              <w:rPr>
                <w:ins w:id="267" w:author="Author"/>
              </w:rPr>
            </w:pPr>
            <w:ins w:id="268" w:author="Author">
              <w:r w:rsidRPr="00076F00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5D516" w14:textId="77777777" w:rsidR="00CC69DD" w:rsidRPr="00076F00" w:rsidRDefault="00CC69DD" w:rsidP="00B820C4">
            <w:pPr>
              <w:pStyle w:val="tabletext00"/>
              <w:rPr>
                <w:ins w:id="269" w:author="Author"/>
              </w:rPr>
            </w:pPr>
            <w:ins w:id="270" w:author="Author">
              <w:r w:rsidRPr="00076F00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5CAC72" w14:textId="77777777" w:rsidR="00CC69DD" w:rsidRPr="00076F00" w:rsidRDefault="00CC69DD" w:rsidP="00B820C4">
            <w:pPr>
              <w:pStyle w:val="tabletext00"/>
              <w:jc w:val="right"/>
              <w:rPr>
                <w:ins w:id="27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506A21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72" w:author="Author"/>
              </w:rPr>
            </w:pPr>
            <w:ins w:id="273" w:author="Author">
              <w:r w:rsidRPr="00076F00">
                <w:t>1934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04503A" w14:textId="77777777" w:rsidR="00CC69DD" w:rsidRPr="00076F00" w:rsidRDefault="00CC69DD" w:rsidP="00B820C4">
            <w:pPr>
              <w:pStyle w:val="tabletext00"/>
              <w:jc w:val="right"/>
              <w:rPr>
                <w:ins w:id="27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868B8D" w14:textId="77777777" w:rsidR="00CC69DD" w:rsidRPr="00076F00" w:rsidRDefault="00CC69DD" w:rsidP="00B820C4">
            <w:pPr>
              <w:pStyle w:val="tabletext00"/>
              <w:rPr>
                <w:ins w:id="275" w:author="Author"/>
              </w:rPr>
            </w:pPr>
            <w:ins w:id="276" w:author="Author">
              <w:r w:rsidRPr="00076F00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A468D4" w14:textId="77777777" w:rsidR="00CC69DD" w:rsidRPr="00076F00" w:rsidRDefault="00CC69DD" w:rsidP="00B820C4">
            <w:pPr>
              <w:pStyle w:val="tabletext00"/>
              <w:jc w:val="right"/>
              <w:rPr>
                <w:ins w:id="277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56673A" w14:textId="77777777" w:rsidR="00CC69DD" w:rsidRPr="00076F00" w:rsidRDefault="00CC69DD" w:rsidP="00B820C4">
            <w:pPr>
              <w:pStyle w:val="tabletext00"/>
              <w:rPr>
                <w:ins w:id="278" w:author="Author"/>
              </w:rPr>
            </w:pPr>
            <w:ins w:id="279" w:author="Author">
              <w:r w:rsidRPr="00076F00">
                <w:t>236</w:t>
              </w:r>
            </w:ins>
          </w:p>
        </w:tc>
      </w:tr>
      <w:tr w:rsidR="00CC69DD" w:rsidRPr="00076F00" w14:paraId="3A07A8CD" w14:textId="77777777" w:rsidTr="00AC74D0">
        <w:trPr>
          <w:cantSplit/>
          <w:trHeight w:val="190"/>
          <w:ins w:id="2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600F59" w14:textId="77777777" w:rsidR="00CC69DD" w:rsidRPr="00076F00" w:rsidRDefault="00CC69DD" w:rsidP="00B820C4">
            <w:pPr>
              <w:pStyle w:val="tabletext00"/>
              <w:rPr>
                <w:ins w:id="2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9C6C3" w14:textId="77777777" w:rsidR="00CC69DD" w:rsidRPr="00076F00" w:rsidRDefault="00CC69DD" w:rsidP="00B820C4">
            <w:pPr>
              <w:pStyle w:val="tabletext00"/>
              <w:jc w:val="center"/>
              <w:rPr>
                <w:ins w:id="282" w:author="Author"/>
              </w:rPr>
            </w:pPr>
            <w:ins w:id="283" w:author="Author">
              <w:r w:rsidRPr="00076F00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B0360" w14:textId="77777777" w:rsidR="00CC69DD" w:rsidRPr="00076F00" w:rsidRDefault="00CC69DD" w:rsidP="00B820C4">
            <w:pPr>
              <w:pStyle w:val="tabletext00"/>
              <w:rPr>
                <w:ins w:id="284" w:author="Author"/>
              </w:rPr>
            </w:pPr>
            <w:ins w:id="285" w:author="Author">
              <w:r w:rsidRPr="00076F00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0D603A" w14:textId="77777777" w:rsidR="00CC69DD" w:rsidRPr="00076F00" w:rsidRDefault="00CC69DD" w:rsidP="00B820C4">
            <w:pPr>
              <w:pStyle w:val="tabletext00"/>
              <w:jc w:val="right"/>
              <w:rPr>
                <w:ins w:id="28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316F8E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87" w:author="Author"/>
              </w:rPr>
            </w:pPr>
            <w:ins w:id="288" w:author="Author">
              <w:r w:rsidRPr="00076F00">
                <w:t>1905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91764B" w14:textId="77777777" w:rsidR="00CC69DD" w:rsidRPr="00076F00" w:rsidRDefault="00CC69DD" w:rsidP="00B820C4">
            <w:pPr>
              <w:pStyle w:val="tabletext00"/>
              <w:jc w:val="right"/>
              <w:rPr>
                <w:ins w:id="28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742809" w14:textId="77777777" w:rsidR="00CC69DD" w:rsidRPr="00076F00" w:rsidRDefault="00CC69DD" w:rsidP="00B820C4">
            <w:pPr>
              <w:pStyle w:val="tabletext00"/>
              <w:rPr>
                <w:ins w:id="290" w:author="Author"/>
              </w:rPr>
            </w:pPr>
            <w:ins w:id="291" w:author="Author">
              <w:r w:rsidRPr="00076F00"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30C6CD" w14:textId="77777777" w:rsidR="00CC69DD" w:rsidRPr="00076F00" w:rsidRDefault="00CC69DD" w:rsidP="00B820C4">
            <w:pPr>
              <w:pStyle w:val="tabletext00"/>
              <w:jc w:val="right"/>
              <w:rPr>
                <w:ins w:id="292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475EAB" w14:textId="77777777" w:rsidR="00CC69DD" w:rsidRPr="00076F00" w:rsidRDefault="00CC69DD" w:rsidP="00B820C4">
            <w:pPr>
              <w:pStyle w:val="tabletext00"/>
              <w:rPr>
                <w:ins w:id="293" w:author="Author"/>
              </w:rPr>
            </w:pPr>
            <w:ins w:id="294" w:author="Author">
              <w:r w:rsidRPr="00076F00">
                <w:t>314</w:t>
              </w:r>
            </w:ins>
          </w:p>
        </w:tc>
      </w:tr>
      <w:tr w:rsidR="00CC69DD" w:rsidRPr="00076F00" w14:paraId="1EF7ABD0" w14:textId="77777777" w:rsidTr="00AC74D0">
        <w:trPr>
          <w:cantSplit/>
          <w:trHeight w:val="190"/>
          <w:ins w:id="2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E3A2C7" w14:textId="77777777" w:rsidR="00CC69DD" w:rsidRPr="00076F00" w:rsidRDefault="00CC69DD" w:rsidP="00B820C4">
            <w:pPr>
              <w:pStyle w:val="tabletext00"/>
              <w:rPr>
                <w:ins w:id="2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89220" w14:textId="77777777" w:rsidR="00CC69DD" w:rsidRPr="00076F00" w:rsidRDefault="00CC69DD" w:rsidP="00B820C4">
            <w:pPr>
              <w:pStyle w:val="tabletext00"/>
              <w:jc w:val="center"/>
              <w:rPr>
                <w:ins w:id="297" w:author="Author"/>
              </w:rPr>
            </w:pPr>
            <w:ins w:id="298" w:author="Author">
              <w:r w:rsidRPr="00076F00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A8355" w14:textId="77777777" w:rsidR="00CC69DD" w:rsidRPr="00076F00" w:rsidRDefault="00CC69DD" w:rsidP="00B820C4">
            <w:pPr>
              <w:pStyle w:val="tabletext00"/>
              <w:rPr>
                <w:ins w:id="299" w:author="Author"/>
              </w:rPr>
            </w:pPr>
            <w:ins w:id="300" w:author="Author">
              <w:r w:rsidRPr="00076F00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CD2614" w14:textId="77777777" w:rsidR="00CC69DD" w:rsidRPr="00076F00" w:rsidRDefault="00CC69DD" w:rsidP="00B820C4">
            <w:pPr>
              <w:pStyle w:val="tabletext00"/>
              <w:jc w:val="right"/>
              <w:rPr>
                <w:ins w:id="30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3AA1B6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302" w:author="Author"/>
              </w:rPr>
            </w:pPr>
            <w:ins w:id="303" w:author="Author">
              <w:r w:rsidRPr="00076F00">
                <w:t>1815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5A91CA" w14:textId="77777777" w:rsidR="00CC69DD" w:rsidRPr="00076F00" w:rsidRDefault="00CC69DD" w:rsidP="00B820C4">
            <w:pPr>
              <w:pStyle w:val="tabletext00"/>
              <w:jc w:val="right"/>
              <w:rPr>
                <w:ins w:id="30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97E7F2" w14:textId="77777777" w:rsidR="00CC69DD" w:rsidRPr="00076F00" w:rsidRDefault="00CC69DD" w:rsidP="00B820C4">
            <w:pPr>
              <w:pStyle w:val="tabletext00"/>
              <w:rPr>
                <w:ins w:id="305" w:author="Author"/>
              </w:rPr>
            </w:pPr>
            <w:ins w:id="306" w:author="Author">
              <w:r w:rsidRPr="00076F00">
                <w:t>757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AA0887" w14:textId="77777777" w:rsidR="00CC69DD" w:rsidRPr="00076F00" w:rsidRDefault="00CC69DD" w:rsidP="00B820C4">
            <w:pPr>
              <w:pStyle w:val="tabletext00"/>
              <w:jc w:val="right"/>
              <w:rPr>
                <w:ins w:id="307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16062D" w14:textId="77777777" w:rsidR="00CC69DD" w:rsidRPr="00076F00" w:rsidRDefault="00CC69DD" w:rsidP="00B820C4">
            <w:pPr>
              <w:pStyle w:val="tabletext00"/>
              <w:rPr>
                <w:ins w:id="308" w:author="Author"/>
              </w:rPr>
            </w:pPr>
            <w:ins w:id="309" w:author="Author">
              <w:r w:rsidRPr="00076F00">
                <w:t>247</w:t>
              </w:r>
            </w:ins>
          </w:p>
        </w:tc>
      </w:tr>
      <w:tr w:rsidR="00CC69DD" w:rsidRPr="00076F00" w14:paraId="574BA23B" w14:textId="77777777" w:rsidTr="00AC74D0">
        <w:trPr>
          <w:cantSplit/>
          <w:trHeight w:val="190"/>
          <w:ins w:id="3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871EA2" w14:textId="77777777" w:rsidR="00CC69DD" w:rsidRPr="00076F00" w:rsidRDefault="00CC69DD" w:rsidP="00B820C4">
            <w:pPr>
              <w:pStyle w:val="tabletext00"/>
              <w:rPr>
                <w:ins w:id="3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EFF0C" w14:textId="77777777" w:rsidR="00CC69DD" w:rsidRPr="00076F00" w:rsidRDefault="00CC69DD" w:rsidP="00B820C4">
            <w:pPr>
              <w:pStyle w:val="tabletext00"/>
              <w:jc w:val="center"/>
              <w:rPr>
                <w:ins w:id="312" w:author="Author"/>
              </w:rPr>
            </w:pPr>
            <w:ins w:id="313" w:author="Author">
              <w:r w:rsidRPr="00076F00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B532B" w14:textId="77777777" w:rsidR="00CC69DD" w:rsidRPr="00076F00" w:rsidRDefault="00CC69DD" w:rsidP="00B820C4">
            <w:pPr>
              <w:pStyle w:val="tabletext00"/>
              <w:rPr>
                <w:ins w:id="314" w:author="Author"/>
              </w:rPr>
            </w:pPr>
            <w:ins w:id="315" w:author="Author">
              <w:r w:rsidRPr="00076F00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3249FF" w14:textId="77777777" w:rsidR="00CC69DD" w:rsidRPr="00076F00" w:rsidRDefault="00CC69DD" w:rsidP="00B820C4">
            <w:pPr>
              <w:pStyle w:val="tabletext00"/>
              <w:jc w:val="right"/>
              <w:rPr>
                <w:ins w:id="31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4DB060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317" w:author="Author"/>
              </w:rPr>
            </w:pPr>
            <w:ins w:id="318" w:author="Author">
              <w:r w:rsidRPr="00076F00">
                <w:t>1815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742C90" w14:textId="77777777" w:rsidR="00CC69DD" w:rsidRPr="00076F00" w:rsidRDefault="00CC69DD" w:rsidP="00B820C4">
            <w:pPr>
              <w:pStyle w:val="tabletext00"/>
              <w:jc w:val="right"/>
              <w:rPr>
                <w:ins w:id="31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DE7A69" w14:textId="77777777" w:rsidR="00CC69DD" w:rsidRPr="00076F00" w:rsidRDefault="00CC69DD" w:rsidP="00B820C4">
            <w:pPr>
              <w:pStyle w:val="tabletext00"/>
              <w:rPr>
                <w:ins w:id="320" w:author="Author"/>
              </w:rPr>
            </w:pPr>
            <w:ins w:id="321" w:author="Author">
              <w:r w:rsidRPr="00076F00">
                <w:t>757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0AEFC7" w14:textId="77777777" w:rsidR="00CC69DD" w:rsidRPr="00076F00" w:rsidRDefault="00CC69DD" w:rsidP="00B820C4">
            <w:pPr>
              <w:pStyle w:val="tabletext00"/>
              <w:jc w:val="right"/>
              <w:rPr>
                <w:ins w:id="322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9D72D7" w14:textId="77777777" w:rsidR="00CC69DD" w:rsidRPr="00076F00" w:rsidRDefault="00CC69DD" w:rsidP="00B820C4">
            <w:pPr>
              <w:pStyle w:val="tabletext00"/>
              <w:rPr>
                <w:ins w:id="323" w:author="Author"/>
              </w:rPr>
            </w:pPr>
            <w:ins w:id="324" w:author="Author">
              <w:r w:rsidRPr="00076F00">
                <w:t>247</w:t>
              </w:r>
            </w:ins>
          </w:p>
        </w:tc>
      </w:tr>
      <w:tr w:rsidR="00CC69DD" w:rsidRPr="00076F00" w14:paraId="1FE78723" w14:textId="77777777" w:rsidTr="00AC74D0">
        <w:trPr>
          <w:cantSplit/>
          <w:trHeight w:val="190"/>
          <w:ins w:id="3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9BA2A7" w14:textId="77777777" w:rsidR="00CC69DD" w:rsidRPr="00076F00" w:rsidRDefault="00CC69DD" w:rsidP="00B820C4">
            <w:pPr>
              <w:pStyle w:val="tabletext00"/>
              <w:rPr>
                <w:ins w:id="3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BA5C0" w14:textId="77777777" w:rsidR="00CC69DD" w:rsidRPr="00076F00" w:rsidRDefault="00CC69DD" w:rsidP="00B820C4">
            <w:pPr>
              <w:pStyle w:val="tabletext00"/>
              <w:jc w:val="center"/>
              <w:rPr>
                <w:ins w:id="327" w:author="Author"/>
              </w:rPr>
            </w:pPr>
            <w:ins w:id="328" w:author="Author">
              <w:r w:rsidRPr="00076F00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2A2B8" w14:textId="77777777" w:rsidR="00CC69DD" w:rsidRPr="00076F00" w:rsidRDefault="00CC69DD" w:rsidP="00B820C4">
            <w:pPr>
              <w:pStyle w:val="tabletext00"/>
              <w:rPr>
                <w:ins w:id="329" w:author="Author"/>
              </w:rPr>
            </w:pPr>
            <w:ins w:id="330" w:author="Author">
              <w:r w:rsidRPr="00076F00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B9634F" w14:textId="77777777" w:rsidR="00CC69DD" w:rsidRPr="00076F00" w:rsidRDefault="00CC69DD" w:rsidP="00B820C4">
            <w:pPr>
              <w:pStyle w:val="tabletext00"/>
              <w:jc w:val="right"/>
              <w:rPr>
                <w:ins w:id="33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2387EB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332" w:author="Author"/>
              </w:rPr>
            </w:pPr>
            <w:ins w:id="333" w:author="Author">
              <w:r w:rsidRPr="00076F00">
                <w:t>1811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222161" w14:textId="77777777" w:rsidR="00CC69DD" w:rsidRPr="00076F00" w:rsidRDefault="00CC69DD" w:rsidP="00B820C4">
            <w:pPr>
              <w:pStyle w:val="tabletext00"/>
              <w:jc w:val="right"/>
              <w:rPr>
                <w:ins w:id="33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676C5E" w14:textId="77777777" w:rsidR="00CC69DD" w:rsidRPr="00076F00" w:rsidRDefault="00CC69DD" w:rsidP="00B820C4">
            <w:pPr>
              <w:pStyle w:val="tabletext00"/>
              <w:rPr>
                <w:ins w:id="335" w:author="Author"/>
              </w:rPr>
            </w:pPr>
            <w:ins w:id="336" w:author="Author">
              <w:r w:rsidRPr="00076F00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B51BCE" w14:textId="77777777" w:rsidR="00CC69DD" w:rsidRPr="00076F00" w:rsidRDefault="00CC69DD" w:rsidP="00B820C4">
            <w:pPr>
              <w:pStyle w:val="tabletext00"/>
              <w:jc w:val="right"/>
              <w:rPr>
                <w:ins w:id="337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F87684" w14:textId="77777777" w:rsidR="00CC69DD" w:rsidRPr="00076F00" w:rsidRDefault="00CC69DD" w:rsidP="00B820C4">
            <w:pPr>
              <w:pStyle w:val="tabletext00"/>
              <w:rPr>
                <w:ins w:id="338" w:author="Author"/>
              </w:rPr>
            </w:pPr>
            <w:ins w:id="339" w:author="Author">
              <w:r w:rsidRPr="00076F00">
                <w:t>254</w:t>
              </w:r>
            </w:ins>
          </w:p>
        </w:tc>
      </w:tr>
      <w:tr w:rsidR="00CC69DD" w:rsidRPr="00076F00" w14:paraId="78807B58" w14:textId="77777777" w:rsidTr="00AC74D0">
        <w:trPr>
          <w:cantSplit/>
          <w:trHeight w:val="190"/>
          <w:ins w:id="3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3813BF" w14:textId="77777777" w:rsidR="00CC69DD" w:rsidRPr="00076F00" w:rsidRDefault="00CC69DD" w:rsidP="00B820C4">
            <w:pPr>
              <w:pStyle w:val="tabletext00"/>
              <w:rPr>
                <w:ins w:id="3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A4B8B" w14:textId="77777777" w:rsidR="00CC69DD" w:rsidRPr="00076F00" w:rsidRDefault="00CC69DD" w:rsidP="00B820C4">
            <w:pPr>
              <w:pStyle w:val="tabletext00"/>
              <w:jc w:val="center"/>
              <w:rPr>
                <w:ins w:id="342" w:author="Author"/>
              </w:rPr>
            </w:pPr>
            <w:ins w:id="343" w:author="Author">
              <w:r w:rsidRPr="00076F00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1066F" w14:textId="77777777" w:rsidR="00CC69DD" w:rsidRPr="00076F00" w:rsidRDefault="00CC69DD" w:rsidP="00B820C4">
            <w:pPr>
              <w:pStyle w:val="tabletext00"/>
              <w:rPr>
                <w:ins w:id="344" w:author="Author"/>
              </w:rPr>
            </w:pPr>
            <w:ins w:id="345" w:author="Author">
              <w:r w:rsidRPr="00076F00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30C297" w14:textId="77777777" w:rsidR="00CC69DD" w:rsidRPr="00076F00" w:rsidRDefault="00CC69DD" w:rsidP="00B820C4">
            <w:pPr>
              <w:pStyle w:val="tabletext00"/>
              <w:jc w:val="right"/>
              <w:rPr>
                <w:ins w:id="34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A5F4D9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347" w:author="Author"/>
              </w:rPr>
            </w:pPr>
            <w:ins w:id="348" w:author="Author">
              <w:r w:rsidRPr="00076F00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AEE214" w14:textId="77777777" w:rsidR="00CC69DD" w:rsidRPr="00076F00" w:rsidRDefault="00CC69DD" w:rsidP="00B820C4">
            <w:pPr>
              <w:pStyle w:val="tabletext00"/>
              <w:jc w:val="right"/>
              <w:rPr>
                <w:ins w:id="34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23EA69" w14:textId="77777777" w:rsidR="00CC69DD" w:rsidRPr="00076F00" w:rsidRDefault="00CC69DD" w:rsidP="00B820C4">
            <w:pPr>
              <w:pStyle w:val="tabletext00"/>
              <w:rPr>
                <w:ins w:id="350" w:author="Author"/>
              </w:rPr>
            </w:pPr>
            <w:ins w:id="351" w:author="Author">
              <w:r w:rsidRPr="00076F00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E4B37C" w14:textId="77777777" w:rsidR="00CC69DD" w:rsidRPr="00076F00" w:rsidRDefault="00CC69DD" w:rsidP="00B820C4">
            <w:pPr>
              <w:pStyle w:val="tabletext00"/>
              <w:jc w:val="right"/>
              <w:rPr>
                <w:ins w:id="352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C660E7" w14:textId="77777777" w:rsidR="00CC69DD" w:rsidRPr="00076F00" w:rsidRDefault="00CC69DD" w:rsidP="00B820C4">
            <w:pPr>
              <w:pStyle w:val="tabletext00"/>
              <w:rPr>
                <w:ins w:id="353" w:author="Author"/>
              </w:rPr>
            </w:pPr>
            <w:ins w:id="354" w:author="Author">
              <w:r w:rsidRPr="00076F00">
                <w:t>224</w:t>
              </w:r>
            </w:ins>
          </w:p>
        </w:tc>
      </w:tr>
      <w:tr w:rsidR="00CC69DD" w:rsidRPr="00076F00" w14:paraId="53CF9884" w14:textId="77777777" w:rsidTr="00AC74D0">
        <w:trPr>
          <w:cantSplit/>
          <w:trHeight w:val="190"/>
          <w:ins w:id="3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08E1DE" w14:textId="77777777" w:rsidR="00CC69DD" w:rsidRPr="00076F00" w:rsidRDefault="00CC69DD" w:rsidP="00B820C4">
            <w:pPr>
              <w:pStyle w:val="tabletext00"/>
              <w:rPr>
                <w:ins w:id="3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DE814" w14:textId="77777777" w:rsidR="00CC69DD" w:rsidRPr="00076F00" w:rsidRDefault="00CC69DD" w:rsidP="00B820C4">
            <w:pPr>
              <w:pStyle w:val="tabletext00"/>
              <w:jc w:val="center"/>
              <w:rPr>
                <w:ins w:id="357" w:author="Author"/>
              </w:rPr>
            </w:pPr>
            <w:ins w:id="358" w:author="Author">
              <w:r w:rsidRPr="00076F00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D066E" w14:textId="77777777" w:rsidR="00CC69DD" w:rsidRPr="00076F00" w:rsidRDefault="00CC69DD" w:rsidP="00B820C4">
            <w:pPr>
              <w:pStyle w:val="tabletext00"/>
              <w:rPr>
                <w:ins w:id="359" w:author="Author"/>
              </w:rPr>
            </w:pPr>
            <w:ins w:id="360" w:author="Author">
              <w:r w:rsidRPr="00076F00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FC8885" w14:textId="77777777" w:rsidR="00CC69DD" w:rsidRPr="00076F00" w:rsidRDefault="00CC69DD" w:rsidP="00B820C4">
            <w:pPr>
              <w:pStyle w:val="tabletext00"/>
              <w:jc w:val="right"/>
              <w:rPr>
                <w:ins w:id="36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0E38FF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362" w:author="Author"/>
              </w:rPr>
            </w:pPr>
            <w:ins w:id="363" w:author="Author">
              <w:r w:rsidRPr="00076F00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AD7104" w14:textId="77777777" w:rsidR="00CC69DD" w:rsidRPr="00076F00" w:rsidRDefault="00CC69DD" w:rsidP="00B820C4">
            <w:pPr>
              <w:pStyle w:val="tabletext00"/>
              <w:jc w:val="right"/>
              <w:rPr>
                <w:ins w:id="36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D5933F" w14:textId="77777777" w:rsidR="00CC69DD" w:rsidRPr="00076F00" w:rsidRDefault="00CC69DD" w:rsidP="00B820C4">
            <w:pPr>
              <w:pStyle w:val="tabletext00"/>
              <w:rPr>
                <w:ins w:id="365" w:author="Author"/>
              </w:rPr>
            </w:pPr>
            <w:ins w:id="366" w:author="Author">
              <w:r w:rsidRPr="00076F00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7ECE32" w14:textId="77777777" w:rsidR="00CC69DD" w:rsidRPr="00076F00" w:rsidRDefault="00CC69DD" w:rsidP="00B820C4">
            <w:pPr>
              <w:pStyle w:val="tabletext00"/>
              <w:jc w:val="right"/>
              <w:rPr>
                <w:ins w:id="367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B94D1A" w14:textId="77777777" w:rsidR="00CC69DD" w:rsidRPr="00076F00" w:rsidRDefault="00CC69DD" w:rsidP="00B820C4">
            <w:pPr>
              <w:pStyle w:val="tabletext00"/>
              <w:rPr>
                <w:ins w:id="368" w:author="Author"/>
              </w:rPr>
            </w:pPr>
            <w:ins w:id="369" w:author="Author">
              <w:r w:rsidRPr="00076F00">
                <w:t>224</w:t>
              </w:r>
            </w:ins>
          </w:p>
        </w:tc>
      </w:tr>
      <w:tr w:rsidR="00CC69DD" w:rsidRPr="00076F00" w14:paraId="160FC154" w14:textId="77777777" w:rsidTr="00AC74D0">
        <w:trPr>
          <w:cantSplit/>
          <w:trHeight w:val="190"/>
          <w:ins w:id="3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1AD106" w14:textId="77777777" w:rsidR="00CC69DD" w:rsidRPr="00076F00" w:rsidRDefault="00CC69DD" w:rsidP="00B820C4">
            <w:pPr>
              <w:pStyle w:val="tabletext00"/>
              <w:rPr>
                <w:ins w:id="3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1C18D" w14:textId="77777777" w:rsidR="00CC69DD" w:rsidRPr="00076F00" w:rsidRDefault="00CC69DD" w:rsidP="00B820C4">
            <w:pPr>
              <w:pStyle w:val="tabletext00"/>
              <w:jc w:val="center"/>
              <w:rPr>
                <w:ins w:id="372" w:author="Author"/>
              </w:rPr>
            </w:pPr>
            <w:ins w:id="373" w:author="Author">
              <w:r w:rsidRPr="00076F00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B070E" w14:textId="77777777" w:rsidR="00CC69DD" w:rsidRPr="00076F00" w:rsidRDefault="00CC69DD" w:rsidP="00B820C4">
            <w:pPr>
              <w:pStyle w:val="tabletext00"/>
              <w:rPr>
                <w:ins w:id="374" w:author="Author"/>
              </w:rPr>
            </w:pPr>
            <w:ins w:id="375" w:author="Author">
              <w:r w:rsidRPr="00076F00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4A6CD8" w14:textId="77777777" w:rsidR="00CC69DD" w:rsidRPr="00076F00" w:rsidRDefault="00CC69DD" w:rsidP="00B820C4">
            <w:pPr>
              <w:pStyle w:val="tabletext00"/>
              <w:jc w:val="right"/>
              <w:rPr>
                <w:ins w:id="37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3E5C41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377" w:author="Author"/>
              </w:rPr>
            </w:pPr>
            <w:ins w:id="378" w:author="Author">
              <w:r w:rsidRPr="00076F00">
                <w:t>1815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6615E3" w14:textId="77777777" w:rsidR="00CC69DD" w:rsidRPr="00076F00" w:rsidRDefault="00CC69DD" w:rsidP="00B820C4">
            <w:pPr>
              <w:pStyle w:val="tabletext00"/>
              <w:jc w:val="right"/>
              <w:rPr>
                <w:ins w:id="37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626AFF" w14:textId="77777777" w:rsidR="00CC69DD" w:rsidRPr="00076F00" w:rsidRDefault="00CC69DD" w:rsidP="00B820C4">
            <w:pPr>
              <w:pStyle w:val="tabletext00"/>
              <w:rPr>
                <w:ins w:id="380" w:author="Author"/>
              </w:rPr>
            </w:pPr>
            <w:ins w:id="381" w:author="Author">
              <w:r w:rsidRPr="00076F00">
                <w:t>757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AFA80D" w14:textId="77777777" w:rsidR="00CC69DD" w:rsidRPr="00076F00" w:rsidRDefault="00CC69DD" w:rsidP="00B820C4">
            <w:pPr>
              <w:pStyle w:val="tabletext00"/>
              <w:jc w:val="right"/>
              <w:rPr>
                <w:ins w:id="382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CEFEBE" w14:textId="77777777" w:rsidR="00CC69DD" w:rsidRPr="00076F00" w:rsidRDefault="00CC69DD" w:rsidP="00B820C4">
            <w:pPr>
              <w:pStyle w:val="tabletext00"/>
              <w:rPr>
                <w:ins w:id="383" w:author="Author"/>
              </w:rPr>
            </w:pPr>
            <w:ins w:id="384" w:author="Author">
              <w:r w:rsidRPr="00076F00">
                <w:t>247</w:t>
              </w:r>
            </w:ins>
          </w:p>
        </w:tc>
      </w:tr>
      <w:tr w:rsidR="00CC69DD" w:rsidRPr="00076F00" w14:paraId="4DEC1402" w14:textId="77777777" w:rsidTr="00AC74D0">
        <w:trPr>
          <w:cantSplit/>
          <w:trHeight w:val="190"/>
          <w:ins w:id="3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786231" w14:textId="77777777" w:rsidR="00CC69DD" w:rsidRPr="00076F00" w:rsidRDefault="00CC69DD" w:rsidP="00B820C4">
            <w:pPr>
              <w:pStyle w:val="tabletext00"/>
              <w:rPr>
                <w:ins w:id="3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BF839" w14:textId="77777777" w:rsidR="00CC69DD" w:rsidRPr="00076F00" w:rsidRDefault="00CC69DD" w:rsidP="00B820C4">
            <w:pPr>
              <w:pStyle w:val="tabletext00"/>
              <w:jc w:val="center"/>
              <w:rPr>
                <w:ins w:id="387" w:author="Author"/>
              </w:rPr>
            </w:pPr>
            <w:ins w:id="388" w:author="Author">
              <w:r w:rsidRPr="00076F00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E7774" w14:textId="77777777" w:rsidR="00CC69DD" w:rsidRPr="00076F00" w:rsidRDefault="00CC69DD" w:rsidP="00B820C4">
            <w:pPr>
              <w:pStyle w:val="tabletext00"/>
              <w:rPr>
                <w:ins w:id="389" w:author="Author"/>
              </w:rPr>
            </w:pPr>
            <w:ins w:id="390" w:author="Author">
              <w:r w:rsidRPr="00076F00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496154" w14:textId="77777777" w:rsidR="00CC69DD" w:rsidRPr="00076F00" w:rsidRDefault="00CC69DD" w:rsidP="00B820C4">
            <w:pPr>
              <w:pStyle w:val="tabletext00"/>
              <w:jc w:val="right"/>
              <w:rPr>
                <w:ins w:id="39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27923B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392" w:author="Author"/>
              </w:rPr>
            </w:pPr>
            <w:ins w:id="393" w:author="Author">
              <w:r w:rsidRPr="00076F00">
                <w:t>1926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21BC8B" w14:textId="77777777" w:rsidR="00CC69DD" w:rsidRPr="00076F00" w:rsidRDefault="00CC69DD" w:rsidP="00B820C4">
            <w:pPr>
              <w:pStyle w:val="tabletext00"/>
              <w:jc w:val="right"/>
              <w:rPr>
                <w:ins w:id="39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4B1BE8" w14:textId="77777777" w:rsidR="00CC69DD" w:rsidRPr="00076F00" w:rsidRDefault="00CC69DD" w:rsidP="00B820C4">
            <w:pPr>
              <w:pStyle w:val="tabletext00"/>
              <w:rPr>
                <w:ins w:id="395" w:author="Author"/>
              </w:rPr>
            </w:pPr>
            <w:ins w:id="396" w:author="Author">
              <w:r w:rsidRPr="00076F00">
                <w:t>742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7A4D0E" w14:textId="77777777" w:rsidR="00CC69DD" w:rsidRPr="00076F00" w:rsidRDefault="00CC69DD" w:rsidP="00B820C4">
            <w:pPr>
              <w:pStyle w:val="tabletext00"/>
              <w:jc w:val="right"/>
              <w:rPr>
                <w:ins w:id="397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EAC749" w14:textId="77777777" w:rsidR="00CC69DD" w:rsidRPr="00076F00" w:rsidRDefault="00CC69DD" w:rsidP="00B820C4">
            <w:pPr>
              <w:pStyle w:val="tabletext00"/>
              <w:rPr>
                <w:ins w:id="398" w:author="Author"/>
              </w:rPr>
            </w:pPr>
            <w:ins w:id="399" w:author="Author">
              <w:r w:rsidRPr="00076F00">
                <w:t>240</w:t>
              </w:r>
            </w:ins>
          </w:p>
        </w:tc>
      </w:tr>
      <w:tr w:rsidR="00CC69DD" w:rsidRPr="00076F00" w14:paraId="779E5231" w14:textId="77777777" w:rsidTr="00AC74D0">
        <w:trPr>
          <w:cantSplit/>
          <w:trHeight w:val="190"/>
          <w:ins w:id="4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C87E6B" w14:textId="77777777" w:rsidR="00CC69DD" w:rsidRPr="00076F00" w:rsidRDefault="00CC69DD" w:rsidP="00B820C4">
            <w:pPr>
              <w:pStyle w:val="tabletext00"/>
              <w:rPr>
                <w:ins w:id="4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6CC13" w14:textId="77777777" w:rsidR="00CC69DD" w:rsidRPr="00076F00" w:rsidRDefault="00CC69DD" w:rsidP="00B820C4">
            <w:pPr>
              <w:pStyle w:val="tabletext00"/>
              <w:jc w:val="center"/>
              <w:rPr>
                <w:ins w:id="402" w:author="Author"/>
              </w:rPr>
            </w:pPr>
            <w:ins w:id="403" w:author="Author">
              <w:r w:rsidRPr="00076F00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FE2D2" w14:textId="77777777" w:rsidR="00CC69DD" w:rsidRPr="00076F00" w:rsidRDefault="00CC69DD" w:rsidP="00B820C4">
            <w:pPr>
              <w:pStyle w:val="tabletext00"/>
              <w:rPr>
                <w:ins w:id="404" w:author="Author"/>
              </w:rPr>
            </w:pPr>
            <w:ins w:id="405" w:author="Author">
              <w:r w:rsidRPr="00076F00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DD7E09" w14:textId="77777777" w:rsidR="00CC69DD" w:rsidRPr="00076F00" w:rsidRDefault="00CC69DD" w:rsidP="00B820C4">
            <w:pPr>
              <w:pStyle w:val="tabletext00"/>
              <w:jc w:val="right"/>
              <w:rPr>
                <w:ins w:id="40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3900E7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407" w:author="Author"/>
              </w:rPr>
            </w:pPr>
            <w:ins w:id="408" w:author="Author">
              <w:r w:rsidRPr="00076F00"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E46B64" w14:textId="77777777" w:rsidR="00CC69DD" w:rsidRPr="00076F00" w:rsidRDefault="00CC69DD" w:rsidP="00B820C4">
            <w:pPr>
              <w:pStyle w:val="tabletext00"/>
              <w:jc w:val="right"/>
              <w:rPr>
                <w:ins w:id="40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F8D47D" w14:textId="77777777" w:rsidR="00CC69DD" w:rsidRPr="00076F00" w:rsidRDefault="00CC69DD" w:rsidP="00B820C4">
            <w:pPr>
              <w:pStyle w:val="tabletext00"/>
              <w:rPr>
                <w:ins w:id="410" w:author="Author"/>
              </w:rPr>
            </w:pPr>
            <w:ins w:id="411" w:author="Author">
              <w:r w:rsidRPr="00076F00"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FC8E3C" w14:textId="77777777" w:rsidR="00CC69DD" w:rsidRPr="00076F00" w:rsidRDefault="00CC69DD" w:rsidP="00B820C4">
            <w:pPr>
              <w:pStyle w:val="tabletext00"/>
              <w:jc w:val="right"/>
              <w:rPr>
                <w:ins w:id="412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E970EF" w14:textId="77777777" w:rsidR="00CC69DD" w:rsidRPr="00076F00" w:rsidRDefault="00CC69DD" w:rsidP="00B820C4">
            <w:pPr>
              <w:pStyle w:val="tabletext00"/>
              <w:rPr>
                <w:ins w:id="413" w:author="Author"/>
              </w:rPr>
            </w:pPr>
            <w:ins w:id="414" w:author="Author">
              <w:r w:rsidRPr="00076F00">
                <w:t>198</w:t>
              </w:r>
            </w:ins>
          </w:p>
        </w:tc>
      </w:tr>
      <w:tr w:rsidR="00CC69DD" w:rsidRPr="00076F00" w14:paraId="624874AA" w14:textId="77777777" w:rsidTr="00AC74D0">
        <w:trPr>
          <w:cantSplit/>
          <w:trHeight w:val="190"/>
          <w:ins w:id="4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C42C0C" w14:textId="77777777" w:rsidR="00CC69DD" w:rsidRPr="00076F00" w:rsidRDefault="00CC69DD" w:rsidP="00B820C4">
            <w:pPr>
              <w:pStyle w:val="tabletext00"/>
              <w:rPr>
                <w:ins w:id="4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A80C7" w14:textId="77777777" w:rsidR="00CC69DD" w:rsidRPr="00076F00" w:rsidRDefault="00CC69DD" w:rsidP="00B820C4">
            <w:pPr>
              <w:pStyle w:val="tabletext00"/>
              <w:jc w:val="center"/>
              <w:rPr>
                <w:ins w:id="417" w:author="Author"/>
              </w:rPr>
            </w:pPr>
            <w:ins w:id="418" w:author="Author">
              <w:r w:rsidRPr="00076F00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B49E1" w14:textId="77777777" w:rsidR="00CC69DD" w:rsidRPr="00076F00" w:rsidRDefault="00CC69DD" w:rsidP="00B820C4">
            <w:pPr>
              <w:pStyle w:val="tabletext00"/>
              <w:rPr>
                <w:ins w:id="419" w:author="Author"/>
              </w:rPr>
            </w:pPr>
            <w:ins w:id="420" w:author="Author">
              <w:r w:rsidRPr="00076F00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9E12AF" w14:textId="77777777" w:rsidR="00CC69DD" w:rsidRPr="00076F00" w:rsidRDefault="00CC69DD" w:rsidP="00B820C4">
            <w:pPr>
              <w:pStyle w:val="tabletext00"/>
              <w:jc w:val="right"/>
              <w:rPr>
                <w:ins w:id="42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3F842A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422" w:author="Author"/>
              </w:rPr>
            </w:pPr>
            <w:ins w:id="423" w:author="Author">
              <w:r w:rsidRPr="00076F00">
                <w:t>1934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BE08C3" w14:textId="77777777" w:rsidR="00CC69DD" w:rsidRPr="00076F00" w:rsidRDefault="00CC69DD" w:rsidP="00B820C4">
            <w:pPr>
              <w:pStyle w:val="tabletext00"/>
              <w:jc w:val="right"/>
              <w:rPr>
                <w:ins w:id="42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6301F3" w14:textId="77777777" w:rsidR="00CC69DD" w:rsidRPr="00076F00" w:rsidRDefault="00CC69DD" w:rsidP="00B820C4">
            <w:pPr>
              <w:pStyle w:val="tabletext00"/>
              <w:rPr>
                <w:ins w:id="425" w:author="Author"/>
              </w:rPr>
            </w:pPr>
            <w:ins w:id="426" w:author="Author">
              <w:r w:rsidRPr="00076F00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4E8A57" w14:textId="77777777" w:rsidR="00CC69DD" w:rsidRPr="00076F00" w:rsidRDefault="00CC69DD" w:rsidP="00B820C4">
            <w:pPr>
              <w:pStyle w:val="tabletext00"/>
              <w:jc w:val="right"/>
              <w:rPr>
                <w:ins w:id="427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1DF4E2" w14:textId="77777777" w:rsidR="00CC69DD" w:rsidRPr="00076F00" w:rsidRDefault="00CC69DD" w:rsidP="00B820C4">
            <w:pPr>
              <w:pStyle w:val="tabletext00"/>
              <w:rPr>
                <w:ins w:id="428" w:author="Author"/>
              </w:rPr>
            </w:pPr>
            <w:ins w:id="429" w:author="Author">
              <w:r w:rsidRPr="00076F00">
                <w:t>236</w:t>
              </w:r>
            </w:ins>
          </w:p>
        </w:tc>
      </w:tr>
      <w:tr w:rsidR="00CC69DD" w:rsidRPr="00076F00" w14:paraId="6117FDE3" w14:textId="77777777" w:rsidTr="00AC74D0">
        <w:trPr>
          <w:cantSplit/>
          <w:trHeight w:val="190"/>
          <w:ins w:id="4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B0938C" w14:textId="77777777" w:rsidR="00CC69DD" w:rsidRPr="00076F00" w:rsidRDefault="00CC69DD" w:rsidP="00B820C4">
            <w:pPr>
              <w:pStyle w:val="tabletext00"/>
              <w:rPr>
                <w:ins w:id="4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92A03" w14:textId="77777777" w:rsidR="00CC69DD" w:rsidRPr="00076F00" w:rsidRDefault="00CC69DD" w:rsidP="00B820C4">
            <w:pPr>
              <w:pStyle w:val="tabletext00"/>
              <w:jc w:val="center"/>
              <w:rPr>
                <w:ins w:id="432" w:author="Author"/>
              </w:rPr>
            </w:pPr>
            <w:ins w:id="433" w:author="Author">
              <w:r w:rsidRPr="00076F00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DB239" w14:textId="77777777" w:rsidR="00CC69DD" w:rsidRPr="00076F00" w:rsidRDefault="00CC69DD" w:rsidP="00B820C4">
            <w:pPr>
              <w:pStyle w:val="tabletext00"/>
              <w:rPr>
                <w:ins w:id="434" w:author="Author"/>
              </w:rPr>
            </w:pPr>
            <w:ins w:id="435" w:author="Author">
              <w:r w:rsidRPr="00076F00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5AF539" w14:textId="77777777" w:rsidR="00CC69DD" w:rsidRPr="00076F00" w:rsidRDefault="00CC69DD" w:rsidP="00B820C4">
            <w:pPr>
              <w:pStyle w:val="tabletext00"/>
              <w:jc w:val="right"/>
              <w:rPr>
                <w:ins w:id="43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7E4E3F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437" w:author="Author"/>
              </w:rPr>
            </w:pPr>
            <w:ins w:id="438" w:author="Author">
              <w:r w:rsidRPr="00076F00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8C85C1" w14:textId="77777777" w:rsidR="00CC69DD" w:rsidRPr="00076F00" w:rsidRDefault="00CC69DD" w:rsidP="00B820C4">
            <w:pPr>
              <w:pStyle w:val="tabletext00"/>
              <w:jc w:val="right"/>
              <w:rPr>
                <w:ins w:id="43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F3FFCE" w14:textId="77777777" w:rsidR="00CC69DD" w:rsidRPr="00076F00" w:rsidRDefault="00CC69DD" w:rsidP="00B820C4">
            <w:pPr>
              <w:pStyle w:val="tabletext00"/>
              <w:rPr>
                <w:ins w:id="440" w:author="Author"/>
              </w:rPr>
            </w:pPr>
            <w:ins w:id="441" w:author="Author">
              <w:r w:rsidRPr="00076F00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A933C6" w14:textId="77777777" w:rsidR="00CC69DD" w:rsidRPr="00076F00" w:rsidRDefault="00CC69DD" w:rsidP="00B820C4">
            <w:pPr>
              <w:pStyle w:val="tabletext00"/>
              <w:jc w:val="right"/>
              <w:rPr>
                <w:ins w:id="442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342262" w14:textId="77777777" w:rsidR="00CC69DD" w:rsidRPr="00076F00" w:rsidRDefault="00CC69DD" w:rsidP="00B820C4">
            <w:pPr>
              <w:pStyle w:val="tabletext00"/>
              <w:rPr>
                <w:ins w:id="443" w:author="Author"/>
              </w:rPr>
            </w:pPr>
            <w:ins w:id="444" w:author="Author">
              <w:r w:rsidRPr="00076F00">
                <w:t>224</w:t>
              </w:r>
            </w:ins>
          </w:p>
        </w:tc>
      </w:tr>
      <w:tr w:rsidR="00CC69DD" w:rsidRPr="00076F00" w14:paraId="5258EC33" w14:textId="77777777" w:rsidTr="00AC74D0">
        <w:trPr>
          <w:cantSplit/>
          <w:trHeight w:val="190"/>
          <w:ins w:id="4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73EA11" w14:textId="77777777" w:rsidR="00CC69DD" w:rsidRPr="00076F00" w:rsidRDefault="00CC69DD" w:rsidP="00B820C4">
            <w:pPr>
              <w:pStyle w:val="tabletext00"/>
              <w:rPr>
                <w:ins w:id="4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79101" w14:textId="77777777" w:rsidR="00CC69DD" w:rsidRPr="00076F00" w:rsidRDefault="00CC69DD" w:rsidP="00B820C4">
            <w:pPr>
              <w:pStyle w:val="tabletext00"/>
              <w:jc w:val="center"/>
              <w:rPr>
                <w:ins w:id="447" w:author="Author"/>
              </w:rPr>
            </w:pPr>
            <w:ins w:id="448" w:author="Author">
              <w:r w:rsidRPr="00076F00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28C89" w14:textId="77777777" w:rsidR="00CC69DD" w:rsidRPr="00076F00" w:rsidRDefault="00CC69DD" w:rsidP="00B820C4">
            <w:pPr>
              <w:pStyle w:val="tabletext00"/>
              <w:rPr>
                <w:ins w:id="449" w:author="Author"/>
              </w:rPr>
            </w:pPr>
            <w:ins w:id="450" w:author="Author">
              <w:r w:rsidRPr="00076F00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C62DF2" w14:textId="77777777" w:rsidR="00CC69DD" w:rsidRPr="00076F00" w:rsidRDefault="00CC69DD" w:rsidP="00B820C4">
            <w:pPr>
              <w:pStyle w:val="tabletext00"/>
              <w:jc w:val="right"/>
              <w:rPr>
                <w:ins w:id="45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DD965F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452" w:author="Author"/>
              </w:rPr>
            </w:pPr>
            <w:ins w:id="453" w:author="Author">
              <w:r w:rsidRPr="00076F00"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DEA537" w14:textId="77777777" w:rsidR="00CC69DD" w:rsidRPr="00076F00" w:rsidRDefault="00CC69DD" w:rsidP="00B820C4">
            <w:pPr>
              <w:pStyle w:val="tabletext00"/>
              <w:jc w:val="right"/>
              <w:rPr>
                <w:ins w:id="45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74D546" w14:textId="77777777" w:rsidR="00CC69DD" w:rsidRPr="00076F00" w:rsidRDefault="00CC69DD" w:rsidP="00B820C4">
            <w:pPr>
              <w:pStyle w:val="tabletext00"/>
              <w:rPr>
                <w:ins w:id="455" w:author="Author"/>
              </w:rPr>
            </w:pPr>
            <w:ins w:id="456" w:author="Author">
              <w:r w:rsidRPr="00076F00"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268AF1" w14:textId="77777777" w:rsidR="00CC69DD" w:rsidRPr="00076F00" w:rsidRDefault="00CC69DD" w:rsidP="00B820C4">
            <w:pPr>
              <w:pStyle w:val="tabletext00"/>
              <w:jc w:val="right"/>
              <w:rPr>
                <w:ins w:id="457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ACEEFB" w14:textId="77777777" w:rsidR="00CC69DD" w:rsidRPr="00076F00" w:rsidRDefault="00CC69DD" w:rsidP="00B820C4">
            <w:pPr>
              <w:pStyle w:val="tabletext00"/>
              <w:rPr>
                <w:ins w:id="458" w:author="Author"/>
              </w:rPr>
            </w:pPr>
            <w:ins w:id="459" w:author="Author">
              <w:r w:rsidRPr="00076F00">
                <w:t>260</w:t>
              </w:r>
            </w:ins>
          </w:p>
        </w:tc>
      </w:tr>
      <w:tr w:rsidR="00CC69DD" w:rsidRPr="00076F00" w14:paraId="690D01A2" w14:textId="77777777" w:rsidTr="00AC74D0">
        <w:trPr>
          <w:cantSplit/>
          <w:trHeight w:val="190"/>
          <w:ins w:id="4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6A3246" w14:textId="77777777" w:rsidR="00CC69DD" w:rsidRPr="00076F00" w:rsidRDefault="00CC69DD" w:rsidP="00B820C4">
            <w:pPr>
              <w:pStyle w:val="tabletext00"/>
              <w:rPr>
                <w:ins w:id="4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787C9" w14:textId="77777777" w:rsidR="00CC69DD" w:rsidRPr="00076F00" w:rsidRDefault="00CC69DD" w:rsidP="00B820C4">
            <w:pPr>
              <w:pStyle w:val="tabletext00"/>
              <w:jc w:val="center"/>
              <w:rPr>
                <w:ins w:id="462" w:author="Author"/>
              </w:rPr>
            </w:pPr>
            <w:ins w:id="463" w:author="Author">
              <w:r w:rsidRPr="00076F00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11A7C" w14:textId="77777777" w:rsidR="00CC69DD" w:rsidRPr="00076F00" w:rsidRDefault="00CC69DD" w:rsidP="00B820C4">
            <w:pPr>
              <w:pStyle w:val="tabletext00"/>
              <w:rPr>
                <w:ins w:id="464" w:author="Author"/>
              </w:rPr>
            </w:pPr>
            <w:ins w:id="465" w:author="Author">
              <w:r w:rsidRPr="00076F00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21F98A" w14:textId="77777777" w:rsidR="00CC69DD" w:rsidRPr="00076F00" w:rsidRDefault="00CC69DD" w:rsidP="00B820C4">
            <w:pPr>
              <w:pStyle w:val="tabletext00"/>
              <w:jc w:val="right"/>
              <w:rPr>
                <w:ins w:id="46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6EEB96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467" w:author="Author"/>
              </w:rPr>
            </w:pPr>
            <w:ins w:id="468" w:author="Author">
              <w:r w:rsidRPr="00076F00"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50CC23" w14:textId="77777777" w:rsidR="00CC69DD" w:rsidRPr="00076F00" w:rsidRDefault="00CC69DD" w:rsidP="00B820C4">
            <w:pPr>
              <w:pStyle w:val="tabletext00"/>
              <w:jc w:val="right"/>
              <w:rPr>
                <w:ins w:id="46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B40AE5" w14:textId="77777777" w:rsidR="00CC69DD" w:rsidRPr="00076F00" w:rsidRDefault="00CC69DD" w:rsidP="00B820C4">
            <w:pPr>
              <w:pStyle w:val="tabletext00"/>
              <w:rPr>
                <w:ins w:id="470" w:author="Author"/>
              </w:rPr>
            </w:pPr>
            <w:ins w:id="471" w:author="Author">
              <w:r w:rsidRPr="00076F00"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12C529" w14:textId="77777777" w:rsidR="00CC69DD" w:rsidRPr="00076F00" w:rsidRDefault="00CC69DD" w:rsidP="00B820C4">
            <w:pPr>
              <w:pStyle w:val="tabletext00"/>
              <w:jc w:val="right"/>
              <w:rPr>
                <w:ins w:id="472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22AB28" w14:textId="77777777" w:rsidR="00CC69DD" w:rsidRPr="00076F00" w:rsidRDefault="00CC69DD" w:rsidP="00B820C4">
            <w:pPr>
              <w:pStyle w:val="tabletext00"/>
              <w:rPr>
                <w:ins w:id="473" w:author="Author"/>
              </w:rPr>
            </w:pPr>
            <w:ins w:id="474" w:author="Author">
              <w:r w:rsidRPr="00076F00">
                <w:t>198</w:t>
              </w:r>
            </w:ins>
          </w:p>
        </w:tc>
      </w:tr>
      <w:tr w:rsidR="00CC69DD" w:rsidRPr="00076F00" w14:paraId="05A68FB9" w14:textId="77777777" w:rsidTr="00AC74D0">
        <w:trPr>
          <w:cantSplit/>
          <w:trHeight w:val="190"/>
          <w:ins w:id="4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049778" w14:textId="77777777" w:rsidR="00CC69DD" w:rsidRPr="00076F00" w:rsidRDefault="00CC69DD" w:rsidP="00B820C4">
            <w:pPr>
              <w:pStyle w:val="tabletext00"/>
              <w:rPr>
                <w:ins w:id="4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3947C" w14:textId="77777777" w:rsidR="00CC69DD" w:rsidRPr="00076F00" w:rsidRDefault="00CC69DD" w:rsidP="00B820C4">
            <w:pPr>
              <w:pStyle w:val="tabletext00"/>
              <w:jc w:val="center"/>
              <w:rPr>
                <w:ins w:id="477" w:author="Author"/>
              </w:rPr>
            </w:pPr>
            <w:ins w:id="478" w:author="Author">
              <w:r w:rsidRPr="00076F00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4343D" w14:textId="77777777" w:rsidR="00CC69DD" w:rsidRPr="00076F00" w:rsidRDefault="00CC69DD" w:rsidP="00B820C4">
            <w:pPr>
              <w:pStyle w:val="tabletext00"/>
              <w:rPr>
                <w:ins w:id="479" w:author="Author"/>
              </w:rPr>
            </w:pPr>
            <w:ins w:id="480" w:author="Author">
              <w:r w:rsidRPr="00076F00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E4BDCF" w14:textId="77777777" w:rsidR="00CC69DD" w:rsidRPr="00076F00" w:rsidRDefault="00CC69DD" w:rsidP="00B820C4">
            <w:pPr>
              <w:pStyle w:val="tabletext00"/>
              <w:jc w:val="right"/>
              <w:rPr>
                <w:ins w:id="48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528A23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482" w:author="Author"/>
              </w:rPr>
            </w:pPr>
            <w:ins w:id="483" w:author="Author">
              <w:r w:rsidRPr="00076F00"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8A35B0" w14:textId="77777777" w:rsidR="00CC69DD" w:rsidRPr="00076F00" w:rsidRDefault="00CC69DD" w:rsidP="00B820C4">
            <w:pPr>
              <w:pStyle w:val="tabletext00"/>
              <w:jc w:val="right"/>
              <w:rPr>
                <w:ins w:id="48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3A53AB" w14:textId="77777777" w:rsidR="00CC69DD" w:rsidRPr="00076F00" w:rsidRDefault="00CC69DD" w:rsidP="00B820C4">
            <w:pPr>
              <w:pStyle w:val="tabletext00"/>
              <w:rPr>
                <w:ins w:id="485" w:author="Author"/>
              </w:rPr>
            </w:pPr>
            <w:ins w:id="486" w:author="Author">
              <w:r w:rsidRPr="00076F00"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A87978" w14:textId="77777777" w:rsidR="00CC69DD" w:rsidRPr="00076F00" w:rsidRDefault="00CC69DD" w:rsidP="00B820C4">
            <w:pPr>
              <w:pStyle w:val="tabletext00"/>
              <w:jc w:val="right"/>
              <w:rPr>
                <w:ins w:id="487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48F332" w14:textId="77777777" w:rsidR="00CC69DD" w:rsidRPr="00076F00" w:rsidRDefault="00CC69DD" w:rsidP="00B820C4">
            <w:pPr>
              <w:pStyle w:val="tabletext00"/>
              <w:rPr>
                <w:ins w:id="488" w:author="Author"/>
              </w:rPr>
            </w:pPr>
            <w:ins w:id="489" w:author="Author">
              <w:r w:rsidRPr="00076F00">
                <w:t>198</w:t>
              </w:r>
            </w:ins>
          </w:p>
        </w:tc>
      </w:tr>
      <w:tr w:rsidR="00CC69DD" w:rsidRPr="00076F00" w14:paraId="23640AAA" w14:textId="77777777" w:rsidTr="00AC74D0">
        <w:trPr>
          <w:cantSplit/>
          <w:trHeight w:val="190"/>
          <w:ins w:id="4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E4556A" w14:textId="77777777" w:rsidR="00CC69DD" w:rsidRPr="00076F00" w:rsidRDefault="00CC69DD" w:rsidP="00B820C4">
            <w:pPr>
              <w:pStyle w:val="tabletext00"/>
              <w:rPr>
                <w:ins w:id="4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DBFF8" w14:textId="77777777" w:rsidR="00CC69DD" w:rsidRPr="00076F00" w:rsidRDefault="00CC69DD" w:rsidP="00B820C4">
            <w:pPr>
              <w:pStyle w:val="tabletext00"/>
              <w:jc w:val="center"/>
              <w:rPr>
                <w:ins w:id="492" w:author="Author"/>
              </w:rPr>
            </w:pPr>
            <w:ins w:id="493" w:author="Author">
              <w:r w:rsidRPr="00076F00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A3542" w14:textId="77777777" w:rsidR="00CC69DD" w:rsidRPr="00076F00" w:rsidRDefault="00CC69DD" w:rsidP="00B820C4">
            <w:pPr>
              <w:pStyle w:val="tabletext00"/>
              <w:rPr>
                <w:ins w:id="494" w:author="Author"/>
              </w:rPr>
            </w:pPr>
            <w:ins w:id="495" w:author="Author">
              <w:r w:rsidRPr="00076F00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C9E63C" w14:textId="77777777" w:rsidR="00CC69DD" w:rsidRPr="00076F00" w:rsidRDefault="00CC69DD" w:rsidP="00B820C4">
            <w:pPr>
              <w:pStyle w:val="tabletext00"/>
              <w:jc w:val="right"/>
              <w:rPr>
                <w:ins w:id="49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929405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497" w:author="Author"/>
              </w:rPr>
            </w:pPr>
            <w:ins w:id="498" w:author="Author">
              <w:r w:rsidRPr="00076F00">
                <w:t>1905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453FFB" w14:textId="77777777" w:rsidR="00CC69DD" w:rsidRPr="00076F00" w:rsidRDefault="00CC69DD" w:rsidP="00B820C4">
            <w:pPr>
              <w:pStyle w:val="tabletext00"/>
              <w:jc w:val="right"/>
              <w:rPr>
                <w:ins w:id="49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B47AEB" w14:textId="77777777" w:rsidR="00CC69DD" w:rsidRPr="00076F00" w:rsidRDefault="00CC69DD" w:rsidP="00B820C4">
            <w:pPr>
              <w:pStyle w:val="tabletext00"/>
              <w:rPr>
                <w:ins w:id="500" w:author="Author"/>
              </w:rPr>
            </w:pPr>
            <w:ins w:id="501" w:author="Author">
              <w:r w:rsidRPr="00076F00"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DC513A" w14:textId="77777777" w:rsidR="00CC69DD" w:rsidRPr="00076F00" w:rsidRDefault="00CC69DD" w:rsidP="00B820C4">
            <w:pPr>
              <w:pStyle w:val="tabletext00"/>
              <w:jc w:val="right"/>
              <w:rPr>
                <w:ins w:id="502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24FF54" w14:textId="77777777" w:rsidR="00CC69DD" w:rsidRPr="00076F00" w:rsidRDefault="00CC69DD" w:rsidP="00B820C4">
            <w:pPr>
              <w:pStyle w:val="tabletext00"/>
              <w:rPr>
                <w:ins w:id="503" w:author="Author"/>
              </w:rPr>
            </w:pPr>
            <w:ins w:id="504" w:author="Author">
              <w:r w:rsidRPr="00076F00">
                <w:t>314</w:t>
              </w:r>
            </w:ins>
          </w:p>
        </w:tc>
      </w:tr>
      <w:tr w:rsidR="00CC69DD" w:rsidRPr="00076F00" w14:paraId="6F388A5A" w14:textId="77777777" w:rsidTr="00AC74D0">
        <w:trPr>
          <w:cantSplit/>
          <w:trHeight w:val="190"/>
          <w:ins w:id="5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F9EABB" w14:textId="77777777" w:rsidR="00CC69DD" w:rsidRPr="00076F00" w:rsidRDefault="00CC69DD" w:rsidP="00B820C4">
            <w:pPr>
              <w:pStyle w:val="tabletext00"/>
              <w:rPr>
                <w:ins w:id="5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EF302" w14:textId="77777777" w:rsidR="00CC69DD" w:rsidRPr="00076F00" w:rsidRDefault="00CC69DD" w:rsidP="00B820C4">
            <w:pPr>
              <w:pStyle w:val="tabletext00"/>
              <w:jc w:val="center"/>
              <w:rPr>
                <w:ins w:id="507" w:author="Author"/>
              </w:rPr>
            </w:pPr>
            <w:ins w:id="508" w:author="Author">
              <w:r w:rsidRPr="00076F00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D5CDB" w14:textId="77777777" w:rsidR="00CC69DD" w:rsidRPr="00076F00" w:rsidRDefault="00CC69DD" w:rsidP="00B820C4">
            <w:pPr>
              <w:pStyle w:val="tabletext00"/>
              <w:rPr>
                <w:ins w:id="509" w:author="Author"/>
              </w:rPr>
            </w:pPr>
            <w:ins w:id="510" w:author="Author">
              <w:r w:rsidRPr="00076F00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D0222F" w14:textId="77777777" w:rsidR="00CC69DD" w:rsidRPr="00076F00" w:rsidRDefault="00CC69DD" w:rsidP="00B820C4">
            <w:pPr>
              <w:pStyle w:val="tabletext00"/>
              <w:jc w:val="right"/>
              <w:rPr>
                <w:ins w:id="51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BC632E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512" w:author="Author"/>
              </w:rPr>
            </w:pPr>
            <w:ins w:id="513" w:author="Author">
              <w:r w:rsidRPr="00076F00">
                <w:t>1811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35AA16" w14:textId="77777777" w:rsidR="00CC69DD" w:rsidRPr="00076F00" w:rsidRDefault="00CC69DD" w:rsidP="00B820C4">
            <w:pPr>
              <w:pStyle w:val="tabletext00"/>
              <w:jc w:val="right"/>
              <w:rPr>
                <w:ins w:id="51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CAE7AE" w14:textId="77777777" w:rsidR="00CC69DD" w:rsidRPr="00076F00" w:rsidRDefault="00CC69DD" w:rsidP="00B820C4">
            <w:pPr>
              <w:pStyle w:val="tabletext00"/>
              <w:rPr>
                <w:ins w:id="515" w:author="Author"/>
              </w:rPr>
            </w:pPr>
            <w:ins w:id="516" w:author="Author">
              <w:r w:rsidRPr="00076F00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26E84F" w14:textId="77777777" w:rsidR="00CC69DD" w:rsidRPr="00076F00" w:rsidRDefault="00CC69DD" w:rsidP="00B820C4">
            <w:pPr>
              <w:pStyle w:val="tabletext00"/>
              <w:jc w:val="right"/>
              <w:rPr>
                <w:ins w:id="517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AB0055" w14:textId="77777777" w:rsidR="00CC69DD" w:rsidRPr="00076F00" w:rsidRDefault="00CC69DD" w:rsidP="00B820C4">
            <w:pPr>
              <w:pStyle w:val="tabletext00"/>
              <w:rPr>
                <w:ins w:id="518" w:author="Author"/>
              </w:rPr>
            </w:pPr>
            <w:ins w:id="519" w:author="Author">
              <w:r w:rsidRPr="00076F00">
                <w:t>254</w:t>
              </w:r>
            </w:ins>
          </w:p>
        </w:tc>
      </w:tr>
      <w:tr w:rsidR="00CC69DD" w:rsidRPr="00076F00" w14:paraId="53D48EFF" w14:textId="77777777" w:rsidTr="00AC74D0">
        <w:trPr>
          <w:cantSplit/>
          <w:trHeight w:val="190"/>
          <w:ins w:id="5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2097DA" w14:textId="77777777" w:rsidR="00CC69DD" w:rsidRPr="00076F00" w:rsidRDefault="00CC69DD" w:rsidP="00B820C4">
            <w:pPr>
              <w:pStyle w:val="tabletext00"/>
              <w:rPr>
                <w:ins w:id="5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E7B75" w14:textId="77777777" w:rsidR="00CC69DD" w:rsidRPr="00076F00" w:rsidRDefault="00CC69DD" w:rsidP="00B820C4">
            <w:pPr>
              <w:pStyle w:val="tabletext00"/>
              <w:jc w:val="center"/>
              <w:rPr>
                <w:ins w:id="522" w:author="Author"/>
              </w:rPr>
            </w:pPr>
            <w:ins w:id="523" w:author="Author">
              <w:r w:rsidRPr="00076F00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31B9B" w14:textId="77777777" w:rsidR="00CC69DD" w:rsidRPr="00076F00" w:rsidRDefault="00CC69DD" w:rsidP="00B820C4">
            <w:pPr>
              <w:pStyle w:val="tabletext00"/>
              <w:rPr>
                <w:ins w:id="524" w:author="Author"/>
              </w:rPr>
            </w:pPr>
            <w:ins w:id="525" w:author="Author">
              <w:r w:rsidRPr="00076F00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C6FCEC" w14:textId="77777777" w:rsidR="00CC69DD" w:rsidRPr="00076F00" w:rsidRDefault="00CC69DD" w:rsidP="00B820C4">
            <w:pPr>
              <w:pStyle w:val="tabletext00"/>
              <w:jc w:val="right"/>
              <w:rPr>
                <w:ins w:id="52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E1CE10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527" w:author="Author"/>
              </w:rPr>
            </w:pPr>
            <w:ins w:id="528" w:author="Author">
              <w:r w:rsidRPr="00076F00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AB1DF8" w14:textId="77777777" w:rsidR="00CC69DD" w:rsidRPr="00076F00" w:rsidRDefault="00CC69DD" w:rsidP="00B820C4">
            <w:pPr>
              <w:pStyle w:val="tabletext00"/>
              <w:jc w:val="right"/>
              <w:rPr>
                <w:ins w:id="52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A98AFD" w14:textId="77777777" w:rsidR="00CC69DD" w:rsidRPr="00076F00" w:rsidRDefault="00CC69DD" w:rsidP="00B820C4">
            <w:pPr>
              <w:pStyle w:val="tabletext00"/>
              <w:rPr>
                <w:ins w:id="530" w:author="Author"/>
              </w:rPr>
            </w:pPr>
            <w:ins w:id="531" w:author="Author">
              <w:r w:rsidRPr="00076F00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45C1DC" w14:textId="77777777" w:rsidR="00CC69DD" w:rsidRPr="00076F00" w:rsidRDefault="00CC69DD" w:rsidP="00B820C4">
            <w:pPr>
              <w:pStyle w:val="tabletext00"/>
              <w:jc w:val="right"/>
              <w:rPr>
                <w:ins w:id="532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2AE65E" w14:textId="77777777" w:rsidR="00CC69DD" w:rsidRPr="00076F00" w:rsidRDefault="00CC69DD" w:rsidP="00B820C4">
            <w:pPr>
              <w:pStyle w:val="tabletext00"/>
              <w:rPr>
                <w:ins w:id="533" w:author="Author"/>
              </w:rPr>
            </w:pPr>
            <w:ins w:id="534" w:author="Author">
              <w:r w:rsidRPr="00076F00">
                <w:t>224</w:t>
              </w:r>
            </w:ins>
          </w:p>
        </w:tc>
      </w:tr>
      <w:tr w:rsidR="00CC69DD" w:rsidRPr="00076F00" w14:paraId="5E220B13" w14:textId="77777777" w:rsidTr="00AC74D0">
        <w:trPr>
          <w:cantSplit/>
          <w:trHeight w:val="190"/>
          <w:ins w:id="5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7EA73A" w14:textId="77777777" w:rsidR="00CC69DD" w:rsidRPr="00076F00" w:rsidRDefault="00CC69DD" w:rsidP="00B820C4">
            <w:pPr>
              <w:pStyle w:val="tabletext00"/>
              <w:rPr>
                <w:ins w:id="5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226B3" w14:textId="77777777" w:rsidR="00CC69DD" w:rsidRPr="00076F00" w:rsidRDefault="00CC69DD" w:rsidP="00B820C4">
            <w:pPr>
              <w:pStyle w:val="tabletext00"/>
              <w:jc w:val="center"/>
              <w:rPr>
                <w:ins w:id="537" w:author="Author"/>
              </w:rPr>
            </w:pPr>
            <w:ins w:id="538" w:author="Author">
              <w:r w:rsidRPr="00076F00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37792" w14:textId="77777777" w:rsidR="00CC69DD" w:rsidRPr="00076F00" w:rsidRDefault="00CC69DD" w:rsidP="00B820C4">
            <w:pPr>
              <w:pStyle w:val="tabletext00"/>
              <w:rPr>
                <w:ins w:id="539" w:author="Author"/>
              </w:rPr>
            </w:pPr>
            <w:ins w:id="540" w:author="Author">
              <w:r w:rsidRPr="00076F00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3EEE02" w14:textId="77777777" w:rsidR="00CC69DD" w:rsidRPr="00076F00" w:rsidRDefault="00CC69DD" w:rsidP="00B820C4">
            <w:pPr>
              <w:pStyle w:val="tabletext00"/>
              <w:jc w:val="right"/>
              <w:rPr>
                <w:ins w:id="54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3DB7FE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542" w:author="Author"/>
              </w:rPr>
            </w:pPr>
            <w:ins w:id="543" w:author="Author">
              <w:r w:rsidRPr="00076F00"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C84904" w14:textId="77777777" w:rsidR="00CC69DD" w:rsidRPr="00076F00" w:rsidRDefault="00CC69DD" w:rsidP="00B820C4">
            <w:pPr>
              <w:pStyle w:val="tabletext00"/>
              <w:jc w:val="right"/>
              <w:rPr>
                <w:ins w:id="54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A5EBB4" w14:textId="77777777" w:rsidR="00CC69DD" w:rsidRPr="00076F00" w:rsidRDefault="00CC69DD" w:rsidP="00B820C4">
            <w:pPr>
              <w:pStyle w:val="tabletext00"/>
              <w:rPr>
                <w:ins w:id="545" w:author="Author"/>
              </w:rPr>
            </w:pPr>
            <w:ins w:id="546" w:author="Author">
              <w:r w:rsidRPr="00076F00"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503CA4" w14:textId="77777777" w:rsidR="00CC69DD" w:rsidRPr="00076F00" w:rsidRDefault="00CC69DD" w:rsidP="00B820C4">
            <w:pPr>
              <w:pStyle w:val="tabletext00"/>
              <w:jc w:val="right"/>
              <w:rPr>
                <w:ins w:id="547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336121" w14:textId="77777777" w:rsidR="00CC69DD" w:rsidRPr="00076F00" w:rsidRDefault="00CC69DD" w:rsidP="00B820C4">
            <w:pPr>
              <w:pStyle w:val="tabletext00"/>
              <w:rPr>
                <w:ins w:id="548" w:author="Author"/>
              </w:rPr>
            </w:pPr>
            <w:ins w:id="549" w:author="Author">
              <w:r w:rsidRPr="00076F00">
                <w:t>260</w:t>
              </w:r>
            </w:ins>
          </w:p>
        </w:tc>
      </w:tr>
      <w:tr w:rsidR="00CC69DD" w:rsidRPr="00076F00" w14:paraId="056B67E9" w14:textId="77777777" w:rsidTr="00AC74D0">
        <w:trPr>
          <w:cantSplit/>
          <w:trHeight w:val="190"/>
          <w:ins w:id="5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0FBACE" w14:textId="77777777" w:rsidR="00CC69DD" w:rsidRPr="00076F00" w:rsidRDefault="00CC69DD" w:rsidP="00B820C4">
            <w:pPr>
              <w:pStyle w:val="tabletext00"/>
              <w:rPr>
                <w:ins w:id="5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E680D" w14:textId="77777777" w:rsidR="00CC69DD" w:rsidRPr="00076F00" w:rsidRDefault="00CC69DD" w:rsidP="00B820C4">
            <w:pPr>
              <w:pStyle w:val="tabletext00"/>
              <w:jc w:val="center"/>
              <w:rPr>
                <w:ins w:id="552" w:author="Author"/>
              </w:rPr>
            </w:pPr>
            <w:ins w:id="553" w:author="Author">
              <w:r w:rsidRPr="00076F00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A6DD3" w14:textId="77777777" w:rsidR="00CC69DD" w:rsidRPr="00076F00" w:rsidRDefault="00CC69DD" w:rsidP="00B820C4">
            <w:pPr>
              <w:pStyle w:val="tabletext00"/>
              <w:rPr>
                <w:ins w:id="554" w:author="Author"/>
              </w:rPr>
            </w:pPr>
            <w:ins w:id="555" w:author="Author">
              <w:r w:rsidRPr="00076F00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040CD8" w14:textId="77777777" w:rsidR="00CC69DD" w:rsidRPr="00076F00" w:rsidRDefault="00CC69DD" w:rsidP="00B820C4">
            <w:pPr>
              <w:pStyle w:val="tabletext00"/>
              <w:jc w:val="right"/>
              <w:rPr>
                <w:ins w:id="55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6DA876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557" w:author="Author"/>
              </w:rPr>
            </w:pPr>
            <w:ins w:id="558" w:author="Author">
              <w:r w:rsidRPr="00076F00">
                <w:t>1905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E4A994" w14:textId="77777777" w:rsidR="00CC69DD" w:rsidRPr="00076F00" w:rsidRDefault="00CC69DD" w:rsidP="00B820C4">
            <w:pPr>
              <w:pStyle w:val="tabletext00"/>
              <w:jc w:val="right"/>
              <w:rPr>
                <w:ins w:id="55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4A967D" w14:textId="77777777" w:rsidR="00CC69DD" w:rsidRPr="00076F00" w:rsidRDefault="00CC69DD" w:rsidP="00B820C4">
            <w:pPr>
              <w:pStyle w:val="tabletext00"/>
              <w:rPr>
                <w:ins w:id="560" w:author="Author"/>
              </w:rPr>
            </w:pPr>
            <w:ins w:id="561" w:author="Author">
              <w:r w:rsidRPr="00076F00"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7C1FD6" w14:textId="77777777" w:rsidR="00CC69DD" w:rsidRPr="00076F00" w:rsidRDefault="00CC69DD" w:rsidP="00B820C4">
            <w:pPr>
              <w:pStyle w:val="tabletext00"/>
              <w:jc w:val="right"/>
              <w:rPr>
                <w:ins w:id="562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DE3A32" w14:textId="77777777" w:rsidR="00CC69DD" w:rsidRPr="00076F00" w:rsidRDefault="00CC69DD" w:rsidP="00B820C4">
            <w:pPr>
              <w:pStyle w:val="tabletext00"/>
              <w:rPr>
                <w:ins w:id="563" w:author="Author"/>
              </w:rPr>
            </w:pPr>
            <w:ins w:id="564" w:author="Author">
              <w:r w:rsidRPr="00076F00">
                <w:t>314</w:t>
              </w:r>
            </w:ins>
          </w:p>
        </w:tc>
      </w:tr>
      <w:tr w:rsidR="00CC69DD" w:rsidRPr="00076F00" w14:paraId="694AFC13" w14:textId="77777777" w:rsidTr="00AC74D0">
        <w:trPr>
          <w:cantSplit/>
          <w:trHeight w:val="190"/>
          <w:ins w:id="5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7DFDA9" w14:textId="77777777" w:rsidR="00CC69DD" w:rsidRPr="00076F00" w:rsidRDefault="00CC69DD" w:rsidP="00B820C4">
            <w:pPr>
              <w:pStyle w:val="tabletext00"/>
              <w:rPr>
                <w:ins w:id="5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8EFB8" w14:textId="77777777" w:rsidR="00CC69DD" w:rsidRPr="00076F00" w:rsidRDefault="00CC69DD" w:rsidP="00B820C4">
            <w:pPr>
              <w:pStyle w:val="tabletext00"/>
              <w:jc w:val="center"/>
              <w:rPr>
                <w:ins w:id="567" w:author="Author"/>
              </w:rPr>
            </w:pPr>
            <w:ins w:id="568" w:author="Author">
              <w:r w:rsidRPr="00076F00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14FF1" w14:textId="77777777" w:rsidR="00CC69DD" w:rsidRPr="00076F00" w:rsidRDefault="00CC69DD" w:rsidP="00B820C4">
            <w:pPr>
              <w:pStyle w:val="tabletext00"/>
              <w:rPr>
                <w:ins w:id="569" w:author="Author"/>
              </w:rPr>
            </w:pPr>
            <w:ins w:id="570" w:author="Author">
              <w:r w:rsidRPr="00076F00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B4B22E" w14:textId="77777777" w:rsidR="00CC69DD" w:rsidRPr="00076F00" w:rsidRDefault="00CC69DD" w:rsidP="00B820C4">
            <w:pPr>
              <w:pStyle w:val="tabletext00"/>
              <w:jc w:val="right"/>
              <w:rPr>
                <w:ins w:id="57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24828D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572" w:author="Author"/>
              </w:rPr>
            </w:pPr>
            <w:ins w:id="573" w:author="Author">
              <w:r w:rsidRPr="00076F00">
                <w:t>1934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B12E04" w14:textId="77777777" w:rsidR="00CC69DD" w:rsidRPr="00076F00" w:rsidRDefault="00CC69DD" w:rsidP="00B820C4">
            <w:pPr>
              <w:pStyle w:val="tabletext00"/>
              <w:jc w:val="right"/>
              <w:rPr>
                <w:ins w:id="57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3F44A4" w14:textId="77777777" w:rsidR="00CC69DD" w:rsidRPr="00076F00" w:rsidRDefault="00CC69DD" w:rsidP="00B820C4">
            <w:pPr>
              <w:pStyle w:val="tabletext00"/>
              <w:rPr>
                <w:ins w:id="575" w:author="Author"/>
              </w:rPr>
            </w:pPr>
            <w:ins w:id="576" w:author="Author">
              <w:r w:rsidRPr="00076F00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3924B7" w14:textId="77777777" w:rsidR="00CC69DD" w:rsidRPr="00076F00" w:rsidRDefault="00CC69DD" w:rsidP="00B820C4">
            <w:pPr>
              <w:pStyle w:val="tabletext00"/>
              <w:jc w:val="right"/>
              <w:rPr>
                <w:ins w:id="577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4251D9" w14:textId="77777777" w:rsidR="00CC69DD" w:rsidRPr="00076F00" w:rsidRDefault="00CC69DD" w:rsidP="00B820C4">
            <w:pPr>
              <w:pStyle w:val="tabletext00"/>
              <w:rPr>
                <w:ins w:id="578" w:author="Author"/>
              </w:rPr>
            </w:pPr>
            <w:ins w:id="579" w:author="Author">
              <w:r w:rsidRPr="00076F00">
                <w:t>236</w:t>
              </w:r>
            </w:ins>
          </w:p>
        </w:tc>
      </w:tr>
      <w:tr w:rsidR="00CC69DD" w:rsidRPr="00076F00" w14:paraId="6B79E8B7" w14:textId="77777777" w:rsidTr="00AC74D0">
        <w:trPr>
          <w:cantSplit/>
          <w:trHeight w:val="190"/>
          <w:ins w:id="5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B543AF" w14:textId="77777777" w:rsidR="00CC69DD" w:rsidRPr="00076F00" w:rsidRDefault="00CC69DD" w:rsidP="00B820C4">
            <w:pPr>
              <w:pStyle w:val="tabletext00"/>
              <w:rPr>
                <w:ins w:id="5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28829" w14:textId="77777777" w:rsidR="00CC69DD" w:rsidRPr="00076F00" w:rsidRDefault="00CC69DD" w:rsidP="00B820C4">
            <w:pPr>
              <w:pStyle w:val="tabletext00"/>
              <w:jc w:val="center"/>
              <w:rPr>
                <w:ins w:id="582" w:author="Author"/>
              </w:rPr>
            </w:pPr>
            <w:ins w:id="583" w:author="Author">
              <w:r w:rsidRPr="00076F00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E62D7" w14:textId="77777777" w:rsidR="00CC69DD" w:rsidRPr="00076F00" w:rsidRDefault="00CC69DD" w:rsidP="00B820C4">
            <w:pPr>
              <w:pStyle w:val="tabletext00"/>
              <w:rPr>
                <w:ins w:id="584" w:author="Author"/>
              </w:rPr>
            </w:pPr>
            <w:ins w:id="585" w:author="Author">
              <w:r w:rsidRPr="00076F00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0292B1" w14:textId="77777777" w:rsidR="00CC69DD" w:rsidRPr="00076F00" w:rsidRDefault="00CC69DD" w:rsidP="00B820C4">
            <w:pPr>
              <w:pStyle w:val="tabletext00"/>
              <w:jc w:val="right"/>
              <w:rPr>
                <w:ins w:id="58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C2802C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587" w:author="Author"/>
              </w:rPr>
            </w:pPr>
            <w:ins w:id="588" w:author="Author">
              <w:r w:rsidRPr="00076F00">
                <w:t>1944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BBD2BA" w14:textId="77777777" w:rsidR="00CC69DD" w:rsidRPr="00076F00" w:rsidRDefault="00CC69DD" w:rsidP="00B820C4">
            <w:pPr>
              <w:pStyle w:val="tabletext00"/>
              <w:jc w:val="right"/>
              <w:rPr>
                <w:ins w:id="58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9012FE" w14:textId="77777777" w:rsidR="00CC69DD" w:rsidRPr="00076F00" w:rsidRDefault="00CC69DD" w:rsidP="00B820C4">
            <w:pPr>
              <w:pStyle w:val="tabletext00"/>
              <w:rPr>
                <w:ins w:id="590" w:author="Author"/>
              </w:rPr>
            </w:pPr>
            <w:ins w:id="591" w:author="Author">
              <w:r w:rsidRPr="00076F00"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3589FE" w14:textId="77777777" w:rsidR="00CC69DD" w:rsidRPr="00076F00" w:rsidRDefault="00CC69DD" w:rsidP="00B820C4">
            <w:pPr>
              <w:pStyle w:val="tabletext00"/>
              <w:jc w:val="right"/>
              <w:rPr>
                <w:ins w:id="592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FBA871" w14:textId="77777777" w:rsidR="00CC69DD" w:rsidRPr="00076F00" w:rsidRDefault="00CC69DD" w:rsidP="00B820C4">
            <w:pPr>
              <w:pStyle w:val="tabletext00"/>
              <w:rPr>
                <w:ins w:id="593" w:author="Author"/>
              </w:rPr>
            </w:pPr>
            <w:ins w:id="594" w:author="Author">
              <w:r w:rsidRPr="00076F00">
                <w:t>325</w:t>
              </w:r>
            </w:ins>
          </w:p>
        </w:tc>
      </w:tr>
      <w:tr w:rsidR="00CC69DD" w:rsidRPr="00076F00" w14:paraId="3E37547C" w14:textId="77777777" w:rsidTr="00AC74D0">
        <w:trPr>
          <w:cantSplit/>
          <w:trHeight w:val="190"/>
          <w:ins w:id="5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E1A360" w14:textId="77777777" w:rsidR="00CC69DD" w:rsidRPr="00076F00" w:rsidRDefault="00CC69DD" w:rsidP="00B820C4">
            <w:pPr>
              <w:pStyle w:val="tabletext00"/>
              <w:rPr>
                <w:ins w:id="5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56D1E" w14:textId="77777777" w:rsidR="00CC69DD" w:rsidRPr="00076F00" w:rsidRDefault="00CC69DD" w:rsidP="00B820C4">
            <w:pPr>
              <w:pStyle w:val="tabletext00"/>
              <w:jc w:val="center"/>
              <w:rPr>
                <w:ins w:id="597" w:author="Author"/>
              </w:rPr>
            </w:pPr>
            <w:ins w:id="598" w:author="Author">
              <w:r w:rsidRPr="00076F00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81089" w14:textId="77777777" w:rsidR="00CC69DD" w:rsidRPr="00076F00" w:rsidRDefault="00CC69DD" w:rsidP="00B820C4">
            <w:pPr>
              <w:pStyle w:val="tabletext00"/>
              <w:rPr>
                <w:ins w:id="599" w:author="Author"/>
              </w:rPr>
            </w:pPr>
            <w:ins w:id="600" w:author="Author">
              <w:r w:rsidRPr="00076F00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1F1C55" w14:textId="77777777" w:rsidR="00CC69DD" w:rsidRPr="00076F00" w:rsidRDefault="00CC69DD" w:rsidP="00B820C4">
            <w:pPr>
              <w:pStyle w:val="tabletext00"/>
              <w:jc w:val="right"/>
              <w:rPr>
                <w:ins w:id="60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8EA413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602" w:author="Author"/>
              </w:rPr>
            </w:pPr>
            <w:ins w:id="603" w:author="Author">
              <w:r w:rsidRPr="00076F00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39336A" w14:textId="77777777" w:rsidR="00CC69DD" w:rsidRPr="00076F00" w:rsidRDefault="00CC69DD" w:rsidP="00B820C4">
            <w:pPr>
              <w:pStyle w:val="tabletext00"/>
              <w:jc w:val="right"/>
              <w:rPr>
                <w:ins w:id="60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761A0F" w14:textId="77777777" w:rsidR="00CC69DD" w:rsidRPr="00076F00" w:rsidRDefault="00CC69DD" w:rsidP="00B820C4">
            <w:pPr>
              <w:pStyle w:val="tabletext00"/>
              <w:rPr>
                <w:ins w:id="605" w:author="Author"/>
              </w:rPr>
            </w:pPr>
            <w:ins w:id="606" w:author="Author">
              <w:r w:rsidRPr="00076F00"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D2A643" w14:textId="77777777" w:rsidR="00CC69DD" w:rsidRPr="00076F00" w:rsidRDefault="00CC69DD" w:rsidP="00B820C4">
            <w:pPr>
              <w:pStyle w:val="tabletext00"/>
              <w:jc w:val="right"/>
              <w:rPr>
                <w:ins w:id="607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413914" w14:textId="77777777" w:rsidR="00CC69DD" w:rsidRPr="00076F00" w:rsidRDefault="00CC69DD" w:rsidP="00B820C4">
            <w:pPr>
              <w:pStyle w:val="tabletext00"/>
              <w:rPr>
                <w:ins w:id="608" w:author="Author"/>
              </w:rPr>
            </w:pPr>
            <w:ins w:id="609" w:author="Author">
              <w:r w:rsidRPr="00076F00">
                <w:t>269</w:t>
              </w:r>
            </w:ins>
          </w:p>
        </w:tc>
      </w:tr>
      <w:tr w:rsidR="00CC69DD" w:rsidRPr="00076F00" w14:paraId="2729DE3E" w14:textId="77777777" w:rsidTr="00AC74D0">
        <w:trPr>
          <w:cantSplit/>
          <w:trHeight w:val="190"/>
          <w:ins w:id="6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B0F6EE" w14:textId="77777777" w:rsidR="00CC69DD" w:rsidRPr="00076F00" w:rsidRDefault="00CC69DD" w:rsidP="00B820C4">
            <w:pPr>
              <w:pStyle w:val="tabletext00"/>
              <w:rPr>
                <w:ins w:id="6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049D" w14:textId="77777777" w:rsidR="00CC69DD" w:rsidRPr="00076F00" w:rsidRDefault="00CC69DD" w:rsidP="00B820C4">
            <w:pPr>
              <w:pStyle w:val="tabletext00"/>
              <w:jc w:val="center"/>
              <w:rPr>
                <w:ins w:id="612" w:author="Author"/>
              </w:rPr>
            </w:pPr>
            <w:ins w:id="613" w:author="Author">
              <w:r w:rsidRPr="00076F00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3FA7C" w14:textId="77777777" w:rsidR="00CC69DD" w:rsidRPr="00076F00" w:rsidRDefault="00CC69DD" w:rsidP="00B820C4">
            <w:pPr>
              <w:pStyle w:val="tabletext00"/>
              <w:rPr>
                <w:ins w:id="614" w:author="Author"/>
              </w:rPr>
            </w:pPr>
            <w:ins w:id="615" w:author="Author">
              <w:r w:rsidRPr="00076F00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AD6634" w14:textId="77777777" w:rsidR="00CC69DD" w:rsidRPr="00076F00" w:rsidRDefault="00CC69DD" w:rsidP="00B820C4">
            <w:pPr>
              <w:pStyle w:val="tabletext00"/>
              <w:jc w:val="right"/>
              <w:rPr>
                <w:ins w:id="61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3695CF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617" w:author="Author"/>
              </w:rPr>
            </w:pPr>
            <w:ins w:id="618" w:author="Author">
              <w:r w:rsidRPr="00076F00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1DF386" w14:textId="77777777" w:rsidR="00CC69DD" w:rsidRPr="00076F00" w:rsidRDefault="00CC69DD" w:rsidP="00B820C4">
            <w:pPr>
              <w:pStyle w:val="tabletext00"/>
              <w:jc w:val="right"/>
              <w:rPr>
                <w:ins w:id="61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1446E7" w14:textId="77777777" w:rsidR="00CC69DD" w:rsidRPr="00076F00" w:rsidRDefault="00CC69DD" w:rsidP="00B820C4">
            <w:pPr>
              <w:pStyle w:val="tabletext00"/>
              <w:rPr>
                <w:ins w:id="620" w:author="Author"/>
              </w:rPr>
            </w:pPr>
            <w:ins w:id="621" w:author="Author">
              <w:r w:rsidRPr="00076F00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F0E2FC" w14:textId="77777777" w:rsidR="00CC69DD" w:rsidRPr="00076F00" w:rsidRDefault="00CC69DD" w:rsidP="00B820C4">
            <w:pPr>
              <w:pStyle w:val="tabletext00"/>
              <w:jc w:val="right"/>
              <w:rPr>
                <w:ins w:id="622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40B9EF" w14:textId="77777777" w:rsidR="00CC69DD" w:rsidRPr="00076F00" w:rsidRDefault="00CC69DD" w:rsidP="00B820C4">
            <w:pPr>
              <w:pStyle w:val="tabletext00"/>
              <w:rPr>
                <w:ins w:id="623" w:author="Author"/>
              </w:rPr>
            </w:pPr>
            <w:ins w:id="624" w:author="Author">
              <w:r w:rsidRPr="00076F00">
                <w:t>231</w:t>
              </w:r>
            </w:ins>
          </w:p>
        </w:tc>
      </w:tr>
      <w:tr w:rsidR="00CC69DD" w:rsidRPr="00076F00" w14:paraId="68E106B9" w14:textId="77777777" w:rsidTr="00AC74D0">
        <w:trPr>
          <w:cantSplit/>
          <w:trHeight w:val="190"/>
          <w:ins w:id="6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3FB0E4" w14:textId="77777777" w:rsidR="00CC69DD" w:rsidRPr="00076F00" w:rsidRDefault="00CC69DD" w:rsidP="00B820C4">
            <w:pPr>
              <w:pStyle w:val="tabletext00"/>
              <w:rPr>
                <w:ins w:id="6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1CF6F" w14:textId="77777777" w:rsidR="00CC69DD" w:rsidRPr="00076F00" w:rsidRDefault="00CC69DD" w:rsidP="00B820C4">
            <w:pPr>
              <w:pStyle w:val="tabletext00"/>
              <w:jc w:val="center"/>
              <w:rPr>
                <w:ins w:id="627" w:author="Author"/>
              </w:rPr>
            </w:pPr>
            <w:ins w:id="628" w:author="Author">
              <w:r w:rsidRPr="00076F00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F7611" w14:textId="77777777" w:rsidR="00CC69DD" w:rsidRPr="00076F00" w:rsidRDefault="00CC69DD" w:rsidP="00B820C4">
            <w:pPr>
              <w:pStyle w:val="tabletext00"/>
              <w:rPr>
                <w:ins w:id="629" w:author="Author"/>
              </w:rPr>
            </w:pPr>
            <w:ins w:id="630" w:author="Author">
              <w:r w:rsidRPr="00076F00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D1527B" w14:textId="77777777" w:rsidR="00CC69DD" w:rsidRPr="00076F00" w:rsidRDefault="00CC69DD" w:rsidP="00B820C4">
            <w:pPr>
              <w:pStyle w:val="tabletext00"/>
              <w:jc w:val="right"/>
              <w:rPr>
                <w:ins w:id="63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55FD2B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632" w:author="Author"/>
              </w:rPr>
            </w:pPr>
            <w:ins w:id="633" w:author="Author">
              <w:r w:rsidRPr="00076F00">
                <w:t>1973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DE3536" w14:textId="77777777" w:rsidR="00CC69DD" w:rsidRPr="00076F00" w:rsidRDefault="00CC69DD" w:rsidP="00B820C4">
            <w:pPr>
              <w:pStyle w:val="tabletext00"/>
              <w:jc w:val="right"/>
              <w:rPr>
                <w:ins w:id="63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AC233F" w14:textId="77777777" w:rsidR="00CC69DD" w:rsidRPr="00076F00" w:rsidRDefault="00CC69DD" w:rsidP="00B820C4">
            <w:pPr>
              <w:pStyle w:val="tabletext00"/>
              <w:rPr>
                <w:ins w:id="635" w:author="Author"/>
              </w:rPr>
            </w:pPr>
            <w:ins w:id="636" w:author="Author">
              <w:r w:rsidRPr="00076F00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D0FE6D" w14:textId="77777777" w:rsidR="00CC69DD" w:rsidRPr="00076F00" w:rsidRDefault="00CC69DD" w:rsidP="00B820C4">
            <w:pPr>
              <w:pStyle w:val="tabletext00"/>
              <w:jc w:val="right"/>
              <w:rPr>
                <w:ins w:id="637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BD93EF" w14:textId="77777777" w:rsidR="00CC69DD" w:rsidRPr="00076F00" w:rsidRDefault="00CC69DD" w:rsidP="00B820C4">
            <w:pPr>
              <w:pStyle w:val="tabletext00"/>
              <w:rPr>
                <w:ins w:id="638" w:author="Author"/>
              </w:rPr>
            </w:pPr>
            <w:ins w:id="639" w:author="Author">
              <w:r w:rsidRPr="00076F00">
                <w:t>243</w:t>
              </w:r>
            </w:ins>
          </w:p>
        </w:tc>
      </w:tr>
      <w:tr w:rsidR="00CC69DD" w:rsidRPr="00076F00" w14:paraId="5CCABC19" w14:textId="77777777" w:rsidTr="00AC74D0">
        <w:trPr>
          <w:cantSplit/>
          <w:trHeight w:val="190"/>
          <w:ins w:id="6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CBCB50" w14:textId="77777777" w:rsidR="00CC69DD" w:rsidRPr="00076F00" w:rsidRDefault="00CC69DD" w:rsidP="00B820C4">
            <w:pPr>
              <w:pStyle w:val="tabletext00"/>
              <w:rPr>
                <w:ins w:id="6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38950" w14:textId="77777777" w:rsidR="00CC69DD" w:rsidRPr="00076F00" w:rsidRDefault="00CC69DD" w:rsidP="00B820C4">
            <w:pPr>
              <w:pStyle w:val="tabletext00"/>
              <w:jc w:val="center"/>
              <w:rPr>
                <w:ins w:id="642" w:author="Author"/>
              </w:rPr>
            </w:pPr>
            <w:ins w:id="643" w:author="Author">
              <w:r w:rsidRPr="00076F00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7A651" w14:textId="77777777" w:rsidR="00CC69DD" w:rsidRPr="00076F00" w:rsidRDefault="00CC69DD" w:rsidP="00B820C4">
            <w:pPr>
              <w:pStyle w:val="tabletext00"/>
              <w:rPr>
                <w:ins w:id="644" w:author="Author"/>
              </w:rPr>
            </w:pPr>
            <w:ins w:id="645" w:author="Author">
              <w:r w:rsidRPr="00076F00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B44CC4" w14:textId="77777777" w:rsidR="00CC69DD" w:rsidRPr="00076F00" w:rsidRDefault="00CC69DD" w:rsidP="00B820C4">
            <w:pPr>
              <w:pStyle w:val="tabletext00"/>
              <w:jc w:val="right"/>
              <w:rPr>
                <w:ins w:id="64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F1BECA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647" w:author="Author"/>
              </w:rPr>
            </w:pPr>
            <w:ins w:id="648" w:author="Author">
              <w:r w:rsidRPr="00076F00">
                <w:t>1595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311F15" w14:textId="77777777" w:rsidR="00CC69DD" w:rsidRPr="00076F00" w:rsidRDefault="00CC69DD" w:rsidP="00B820C4">
            <w:pPr>
              <w:pStyle w:val="tabletext00"/>
              <w:jc w:val="right"/>
              <w:rPr>
                <w:ins w:id="64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82237D" w14:textId="77777777" w:rsidR="00CC69DD" w:rsidRPr="00076F00" w:rsidRDefault="00CC69DD" w:rsidP="00B820C4">
            <w:pPr>
              <w:pStyle w:val="tabletext00"/>
              <w:rPr>
                <w:ins w:id="650" w:author="Author"/>
              </w:rPr>
            </w:pPr>
            <w:ins w:id="651" w:author="Author">
              <w:r w:rsidRPr="00076F00">
                <w:t>607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982CBE" w14:textId="77777777" w:rsidR="00CC69DD" w:rsidRPr="00076F00" w:rsidRDefault="00CC69DD" w:rsidP="00B820C4">
            <w:pPr>
              <w:pStyle w:val="tabletext00"/>
              <w:jc w:val="right"/>
              <w:rPr>
                <w:ins w:id="652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F94B4E" w14:textId="77777777" w:rsidR="00CC69DD" w:rsidRPr="00076F00" w:rsidRDefault="00CC69DD" w:rsidP="00B820C4">
            <w:pPr>
              <w:pStyle w:val="tabletext00"/>
              <w:rPr>
                <w:ins w:id="653" w:author="Author"/>
              </w:rPr>
            </w:pPr>
            <w:ins w:id="654" w:author="Author">
              <w:r w:rsidRPr="00076F00">
                <w:t>234</w:t>
              </w:r>
            </w:ins>
          </w:p>
        </w:tc>
      </w:tr>
      <w:tr w:rsidR="00CC69DD" w:rsidRPr="00076F00" w14:paraId="301550B7" w14:textId="77777777" w:rsidTr="00AC74D0">
        <w:trPr>
          <w:cantSplit/>
          <w:trHeight w:val="190"/>
          <w:ins w:id="6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9EFB96" w14:textId="77777777" w:rsidR="00CC69DD" w:rsidRPr="00076F00" w:rsidRDefault="00CC69DD" w:rsidP="00B820C4">
            <w:pPr>
              <w:pStyle w:val="tabletext00"/>
              <w:rPr>
                <w:ins w:id="6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68C40" w14:textId="77777777" w:rsidR="00CC69DD" w:rsidRPr="00076F00" w:rsidRDefault="00CC69DD" w:rsidP="00B820C4">
            <w:pPr>
              <w:pStyle w:val="tabletext00"/>
              <w:jc w:val="center"/>
              <w:rPr>
                <w:ins w:id="657" w:author="Author"/>
              </w:rPr>
            </w:pPr>
            <w:ins w:id="658" w:author="Author">
              <w:r w:rsidRPr="00076F00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F3628" w14:textId="77777777" w:rsidR="00CC69DD" w:rsidRPr="00076F00" w:rsidRDefault="00CC69DD" w:rsidP="00B820C4">
            <w:pPr>
              <w:pStyle w:val="tabletext00"/>
              <w:rPr>
                <w:ins w:id="659" w:author="Author"/>
              </w:rPr>
            </w:pPr>
            <w:ins w:id="660" w:author="Author">
              <w:r w:rsidRPr="00076F00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2DA49A" w14:textId="77777777" w:rsidR="00CC69DD" w:rsidRPr="00076F00" w:rsidRDefault="00CC69DD" w:rsidP="00B820C4">
            <w:pPr>
              <w:pStyle w:val="tabletext00"/>
              <w:jc w:val="right"/>
              <w:rPr>
                <w:ins w:id="66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107C64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662" w:author="Author"/>
              </w:rPr>
            </w:pPr>
            <w:ins w:id="663" w:author="Author">
              <w:r w:rsidRPr="00076F00">
                <w:t>1852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80D700" w14:textId="77777777" w:rsidR="00CC69DD" w:rsidRPr="00076F00" w:rsidRDefault="00CC69DD" w:rsidP="00B820C4">
            <w:pPr>
              <w:pStyle w:val="tabletext00"/>
              <w:jc w:val="right"/>
              <w:rPr>
                <w:ins w:id="66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C51090" w14:textId="77777777" w:rsidR="00CC69DD" w:rsidRPr="00076F00" w:rsidRDefault="00CC69DD" w:rsidP="00B820C4">
            <w:pPr>
              <w:pStyle w:val="tabletext00"/>
              <w:rPr>
                <w:ins w:id="665" w:author="Author"/>
              </w:rPr>
            </w:pPr>
            <w:ins w:id="666" w:author="Author">
              <w:r w:rsidRPr="00076F00">
                <w:t>757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193E00" w14:textId="77777777" w:rsidR="00CC69DD" w:rsidRPr="00076F00" w:rsidRDefault="00CC69DD" w:rsidP="00B820C4">
            <w:pPr>
              <w:pStyle w:val="tabletext00"/>
              <w:jc w:val="right"/>
              <w:rPr>
                <w:ins w:id="667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6C7019" w14:textId="77777777" w:rsidR="00CC69DD" w:rsidRPr="00076F00" w:rsidRDefault="00CC69DD" w:rsidP="00B820C4">
            <w:pPr>
              <w:pStyle w:val="tabletext00"/>
              <w:rPr>
                <w:ins w:id="668" w:author="Author"/>
              </w:rPr>
            </w:pPr>
            <w:ins w:id="669" w:author="Author">
              <w:r w:rsidRPr="00076F00">
                <w:t>254</w:t>
              </w:r>
            </w:ins>
          </w:p>
        </w:tc>
      </w:tr>
      <w:tr w:rsidR="00CC69DD" w:rsidRPr="00076F00" w14:paraId="3692606C" w14:textId="77777777" w:rsidTr="00AC74D0">
        <w:trPr>
          <w:cantSplit/>
          <w:trHeight w:val="190"/>
          <w:ins w:id="6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C649F5" w14:textId="77777777" w:rsidR="00CC69DD" w:rsidRPr="00076F00" w:rsidRDefault="00CC69DD" w:rsidP="00B820C4">
            <w:pPr>
              <w:pStyle w:val="tabletext00"/>
              <w:rPr>
                <w:ins w:id="6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00ECD" w14:textId="77777777" w:rsidR="00CC69DD" w:rsidRPr="00076F00" w:rsidRDefault="00CC69DD" w:rsidP="00B820C4">
            <w:pPr>
              <w:pStyle w:val="tabletext00"/>
              <w:jc w:val="center"/>
              <w:rPr>
                <w:ins w:id="672" w:author="Author"/>
              </w:rPr>
            </w:pPr>
            <w:ins w:id="673" w:author="Author">
              <w:r w:rsidRPr="00076F00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49D4C" w14:textId="77777777" w:rsidR="00CC69DD" w:rsidRPr="00076F00" w:rsidRDefault="00CC69DD" w:rsidP="00B820C4">
            <w:pPr>
              <w:pStyle w:val="tabletext00"/>
              <w:rPr>
                <w:ins w:id="674" w:author="Author"/>
              </w:rPr>
            </w:pPr>
            <w:ins w:id="675" w:author="Author">
              <w:r w:rsidRPr="00076F00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E349BF" w14:textId="77777777" w:rsidR="00CC69DD" w:rsidRPr="00076F00" w:rsidRDefault="00CC69DD" w:rsidP="00B820C4">
            <w:pPr>
              <w:pStyle w:val="tabletext00"/>
              <w:jc w:val="right"/>
              <w:rPr>
                <w:ins w:id="67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90F5C2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677" w:author="Author"/>
              </w:rPr>
            </w:pPr>
            <w:ins w:id="678" w:author="Author">
              <w:r w:rsidRPr="00076F00">
                <w:t>1965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30F75C" w14:textId="77777777" w:rsidR="00CC69DD" w:rsidRPr="00076F00" w:rsidRDefault="00CC69DD" w:rsidP="00B820C4">
            <w:pPr>
              <w:pStyle w:val="tabletext00"/>
              <w:jc w:val="right"/>
              <w:rPr>
                <w:ins w:id="67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8E3CC5" w14:textId="77777777" w:rsidR="00CC69DD" w:rsidRPr="00076F00" w:rsidRDefault="00CC69DD" w:rsidP="00B820C4">
            <w:pPr>
              <w:pStyle w:val="tabletext00"/>
              <w:rPr>
                <w:ins w:id="680" w:author="Author"/>
              </w:rPr>
            </w:pPr>
            <w:ins w:id="681" w:author="Author">
              <w:r w:rsidRPr="00076F00">
                <w:t>742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BE1BD1" w14:textId="77777777" w:rsidR="00CC69DD" w:rsidRPr="00076F00" w:rsidRDefault="00CC69DD" w:rsidP="00B820C4">
            <w:pPr>
              <w:pStyle w:val="tabletext00"/>
              <w:jc w:val="right"/>
              <w:rPr>
                <w:ins w:id="682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3E215A" w14:textId="77777777" w:rsidR="00CC69DD" w:rsidRPr="00076F00" w:rsidRDefault="00CC69DD" w:rsidP="00B820C4">
            <w:pPr>
              <w:pStyle w:val="tabletext00"/>
              <w:rPr>
                <w:ins w:id="683" w:author="Author"/>
              </w:rPr>
            </w:pPr>
            <w:ins w:id="684" w:author="Author">
              <w:r w:rsidRPr="00076F00">
                <w:t>247</w:t>
              </w:r>
            </w:ins>
          </w:p>
        </w:tc>
      </w:tr>
      <w:tr w:rsidR="00CC69DD" w:rsidRPr="00076F00" w14:paraId="02CA6617" w14:textId="77777777" w:rsidTr="00AC74D0">
        <w:trPr>
          <w:cantSplit/>
          <w:trHeight w:val="190"/>
          <w:ins w:id="6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89EA33" w14:textId="77777777" w:rsidR="00CC69DD" w:rsidRPr="00076F00" w:rsidRDefault="00CC69DD" w:rsidP="00B820C4">
            <w:pPr>
              <w:pStyle w:val="tabletext00"/>
              <w:rPr>
                <w:ins w:id="6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A6DA2" w14:textId="77777777" w:rsidR="00CC69DD" w:rsidRPr="00076F00" w:rsidRDefault="00CC69DD" w:rsidP="00B820C4">
            <w:pPr>
              <w:pStyle w:val="tabletext00"/>
              <w:jc w:val="center"/>
              <w:rPr>
                <w:ins w:id="687" w:author="Author"/>
              </w:rPr>
            </w:pPr>
            <w:ins w:id="688" w:author="Author">
              <w:r w:rsidRPr="00076F00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CC827" w14:textId="77777777" w:rsidR="00CC69DD" w:rsidRPr="00076F00" w:rsidRDefault="00CC69DD" w:rsidP="00B820C4">
            <w:pPr>
              <w:pStyle w:val="tabletext00"/>
              <w:rPr>
                <w:ins w:id="689" w:author="Author"/>
              </w:rPr>
            </w:pPr>
            <w:ins w:id="690" w:author="Author">
              <w:r w:rsidRPr="00076F00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175404" w14:textId="77777777" w:rsidR="00CC69DD" w:rsidRPr="00076F00" w:rsidRDefault="00CC69DD" w:rsidP="00B820C4">
            <w:pPr>
              <w:pStyle w:val="tabletext00"/>
              <w:jc w:val="right"/>
              <w:rPr>
                <w:ins w:id="69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FEDABF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692" w:author="Author"/>
              </w:rPr>
            </w:pPr>
            <w:ins w:id="693" w:author="Author">
              <w:r w:rsidRPr="00076F00">
                <w:t>1848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1A9B31" w14:textId="77777777" w:rsidR="00CC69DD" w:rsidRPr="00076F00" w:rsidRDefault="00CC69DD" w:rsidP="00B820C4">
            <w:pPr>
              <w:pStyle w:val="tabletext00"/>
              <w:jc w:val="right"/>
              <w:rPr>
                <w:ins w:id="69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C07D6C" w14:textId="77777777" w:rsidR="00CC69DD" w:rsidRPr="00076F00" w:rsidRDefault="00CC69DD" w:rsidP="00B820C4">
            <w:pPr>
              <w:pStyle w:val="tabletext00"/>
              <w:rPr>
                <w:ins w:id="695" w:author="Author"/>
              </w:rPr>
            </w:pPr>
            <w:ins w:id="696" w:author="Author">
              <w:r w:rsidRPr="00076F00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984AD0" w14:textId="77777777" w:rsidR="00CC69DD" w:rsidRPr="00076F00" w:rsidRDefault="00CC69DD" w:rsidP="00B820C4">
            <w:pPr>
              <w:pStyle w:val="tabletext00"/>
              <w:jc w:val="right"/>
              <w:rPr>
                <w:ins w:id="697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7AD858" w14:textId="77777777" w:rsidR="00CC69DD" w:rsidRPr="00076F00" w:rsidRDefault="00CC69DD" w:rsidP="00B820C4">
            <w:pPr>
              <w:pStyle w:val="tabletext00"/>
              <w:rPr>
                <w:ins w:id="698" w:author="Author"/>
              </w:rPr>
            </w:pPr>
            <w:ins w:id="699" w:author="Author">
              <w:r w:rsidRPr="00076F00">
                <w:t>263</w:t>
              </w:r>
            </w:ins>
          </w:p>
        </w:tc>
      </w:tr>
      <w:tr w:rsidR="00CC69DD" w:rsidRPr="00076F00" w14:paraId="10AE2AC1" w14:textId="77777777" w:rsidTr="00AC74D0">
        <w:trPr>
          <w:cantSplit/>
          <w:trHeight w:val="190"/>
          <w:ins w:id="7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BB23B9" w14:textId="77777777" w:rsidR="00CC69DD" w:rsidRPr="00076F00" w:rsidRDefault="00CC69DD" w:rsidP="00B820C4">
            <w:pPr>
              <w:pStyle w:val="tabletext00"/>
              <w:rPr>
                <w:ins w:id="7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63FDD" w14:textId="77777777" w:rsidR="00CC69DD" w:rsidRPr="00076F00" w:rsidRDefault="00CC69DD" w:rsidP="00B820C4">
            <w:pPr>
              <w:pStyle w:val="tabletext00"/>
              <w:jc w:val="center"/>
              <w:rPr>
                <w:ins w:id="702" w:author="Author"/>
              </w:rPr>
            </w:pPr>
            <w:ins w:id="703" w:author="Author">
              <w:r w:rsidRPr="00076F00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CA8A0" w14:textId="77777777" w:rsidR="00CC69DD" w:rsidRPr="00076F00" w:rsidRDefault="00CC69DD" w:rsidP="00B820C4">
            <w:pPr>
              <w:pStyle w:val="tabletext00"/>
              <w:rPr>
                <w:ins w:id="704" w:author="Author"/>
              </w:rPr>
            </w:pPr>
            <w:ins w:id="705" w:author="Author">
              <w:r w:rsidRPr="00076F00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3DC376" w14:textId="77777777" w:rsidR="00CC69DD" w:rsidRPr="00076F00" w:rsidRDefault="00CC69DD" w:rsidP="00B820C4">
            <w:pPr>
              <w:pStyle w:val="tabletext00"/>
              <w:jc w:val="right"/>
              <w:rPr>
                <w:ins w:id="70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806EB2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707" w:author="Author"/>
              </w:rPr>
            </w:pPr>
            <w:ins w:id="708" w:author="Author">
              <w:r w:rsidRPr="00076F00">
                <w:t>1839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235A8F" w14:textId="77777777" w:rsidR="00CC69DD" w:rsidRPr="00076F00" w:rsidRDefault="00CC69DD" w:rsidP="00B820C4">
            <w:pPr>
              <w:pStyle w:val="tabletext00"/>
              <w:jc w:val="right"/>
              <w:rPr>
                <w:ins w:id="70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560D1F" w14:textId="77777777" w:rsidR="00CC69DD" w:rsidRPr="00076F00" w:rsidRDefault="00CC69DD" w:rsidP="00B820C4">
            <w:pPr>
              <w:pStyle w:val="tabletext00"/>
              <w:rPr>
                <w:ins w:id="710" w:author="Author"/>
              </w:rPr>
            </w:pPr>
            <w:ins w:id="711" w:author="Author">
              <w:r w:rsidRPr="00076F00"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422AC3" w14:textId="77777777" w:rsidR="00CC69DD" w:rsidRPr="00076F00" w:rsidRDefault="00CC69DD" w:rsidP="00B820C4">
            <w:pPr>
              <w:pStyle w:val="tabletext00"/>
              <w:jc w:val="right"/>
              <w:rPr>
                <w:ins w:id="712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6F6624" w14:textId="77777777" w:rsidR="00CC69DD" w:rsidRPr="00076F00" w:rsidRDefault="00CC69DD" w:rsidP="00B820C4">
            <w:pPr>
              <w:pStyle w:val="tabletext00"/>
              <w:rPr>
                <w:ins w:id="713" w:author="Author"/>
              </w:rPr>
            </w:pPr>
            <w:ins w:id="714" w:author="Author">
              <w:r w:rsidRPr="00076F00">
                <w:t>204</w:t>
              </w:r>
            </w:ins>
          </w:p>
        </w:tc>
      </w:tr>
      <w:tr w:rsidR="00CC69DD" w:rsidRPr="00076F00" w14:paraId="7C355D6B" w14:textId="77777777" w:rsidTr="00AC74D0">
        <w:trPr>
          <w:cantSplit/>
          <w:trHeight w:val="190"/>
          <w:ins w:id="7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AAE005" w14:textId="77777777" w:rsidR="00CC69DD" w:rsidRPr="00076F00" w:rsidRDefault="00CC69DD" w:rsidP="00B820C4">
            <w:pPr>
              <w:pStyle w:val="tabletext00"/>
              <w:rPr>
                <w:ins w:id="7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0D23F" w14:textId="77777777" w:rsidR="00CC69DD" w:rsidRPr="00076F00" w:rsidRDefault="00CC69DD" w:rsidP="00B820C4">
            <w:pPr>
              <w:pStyle w:val="tabletext00"/>
              <w:jc w:val="center"/>
              <w:rPr>
                <w:ins w:id="717" w:author="Author"/>
              </w:rPr>
            </w:pPr>
            <w:ins w:id="718" w:author="Author">
              <w:r w:rsidRPr="00076F00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E77BA" w14:textId="77777777" w:rsidR="00CC69DD" w:rsidRPr="00076F00" w:rsidRDefault="00CC69DD" w:rsidP="00B820C4">
            <w:pPr>
              <w:pStyle w:val="tabletext00"/>
              <w:rPr>
                <w:ins w:id="719" w:author="Author"/>
              </w:rPr>
            </w:pPr>
            <w:ins w:id="720" w:author="Author">
              <w:r w:rsidRPr="00076F00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F4074B" w14:textId="77777777" w:rsidR="00CC69DD" w:rsidRPr="00076F00" w:rsidRDefault="00CC69DD" w:rsidP="00B820C4">
            <w:pPr>
              <w:pStyle w:val="tabletext00"/>
              <w:jc w:val="right"/>
              <w:rPr>
                <w:ins w:id="72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C8913A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722" w:author="Author"/>
              </w:rPr>
            </w:pPr>
            <w:ins w:id="723" w:author="Author">
              <w:r w:rsidRPr="00076F00">
                <w:t>2039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7834C3" w14:textId="77777777" w:rsidR="00CC69DD" w:rsidRPr="00076F00" w:rsidRDefault="00CC69DD" w:rsidP="00B820C4">
            <w:pPr>
              <w:pStyle w:val="tabletext00"/>
              <w:jc w:val="right"/>
              <w:rPr>
                <w:ins w:id="72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8CFCBF" w14:textId="77777777" w:rsidR="00CC69DD" w:rsidRPr="00076F00" w:rsidRDefault="00CC69DD" w:rsidP="00B820C4">
            <w:pPr>
              <w:pStyle w:val="tabletext00"/>
              <w:rPr>
                <w:ins w:id="725" w:author="Author"/>
              </w:rPr>
            </w:pPr>
            <w:ins w:id="726" w:author="Author">
              <w:r w:rsidRPr="00076F00"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C91868" w14:textId="77777777" w:rsidR="00CC69DD" w:rsidRPr="00076F00" w:rsidRDefault="00CC69DD" w:rsidP="00B820C4">
            <w:pPr>
              <w:pStyle w:val="tabletext00"/>
              <w:jc w:val="right"/>
              <w:rPr>
                <w:ins w:id="727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BA32A3" w14:textId="77777777" w:rsidR="00CC69DD" w:rsidRPr="00076F00" w:rsidRDefault="00CC69DD" w:rsidP="00B820C4">
            <w:pPr>
              <w:pStyle w:val="tabletext00"/>
              <w:rPr>
                <w:ins w:id="728" w:author="Author"/>
              </w:rPr>
            </w:pPr>
            <w:ins w:id="729" w:author="Author">
              <w:r w:rsidRPr="00076F00">
                <w:t>216</w:t>
              </w:r>
            </w:ins>
          </w:p>
        </w:tc>
      </w:tr>
    </w:tbl>
    <w:p w14:paraId="264DD9A5" w14:textId="77777777" w:rsidR="00CC69DD" w:rsidRPr="00076F00" w:rsidRDefault="00CC69DD" w:rsidP="00B820C4">
      <w:pPr>
        <w:pStyle w:val="tablecaption"/>
        <w:rPr>
          <w:ins w:id="730" w:author="Author"/>
        </w:rPr>
      </w:pPr>
      <w:ins w:id="731" w:author="Author">
        <w:r w:rsidRPr="00076F00">
          <w:t xml:space="preserve">Table 225.F.#1(LC) Zone-rating Table </w:t>
        </w:r>
        <w:r w:rsidRPr="00076F00">
          <w:rPr>
            <w:rFonts w:cs="Arial"/>
          </w:rPr>
          <w:t>–</w:t>
        </w:r>
        <w:r w:rsidRPr="00076F00">
          <w:t xml:space="preserve"> Zone 06 (Chicago) Combinations Loss Costs</w:t>
        </w:r>
      </w:ins>
    </w:p>
    <w:p w14:paraId="13A34784" w14:textId="77777777" w:rsidR="00CC69DD" w:rsidRPr="00076F00" w:rsidRDefault="00CC69DD" w:rsidP="00B820C4">
      <w:pPr>
        <w:pStyle w:val="isonormal"/>
        <w:rPr>
          <w:ins w:id="732" w:author="Author"/>
        </w:rPr>
      </w:pPr>
    </w:p>
    <w:p w14:paraId="79FB4BBF" w14:textId="77777777" w:rsidR="00CC69DD" w:rsidRPr="00076F00" w:rsidRDefault="00CC69DD" w:rsidP="00B820C4">
      <w:pPr>
        <w:pStyle w:val="space8"/>
        <w:rPr>
          <w:ins w:id="733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69"/>
        <w:gridCol w:w="990"/>
        <w:gridCol w:w="1472"/>
        <w:gridCol w:w="997"/>
        <w:gridCol w:w="1489"/>
      </w:tblGrid>
      <w:tr w:rsidR="00CC69DD" w:rsidRPr="00076F00" w14:paraId="25F2AA05" w14:textId="77777777" w:rsidTr="00AC74D0">
        <w:trPr>
          <w:cantSplit/>
          <w:trHeight w:val="190"/>
          <w:ins w:id="7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95D274" w14:textId="77777777" w:rsidR="00CC69DD" w:rsidRPr="00076F00" w:rsidRDefault="00CC69DD" w:rsidP="00B820C4">
            <w:pPr>
              <w:pStyle w:val="tablehead"/>
              <w:rPr>
                <w:ins w:id="735" w:author="Author"/>
              </w:rPr>
            </w:pPr>
          </w:p>
        </w:tc>
        <w:tc>
          <w:tcPr>
            <w:tcW w:w="1009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76D8D" w14:textId="77777777" w:rsidR="00CC69DD" w:rsidRPr="00076F00" w:rsidRDefault="00CC69DD" w:rsidP="00B820C4">
            <w:pPr>
              <w:pStyle w:val="tablehead"/>
              <w:rPr>
                <w:ins w:id="736" w:author="Author"/>
              </w:rPr>
            </w:pPr>
            <w:ins w:id="737" w:author="Author">
              <w:r w:rsidRPr="00076F00">
                <w:t xml:space="preserve">Zone-rating Table </w:t>
              </w:r>
              <w:r w:rsidRPr="00076F00">
                <w:rPr>
                  <w:rFonts w:cs="Arial"/>
                </w:rPr>
                <w:t>–</w:t>
              </w:r>
              <w:r w:rsidRPr="00076F00">
                <w:t xml:space="preserve"> Zone 14 (Indianapolis) Combinations</w:t>
              </w:r>
            </w:ins>
          </w:p>
        </w:tc>
      </w:tr>
      <w:tr w:rsidR="00CC69DD" w:rsidRPr="00076F00" w14:paraId="53782D30" w14:textId="77777777" w:rsidTr="00AC74D0">
        <w:trPr>
          <w:cantSplit/>
          <w:trHeight w:val="190"/>
          <w:ins w:id="7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713597" w14:textId="77777777" w:rsidR="00CC69DD" w:rsidRPr="00076F00" w:rsidRDefault="00CC69DD" w:rsidP="00B820C4">
            <w:pPr>
              <w:pStyle w:val="tablehead"/>
              <w:rPr>
                <w:ins w:id="739" w:author="Author"/>
              </w:rPr>
            </w:pPr>
            <w:ins w:id="740" w:author="Author">
              <w:r w:rsidRPr="00076F00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1CF67" w14:textId="77777777" w:rsidR="00CC69DD" w:rsidRPr="00076F00" w:rsidRDefault="00CC69DD" w:rsidP="00B820C4">
            <w:pPr>
              <w:pStyle w:val="tablehead"/>
              <w:rPr>
                <w:ins w:id="741" w:author="Author"/>
              </w:rPr>
            </w:pPr>
            <w:ins w:id="742" w:author="Author">
              <w:r w:rsidRPr="00076F00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E6B53" w14:textId="77777777" w:rsidR="00CC69DD" w:rsidRPr="00076F00" w:rsidRDefault="00CC69DD" w:rsidP="00B820C4">
            <w:pPr>
              <w:pStyle w:val="tablehead"/>
              <w:rPr>
                <w:ins w:id="743" w:author="Author"/>
              </w:rPr>
            </w:pPr>
            <w:ins w:id="744" w:author="Author">
              <w:r w:rsidRPr="00076F00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81EE0" w14:textId="77777777" w:rsidR="00CC69DD" w:rsidRPr="00076F00" w:rsidRDefault="00CC69DD" w:rsidP="00B820C4">
            <w:pPr>
              <w:pStyle w:val="tablehead"/>
              <w:rPr>
                <w:ins w:id="745" w:author="Author"/>
              </w:rPr>
            </w:pPr>
            <w:ins w:id="746" w:author="Author">
              <w:r w:rsidRPr="00076F00">
                <w:t>$100,000</w:t>
              </w:r>
              <w:r w:rsidRPr="00076F00">
                <w:br/>
                <w:t>Liability</w:t>
              </w:r>
            </w:ins>
          </w:p>
        </w:tc>
        <w:tc>
          <w:tcPr>
            <w:tcW w:w="2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55B68" w14:textId="77777777" w:rsidR="00CC69DD" w:rsidRPr="00076F00" w:rsidRDefault="00CC69DD" w:rsidP="00B820C4">
            <w:pPr>
              <w:pStyle w:val="tablehead"/>
              <w:rPr>
                <w:ins w:id="747" w:author="Author"/>
              </w:rPr>
            </w:pPr>
            <w:ins w:id="748" w:author="Author">
              <w:r w:rsidRPr="00076F00">
                <w:t>$500 Deductible</w:t>
              </w:r>
              <w:r w:rsidRPr="00076F00">
                <w:br/>
                <w:t>Collision</w:t>
              </w:r>
            </w:ins>
          </w:p>
        </w:tc>
        <w:tc>
          <w:tcPr>
            <w:tcW w:w="2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06B11" w14:textId="77777777" w:rsidR="00CC69DD" w:rsidRPr="00076F00" w:rsidRDefault="00CC69DD" w:rsidP="00B820C4">
            <w:pPr>
              <w:pStyle w:val="tablehead"/>
              <w:rPr>
                <w:ins w:id="749" w:author="Author"/>
              </w:rPr>
            </w:pPr>
            <w:ins w:id="750" w:author="Author">
              <w:r w:rsidRPr="00076F00">
                <w:t>$500 Deductible</w:t>
              </w:r>
              <w:r w:rsidRPr="00076F00">
                <w:br/>
                <w:t>Comprehensive</w:t>
              </w:r>
            </w:ins>
          </w:p>
        </w:tc>
      </w:tr>
      <w:tr w:rsidR="00CC69DD" w:rsidRPr="00076F00" w14:paraId="6A5E25BA" w14:textId="77777777" w:rsidTr="00AC74D0">
        <w:trPr>
          <w:cantSplit/>
          <w:trHeight w:val="190"/>
          <w:ins w:id="7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6A6540" w14:textId="77777777" w:rsidR="00CC69DD" w:rsidRPr="00076F00" w:rsidRDefault="00CC69DD" w:rsidP="00B820C4">
            <w:pPr>
              <w:pStyle w:val="tabletext00"/>
              <w:rPr>
                <w:ins w:id="75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B27C9" w14:textId="77777777" w:rsidR="00CC69DD" w:rsidRPr="00076F00" w:rsidRDefault="00CC69DD" w:rsidP="00B820C4">
            <w:pPr>
              <w:pStyle w:val="tabletext00"/>
              <w:jc w:val="center"/>
              <w:rPr>
                <w:ins w:id="753" w:author="Author"/>
              </w:rPr>
            </w:pPr>
            <w:ins w:id="754" w:author="Author">
              <w:r w:rsidRPr="00076F00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21432" w14:textId="77777777" w:rsidR="00CC69DD" w:rsidRPr="00076F00" w:rsidRDefault="00CC69DD" w:rsidP="00B820C4">
            <w:pPr>
              <w:pStyle w:val="tabletext00"/>
              <w:rPr>
                <w:ins w:id="755" w:author="Author"/>
              </w:rPr>
            </w:pPr>
            <w:ins w:id="756" w:author="Author">
              <w:r w:rsidRPr="00076F00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FDBB9F" w14:textId="77777777" w:rsidR="00CC69DD" w:rsidRPr="00076F00" w:rsidRDefault="00CC69DD" w:rsidP="00B820C4">
            <w:pPr>
              <w:pStyle w:val="tabletext00"/>
              <w:jc w:val="right"/>
              <w:rPr>
                <w:ins w:id="757" w:author="Author"/>
              </w:rPr>
            </w:pPr>
            <w:ins w:id="758" w:author="Author">
              <w:r w:rsidRPr="00076F00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13AD75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759" w:author="Author"/>
              </w:rPr>
            </w:pPr>
            <w:ins w:id="760" w:author="Author">
              <w:r w:rsidRPr="00076F00">
                <w:t>1811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F25485" w14:textId="77777777" w:rsidR="00CC69DD" w:rsidRPr="00076F00" w:rsidRDefault="00CC69DD" w:rsidP="00B820C4">
            <w:pPr>
              <w:pStyle w:val="tabletext00"/>
              <w:jc w:val="right"/>
              <w:rPr>
                <w:ins w:id="761" w:author="Author"/>
              </w:rPr>
            </w:pPr>
            <w:ins w:id="762" w:author="Author">
              <w:r w:rsidRPr="00076F00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A14543" w14:textId="77777777" w:rsidR="00CC69DD" w:rsidRPr="00076F00" w:rsidRDefault="00CC69DD" w:rsidP="00B820C4">
            <w:pPr>
              <w:pStyle w:val="tabletext00"/>
              <w:rPr>
                <w:ins w:id="763" w:author="Author"/>
              </w:rPr>
            </w:pPr>
            <w:ins w:id="764" w:author="Author">
              <w:r w:rsidRPr="00076F00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EAF81A" w14:textId="77777777" w:rsidR="00CC69DD" w:rsidRPr="00076F00" w:rsidRDefault="00CC69DD" w:rsidP="00B820C4">
            <w:pPr>
              <w:pStyle w:val="tabletext00"/>
              <w:jc w:val="right"/>
              <w:rPr>
                <w:ins w:id="765" w:author="Author"/>
              </w:rPr>
            </w:pPr>
            <w:ins w:id="766" w:author="Author">
              <w:r w:rsidRPr="00076F00">
                <w:t>$</w:t>
              </w:r>
            </w:ins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3CD256" w14:textId="77777777" w:rsidR="00CC69DD" w:rsidRPr="00076F00" w:rsidRDefault="00CC69DD" w:rsidP="00B820C4">
            <w:pPr>
              <w:pStyle w:val="tabletext00"/>
              <w:rPr>
                <w:ins w:id="767" w:author="Author"/>
              </w:rPr>
            </w:pPr>
            <w:ins w:id="768" w:author="Author">
              <w:r w:rsidRPr="00076F00">
                <w:t>254</w:t>
              </w:r>
            </w:ins>
          </w:p>
        </w:tc>
      </w:tr>
      <w:tr w:rsidR="00CC69DD" w:rsidRPr="00076F00" w14:paraId="19E3AD22" w14:textId="77777777" w:rsidTr="00AC74D0">
        <w:trPr>
          <w:cantSplit/>
          <w:trHeight w:val="190"/>
          <w:ins w:id="7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DA2D68" w14:textId="77777777" w:rsidR="00CC69DD" w:rsidRPr="00076F00" w:rsidRDefault="00CC69DD" w:rsidP="00B820C4">
            <w:pPr>
              <w:pStyle w:val="tabletext00"/>
              <w:rPr>
                <w:ins w:id="7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CCAA5" w14:textId="77777777" w:rsidR="00CC69DD" w:rsidRPr="00076F00" w:rsidRDefault="00CC69DD" w:rsidP="00B820C4">
            <w:pPr>
              <w:pStyle w:val="tabletext00"/>
              <w:jc w:val="center"/>
              <w:rPr>
                <w:ins w:id="771" w:author="Author"/>
              </w:rPr>
            </w:pPr>
            <w:ins w:id="772" w:author="Author">
              <w:r w:rsidRPr="00076F00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6E9F0" w14:textId="77777777" w:rsidR="00CC69DD" w:rsidRPr="00076F00" w:rsidRDefault="00CC69DD" w:rsidP="00B820C4">
            <w:pPr>
              <w:pStyle w:val="tabletext00"/>
              <w:rPr>
                <w:ins w:id="773" w:author="Author"/>
              </w:rPr>
            </w:pPr>
            <w:ins w:id="774" w:author="Author">
              <w:r w:rsidRPr="00076F00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099FC3" w14:textId="77777777" w:rsidR="00CC69DD" w:rsidRPr="00076F00" w:rsidRDefault="00CC69DD" w:rsidP="00B820C4">
            <w:pPr>
              <w:pStyle w:val="tabletext00"/>
              <w:jc w:val="right"/>
              <w:rPr>
                <w:ins w:id="77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42D42E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776" w:author="Author"/>
              </w:rPr>
            </w:pPr>
            <w:ins w:id="777" w:author="Author">
              <w:r w:rsidRPr="00076F00"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D2C879" w14:textId="77777777" w:rsidR="00CC69DD" w:rsidRPr="00076F00" w:rsidRDefault="00CC69DD" w:rsidP="00B820C4">
            <w:pPr>
              <w:pStyle w:val="tabletext00"/>
              <w:jc w:val="right"/>
              <w:rPr>
                <w:ins w:id="77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6182AD" w14:textId="77777777" w:rsidR="00CC69DD" w:rsidRPr="00076F00" w:rsidRDefault="00CC69DD" w:rsidP="00B820C4">
            <w:pPr>
              <w:pStyle w:val="tabletext00"/>
              <w:rPr>
                <w:ins w:id="779" w:author="Author"/>
              </w:rPr>
            </w:pPr>
            <w:ins w:id="780" w:author="Author">
              <w:r w:rsidRPr="00076F00"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DF13F3" w14:textId="77777777" w:rsidR="00CC69DD" w:rsidRPr="00076F00" w:rsidRDefault="00CC69DD" w:rsidP="00B820C4">
            <w:pPr>
              <w:pStyle w:val="tabletext00"/>
              <w:jc w:val="right"/>
              <w:rPr>
                <w:ins w:id="78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0D0774" w14:textId="77777777" w:rsidR="00CC69DD" w:rsidRPr="00076F00" w:rsidRDefault="00CC69DD" w:rsidP="00B820C4">
            <w:pPr>
              <w:pStyle w:val="tabletext00"/>
              <w:rPr>
                <w:ins w:id="782" w:author="Author"/>
              </w:rPr>
            </w:pPr>
            <w:ins w:id="783" w:author="Author">
              <w:r w:rsidRPr="00076F00">
                <w:t>198</w:t>
              </w:r>
            </w:ins>
          </w:p>
        </w:tc>
      </w:tr>
      <w:tr w:rsidR="00CC69DD" w:rsidRPr="00076F00" w14:paraId="2D36321A" w14:textId="77777777" w:rsidTr="00AC74D0">
        <w:trPr>
          <w:cantSplit/>
          <w:trHeight w:val="190"/>
          <w:ins w:id="7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75A979" w14:textId="77777777" w:rsidR="00CC69DD" w:rsidRPr="00076F00" w:rsidRDefault="00CC69DD" w:rsidP="00B820C4">
            <w:pPr>
              <w:pStyle w:val="tabletext00"/>
              <w:rPr>
                <w:ins w:id="7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F362AC" w14:textId="77777777" w:rsidR="00CC69DD" w:rsidRPr="00076F00" w:rsidRDefault="00CC69DD" w:rsidP="00B820C4">
            <w:pPr>
              <w:pStyle w:val="tabletext00"/>
              <w:jc w:val="center"/>
              <w:rPr>
                <w:ins w:id="786" w:author="Author"/>
              </w:rPr>
            </w:pPr>
            <w:ins w:id="787" w:author="Author">
              <w:r w:rsidRPr="00076F00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D208D" w14:textId="77777777" w:rsidR="00CC69DD" w:rsidRPr="00076F00" w:rsidRDefault="00CC69DD" w:rsidP="00B820C4">
            <w:pPr>
              <w:pStyle w:val="tabletext00"/>
              <w:rPr>
                <w:ins w:id="788" w:author="Author"/>
              </w:rPr>
            </w:pPr>
            <w:ins w:id="789" w:author="Author">
              <w:r w:rsidRPr="00076F00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768050" w14:textId="77777777" w:rsidR="00CC69DD" w:rsidRPr="00076F00" w:rsidRDefault="00CC69DD" w:rsidP="00B820C4">
            <w:pPr>
              <w:pStyle w:val="tabletext00"/>
              <w:jc w:val="right"/>
              <w:rPr>
                <w:ins w:id="79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2554A8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791" w:author="Author"/>
              </w:rPr>
            </w:pPr>
            <w:ins w:id="792" w:author="Author">
              <w:r w:rsidRPr="00076F00">
                <w:t>1999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2D7178" w14:textId="77777777" w:rsidR="00CC69DD" w:rsidRPr="00076F00" w:rsidRDefault="00CC69DD" w:rsidP="00B820C4">
            <w:pPr>
              <w:pStyle w:val="tabletext00"/>
              <w:jc w:val="right"/>
              <w:rPr>
                <w:ins w:id="79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66EA87" w14:textId="77777777" w:rsidR="00CC69DD" w:rsidRPr="00076F00" w:rsidRDefault="00CC69DD" w:rsidP="00B820C4">
            <w:pPr>
              <w:pStyle w:val="tabletext00"/>
              <w:rPr>
                <w:ins w:id="794" w:author="Author"/>
              </w:rPr>
            </w:pPr>
            <w:ins w:id="795" w:author="Author">
              <w:r w:rsidRPr="00076F00"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401709" w14:textId="77777777" w:rsidR="00CC69DD" w:rsidRPr="00076F00" w:rsidRDefault="00CC69DD" w:rsidP="00B820C4">
            <w:pPr>
              <w:pStyle w:val="tabletext00"/>
              <w:jc w:val="right"/>
              <w:rPr>
                <w:ins w:id="79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C06D83" w14:textId="77777777" w:rsidR="00CC69DD" w:rsidRPr="00076F00" w:rsidRDefault="00CC69DD" w:rsidP="00B820C4">
            <w:pPr>
              <w:pStyle w:val="tabletext00"/>
              <w:rPr>
                <w:ins w:id="797" w:author="Author"/>
              </w:rPr>
            </w:pPr>
            <w:ins w:id="798" w:author="Author">
              <w:r w:rsidRPr="00076F00">
                <w:t>210</w:t>
              </w:r>
            </w:ins>
          </w:p>
        </w:tc>
      </w:tr>
      <w:tr w:rsidR="00CC69DD" w:rsidRPr="00076F00" w14:paraId="3615FAC1" w14:textId="77777777" w:rsidTr="00AC74D0">
        <w:trPr>
          <w:cantSplit/>
          <w:trHeight w:val="190"/>
          <w:ins w:id="7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2CDE7F" w14:textId="77777777" w:rsidR="00CC69DD" w:rsidRPr="00076F00" w:rsidRDefault="00CC69DD" w:rsidP="00B820C4">
            <w:pPr>
              <w:pStyle w:val="tabletext00"/>
              <w:rPr>
                <w:ins w:id="8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079D1" w14:textId="77777777" w:rsidR="00CC69DD" w:rsidRPr="00076F00" w:rsidRDefault="00CC69DD" w:rsidP="00B820C4">
            <w:pPr>
              <w:pStyle w:val="tabletext00"/>
              <w:jc w:val="center"/>
              <w:rPr>
                <w:ins w:id="801" w:author="Author"/>
              </w:rPr>
            </w:pPr>
            <w:ins w:id="802" w:author="Author">
              <w:r w:rsidRPr="00076F00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E0BEE" w14:textId="77777777" w:rsidR="00CC69DD" w:rsidRPr="00076F00" w:rsidRDefault="00CC69DD" w:rsidP="00B820C4">
            <w:pPr>
              <w:pStyle w:val="tabletext00"/>
              <w:rPr>
                <w:ins w:id="803" w:author="Author"/>
              </w:rPr>
            </w:pPr>
            <w:ins w:id="804" w:author="Author">
              <w:r w:rsidRPr="00076F00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8CB4D4" w14:textId="77777777" w:rsidR="00CC69DD" w:rsidRPr="00076F00" w:rsidRDefault="00CC69DD" w:rsidP="00B820C4">
            <w:pPr>
              <w:pStyle w:val="tabletext00"/>
              <w:jc w:val="right"/>
              <w:rPr>
                <w:ins w:id="80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01FD29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806" w:author="Author"/>
              </w:rPr>
            </w:pPr>
            <w:ins w:id="807" w:author="Author">
              <w:r w:rsidRPr="00076F00"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59E70E" w14:textId="77777777" w:rsidR="00CC69DD" w:rsidRPr="00076F00" w:rsidRDefault="00CC69DD" w:rsidP="00B820C4">
            <w:pPr>
              <w:pStyle w:val="tabletext00"/>
              <w:jc w:val="right"/>
              <w:rPr>
                <w:ins w:id="80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020A22" w14:textId="77777777" w:rsidR="00CC69DD" w:rsidRPr="00076F00" w:rsidRDefault="00CC69DD" w:rsidP="00B820C4">
            <w:pPr>
              <w:pStyle w:val="tabletext00"/>
              <w:rPr>
                <w:ins w:id="809" w:author="Author"/>
              </w:rPr>
            </w:pPr>
            <w:ins w:id="810" w:author="Author">
              <w:r w:rsidRPr="00076F00"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4B928A" w14:textId="77777777" w:rsidR="00CC69DD" w:rsidRPr="00076F00" w:rsidRDefault="00CC69DD" w:rsidP="00B820C4">
            <w:pPr>
              <w:pStyle w:val="tabletext00"/>
              <w:jc w:val="right"/>
              <w:rPr>
                <w:ins w:id="81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41B052" w14:textId="77777777" w:rsidR="00CC69DD" w:rsidRPr="00076F00" w:rsidRDefault="00CC69DD" w:rsidP="00B820C4">
            <w:pPr>
              <w:pStyle w:val="tabletext00"/>
              <w:rPr>
                <w:ins w:id="812" w:author="Author"/>
              </w:rPr>
            </w:pPr>
            <w:ins w:id="813" w:author="Author">
              <w:r w:rsidRPr="00076F00">
                <w:t>198</w:t>
              </w:r>
            </w:ins>
          </w:p>
        </w:tc>
      </w:tr>
      <w:tr w:rsidR="00CC69DD" w:rsidRPr="00076F00" w14:paraId="78E1BBC5" w14:textId="77777777" w:rsidTr="00AC74D0">
        <w:trPr>
          <w:cantSplit/>
          <w:trHeight w:val="190"/>
          <w:ins w:id="8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41841A" w14:textId="77777777" w:rsidR="00CC69DD" w:rsidRPr="00076F00" w:rsidRDefault="00CC69DD" w:rsidP="00B820C4">
            <w:pPr>
              <w:pStyle w:val="tabletext00"/>
              <w:rPr>
                <w:ins w:id="8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57F95" w14:textId="77777777" w:rsidR="00CC69DD" w:rsidRPr="00076F00" w:rsidRDefault="00CC69DD" w:rsidP="00B820C4">
            <w:pPr>
              <w:pStyle w:val="tabletext00"/>
              <w:jc w:val="center"/>
              <w:rPr>
                <w:ins w:id="816" w:author="Author"/>
              </w:rPr>
            </w:pPr>
            <w:ins w:id="817" w:author="Author">
              <w:r w:rsidRPr="00076F00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C626E" w14:textId="77777777" w:rsidR="00CC69DD" w:rsidRPr="00076F00" w:rsidRDefault="00CC69DD" w:rsidP="00B820C4">
            <w:pPr>
              <w:pStyle w:val="tabletext00"/>
              <w:rPr>
                <w:ins w:id="818" w:author="Author"/>
              </w:rPr>
            </w:pPr>
            <w:ins w:id="819" w:author="Author">
              <w:r w:rsidRPr="00076F00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48CDA1" w14:textId="77777777" w:rsidR="00CC69DD" w:rsidRPr="00076F00" w:rsidRDefault="00CC69DD" w:rsidP="00B820C4">
            <w:pPr>
              <w:pStyle w:val="tabletext00"/>
              <w:jc w:val="right"/>
              <w:rPr>
                <w:ins w:id="82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05981D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821" w:author="Author"/>
              </w:rPr>
            </w:pPr>
            <w:ins w:id="822" w:author="Author">
              <w:r w:rsidRPr="00076F00">
                <w:t>1811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A98FD7" w14:textId="77777777" w:rsidR="00CC69DD" w:rsidRPr="00076F00" w:rsidRDefault="00CC69DD" w:rsidP="00B820C4">
            <w:pPr>
              <w:pStyle w:val="tabletext00"/>
              <w:jc w:val="right"/>
              <w:rPr>
                <w:ins w:id="82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FFF5F5" w14:textId="77777777" w:rsidR="00CC69DD" w:rsidRPr="00076F00" w:rsidRDefault="00CC69DD" w:rsidP="00B820C4">
            <w:pPr>
              <w:pStyle w:val="tabletext00"/>
              <w:rPr>
                <w:ins w:id="824" w:author="Author"/>
              </w:rPr>
            </w:pPr>
            <w:ins w:id="825" w:author="Author">
              <w:r w:rsidRPr="00076F00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8BA374" w14:textId="77777777" w:rsidR="00CC69DD" w:rsidRPr="00076F00" w:rsidRDefault="00CC69DD" w:rsidP="00B820C4">
            <w:pPr>
              <w:pStyle w:val="tabletext00"/>
              <w:jc w:val="right"/>
              <w:rPr>
                <w:ins w:id="82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0A5EC1" w14:textId="77777777" w:rsidR="00CC69DD" w:rsidRPr="00076F00" w:rsidRDefault="00CC69DD" w:rsidP="00B820C4">
            <w:pPr>
              <w:pStyle w:val="tabletext00"/>
              <w:rPr>
                <w:ins w:id="827" w:author="Author"/>
              </w:rPr>
            </w:pPr>
            <w:ins w:id="828" w:author="Author">
              <w:r w:rsidRPr="00076F00">
                <w:t>254</w:t>
              </w:r>
            </w:ins>
          </w:p>
        </w:tc>
      </w:tr>
      <w:tr w:rsidR="00CC69DD" w:rsidRPr="00076F00" w14:paraId="6816D8B1" w14:textId="77777777" w:rsidTr="00AC74D0">
        <w:trPr>
          <w:cantSplit/>
          <w:trHeight w:val="190"/>
          <w:ins w:id="8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ED7479" w14:textId="77777777" w:rsidR="00CC69DD" w:rsidRPr="00076F00" w:rsidRDefault="00CC69DD" w:rsidP="00B820C4">
            <w:pPr>
              <w:pStyle w:val="tabletext00"/>
              <w:rPr>
                <w:ins w:id="8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9FBD4" w14:textId="77777777" w:rsidR="00CC69DD" w:rsidRPr="00076F00" w:rsidRDefault="00CC69DD" w:rsidP="00B820C4">
            <w:pPr>
              <w:pStyle w:val="tabletext00"/>
              <w:jc w:val="center"/>
              <w:rPr>
                <w:ins w:id="831" w:author="Author"/>
              </w:rPr>
            </w:pPr>
            <w:ins w:id="832" w:author="Author">
              <w:r w:rsidRPr="00076F00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EE4DB" w14:textId="77777777" w:rsidR="00CC69DD" w:rsidRPr="00076F00" w:rsidRDefault="00CC69DD" w:rsidP="00B820C4">
            <w:pPr>
              <w:pStyle w:val="tabletext00"/>
              <w:rPr>
                <w:ins w:id="833" w:author="Author"/>
              </w:rPr>
            </w:pPr>
            <w:ins w:id="834" w:author="Author">
              <w:r w:rsidRPr="00076F00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7E9487" w14:textId="77777777" w:rsidR="00CC69DD" w:rsidRPr="00076F00" w:rsidRDefault="00CC69DD" w:rsidP="00B820C4">
            <w:pPr>
              <w:pStyle w:val="tabletext00"/>
              <w:jc w:val="right"/>
              <w:rPr>
                <w:ins w:id="83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14D942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836" w:author="Author"/>
              </w:rPr>
            </w:pPr>
            <w:ins w:id="837" w:author="Author">
              <w:r w:rsidRPr="00076F00">
                <w:t>1564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DF8720" w14:textId="77777777" w:rsidR="00CC69DD" w:rsidRPr="00076F00" w:rsidRDefault="00CC69DD" w:rsidP="00B820C4">
            <w:pPr>
              <w:pStyle w:val="tabletext00"/>
              <w:jc w:val="right"/>
              <w:rPr>
                <w:ins w:id="83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4FC1C6" w14:textId="77777777" w:rsidR="00CC69DD" w:rsidRPr="00076F00" w:rsidRDefault="00CC69DD" w:rsidP="00B820C4">
            <w:pPr>
              <w:pStyle w:val="tabletext00"/>
              <w:rPr>
                <w:ins w:id="839" w:author="Author"/>
              </w:rPr>
            </w:pPr>
            <w:ins w:id="840" w:author="Author">
              <w:r w:rsidRPr="00076F00">
                <w:t>607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C9992D" w14:textId="77777777" w:rsidR="00CC69DD" w:rsidRPr="00076F00" w:rsidRDefault="00CC69DD" w:rsidP="00B820C4">
            <w:pPr>
              <w:pStyle w:val="tabletext00"/>
              <w:jc w:val="right"/>
              <w:rPr>
                <w:ins w:id="84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0641CC" w14:textId="77777777" w:rsidR="00CC69DD" w:rsidRPr="00076F00" w:rsidRDefault="00CC69DD" w:rsidP="00B820C4">
            <w:pPr>
              <w:pStyle w:val="tabletext00"/>
              <w:rPr>
                <w:ins w:id="842" w:author="Author"/>
              </w:rPr>
            </w:pPr>
            <w:ins w:id="843" w:author="Author">
              <w:r w:rsidRPr="00076F00">
                <w:t>227</w:t>
              </w:r>
            </w:ins>
          </w:p>
        </w:tc>
      </w:tr>
      <w:tr w:rsidR="00CC69DD" w:rsidRPr="00076F00" w14:paraId="69D6E5FC" w14:textId="77777777" w:rsidTr="00AC74D0">
        <w:trPr>
          <w:cantSplit/>
          <w:trHeight w:val="190"/>
          <w:ins w:id="8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83F73C" w14:textId="77777777" w:rsidR="00CC69DD" w:rsidRPr="00076F00" w:rsidRDefault="00CC69DD" w:rsidP="00B820C4">
            <w:pPr>
              <w:pStyle w:val="tabletext00"/>
              <w:rPr>
                <w:ins w:id="8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0A48C" w14:textId="77777777" w:rsidR="00CC69DD" w:rsidRPr="00076F00" w:rsidRDefault="00CC69DD" w:rsidP="00B820C4">
            <w:pPr>
              <w:pStyle w:val="tabletext00"/>
              <w:jc w:val="center"/>
              <w:rPr>
                <w:ins w:id="846" w:author="Author"/>
              </w:rPr>
            </w:pPr>
            <w:ins w:id="847" w:author="Author">
              <w:r w:rsidRPr="00076F00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549FA" w14:textId="77777777" w:rsidR="00CC69DD" w:rsidRPr="00076F00" w:rsidRDefault="00CC69DD" w:rsidP="00B820C4">
            <w:pPr>
              <w:pStyle w:val="tabletext00"/>
              <w:rPr>
                <w:ins w:id="848" w:author="Author"/>
              </w:rPr>
            </w:pPr>
            <w:ins w:id="849" w:author="Author">
              <w:r w:rsidRPr="00076F00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13E1B8" w14:textId="77777777" w:rsidR="00CC69DD" w:rsidRPr="00076F00" w:rsidRDefault="00CC69DD" w:rsidP="00B820C4">
            <w:pPr>
              <w:pStyle w:val="tabletext00"/>
              <w:jc w:val="right"/>
              <w:rPr>
                <w:ins w:id="85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C7513F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851" w:author="Author"/>
              </w:rPr>
            </w:pPr>
            <w:ins w:id="852" w:author="Author">
              <w:r w:rsidRPr="00076F00">
                <w:t>1564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84AC0A" w14:textId="77777777" w:rsidR="00CC69DD" w:rsidRPr="00076F00" w:rsidRDefault="00CC69DD" w:rsidP="00B820C4">
            <w:pPr>
              <w:pStyle w:val="tabletext00"/>
              <w:jc w:val="right"/>
              <w:rPr>
                <w:ins w:id="85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C8C06A" w14:textId="77777777" w:rsidR="00CC69DD" w:rsidRPr="00076F00" w:rsidRDefault="00CC69DD" w:rsidP="00B820C4">
            <w:pPr>
              <w:pStyle w:val="tabletext00"/>
              <w:rPr>
                <w:ins w:id="854" w:author="Author"/>
              </w:rPr>
            </w:pPr>
            <w:ins w:id="855" w:author="Author">
              <w:r w:rsidRPr="00076F00">
                <w:t>607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8A98F9" w14:textId="77777777" w:rsidR="00CC69DD" w:rsidRPr="00076F00" w:rsidRDefault="00CC69DD" w:rsidP="00B820C4">
            <w:pPr>
              <w:pStyle w:val="tabletext00"/>
              <w:jc w:val="right"/>
              <w:rPr>
                <w:ins w:id="85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1B429B" w14:textId="77777777" w:rsidR="00CC69DD" w:rsidRPr="00076F00" w:rsidRDefault="00CC69DD" w:rsidP="00B820C4">
            <w:pPr>
              <w:pStyle w:val="tabletext00"/>
              <w:rPr>
                <w:ins w:id="857" w:author="Author"/>
              </w:rPr>
            </w:pPr>
            <w:ins w:id="858" w:author="Author">
              <w:r w:rsidRPr="00076F00">
                <w:t>227</w:t>
              </w:r>
            </w:ins>
          </w:p>
        </w:tc>
      </w:tr>
      <w:tr w:rsidR="00CC69DD" w:rsidRPr="00076F00" w14:paraId="30637C0E" w14:textId="77777777" w:rsidTr="00AC74D0">
        <w:trPr>
          <w:cantSplit/>
          <w:trHeight w:val="190"/>
          <w:ins w:id="8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41DECB" w14:textId="77777777" w:rsidR="00CC69DD" w:rsidRPr="00076F00" w:rsidRDefault="00CC69DD" w:rsidP="00B820C4">
            <w:pPr>
              <w:pStyle w:val="tabletext00"/>
              <w:rPr>
                <w:ins w:id="8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D0151" w14:textId="77777777" w:rsidR="00CC69DD" w:rsidRPr="00076F00" w:rsidRDefault="00CC69DD" w:rsidP="00B820C4">
            <w:pPr>
              <w:pStyle w:val="tabletext00"/>
              <w:jc w:val="center"/>
              <w:rPr>
                <w:ins w:id="861" w:author="Author"/>
              </w:rPr>
            </w:pPr>
            <w:ins w:id="862" w:author="Author">
              <w:r w:rsidRPr="00076F00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845BB" w14:textId="77777777" w:rsidR="00CC69DD" w:rsidRPr="00076F00" w:rsidRDefault="00CC69DD" w:rsidP="00B820C4">
            <w:pPr>
              <w:pStyle w:val="tabletext00"/>
              <w:rPr>
                <w:ins w:id="863" w:author="Author"/>
              </w:rPr>
            </w:pPr>
            <w:ins w:id="864" w:author="Author">
              <w:r w:rsidRPr="00076F00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9817D0" w14:textId="77777777" w:rsidR="00CC69DD" w:rsidRPr="00076F00" w:rsidRDefault="00CC69DD" w:rsidP="00B820C4">
            <w:pPr>
              <w:pStyle w:val="tabletext00"/>
              <w:jc w:val="right"/>
              <w:rPr>
                <w:ins w:id="86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D64A39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866" w:author="Author"/>
              </w:rPr>
            </w:pPr>
            <w:ins w:id="867" w:author="Author">
              <w:r w:rsidRPr="00076F00">
                <w:t>1564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EA475F" w14:textId="77777777" w:rsidR="00CC69DD" w:rsidRPr="00076F00" w:rsidRDefault="00CC69DD" w:rsidP="00B820C4">
            <w:pPr>
              <w:pStyle w:val="tabletext00"/>
              <w:jc w:val="right"/>
              <w:rPr>
                <w:ins w:id="86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C0D91B" w14:textId="77777777" w:rsidR="00CC69DD" w:rsidRPr="00076F00" w:rsidRDefault="00CC69DD" w:rsidP="00B820C4">
            <w:pPr>
              <w:pStyle w:val="tabletext00"/>
              <w:rPr>
                <w:ins w:id="869" w:author="Author"/>
              </w:rPr>
            </w:pPr>
            <w:ins w:id="870" w:author="Author">
              <w:r w:rsidRPr="00076F00">
                <w:t>607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55D998" w14:textId="77777777" w:rsidR="00CC69DD" w:rsidRPr="00076F00" w:rsidRDefault="00CC69DD" w:rsidP="00B820C4">
            <w:pPr>
              <w:pStyle w:val="tabletext00"/>
              <w:jc w:val="right"/>
              <w:rPr>
                <w:ins w:id="87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896E91" w14:textId="77777777" w:rsidR="00CC69DD" w:rsidRPr="00076F00" w:rsidRDefault="00CC69DD" w:rsidP="00B820C4">
            <w:pPr>
              <w:pStyle w:val="tabletext00"/>
              <w:rPr>
                <w:ins w:id="872" w:author="Author"/>
              </w:rPr>
            </w:pPr>
            <w:ins w:id="873" w:author="Author">
              <w:r w:rsidRPr="00076F00">
                <w:t>227</w:t>
              </w:r>
            </w:ins>
          </w:p>
        </w:tc>
      </w:tr>
      <w:tr w:rsidR="00CC69DD" w:rsidRPr="00076F00" w14:paraId="3E9C4CCB" w14:textId="77777777" w:rsidTr="00AC74D0">
        <w:trPr>
          <w:cantSplit/>
          <w:trHeight w:val="190"/>
          <w:ins w:id="8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39AF495" w14:textId="77777777" w:rsidR="00CC69DD" w:rsidRPr="00076F00" w:rsidRDefault="00CC69DD" w:rsidP="00B820C4">
            <w:pPr>
              <w:pStyle w:val="tabletext00"/>
              <w:rPr>
                <w:ins w:id="8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5ED9E" w14:textId="77777777" w:rsidR="00CC69DD" w:rsidRPr="00076F00" w:rsidRDefault="00CC69DD" w:rsidP="00B820C4">
            <w:pPr>
              <w:pStyle w:val="tabletext00"/>
              <w:jc w:val="center"/>
              <w:rPr>
                <w:ins w:id="876" w:author="Author"/>
              </w:rPr>
            </w:pPr>
            <w:ins w:id="877" w:author="Author">
              <w:r w:rsidRPr="00076F00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9990B" w14:textId="77777777" w:rsidR="00CC69DD" w:rsidRPr="00076F00" w:rsidRDefault="00CC69DD" w:rsidP="00B820C4">
            <w:pPr>
              <w:pStyle w:val="tabletext00"/>
              <w:rPr>
                <w:ins w:id="878" w:author="Author"/>
              </w:rPr>
            </w:pPr>
            <w:ins w:id="879" w:author="Author">
              <w:r w:rsidRPr="00076F00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912240" w14:textId="77777777" w:rsidR="00CC69DD" w:rsidRPr="00076F00" w:rsidRDefault="00CC69DD" w:rsidP="00B820C4">
            <w:pPr>
              <w:pStyle w:val="tabletext00"/>
              <w:jc w:val="right"/>
              <w:rPr>
                <w:ins w:id="88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DBB043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881" w:author="Author"/>
              </w:rPr>
            </w:pPr>
            <w:ins w:id="882" w:author="Author">
              <w:r w:rsidRPr="00076F00">
                <w:t>1934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05F154" w14:textId="77777777" w:rsidR="00CC69DD" w:rsidRPr="00076F00" w:rsidRDefault="00CC69DD" w:rsidP="00B820C4">
            <w:pPr>
              <w:pStyle w:val="tabletext00"/>
              <w:jc w:val="right"/>
              <w:rPr>
                <w:ins w:id="88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07E813" w14:textId="77777777" w:rsidR="00CC69DD" w:rsidRPr="00076F00" w:rsidRDefault="00CC69DD" w:rsidP="00B820C4">
            <w:pPr>
              <w:pStyle w:val="tabletext00"/>
              <w:rPr>
                <w:ins w:id="884" w:author="Author"/>
              </w:rPr>
            </w:pPr>
            <w:ins w:id="885" w:author="Author">
              <w:r w:rsidRPr="00076F00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5F0276" w14:textId="77777777" w:rsidR="00CC69DD" w:rsidRPr="00076F00" w:rsidRDefault="00CC69DD" w:rsidP="00B820C4">
            <w:pPr>
              <w:pStyle w:val="tabletext00"/>
              <w:jc w:val="right"/>
              <w:rPr>
                <w:ins w:id="88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EE2F61" w14:textId="77777777" w:rsidR="00CC69DD" w:rsidRPr="00076F00" w:rsidRDefault="00CC69DD" w:rsidP="00B820C4">
            <w:pPr>
              <w:pStyle w:val="tabletext00"/>
              <w:rPr>
                <w:ins w:id="887" w:author="Author"/>
              </w:rPr>
            </w:pPr>
            <w:ins w:id="888" w:author="Author">
              <w:r w:rsidRPr="00076F00">
                <w:t>236</w:t>
              </w:r>
            </w:ins>
          </w:p>
        </w:tc>
      </w:tr>
      <w:tr w:rsidR="00CC69DD" w:rsidRPr="00076F00" w14:paraId="174022A9" w14:textId="77777777" w:rsidTr="00AC74D0">
        <w:trPr>
          <w:cantSplit/>
          <w:trHeight w:val="190"/>
          <w:ins w:id="8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3AD633" w14:textId="77777777" w:rsidR="00CC69DD" w:rsidRPr="00076F00" w:rsidRDefault="00CC69DD" w:rsidP="00B820C4">
            <w:pPr>
              <w:pStyle w:val="tabletext00"/>
              <w:rPr>
                <w:ins w:id="8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81CD3" w14:textId="77777777" w:rsidR="00CC69DD" w:rsidRPr="00076F00" w:rsidRDefault="00CC69DD" w:rsidP="00B820C4">
            <w:pPr>
              <w:pStyle w:val="tabletext00"/>
              <w:jc w:val="center"/>
              <w:rPr>
                <w:ins w:id="891" w:author="Author"/>
              </w:rPr>
            </w:pPr>
            <w:ins w:id="892" w:author="Author">
              <w:r w:rsidRPr="00076F00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68A43" w14:textId="77777777" w:rsidR="00CC69DD" w:rsidRPr="00076F00" w:rsidRDefault="00CC69DD" w:rsidP="00B820C4">
            <w:pPr>
              <w:pStyle w:val="tabletext00"/>
              <w:rPr>
                <w:ins w:id="893" w:author="Author"/>
              </w:rPr>
            </w:pPr>
            <w:ins w:id="894" w:author="Author">
              <w:r w:rsidRPr="00076F00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E334B6" w14:textId="77777777" w:rsidR="00CC69DD" w:rsidRPr="00076F00" w:rsidRDefault="00CC69DD" w:rsidP="00B820C4">
            <w:pPr>
              <w:pStyle w:val="tabletext00"/>
              <w:jc w:val="right"/>
              <w:rPr>
                <w:ins w:id="89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69F412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896" w:author="Author"/>
              </w:rPr>
            </w:pPr>
            <w:ins w:id="897" w:author="Author">
              <w:r w:rsidRPr="00076F00"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C53B18" w14:textId="77777777" w:rsidR="00CC69DD" w:rsidRPr="00076F00" w:rsidRDefault="00CC69DD" w:rsidP="00B820C4">
            <w:pPr>
              <w:pStyle w:val="tabletext00"/>
              <w:jc w:val="right"/>
              <w:rPr>
                <w:ins w:id="89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78D86A" w14:textId="77777777" w:rsidR="00CC69DD" w:rsidRPr="00076F00" w:rsidRDefault="00CC69DD" w:rsidP="00B820C4">
            <w:pPr>
              <w:pStyle w:val="tabletext00"/>
              <w:rPr>
                <w:ins w:id="899" w:author="Author"/>
              </w:rPr>
            </w:pPr>
            <w:ins w:id="900" w:author="Author">
              <w:r w:rsidRPr="00076F00"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134C66" w14:textId="77777777" w:rsidR="00CC69DD" w:rsidRPr="00076F00" w:rsidRDefault="00CC69DD" w:rsidP="00B820C4">
            <w:pPr>
              <w:pStyle w:val="tabletext00"/>
              <w:jc w:val="right"/>
              <w:rPr>
                <w:ins w:id="90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66C27E" w14:textId="77777777" w:rsidR="00CC69DD" w:rsidRPr="00076F00" w:rsidRDefault="00CC69DD" w:rsidP="00B820C4">
            <w:pPr>
              <w:pStyle w:val="tabletext00"/>
              <w:rPr>
                <w:ins w:id="902" w:author="Author"/>
              </w:rPr>
            </w:pPr>
            <w:ins w:id="903" w:author="Author">
              <w:r w:rsidRPr="00076F00">
                <w:t>260</w:t>
              </w:r>
            </w:ins>
          </w:p>
        </w:tc>
      </w:tr>
      <w:tr w:rsidR="00CC69DD" w:rsidRPr="00076F00" w14:paraId="199CC292" w14:textId="77777777" w:rsidTr="00AC74D0">
        <w:trPr>
          <w:cantSplit/>
          <w:trHeight w:val="190"/>
          <w:ins w:id="9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7E5A6E" w14:textId="77777777" w:rsidR="00CC69DD" w:rsidRPr="00076F00" w:rsidRDefault="00CC69DD" w:rsidP="00B820C4">
            <w:pPr>
              <w:pStyle w:val="tabletext00"/>
              <w:rPr>
                <w:ins w:id="9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FE7CF" w14:textId="77777777" w:rsidR="00CC69DD" w:rsidRPr="00076F00" w:rsidRDefault="00CC69DD" w:rsidP="00B820C4">
            <w:pPr>
              <w:pStyle w:val="tabletext00"/>
              <w:jc w:val="center"/>
              <w:rPr>
                <w:ins w:id="906" w:author="Author"/>
              </w:rPr>
            </w:pPr>
            <w:ins w:id="907" w:author="Author">
              <w:r w:rsidRPr="00076F00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CAC5E" w14:textId="77777777" w:rsidR="00CC69DD" w:rsidRPr="00076F00" w:rsidRDefault="00CC69DD" w:rsidP="00B820C4">
            <w:pPr>
              <w:pStyle w:val="tabletext00"/>
              <w:rPr>
                <w:ins w:id="908" w:author="Author"/>
              </w:rPr>
            </w:pPr>
            <w:ins w:id="909" w:author="Author">
              <w:r w:rsidRPr="00076F00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7D6685" w14:textId="77777777" w:rsidR="00CC69DD" w:rsidRPr="00076F00" w:rsidRDefault="00CC69DD" w:rsidP="00B820C4">
            <w:pPr>
              <w:pStyle w:val="tabletext00"/>
              <w:jc w:val="right"/>
              <w:rPr>
                <w:ins w:id="91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D2C406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911" w:author="Author"/>
              </w:rPr>
            </w:pPr>
            <w:ins w:id="912" w:author="Author">
              <w:r w:rsidRPr="00076F00">
                <w:t>1564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B6ED7F" w14:textId="77777777" w:rsidR="00CC69DD" w:rsidRPr="00076F00" w:rsidRDefault="00CC69DD" w:rsidP="00B820C4">
            <w:pPr>
              <w:pStyle w:val="tabletext00"/>
              <w:jc w:val="right"/>
              <w:rPr>
                <w:ins w:id="91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C220BD" w14:textId="77777777" w:rsidR="00CC69DD" w:rsidRPr="00076F00" w:rsidRDefault="00CC69DD" w:rsidP="00B820C4">
            <w:pPr>
              <w:pStyle w:val="tabletext00"/>
              <w:rPr>
                <w:ins w:id="914" w:author="Author"/>
              </w:rPr>
            </w:pPr>
            <w:ins w:id="915" w:author="Author">
              <w:r w:rsidRPr="00076F00">
                <w:t>607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6ED963" w14:textId="77777777" w:rsidR="00CC69DD" w:rsidRPr="00076F00" w:rsidRDefault="00CC69DD" w:rsidP="00B820C4">
            <w:pPr>
              <w:pStyle w:val="tabletext00"/>
              <w:jc w:val="right"/>
              <w:rPr>
                <w:ins w:id="91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9685EE" w14:textId="77777777" w:rsidR="00CC69DD" w:rsidRPr="00076F00" w:rsidRDefault="00CC69DD" w:rsidP="00B820C4">
            <w:pPr>
              <w:pStyle w:val="tabletext00"/>
              <w:rPr>
                <w:ins w:id="917" w:author="Author"/>
              </w:rPr>
            </w:pPr>
            <w:ins w:id="918" w:author="Author">
              <w:r w:rsidRPr="00076F00">
                <w:t>227</w:t>
              </w:r>
            </w:ins>
          </w:p>
        </w:tc>
      </w:tr>
      <w:tr w:rsidR="00CC69DD" w:rsidRPr="00076F00" w14:paraId="2501F2E3" w14:textId="77777777" w:rsidTr="00AC74D0">
        <w:trPr>
          <w:cantSplit/>
          <w:trHeight w:val="190"/>
          <w:ins w:id="9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E11CFA" w14:textId="77777777" w:rsidR="00CC69DD" w:rsidRPr="00076F00" w:rsidRDefault="00CC69DD" w:rsidP="00B820C4">
            <w:pPr>
              <w:pStyle w:val="tabletext00"/>
              <w:rPr>
                <w:ins w:id="9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176AB" w14:textId="77777777" w:rsidR="00CC69DD" w:rsidRPr="00076F00" w:rsidRDefault="00CC69DD" w:rsidP="00B820C4">
            <w:pPr>
              <w:pStyle w:val="tabletext00"/>
              <w:jc w:val="center"/>
              <w:rPr>
                <w:ins w:id="921" w:author="Author"/>
              </w:rPr>
            </w:pPr>
            <w:ins w:id="922" w:author="Author">
              <w:r w:rsidRPr="00076F00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23B6A" w14:textId="77777777" w:rsidR="00CC69DD" w:rsidRPr="00076F00" w:rsidRDefault="00CC69DD" w:rsidP="00B820C4">
            <w:pPr>
              <w:pStyle w:val="tabletext00"/>
              <w:rPr>
                <w:ins w:id="923" w:author="Author"/>
              </w:rPr>
            </w:pPr>
            <w:ins w:id="924" w:author="Author">
              <w:r w:rsidRPr="00076F00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3E1B50" w14:textId="77777777" w:rsidR="00CC69DD" w:rsidRPr="00076F00" w:rsidRDefault="00CC69DD" w:rsidP="00B820C4">
            <w:pPr>
              <w:pStyle w:val="tabletext00"/>
              <w:jc w:val="right"/>
              <w:rPr>
                <w:ins w:id="92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AAA2AF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926" w:author="Author"/>
              </w:rPr>
            </w:pPr>
            <w:ins w:id="927" w:author="Author">
              <w:r w:rsidRPr="00076F00">
                <w:t>1999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2FC627" w14:textId="77777777" w:rsidR="00CC69DD" w:rsidRPr="00076F00" w:rsidRDefault="00CC69DD" w:rsidP="00B820C4">
            <w:pPr>
              <w:pStyle w:val="tabletext00"/>
              <w:jc w:val="right"/>
              <w:rPr>
                <w:ins w:id="92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D190F3" w14:textId="77777777" w:rsidR="00CC69DD" w:rsidRPr="00076F00" w:rsidRDefault="00CC69DD" w:rsidP="00B820C4">
            <w:pPr>
              <w:pStyle w:val="tabletext00"/>
              <w:rPr>
                <w:ins w:id="929" w:author="Author"/>
              </w:rPr>
            </w:pPr>
            <w:ins w:id="930" w:author="Author">
              <w:r w:rsidRPr="00076F00"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B27865" w14:textId="77777777" w:rsidR="00CC69DD" w:rsidRPr="00076F00" w:rsidRDefault="00CC69DD" w:rsidP="00B820C4">
            <w:pPr>
              <w:pStyle w:val="tabletext00"/>
              <w:jc w:val="right"/>
              <w:rPr>
                <w:ins w:id="93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C1846D" w14:textId="77777777" w:rsidR="00CC69DD" w:rsidRPr="00076F00" w:rsidRDefault="00CC69DD" w:rsidP="00B820C4">
            <w:pPr>
              <w:pStyle w:val="tabletext00"/>
              <w:rPr>
                <w:ins w:id="932" w:author="Author"/>
              </w:rPr>
            </w:pPr>
            <w:ins w:id="933" w:author="Author">
              <w:r w:rsidRPr="00076F00">
                <w:t>210</w:t>
              </w:r>
            </w:ins>
          </w:p>
        </w:tc>
      </w:tr>
      <w:tr w:rsidR="00CC69DD" w:rsidRPr="00076F00" w14:paraId="75FA27FE" w14:textId="77777777" w:rsidTr="00AC74D0">
        <w:trPr>
          <w:cantSplit/>
          <w:trHeight w:val="190"/>
          <w:ins w:id="9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CFA529" w14:textId="77777777" w:rsidR="00CC69DD" w:rsidRPr="00076F00" w:rsidRDefault="00CC69DD" w:rsidP="00B820C4">
            <w:pPr>
              <w:pStyle w:val="tabletext00"/>
              <w:rPr>
                <w:ins w:id="9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006A9" w14:textId="77777777" w:rsidR="00CC69DD" w:rsidRPr="00076F00" w:rsidRDefault="00CC69DD" w:rsidP="00B820C4">
            <w:pPr>
              <w:pStyle w:val="tabletext00"/>
              <w:jc w:val="center"/>
              <w:rPr>
                <w:ins w:id="936" w:author="Author"/>
              </w:rPr>
            </w:pPr>
            <w:ins w:id="937" w:author="Author">
              <w:r w:rsidRPr="00076F00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C6965" w14:textId="77777777" w:rsidR="00CC69DD" w:rsidRPr="00076F00" w:rsidRDefault="00CC69DD" w:rsidP="00B820C4">
            <w:pPr>
              <w:pStyle w:val="tabletext00"/>
              <w:rPr>
                <w:ins w:id="938" w:author="Author"/>
              </w:rPr>
            </w:pPr>
            <w:ins w:id="939" w:author="Author">
              <w:r w:rsidRPr="00076F00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342607" w14:textId="77777777" w:rsidR="00CC69DD" w:rsidRPr="00076F00" w:rsidRDefault="00CC69DD" w:rsidP="00B820C4">
            <w:pPr>
              <w:pStyle w:val="tabletext00"/>
              <w:jc w:val="right"/>
              <w:rPr>
                <w:ins w:id="94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A3A851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941" w:author="Author"/>
              </w:rPr>
            </w:pPr>
            <w:ins w:id="942" w:author="Author">
              <w:r w:rsidRPr="00076F00">
                <w:t>1934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7D1A19" w14:textId="77777777" w:rsidR="00CC69DD" w:rsidRPr="00076F00" w:rsidRDefault="00CC69DD" w:rsidP="00B820C4">
            <w:pPr>
              <w:pStyle w:val="tabletext00"/>
              <w:jc w:val="right"/>
              <w:rPr>
                <w:ins w:id="94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5EEF80" w14:textId="77777777" w:rsidR="00CC69DD" w:rsidRPr="00076F00" w:rsidRDefault="00CC69DD" w:rsidP="00B820C4">
            <w:pPr>
              <w:pStyle w:val="tabletext00"/>
              <w:rPr>
                <w:ins w:id="944" w:author="Author"/>
              </w:rPr>
            </w:pPr>
            <w:ins w:id="945" w:author="Author">
              <w:r w:rsidRPr="00076F00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16C0BD" w14:textId="77777777" w:rsidR="00CC69DD" w:rsidRPr="00076F00" w:rsidRDefault="00CC69DD" w:rsidP="00B820C4">
            <w:pPr>
              <w:pStyle w:val="tabletext00"/>
              <w:jc w:val="right"/>
              <w:rPr>
                <w:ins w:id="94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ECF830" w14:textId="77777777" w:rsidR="00CC69DD" w:rsidRPr="00076F00" w:rsidRDefault="00CC69DD" w:rsidP="00B820C4">
            <w:pPr>
              <w:pStyle w:val="tabletext00"/>
              <w:rPr>
                <w:ins w:id="947" w:author="Author"/>
              </w:rPr>
            </w:pPr>
            <w:ins w:id="948" w:author="Author">
              <w:r w:rsidRPr="00076F00">
                <w:t>236</w:t>
              </w:r>
            </w:ins>
          </w:p>
        </w:tc>
      </w:tr>
      <w:tr w:rsidR="00CC69DD" w:rsidRPr="00076F00" w14:paraId="20E2D504" w14:textId="77777777" w:rsidTr="00AC74D0">
        <w:trPr>
          <w:cantSplit/>
          <w:trHeight w:val="190"/>
          <w:ins w:id="9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DD4452" w14:textId="77777777" w:rsidR="00CC69DD" w:rsidRPr="00076F00" w:rsidRDefault="00CC69DD" w:rsidP="00B820C4">
            <w:pPr>
              <w:pStyle w:val="tabletext00"/>
              <w:rPr>
                <w:ins w:id="9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2B9CE" w14:textId="77777777" w:rsidR="00CC69DD" w:rsidRPr="00076F00" w:rsidRDefault="00CC69DD" w:rsidP="00B820C4">
            <w:pPr>
              <w:pStyle w:val="tabletext00"/>
              <w:jc w:val="center"/>
              <w:rPr>
                <w:ins w:id="951" w:author="Author"/>
              </w:rPr>
            </w:pPr>
            <w:ins w:id="952" w:author="Author">
              <w:r w:rsidRPr="00076F00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F00A2" w14:textId="77777777" w:rsidR="00CC69DD" w:rsidRPr="00076F00" w:rsidRDefault="00CC69DD" w:rsidP="00B820C4">
            <w:pPr>
              <w:pStyle w:val="tabletext00"/>
              <w:rPr>
                <w:ins w:id="953" w:author="Author"/>
              </w:rPr>
            </w:pPr>
            <w:ins w:id="954" w:author="Author">
              <w:r w:rsidRPr="00076F00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F816CC" w14:textId="77777777" w:rsidR="00CC69DD" w:rsidRPr="00076F00" w:rsidRDefault="00CC69DD" w:rsidP="00B820C4">
            <w:pPr>
              <w:pStyle w:val="tabletext00"/>
              <w:jc w:val="right"/>
              <w:rPr>
                <w:ins w:id="95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8F890C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956" w:author="Author"/>
              </w:rPr>
            </w:pPr>
            <w:ins w:id="957" w:author="Author">
              <w:r w:rsidRPr="00076F00">
                <w:t>1564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894B48" w14:textId="77777777" w:rsidR="00CC69DD" w:rsidRPr="00076F00" w:rsidRDefault="00CC69DD" w:rsidP="00B820C4">
            <w:pPr>
              <w:pStyle w:val="tabletext00"/>
              <w:jc w:val="right"/>
              <w:rPr>
                <w:ins w:id="95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19CC4A" w14:textId="77777777" w:rsidR="00CC69DD" w:rsidRPr="00076F00" w:rsidRDefault="00CC69DD" w:rsidP="00B820C4">
            <w:pPr>
              <w:pStyle w:val="tabletext00"/>
              <w:rPr>
                <w:ins w:id="959" w:author="Author"/>
              </w:rPr>
            </w:pPr>
            <w:ins w:id="960" w:author="Author">
              <w:r w:rsidRPr="00076F00">
                <w:t>607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BF2980" w14:textId="77777777" w:rsidR="00CC69DD" w:rsidRPr="00076F00" w:rsidRDefault="00CC69DD" w:rsidP="00B820C4">
            <w:pPr>
              <w:pStyle w:val="tabletext00"/>
              <w:jc w:val="right"/>
              <w:rPr>
                <w:ins w:id="96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A7B54B" w14:textId="77777777" w:rsidR="00CC69DD" w:rsidRPr="00076F00" w:rsidRDefault="00CC69DD" w:rsidP="00B820C4">
            <w:pPr>
              <w:pStyle w:val="tabletext00"/>
              <w:rPr>
                <w:ins w:id="962" w:author="Author"/>
              </w:rPr>
            </w:pPr>
            <w:ins w:id="963" w:author="Author">
              <w:r w:rsidRPr="00076F00">
                <w:t>227</w:t>
              </w:r>
            </w:ins>
          </w:p>
        </w:tc>
      </w:tr>
      <w:tr w:rsidR="00CC69DD" w:rsidRPr="00076F00" w14:paraId="6CA18C9B" w14:textId="77777777" w:rsidTr="00AC74D0">
        <w:trPr>
          <w:cantSplit/>
          <w:trHeight w:val="190"/>
          <w:ins w:id="9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12BAF8" w14:textId="77777777" w:rsidR="00CC69DD" w:rsidRPr="00076F00" w:rsidRDefault="00CC69DD" w:rsidP="00B820C4">
            <w:pPr>
              <w:pStyle w:val="tabletext00"/>
              <w:rPr>
                <w:ins w:id="9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B7EA2" w14:textId="77777777" w:rsidR="00CC69DD" w:rsidRPr="00076F00" w:rsidRDefault="00CC69DD" w:rsidP="00B820C4">
            <w:pPr>
              <w:pStyle w:val="tabletext00"/>
              <w:jc w:val="center"/>
              <w:rPr>
                <w:ins w:id="966" w:author="Author"/>
              </w:rPr>
            </w:pPr>
            <w:ins w:id="967" w:author="Author">
              <w:r w:rsidRPr="00076F00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5CBB7" w14:textId="77777777" w:rsidR="00CC69DD" w:rsidRPr="00076F00" w:rsidRDefault="00CC69DD" w:rsidP="00B820C4">
            <w:pPr>
              <w:pStyle w:val="tabletext00"/>
              <w:rPr>
                <w:ins w:id="968" w:author="Author"/>
              </w:rPr>
            </w:pPr>
            <w:ins w:id="969" w:author="Author">
              <w:r w:rsidRPr="00076F00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751488" w14:textId="77777777" w:rsidR="00CC69DD" w:rsidRPr="00076F00" w:rsidRDefault="00CC69DD" w:rsidP="00B820C4">
            <w:pPr>
              <w:pStyle w:val="tabletext00"/>
              <w:jc w:val="right"/>
              <w:rPr>
                <w:ins w:id="97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A17235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971" w:author="Author"/>
              </w:rPr>
            </w:pPr>
            <w:ins w:id="972" w:author="Author">
              <w:r w:rsidRPr="00076F00">
                <w:t>1811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A73C10" w14:textId="77777777" w:rsidR="00CC69DD" w:rsidRPr="00076F00" w:rsidRDefault="00CC69DD" w:rsidP="00B820C4">
            <w:pPr>
              <w:pStyle w:val="tabletext00"/>
              <w:jc w:val="right"/>
              <w:rPr>
                <w:ins w:id="97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B7FF5E" w14:textId="77777777" w:rsidR="00CC69DD" w:rsidRPr="00076F00" w:rsidRDefault="00CC69DD" w:rsidP="00B820C4">
            <w:pPr>
              <w:pStyle w:val="tabletext00"/>
              <w:rPr>
                <w:ins w:id="974" w:author="Author"/>
              </w:rPr>
            </w:pPr>
            <w:ins w:id="975" w:author="Author">
              <w:r w:rsidRPr="00076F00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CC6C8C" w14:textId="77777777" w:rsidR="00CC69DD" w:rsidRPr="00076F00" w:rsidRDefault="00CC69DD" w:rsidP="00B820C4">
            <w:pPr>
              <w:pStyle w:val="tabletext00"/>
              <w:jc w:val="right"/>
              <w:rPr>
                <w:ins w:id="97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6D27EC" w14:textId="77777777" w:rsidR="00CC69DD" w:rsidRPr="00076F00" w:rsidRDefault="00CC69DD" w:rsidP="00B820C4">
            <w:pPr>
              <w:pStyle w:val="tabletext00"/>
              <w:rPr>
                <w:ins w:id="977" w:author="Author"/>
              </w:rPr>
            </w:pPr>
            <w:ins w:id="978" w:author="Author">
              <w:r w:rsidRPr="00076F00">
                <w:t>254</w:t>
              </w:r>
            </w:ins>
          </w:p>
        </w:tc>
      </w:tr>
      <w:tr w:rsidR="00CC69DD" w:rsidRPr="00076F00" w14:paraId="3C96C0C3" w14:textId="77777777" w:rsidTr="00AC74D0">
        <w:trPr>
          <w:cantSplit/>
          <w:trHeight w:val="190"/>
          <w:ins w:id="9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9C0A87" w14:textId="77777777" w:rsidR="00CC69DD" w:rsidRPr="00076F00" w:rsidRDefault="00CC69DD" w:rsidP="00B820C4">
            <w:pPr>
              <w:pStyle w:val="tabletext00"/>
              <w:rPr>
                <w:ins w:id="9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C8607" w14:textId="77777777" w:rsidR="00CC69DD" w:rsidRPr="00076F00" w:rsidRDefault="00CC69DD" w:rsidP="00B820C4">
            <w:pPr>
              <w:pStyle w:val="tabletext00"/>
              <w:jc w:val="center"/>
              <w:rPr>
                <w:ins w:id="981" w:author="Author"/>
              </w:rPr>
            </w:pPr>
            <w:ins w:id="982" w:author="Author">
              <w:r w:rsidRPr="00076F00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EA217" w14:textId="77777777" w:rsidR="00CC69DD" w:rsidRPr="00076F00" w:rsidRDefault="00CC69DD" w:rsidP="00B820C4">
            <w:pPr>
              <w:pStyle w:val="tabletext00"/>
              <w:rPr>
                <w:ins w:id="983" w:author="Author"/>
              </w:rPr>
            </w:pPr>
            <w:ins w:id="984" w:author="Author">
              <w:r w:rsidRPr="00076F00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5D4D9C" w14:textId="77777777" w:rsidR="00CC69DD" w:rsidRPr="00076F00" w:rsidRDefault="00CC69DD" w:rsidP="00B820C4">
            <w:pPr>
              <w:pStyle w:val="tabletext00"/>
              <w:jc w:val="right"/>
              <w:rPr>
                <w:ins w:id="98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7719CF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986" w:author="Author"/>
              </w:rPr>
            </w:pPr>
            <w:ins w:id="987" w:author="Author">
              <w:r w:rsidRPr="00076F00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2606A0" w14:textId="77777777" w:rsidR="00CC69DD" w:rsidRPr="00076F00" w:rsidRDefault="00CC69DD" w:rsidP="00B820C4">
            <w:pPr>
              <w:pStyle w:val="tabletext00"/>
              <w:jc w:val="right"/>
              <w:rPr>
                <w:ins w:id="98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D8D54F" w14:textId="77777777" w:rsidR="00CC69DD" w:rsidRPr="00076F00" w:rsidRDefault="00CC69DD" w:rsidP="00B820C4">
            <w:pPr>
              <w:pStyle w:val="tabletext00"/>
              <w:rPr>
                <w:ins w:id="989" w:author="Author"/>
              </w:rPr>
            </w:pPr>
            <w:ins w:id="990" w:author="Author">
              <w:r w:rsidRPr="00076F00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7BFF7B" w14:textId="77777777" w:rsidR="00CC69DD" w:rsidRPr="00076F00" w:rsidRDefault="00CC69DD" w:rsidP="00B820C4">
            <w:pPr>
              <w:pStyle w:val="tabletext00"/>
              <w:jc w:val="right"/>
              <w:rPr>
                <w:ins w:id="99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04F779" w14:textId="77777777" w:rsidR="00CC69DD" w:rsidRPr="00076F00" w:rsidRDefault="00CC69DD" w:rsidP="00B820C4">
            <w:pPr>
              <w:pStyle w:val="tabletext00"/>
              <w:rPr>
                <w:ins w:id="992" w:author="Author"/>
              </w:rPr>
            </w:pPr>
            <w:ins w:id="993" w:author="Author">
              <w:r w:rsidRPr="00076F00">
                <w:t>224</w:t>
              </w:r>
            </w:ins>
          </w:p>
        </w:tc>
      </w:tr>
      <w:tr w:rsidR="00CC69DD" w:rsidRPr="00076F00" w14:paraId="16EA3FEA" w14:textId="77777777" w:rsidTr="00AC74D0">
        <w:trPr>
          <w:cantSplit/>
          <w:trHeight w:val="190"/>
          <w:ins w:id="9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6DD094" w14:textId="77777777" w:rsidR="00CC69DD" w:rsidRPr="00076F00" w:rsidRDefault="00CC69DD" w:rsidP="00B820C4">
            <w:pPr>
              <w:pStyle w:val="tabletext00"/>
              <w:rPr>
                <w:ins w:id="9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7B281" w14:textId="77777777" w:rsidR="00CC69DD" w:rsidRPr="00076F00" w:rsidRDefault="00CC69DD" w:rsidP="00B820C4">
            <w:pPr>
              <w:pStyle w:val="tabletext00"/>
              <w:jc w:val="center"/>
              <w:rPr>
                <w:ins w:id="996" w:author="Author"/>
              </w:rPr>
            </w:pPr>
            <w:ins w:id="997" w:author="Author">
              <w:r w:rsidRPr="00076F00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7D8B4" w14:textId="77777777" w:rsidR="00CC69DD" w:rsidRPr="00076F00" w:rsidRDefault="00CC69DD" w:rsidP="00B820C4">
            <w:pPr>
              <w:pStyle w:val="tabletext00"/>
              <w:rPr>
                <w:ins w:id="998" w:author="Author"/>
              </w:rPr>
            </w:pPr>
            <w:ins w:id="999" w:author="Author">
              <w:r w:rsidRPr="00076F00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014311" w14:textId="77777777" w:rsidR="00CC69DD" w:rsidRPr="00076F00" w:rsidRDefault="00CC69DD" w:rsidP="00B820C4">
            <w:pPr>
              <w:pStyle w:val="tabletext00"/>
              <w:jc w:val="right"/>
              <w:rPr>
                <w:ins w:id="100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769634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001" w:author="Author"/>
              </w:rPr>
            </w:pPr>
            <w:ins w:id="1002" w:author="Author">
              <w:r w:rsidRPr="00076F00">
                <w:t>1934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6D171F" w14:textId="77777777" w:rsidR="00CC69DD" w:rsidRPr="00076F00" w:rsidRDefault="00CC69DD" w:rsidP="00B820C4">
            <w:pPr>
              <w:pStyle w:val="tabletext00"/>
              <w:jc w:val="right"/>
              <w:rPr>
                <w:ins w:id="100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1CA5A6" w14:textId="77777777" w:rsidR="00CC69DD" w:rsidRPr="00076F00" w:rsidRDefault="00CC69DD" w:rsidP="00B820C4">
            <w:pPr>
              <w:pStyle w:val="tabletext00"/>
              <w:rPr>
                <w:ins w:id="1004" w:author="Author"/>
              </w:rPr>
            </w:pPr>
            <w:ins w:id="1005" w:author="Author">
              <w:r w:rsidRPr="00076F00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0BC3A6" w14:textId="77777777" w:rsidR="00CC69DD" w:rsidRPr="00076F00" w:rsidRDefault="00CC69DD" w:rsidP="00B820C4">
            <w:pPr>
              <w:pStyle w:val="tabletext00"/>
              <w:jc w:val="right"/>
              <w:rPr>
                <w:ins w:id="100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5D71F9" w14:textId="77777777" w:rsidR="00CC69DD" w:rsidRPr="00076F00" w:rsidRDefault="00CC69DD" w:rsidP="00B820C4">
            <w:pPr>
              <w:pStyle w:val="tabletext00"/>
              <w:rPr>
                <w:ins w:id="1007" w:author="Author"/>
              </w:rPr>
            </w:pPr>
            <w:ins w:id="1008" w:author="Author">
              <w:r w:rsidRPr="00076F00">
                <w:t>236</w:t>
              </w:r>
            </w:ins>
          </w:p>
        </w:tc>
      </w:tr>
      <w:tr w:rsidR="00CC69DD" w:rsidRPr="00076F00" w14:paraId="5A6218B7" w14:textId="77777777" w:rsidTr="00AC74D0">
        <w:trPr>
          <w:cantSplit/>
          <w:trHeight w:val="190"/>
          <w:ins w:id="10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A2C169" w14:textId="77777777" w:rsidR="00CC69DD" w:rsidRPr="00076F00" w:rsidRDefault="00CC69DD" w:rsidP="00B820C4">
            <w:pPr>
              <w:pStyle w:val="tabletext00"/>
              <w:rPr>
                <w:ins w:id="10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2A4FA" w14:textId="77777777" w:rsidR="00CC69DD" w:rsidRPr="00076F00" w:rsidRDefault="00CC69DD" w:rsidP="00B820C4">
            <w:pPr>
              <w:pStyle w:val="tabletext00"/>
              <w:jc w:val="center"/>
              <w:rPr>
                <w:ins w:id="1011" w:author="Author"/>
              </w:rPr>
            </w:pPr>
            <w:ins w:id="1012" w:author="Author">
              <w:r w:rsidRPr="00076F00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FB767" w14:textId="77777777" w:rsidR="00CC69DD" w:rsidRPr="00076F00" w:rsidRDefault="00CC69DD" w:rsidP="00B820C4">
            <w:pPr>
              <w:pStyle w:val="tabletext00"/>
              <w:rPr>
                <w:ins w:id="1013" w:author="Author"/>
              </w:rPr>
            </w:pPr>
            <w:ins w:id="1014" w:author="Author">
              <w:r w:rsidRPr="00076F00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8BC72E" w14:textId="77777777" w:rsidR="00CC69DD" w:rsidRPr="00076F00" w:rsidRDefault="00CC69DD" w:rsidP="00B820C4">
            <w:pPr>
              <w:pStyle w:val="tabletext00"/>
              <w:jc w:val="right"/>
              <w:rPr>
                <w:ins w:id="101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65049A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016" w:author="Author"/>
              </w:rPr>
            </w:pPr>
            <w:ins w:id="1017" w:author="Author">
              <w:r w:rsidRPr="00076F00">
                <w:t>1905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6E806E" w14:textId="77777777" w:rsidR="00CC69DD" w:rsidRPr="00076F00" w:rsidRDefault="00CC69DD" w:rsidP="00B820C4">
            <w:pPr>
              <w:pStyle w:val="tabletext00"/>
              <w:jc w:val="right"/>
              <w:rPr>
                <w:ins w:id="101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41D8CD" w14:textId="77777777" w:rsidR="00CC69DD" w:rsidRPr="00076F00" w:rsidRDefault="00CC69DD" w:rsidP="00B820C4">
            <w:pPr>
              <w:pStyle w:val="tabletext00"/>
              <w:rPr>
                <w:ins w:id="1019" w:author="Author"/>
              </w:rPr>
            </w:pPr>
            <w:ins w:id="1020" w:author="Author">
              <w:r w:rsidRPr="00076F00"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26E5F8" w14:textId="77777777" w:rsidR="00CC69DD" w:rsidRPr="00076F00" w:rsidRDefault="00CC69DD" w:rsidP="00B820C4">
            <w:pPr>
              <w:pStyle w:val="tabletext00"/>
              <w:jc w:val="right"/>
              <w:rPr>
                <w:ins w:id="102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514F75" w14:textId="77777777" w:rsidR="00CC69DD" w:rsidRPr="00076F00" w:rsidRDefault="00CC69DD" w:rsidP="00B820C4">
            <w:pPr>
              <w:pStyle w:val="tabletext00"/>
              <w:rPr>
                <w:ins w:id="1022" w:author="Author"/>
              </w:rPr>
            </w:pPr>
            <w:ins w:id="1023" w:author="Author">
              <w:r w:rsidRPr="00076F00">
                <w:t>314</w:t>
              </w:r>
            </w:ins>
          </w:p>
        </w:tc>
      </w:tr>
      <w:tr w:rsidR="00CC69DD" w:rsidRPr="00076F00" w14:paraId="50F756DD" w14:textId="77777777" w:rsidTr="00AC74D0">
        <w:trPr>
          <w:cantSplit/>
          <w:trHeight w:val="190"/>
          <w:ins w:id="10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5AFCD3" w14:textId="77777777" w:rsidR="00CC69DD" w:rsidRPr="00076F00" w:rsidRDefault="00CC69DD" w:rsidP="00B820C4">
            <w:pPr>
              <w:pStyle w:val="tabletext00"/>
              <w:rPr>
                <w:ins w:id="10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1E40C" w14:textId="77777777" w:rsidR="00CC69DD" w:rsidRPr="00076F00" w:rsidRDefault="00CC69DD" w:rsidP="00B820C4">
            <w:pPr>
              <w:pStyle w:val="tabletext00"/>
              <w:jc w:val="center"/>
              <w:rPr>
                <w:ins w:id="1026" w:author="Author"/>
              </w:rPr>
            </w:pPr>
            <w:ins w:id="1027" w:author="Author">
              <w:r w:rsidRPr="00076F00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67F73" w14:textId="77777777" w:rsidR="00CC69DD" w:rsidRPr="00076F00" w:rsidRDefault="00CC69DD" w:rsidP="00B820C4">
            <w:pPr>
              <w:pStyle w:val="tabletext00"/>
              <w:rPr>
                <w:ins w:id="1028" w:author="Author"/>
              </w:rPr>
            </w:pPr>
            <w:ins w:id="1029" w:author="Author">
              <w:r w:rsidRPr="00076F00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440D89" w14:textId="77777777" w:rsidR="00CC69DD" w:rsidRPr="00076F00" w:rsidRDefault="00CC69DD" w:rsidP="00B820C4">
            <w:pPr>
              <w:pStyle w:val="tabletext00"/>
              <w:jc w:val="right"/>
              <w:rPr>
                <w:ins w:id="103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C8016F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031" w:author="Author"/>
              </w:rPr>
            </w:pPr>
            <w:ins w:id="1032" w:author="Author">
              <w:r w:rsidRPr="00076F00">
                <w:t>1815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EBCFCC" w14:textId="77777777" w:rsidR="00CC69DD" w:rsidRPr="00076F00" w:rsidRDefault="00CC69DD" w:rsidP="00B820C4">
            <w:pPr>
              <w:pStyle w:val="tabletext00"/>
              <w:jc w:val="right"/>
              <w:rPr>
                <w:ins w:id="103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8FA218" w14:textId="77777777" w:rsidR="00CC69DD" w:rsidRPr="00076F00" w:rsidRDefault="00CC69DD" w:rsidP="00B820C4">
            <w:pPr>
              <w:pStyle w:val="tabletext00"/>
              <w:rPr>
                <w:ins w:id="1034" w:author="Author"/>
              </w:rPr>
            </w:pPr>
            <w:ins w:id="1035" w:author="Author">
              <w:r w:rsidRPr="00076F00">
                <w:t>757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4A5C84" w14:textId="77777777" w:rsidR="00CC69DD" w:rsidRPr="00076F00" w:rsidRDefault="00CC69DD" w:rsidP="00B820C4">
            <w:pPr>
              <w:pStyle w:val="tabletext00"/>
              <w:jc w:val="right"/>
              <w:rPr>
                <w:ins w:id="103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CC2014" w14:textId="77777777" w:rsidR="00CC69DD" w:rsidRPr="00076F00" w:rsidRDefault="00CC69DD" w:rsidP="00B820C4">
            <w:pPr>
              <w:pStyle w:val="tabletext00"/>
              <w:rPr>
                <w:ins w:id="1037" w:author="Author"/>
              </w:rPr>
            </w:pPr>
            <w:ins w:id="1038" w:author="Author">
              <w:r w:rsidRPr="00076F00">
                <w:t>247</w:t>
              </w:r>
            </w:ins>
          </w:p>
        </w:tc>
      </w:tr>
      <w:tr w:rsidR="00CC69DD" w:rsidRPr="00076F00" w14:paraId="4BDBDA52" w14:textId="77777777" w:rsidTr="00AC74D0">
        <w:trPr>
          <w:cantSplit/>
          <w:trHeight w:val="190"/>
          <w:ins w:id="10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CC2D95" w14:textId="77777777" w:rsidR="00CC69DD" w:rsidRPr="00076F00" w:rsidRDefault="00CC69DD" w:rsidP="00B820C4">
            <w:pPr>
              <w:pStyle w:val="tabletext00"/>
              <w:rPr>
                <w:ins w:id="10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D8A0B" w14:textId="77777777" w:rsidR="00CC69DD" w:rsidRPr="00076F00" w:rsidRDefault="00CC69DD" w:rsidP="00B820C4">
            <w:pPr>
              <w:pStyle w:val="tabletext00"/>
              <w:jc w:val="center"/>
              <w:rPr>
                <w:ins w:id="1041" w:author="Author"/>
              </w:rPr>
            </w:pPr>
            <w:ins w:id="1042" w:author="Author">
              <w:r w:rsidRPr="00076F00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58476" w14:textId="77777777" w:rsidR="00CC69DD" w:rsidRPr="00076F00" w:rsidRDefault="00CC69DD" w:rsidP="00B820C4">
            <w:pPr>
              <w:pStyle w:val="tabletext00"/>
              <w:rPr>
                <w:ins w:id="1043" w:author="Author"/>
              </w:rPr>
            </w:pPr>
            <w:ins w:id="1044" w:author="Author">
              <w:r w:rsidRPr="00076F00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D7931C" w14:textId="77777777" w:rsidR="00CC69DD" w:rsidRPr="00076F00" w:rsidRDefault="00CC69DD" w:rsidP="00B820C4">
            <w:pPr>
              <w:pStyle w:val="tabletext00"/>
              <w:jc w:val="right"/>
              <w:rPr>
                <w:ins w:id="104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3376E7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046" w:author="Author"/>
              </w:rPr>
            </w:pPr>
            <w:ins w:id="1047" w:author="Author">
              <w:r w:rsidRPr="00076F00">
                <w:t>1815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658509" w14:textId="77777777" w:rsidR="00CC69DD" w:rsidRPr="00076F00" w:rsidRDefault="00CC69DD" w:rsidP="00B820C4">
            <w:pPr>
              <w:pStyle w:val="tabletext00"/>
              <w:jc w:val="right"/>
              <w:rPr>
                <w:ins w:id="104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AD93B2" w14:textId="77777777" w:rsidR="00CC69DD" w:rsidRPr="00076F00" w:rsidRDefault="00CC69DD" w:rsidP="00B820C4">
            <w:pPr>
              <w:pStyle w:val="tabletext00"/>
              <w:rPr>
                <w:ins w:id="1049" w:author="Author"/>
              </w:rPr>
            </w:pPr>
            <w:ins w:id="1050" w:author="Author">
              <w:r w:rsidRPr="00076F00">
                <w:t>757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07DCF2" w14:textId="77777777" w:rsidR="00CC69DD" w:rsidRPr="00076F00" w:rsidRDefault="00CC69DD" w:rsidP="00B820C4">
            <w:pPr>
              <w:pStyle w:val="tabletext00"/>
              <w:jc w:val="right"/>
              <w:rPr>
                <w:ins w:id="105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B3FC1E" w14:textId="77777777" w:rsidR="00CC69DD" w:rsidRPr="00076F00" w:rsidRDefault="00CC69DD" w:rsidP="00B820C4">
            <w:pPr>
              <w:pStyle w:val="tabletext00"/>
              <w:rPr>
                <w:ins w:id="1052" w:author="Author"/>
              </w:rPr>
            </w:pPr>
            <w:ins w:id="1053" w:author="Author">
              <w:r w:rsidRPr="00076F00">
                <w:t>247</w:t>
              </w:r>
            </w:ins>
          </w:p>
        </w:tc>
      </w:tr>
      <w:tr w:rsidR="00CC69DD" w:rsidRPr="00076F00" w14:paraId="564A2F80" w14:textId="77777777" w:rsidTr="00AC74D0">
        <w:trPr>
          <w:cantSplit/>
          <w:trHeight w:val="190"/>
          <w:ins w:id="10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536A4F" w14:textId="77777777" w:rsidR="00CC69DD" w:rsidRPr="00076F00" w:rsidRDefault="00CC69DD" w:rsidP="00B820C4">
            <w:pPr>
              <w:pStyle w:val="tabletext00"/>
              <w:rPr>
                <w:ins w:id="10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22F78" w14:textId="77777777" w:rsidR="00CC69DD" w:rsidRPr="00076F00" w:rsidRDefault="00CC69DD" w:rsidP="00B820C4">
            <w:pPr>
              <w:pStyle w:val="tabletext00"/>
              <w:jc w:val="center"/>
              <w:rPr>
                <w:ins w:id="1056" w:author="Author"/>
              </w:rPr>
            </w:pPr>
            <w:ins w:id="1057" w:author="Author">
              <w:r w:rsidRPr="00076F00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3CF1C" w14:textId="77777777" w:rsidR="00CC69DD" w:rsidRPr="00076F00" w:rsidRDefault="00CC69DD" w:rsidP="00B820C4">
            <w:pPr>
              <w:pStyle w:val="tabletext00"/>
              <w:rPr>
                <w:ins w:id="1058" w:author="Author"/>
              </w:rPr>
            </w:pPr>
            <w:ins w:id="1059" w:author="Author">
              <w:r w:rsidRPr="00076F00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AD27B6" w14:textId="77777777" w:rsidR="00CC69DD" w:rsidRPr="00076F00" w:rsidRDefault="00CC69DD" w:rsidP="00B820C4">
            <w:pPr>
              <w:pStyle w:val="tabletext00"/>
              <w:jc w:val="right"/>
              <w:rPr>
                <w:ins w:id="106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D92FFC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061" w:author="Author"/>
              </w:rPr>
            </w:pPr>
            <w:ins w:id="1062" w:author="Author">
              <w:r w:rsidRPr="00076F00">
                <w:t>1811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12993B" w14:textId="77777777" w:rsidR="00CC69DD" w:rsidRPr="00076F00" w:rsidRDefault="00CC69DD" w:rsidP="00B820C4">
            <w:pPr>
              <w:pStyle w:val="tabletext00"/>
              <w:jc w:val="right"/>
              <w:rPr>
                <w:ins w:id="106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8D5F99" w14:textId="77777777" w:rsidR="00CC69DD" w:rsidRPr="00076F00" w:rsidRDefault="00CC69DD" w:rsidP="00B820C4">
            <w:pPr>
              <w:pStyle w:val="tabletext00"/>
              <w:rPr>
                <w:ins w:id="1064" w:author="Author"/>
              </w:rPr>
            </w:pPr>
            <w:ins w:id="1065" w:author="Author">
              <w:r w:rsidRPr="00076F00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995163" w14:textId="77777777" w:rsidR="00CC69DD" w:rsidRPr="00076F00" w:rsidRDefault="00CC69DD" w:rsidP="00B820C4">
            <w:pPr>
              <w:pStyle w:val="tabletext00"/>
              <w:jc w:val="right"/>
              <w:rPr>
                <w:ins w:id="106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D436E1" w14:textId="77777777" w:rsidR="00CC69DD" w:rsidRPr="00076F00" w:rsidRDefault="00CC69DD" w:rsidP="00B820C4">
            <w:pPr>
              <w:pStyle w:val="tabletext00"/>
              <w:rPr>
                <w:ins w:id="1067" w:author="Author"/>
              </w:rPr>
            </w:pPr>
            <w:ins w:id="1068" w:author="Author">
              <w:r w:rsidRPr="00076F00">
                <w:t>254</w:t>
              </w:r>
            </w:ins>
          </w:p>
        </w:tc>
      </w:tr>
      <w:tr w:rsidR="00CC69DD" w:rsidRPr="00076F00" w14:paraId="056B1FC9" w14:textId="77777777" w:rsidTr="00AC74D0">
        <w:trPr>
          <w:cantSplit/>
          <w:trHeight w:val="190"/>
          <w:ins w:id="10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0D3290" w14:textId="77777777" w:rsidR="00CC69DD" w:rsidRPr="00076F00" w:rsidRDefault="00CC69DD" w:rsidP="00B820C4">
            <w:pPr>
              <w:pStyle w:val="tabletext00"/>
              <w:rPr>
                <w:ins w:id="10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9C230" w14:textId="77777777" w:rsidR="00CC69DD" w:rsidRPr="00076F00" w:rsidRDefault="00CC69DD" w:rsidP="00B820C4">
            <w:pPr>
              <w:pStyle w:val="tabletext00"/>
              <w:jc w:val="center"/>
              <w:rPr>
                <w:ins w:id="1071" w:author="Author"/>
              </w:rPr>
            </w:pPr>
            <w:ins w:id="1072" w:author="Author">
              <w:r w:rsidRPr="00076F00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B794A" w14:textId="77777777" w:rsidR="00CC69DD" w:rsidRPr="00076F00" w:rsidRDefault="00CC69DD" w:rsidP="00B820C4">
            <w:pPr>
              <w:pStyle w:val="tabletext00"/>
              <w:rPr>
                <w:ins w:id="1073" w:author="Author"/>
              </w:rPr>
            </w:pPr>
            <w:ins w:id="1074" w:author="Author">
              <w:r w:rsidRPr="00076F00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E8DB29" w14:textId="77777777" w:rsidR="00CC69DD" w:rsidRPr="00076F00" w:rsidRDefault="00CC69DD" w:rsidP="00B820C4">
            <w:pPr>
              <w:pStyle w:val="tabletext00"/>
              <w:jc w:val="right"/>
              <w:rPr>
                <w:ins w:id="107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2C6E1D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076" w:author="Author"/>
              </w:rPr>
            </w:pPr>
            <w:ins w:id="1077" w:author="Author">
              <w:r w:rsidRPr="00076F00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892D8D" w14:textId="77777777" w:rsidR="00CC69DD" w:rsidRPr="00076F00" w:rsidRDefault="00CC69DD" w:rsidP="00B820C4">
            <w:pPr>
              <w:pStyle w:val="tabletext00"/>
              <w:jc w:val="right"/>
              <w:rPr>
                <w:ins w:id="107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A52AA1" w14:textId="77777777" w:rsidR="00CC69DD" w:rsidRPr="00076F00" w:rsidRDefault="00CC69DD" w:rsidP="00B820C4">
            <w:pPr>
              <w:pStyle w:val="tabletext00"/>
              <w:rPr>
                <w:ins w:id="1079" w:author="Author"/>
              </w:rPr>
            </w:pPr>
            <w:ins w:id="1080" w:author="Author">
              <w:r w:rsidRPr="00076F00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612301" w14:textId="77777777" w:rsidR="00CC69DD" w:rsidRPr="00076F00" w:rsidRDefault="00CC69DD" w:rsidP="00B820C4">
            <w:pPr>
              <w:pStyle w:val="tabletext00"/>
              <w:jc w:val="right"/>
              <w:rPr>
                <w:ins w:id="108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889FE7" w14:textId="77777777" w:rsidR="00CC69DD" w:rsidRPr="00076F00" w:rsidRDefault="00CC69DD" w:rsidP="00B820C4">
            <w:pPr>
              <w:pStyle w:val="tabletext00"/>
              <w:rPr>
                <w:ins w:id="1082" w:author="Author"/>
              </w:rPr>
            </w:pPr>
            <w:ins w:id="1083" w:author="Author">
              <w:r w:rsidRPr="00076F00">
                <w:t>224</w:t>
              </w:r>
            </w:ins>
          </w:p>
        </w:tc>
      </w:tr>
      <w:tr w:rsidR="00CC69DD" w:rsidRPr="00076F00" w14:paraId="2107AD87" w14:textId="77777777" w:rsidTr="00AC74D0">
        <w:trPr>
          <w:cantSplit/>
          <w:trHeight w:val="190"/>
          <w:ins w:id="10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AF24B4" w14:textId="77777777" w:rsidR="00CC69DD" w:rsidRPr="00076F00" w:rsidRDefault="00CC69DD" w:rsidP="00B820C4">
            <w:pPr>
              <w:pStyle w:val="tabletext00"/>
              <w:rPr>
                <w:ins w:id="10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0008E" w14:textId="77777777" w:rsidR="00CC69DD" w:rsidRPr="00076F00" w:rsidRDefault="00CC69DD" w:rsidP="00B820C4">
            <w:pPr>
              <w:pStyle w:val="tabletext00"/>
              <w:jc w:val="center"/>
              <w:rPr>
                <w:ins w:id="1086" w:author="Author"/>
              </w:rPr>
            </w:pPr>
            <w:ins w:id="1087" w:author="Author">
              <w:r w:rsidRPr="00076F00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22879" w14:textId="77777777" w:rsidR="00CC69DD" w:rsidRPr="00076F00" w:rsidRDefault="00CC69DD" w:rsidP="00B820C4">
            <w:pPr>
              <w:pStyle w:val="tabletext00"/>
              <w:rPr>
                <w:ins w:id="1088" w:author="Author"/>
              </w:rPr>
            </w:pPr>
            <w:ins w:id="1089" w:author="Author">
              <w:r w:rsidRPr="00076F00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97581D" w14:textId="77777777" w:rsidR="00CC69DD" w:rsidRPr="00076F00" w:rsidRDefault="00CC69DD" w:rsidP="00B820C4">
            <w:pPr>
              <w:pStyle w:val="tabletext00"/>
              <w:jc w:val="right"/>
              <w:rPr>
                <w:ins w:id="109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1C262D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091" w:author="Author"/>
              </w:rPr>
            </w:pPr>
            <w:ins w:id="1092" w:author="Author">
              <w:r w:rsidRPr="00076F00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F17DCA" w14:textId="77777777" w:rsidR="00CC69DD" w:rsidRPr="00076F00" w:rsidRDefault="00CC69DD" w:rsidP="00B820C4">
            <w:pPr>
              <w:pStyle w:val="tabletext00"/>
              <w:jc w:val="right"/>
              <w:rPr>
                <w:ins w:id="109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738885" w14:textId="77777777" w:rsidR="00CC69DD" w:rsidRPr="00076F00" w:rsidRDefault="00CC69DD" w:rsidP="00B820C4">
            <w:pPr>
              <w:pStyle w:val="tabletext00"/>
              <w:rPr>
                <w:ins w:id="1094" w:author="Author"/>
              </w:rPr>
            </w:pPr>
            <w:ins w:id="1095" w:author="Author">
              <w:r w:rsidRPr="00076F00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4943DD" w14:textId="77777777" w:rsidR="00CC69DD" w:rsidRPr="00076F00" w:rsidRDefault="00CC69DD" w:rsidP="00B820C4">
            <w:pPr>
              <w:pStyle w:val="tabletext00"/>
              <w:jc w:val="right"/>
              <w:rPr>
                <w:ins w:id="109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BD3E31" w14:textId="77777777" w:rsidR="00CC69DD" w:rsidRPr="00076F00" w:rsidRDefault="00CC69DD" w:rsidP="00B820C4">
            <w:pPr>
              <w:pStyle w:val="tabletext00"/>
              <w:rPr>
                <w:ins w:id="1097" w:author="Author"/>
              </w:rPr>
            </w:pPr>
            <w:ins w:id="1098" w:author="Author">
              <w:r w:rsidRPr="00076F00">
                <w:t>224</w:t>
              </w:r>
            </w:ins>
          </w:p>
        </w:tc>
      </w:tr>
      <w:tr w:rsidR="00CC69DD" w:rsidRPr="00076F00" w14:paraId="556A5946" w14:textId="77777777" w:rsidTr="00AC74D0">
        <w:trPr>
          <w:cantSplit/>
          <w:trHeight w:val="190"/>
          <w:ins w:id="10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98D1B6" w14:textId="77777777" w:rsidR="00CC69DD" w:rsidRPr="00076F00" w:rsidRDefault="00CC69DD" w:rsidP="00B820C4">
            <w:pPr>
              <w:pStyle w:val="tabletext00"/>
              <w:rPr>
                <w:ins w:id="11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1F967" w14:textId="77777777" w:rsidR="00CC69DD" w:rsidRPr="00076F00" w:rsidRDefault="00CC69DD" w:rsidP="00B820C4">
            <w:pPr>
              <w:pStyle w:val="tabletext00"/>
              <w:jc w:val="center"/>
              <w:rPr>
                <w:ins w:id="1101" w:author="Author"/>
              </w:rPr>
            </w:pPr>
            <w:ins w:id="1102" w:author="Author">
              <w:r w:rsidRPr="00076F00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9A66E" w14:textId="77777777" w:rsidR="00CC69DD" w:rsidRPr="00076F00" w:rsidRDefault="00CC69DD" w:rsidP="00B820C4">
            <w:pPr>
              <w:pStyle w:val="tabletext00"/>
              <w:rPr>
                <w:ins w:id="1103" w:author="Author"/>
              </w:rPr>
            </w:pPr>
            <w:ins w:id="1104" w:author="Author">
              <w:r w:rsidRPr="00076F00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32A4C6" w14:textId="77777777" w:rsidR="00CC69DD" w:rsidRPr="00076F00" w:rsidRDefault="00CC69DD" w:rsidP="00B820C4">
            <w:pPr>
              <w:pStyle w:val="tabletext00"/>
              <w:jc w:val="right"/>
              <w:rPr>
                <w:ins w:id="110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E81F76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106" w:author="Author"/>
              </w:rPr>
            </w:pPr>
            <w:ins w:id="1107" w:author="Author">
              <w:r w:rsidRPr="00076F00">
                <w:t>1815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0BE268" w14:textId="77777777" w:rsidR="00CC69DD" w:rsidRPr="00076F00" w:rsidRDefault="00CC69DD" w:rsidP="00B820C4">
            <w:pPr>
              <w:pStyle w:val="tabletext00"/>
              <w:jc w:val="right"/>
              <w:rPr>
                <w:ins w:id="110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F9A93D" w14:textId="77777777" w:rsidR="00CC69DD" w:rsidRPr="00076F00" w:rsidRDefault="00CC69DD" w:rsidP="00B820C4">
            <w:pPr>
              <w:pStyle w:val="tabletext00"/>
              <w:rPr>
                <w:ins w:id="1109" w:author="Author"/>
              </w:rPr>
            </w:pPr>
            <w:ins w:id="1110" w:author="Author">
              <w:r w:rsidRPr="00076F00">
                <w:t>757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DE73DC" w14:textId="77777777" w:rsidR="00CC69DD" w:rsidRPr="00076F00" w:rsidRDefault="00CC69DD" w:rsidP="00B820C4">
            <w:pPr>
              <w:pStyle w:val="tabletext00"/>
              <w:jc w:val="right"/>
              <w:rPr>
                <w:ins w:id="111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0F8B93" w14:textId="77777777" w:rsidR="00CC69DD" w:rsidRPr="00076F00" w:rsidRDefault="00CC69DD" w:rsidP="00B820C4">
            <w:pPr>
              <w:pStyle w:val="tabletext00"/>
              <w:rPr>
                <w:ins w:id="1112" w:author="Author"/>
              </w:rPr>
            </w:pPr>
            <w:ins w:id="1113" w:author="Author">
              <w:r w:rsidRPr="00076F00">
                <w:t>247</w:t>
              </w:r>
            </w:ins>
          </w:p>
        </w:tc>
      </w:tr>
      <w:tr w:rsidR="00CC69DD" w:rsidRPr="00076F00" w14:paraId="17CE0870" w14:textId="77777777" w:rsidTr="00AC74D0">
        <w:trPr>
          <w:cantSplit/>
          <w:trHeight w:val="190"/>
          <w:ins w:id="11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EFA838" w14:textId="77777777" w:rsidR="00CC69DD" w:rsidRPr="00076F00" w:rsidRDefault="00CC69DD" w:rsidP="00B820C4">
            <w:pPr>
              <w:pStyle w:val="tabletext00"/>
              <w:rPr>
                <w:ins w:id="11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56BB8" w14:textId="77777777" w:rsidR="00CC69DD" w:rsidRPr="00076F00" w:rsidRDefault="00CC69DD" w:rsidP="00B820C4">
            <w:pPr>
              <w:pStyle w:val="tabletext00"/>
              <w:jc w:val="center"/>
              <w:rPr>
                <w:ins w:id="1116" w:author="Author"/>
              </w:rPr>
            </w:pPr>
            <w:ins w:id="1117" w:author="Author">
              <w:r w:rsidRPr="00076F00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269F5" w14:textId="77777777" w:rsidR="00CC69DD" w:rsidRPr="00076F00" w:rsidRDefault="00CC69DD" w:rsidP="00B820C4">
            <w:pPr>
              <w:pStyle w:val="tabletext00"/>
              <w:rPr>
                <w:ins w:id="1118" w:author="Author"/>
              </w:rPr>
            </w:pPr>
            <w:ins w:id="1119" w:author="Author">
              <w:r w:rsidRPr="00076F00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379600" w14:textId="77777777" w:rsidR="00CC69DD" w:rsidRPr="00076F00" w:rsidRDefault="00CC69DD" w:rsidP="00B820C4">
            <w:pPr>
              <w:pStyle w:val="tabletext00"/>
              <w:jc w:val="right"/>
              <w:rPr>
                <w:ins w:id="112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82481A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121" w:author="Author"/>
              </w:rPr>
            </w:pPr>
            <w:ins w:id="1122" w:author="Author">
              <w:r w:rsidRPr="00076F00">
                <w:t>1926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14FFF0" w14:textId="77777777" w:rsidR="00CC69DD" w:rsidRPr="00076F00" w:rsidRDefault="00CC69DD" w:rsidP="00B820C4">
            <w:pPr>
              <w:pStyle w:val="tabletext00"/>
              <w:jc w:val="right"/>
              <w:rPr>
                <w:ins w:id="112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AB62A4" w14:textId="77777777" w:rsidR="00CC69DD" w:rsidRPr="00076F00" w:rsidRDefault="00CC69DD" w:rsidP="00B820C4">
            <w:pPr>
              <w:pStyle w:val="tabletext00"/>
              <w:rPr>
                <w:ins w:id="1124" w:author="Author"/>
              </w:rPr>
            </w:pPr>
            <w:ins w:id="1125" w:author="Author">
              <w:r w:rsidRPr="00076F00">
                <w:t>742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F42039" w14:textId="77777777" w:rsidR="00CC69DD" w:rsidRPr="00076F00" w:rsidRDefault="00CC69DD" w:rsidP="00B820C4">
            <w:pPr>
              <w:pStyle w:val="tabletext00"/>
              <w:jc w:val="right"/>
              <w:rPr>
                <w:ins w:id="112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84DAE3" w14:textId="77777777" w:rsidR="00CC69DD" w:rsidRPr="00076F00" w:rsidRDefault="00CC69DD" w:rsidP="00B820C4">
            <w:pPr>
              <w:pStyle w:val="tabletext00"/>
              <w:rPr>
                <w:ins w:id="1127" w:author="Author"/>
              </w:rPr>
            </w:pPr>
            <w:ins w:id="1128" w:author="Author">
              <w:r w:rsidRPr="00076F00">
                <w:t>240</w:t>
              </w:r>
            </w:ins>
          </w:p>
        </w:tc>
      </w:tr>
      <w:tr w:rsidR="00CC69DD" w:rsidRPr="00076F00" w14:paraId="15E28330" w14:textId="77777777" w:rsidTr="00AC74D0">
        <w:trPr>
          <w:cantSplit/>
          <w:trHeight w:val="190"/>
          <w:ins w:id="11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267F96" w14:textId="77777777" w:rsidR="00CC69DD" w:rsidRPr="00076F00" w:rsidRDefault="00CC69DD" w:rsidP="00B820C4">
            <w:pPr>
              <w:pStyle w:val="tabletext00"/>
              <w:rPr>
                <w:ins w:id="11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98199" w14:textId="77777777" w:rsidR="00CC69DD" w:rsidRPr="00076F00" w:rsidRDefault="00CC69DD" w:rsidP="00B820C4">
            <w:pPr>
              <w:pStyle w:val="tabletext00"/>
              <w:jc w:val="center"/>
              <w:rPr>
                <w:ins w:id="1131" w:author="Author"/>
              </w:rPr>
            </w:pPr>
            <w:ins w:id="1132" w:author="Author">
              <w:r w:rsidRPr="00076F00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D97D6" w14:textId="77777777" w:rsidR="00CC69DD" w:rsidRPr="00076F00" w:rsidRDefault="00CC69DD" w:rsidP="00B820C4">
            <w:pPr>
              <w:pStyle w:val="tabletext00"/>
              <w:rPr>
                <w:ins w:id="1133" w:author="Author"/>
              </w:rPr>
            </w:pPr>
            <w:ins w:id="1134" w:author="Author">
              <w:r w:rsidRPr="00076F00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E6AAA2" w14:textId="77777777" w:rsidR="00CC69DD" w:rsidRPr="00076F00" w:rsidRDefault="00CC69DD" w:rsidP="00B820C4">
            <w:pPr>
              <w:pStyle w:val="tabletext00"/>
              <w:jc w:val="right"/>
              <w:rPr>
                <w:ins w:id="113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2CE409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136" w:author="Author"/>
              </w:rPr>
            </w:pPr>
            <w:ins w:id="1137" w:author="Author">
              <w:r w:rsidRPr="00076F00"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352FA6" w14:textId="77777777" w:rsidR="00CC69DD" w:rsidRPr="00076F00" w:rsidRDefault="00CC69DD" w:rsidP="00B820C4">
            <w:pPr>
              <w:pStyle w:val="tabletext00"/>
              <w:jc w:val="right"/>
              <w:rPr>
                <w:ins w:id="113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71A8E1" w14:textId="77777777" w:rsidR="00CC69DD" w:rsidRPr="00076F00" w:rsidRDefault="00CC69DD" w:rsidP="00B820C4">
            <w:pPr>
              <w:pStyle w:val="tabletext00"/>
              <w:rPr>
                <w:ins w:id="1139" w:author="Author"/>
              </w:rPr>
            </w:pPr>
            <w:ins w:id="1140" w:author="Author">
              <w:r w:rsidRPr="00076F00"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6894B5" w14:textId="77777777" w:rsidR="00CC69DD" w:rsidRPr="00076F00" w:rsidRDefault="00CC69DD" w:rsidP="00B820C4">
            <w:pPr>
              <w:pStyle w:val="tabletext00"/>
              <w:jc w:val="right"/>
              <w:rPr>
                <w:ins w:id="114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1DBCD8" w14:textId="77777777" w:rsidR="00CC69DD" w:rsidRPr="00076F00" w:rsidRDefault="00CC69DD" w:rsidP="00B820C4">
            <w:pPr>
              <w:pStyle w:val="tabletext00"/>
              <w:rPr>
                <w:ins w:id="1142" w:author="Author"/>
              </w:rPr>
            </w:pPr>
            <w:ins w:id="1143" w:author="Author">
              <w:r w:rsidRPr="00076F00">
                <w:t>198</w:t>
              </w:r>
            </w:ins>
          </w:p>
        </w:tc>
      </w:tr>
      <w:tr w:rsidR="00CC69DD" w:rsidRPr="00076F00" w14:paraId="16085539" w14:textId="77777777" w:rsidTr="00AC74D0">
        <w:trPr>
          <w:cantSplit/>
          <w:trHeight w:val="190"/>
          <w:ins w:id="11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CF7E50" w14:textId="77777777" w:rsidR="00CC69DD" w:rsidRPr="00076F00" w:rsidRDefault="00CC69DD" w:rsidP="00B820C4">
            <w:pPr>
              <w:pStyle w:val="tabletext00"/>
              <w:rPr>
                <w:ins w:id="11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D8D8B" w14:textId="77777777" w:rsidR="00CC69DD" w:rsidRPr="00076F00" w:rsidRDefault="00CC69DD" w:rsidP="00B820C4">
            <w:pPr>
              <w:pStyle w:val="tabletext00"/>
              <w:jc w:val="center"/>
              <w:rPr>
                <w:ins w:id="1146" w:author="Author"/>
              </w:rPr>
            </w:pPr>
            <w:ins w:id="1147" w:author="Author">
              <w:r w:rsidRPr="00076F00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BD61A" w14:textId="77777777" w:rsidR="00CC69DD" w:rsidRPr="00076F00" w:rsidRDefault="00CC69DD" w:rsidP="00B820C4">
            <w:pPr>
              <w:pStyle w:val="tabletext00"/>
              <w:rPr>
                <w:ins w:id="1148" w:author="Author"/>
              </w:rPr>
            </w:pPr>
            <w:ins w:id="1149" w:author="Author">
              <w:r w:rsidRPr="00076F00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717DA8" w14:textId="77777777" w:rsidR="00CC69DD" w:rsidRPr="00076F00" w:rsidRDefault="00CC69DD" w:rsidP="00B820C4">
            <w:pPr>
              <w:pStyle w:val="tabletext00"/>
              <w:jc w:val="right"/>
              <w:rPr>
                <w:ins w:id="115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EE8A8C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151" w:author="Author"/>
              </w:rPr>
            </w:pPr>
            <w:ins w:id="1152" w:author="Author">
              <w:r w:rsidRPr="00076F00">
                <w:t>1934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45E1A4" w14:textId="77777777" w:rsidR="00CC69DD" w:rsidRPr="00076F00" w:rsidRDefault="00CC69DD" w:rsidP="00B820C4">
            <w:pPr>
              <w:pStyle w:val="tabletext00"/>
              <w:jc w:val="right"/>
              <w:rPr>
                <w:ins w:id="115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EE4709" w14:textId="77777777" w:rsidR="00CC69DD" w:rsidRPr="00076F00" w:rsidRDefault="00CC69DD" w:rsidP="00B820C4">
            <w:pPr>
              <w:pStyle w:val="tabletext00"/>
              <w:rPr>
                <w:ins w:id="1154" w:author="Author"/>
              </w:rPr>
            </w:pPr>
            <w:ins w:id="1155" w:author="Author">
              <w:r w:rsidRPr="00076F00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282B23" w14:textId="77777777" w:rsidR="00CC69DD" w:rsidRPr="00076F00" w:rsidRDefault="00CC69DD" w:rsidP="00B820C4">
            <w:pPr>
              <w:pStyle w:val="tabletext00"/>
              <w:jc w:val="right"/>
              <w:rPr>
                <w:ins w:id="115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0BDC1E" w14:textId="77777777" w:rsidR="00CC69DD" w:rsidRPr="00076F00" w:rsidRDefault="00CC69DD" w:rsidP="00B820C4">
            <w:pPr>
              <w:pStyle w:val="tabletext00"/>
              <w:rPr>
                <w:ins w:id="1157" w:author="Author"/>
              </w:rPr>
            </w:pPr>
            <w:ins w:id="1158" w:author="Author">
              <w:r w:rsidRPr="00076F00">
                <w:t>236</w:t>
              </w:r>
            </w:ins>
          </w:p>
        </w:tc>
      </w:tr>
      <w:tr w:rsidR="00CC69DD" w:rsidRPr="00076F00" w14:paraId="5A9F60DB" w14:textId="77777777" w:rsidTr="00AC74D0">
        <w:trPr>
          <w:cantSplit/>
          <w:trHeight w:val="190"/>
          <w:ins w:id="11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BA3BE1" w14:textId="77777777" w:rsidR="00CC69DD" w:rsidRPr="00076F00" w:rsidRDefault="00CC69DD" w:rsidP="00B820C4">
            <w:pPr>
              <w:pStyle w:val="tabletext00"/>
              <w:rPr>
                <w:ins w:id="11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80E36" w14:textId="77777777" w:rsidR="00CC69DD" w:rsidRPr="00076F00" w:rsidRDefault="00CC69DD" w:rsidP="00B820C4">
            <w:pPr>
              <w:pStyle w:val="tabletext00"/>
              <w:jc w:val="center"/>
              <w:rPr>
                <w:ins w:id="1161" w:author="Author"/>
              </w:rPr>
            </w:pPr>
            <w:ins w:id="1162" w:author="Author">
              <w:r w:rsidRPr="00076F00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627E7" w14:textId="77777777" w:rsidR="00CC69DD" w:rsidRPr="00076F00" w:rsidRDefault="00CC69DD" w:rsidP="00B820C4">
            <w:pPr>
              <w:pStyle w:val="tabletext00"/>
              <w:rPr>
                <w:ins w:id="1163" w:author="Author"/>
              </w:rPr>
            </w:pPr>
            <w:ins w:id="1164" w:author="Author">
              <w:r w:rsidRPr="00076F00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158D2D" w14:textId="77777777" w:rsidR="00CC69DD" w:rsidRPr="00076F00" w:rsidRDefault="00CC69DD" w:rsidP="00B820C4">
            <w:pPr>
              <w:pStyle w:val="tabletext00"/>
              <w:jc w:val="right"/>
              <w:rPr>
                <w:ins w:id="116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D5E365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166" w:author="Author"/>
              </w:rPr>
            </w:pPr>
            <w:ins w:id="1167" w:author="Author">
              <w:r w:rsidRPr="00076F00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8170AF" w14:textId="77777777" w:rsidR="00CC69DD" w:rsidRPr="00076F00" w:rsidRDefault="00CC69DD" w:rsidP="00B820C4">
            <w:pPr>
              <w:pStyle w:val="tabletext00"/>
              <w:jc w:val="right"/>
              <w:rPr>
                <w:ins w:id="116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CCBEFE" w14:textId="77777777" w:rsidR="00CC69DD" w:rsidRPr="00076F00" w:rsidRDefault="00CC69DD" w:rsidP="00B820C4">
            <w:pPr>
              <w:pStyle w:val="tabletext00"/>
              <w:rPr>
                <w:ins w:id="1169" w:author="Author"/>
              </w:rPr>
            </w:pPr>
            <w:ins w:id="1170" w:author="Author">
              <w:r w:rsidRPr="00076F00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C7F2CE" w14:textId="77777777" w:rsidR="00CC69DD" w:rsidRPr="00076F00" w:rsidRDefault="00CC69DD" w:rsidP="00B820C4">
            <w:pPr>
              <w:pStyle w:val="tabletext00"/>
              <w:jc w:val="right"/>
              <w:rPr>
                <w:ins w:id="117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BAD58D" w14:textId="77777777" w:rsidR="00CC69DD" w:rsidRPr="00076F00" w:rsidRDefault="00CC69DD" w:rsidP="00B820C4">
            <w:pPr>
              <w:pStyle w:val="tabletext00"/>
              <w:rPr>
                <w:ins w:id="1172" w:author="Author"/>
              </w:rPr>
            </w:pPr>
            <w:ins w:id="1173" w:author="Author">
              <w:r w:rsidRPr="00076F00">
                <w:t>224</w:t>
              </w:r>
            </w:ins>
          </w:p>
        </w:tc>
      </w:tr>
      <w:tr w:rsidR="00CC69DD" w:rsidRPr="00076F00" w14:paraId="3FFB2C88" w14:textId="77777777" w:rsidTr="00AC74D0">
        <w:trPr>
          <w:cantSplit/>
          <w:trHeight w:val="190"/>
          <w:ins w:id="11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539B35" w14:textId="77777777" w:rsidR="00CC69DD" w:rsidRPr="00076F00" w:rsidRDefault="00CC69DD" w:rsidP="00B820C4">
            <w:pPr>
              <w:pStyle w:val="tabletext00"/>
              <w:rPr>
                <w:ins w:id="11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61E71" w14:textId="77777777" w:rsidR="00CC69DD" w:rsidRPr="00076F00" w:rsidRDefault="00CC69DD" w:rsidP="00B820C4">
            <w:pPr>
              <w:pStyle w:val="tabletext00"/>
              <w:jc w:val="center"/>
              <w:rPr>
                <w:ins w:id="1176" w:author="Author"/>
              </w:rPr>
            </w:pPr>
            <w:ins w:id="1177" w:author="Author">
              <w:r w:rsidRPr="00076F00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A94E5" w14:textId="77777777" w:rsidR="00CC69DD" w:rsidRPr="00076F00" w:rsidRDefault="00CC69DD" w:rsidP="00B820C4">
            <w:pPr>
              <w:pStyle w:val="tabletext00"/>
              <w:rPr>
                <w:ins w:id="1178" w:author="Author"/>
              </w:rPr>
            </w:pPr>
            <w:ins w:id="1179" w:author="Author">
              <w:r w:rsidRPr="00076F00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AEBF60" w14:textId="77777777" w:rsidR="00CC69DD" w:rsidRPr="00076F00" w:rsidRDefault="00CC69DD" w:rsidP="00B820C4">
            <w:pPr>
              <w:pStyle w:val="tabletext00"/>
              <w:jc w:val="right"/>
              <w:rPr>
                <w:ins w:id="118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F0A9D5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181" w:author="Author"/>
              </w:rPr>
            </w:pPr>
            <w:ins w:id="1182" w:author="Author">
              <w:r w:rsidRPr="00076F00"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B00FD8" w14:textId="77777777" w:rsidR="00CC69DD" w:rsidRPr="00076F00" w:rsidRDefault="00CC69DD" w:rsidP="00B820C4">
            <w:pPr>
              <w:pStyle w:val="tabletext00"/>
              <w:jc w:val="right"/>
              <w:rPr>
                <w:ins w:id="118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5CA58A" w14:textId="77777777" w:rsidR="00CC69DD" w:rsidRPr="00076F00" w:rsidRDefault="00CC69DD" w:rsidP="00B820C4">
            <w:pPr>
              <w:pStyle w:val="tabletext00"/>
              <w:rPr>
                <w:ins w:id="1184" w:author="Author"/>
              </w:rPr>
            </w:pPr>
            <w:ins w:id="1185" w:author="Author">
              <w:r w:rsidRPr="00076F00"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477154" w14:textId="77777777" w:rsidR="00CC69DD" w:rsidRPr="00076F00" w:rsidRDefault="00CC69DD" w:rsidP="00B820C4">
            <w:pPr>
              <w:pStyle w:val="tabletext00"/>
              <w:jc w:val="right"/>
              <w:rPr>
                <w:ins w:id="118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D38753" w14:textId="77777777" w:rsidR="00CC69DD" w:rsidRPr="00076F00" w:rsidRDefault="00CC69DD" w:rsidP="00B820C4">
            <w:pPr>
              <w:pStyle w:val="tabletext00"/>
              <w:rPr>
                <w:ins w:id="1187" w:author="Author"/>
              </w:rPr>
            </w:pPr>
            <w:ins w:id="1188" w:author="Author">
              <w:r w:rsidRPr="00076F00">
                <w:t>260</w:t>
              </w:r>
            </w:ins>
          </w:p>
        </w:tc>
      </w:tr>
      <w:tr w:rsidR="00CC69DD" w:rsidRPr="00076F00" w14:paraId="53F07BD8" w14:textId="77777777" w:rsidTr="00AC74D0">
        <w:trPr>
          <w:cantSplit/>
          <w:trHeight w:val="190"/>
          <w:ins w:id="11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E82BC9" w14:textId="77777777" w:rsidR="00CC69DD" w:rsidRPr="00076F00" w:rsidRDefault="00CC69DD" w:rsidP="00B820C4">
            <w:pPr>
              <w:pStyle w:val="tabletext00"/>
              <w:rPr>
                <w:ins w:id="11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47158" w14:textId="77777777" w:rsidR="00CC69DD" w:rsidRPr="00076F00" w:rsidRDefault="00CC69DD" w:rsidP="00B820C4">
            <w:pPr>
              <w:pStyle w:val="tabletext00"/>
              <w:jc w:val="center"/>
              <w:rPr>
                <w:ins w:id="1191" w:author="Author"/>
              </w:rPr>
            </w:pPr>
            <w:ins w:id="1192" w:author="Author">
              <w:r w:rsidRPr="00076F00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D2711" w14:textId="77777777" w:rsidR="00CC69DD" w:rsidRPr="00076F00" w:rsidRDefault="00CC69DD" w:rsidP="00B820C4">
            <w:pPr>
              <w:pStyle w:val="tabletext00"/>
              <w:rPr>
                <w:ins w:id="1193" w:author="Author"/>
              </w:rPr>
            </w:pPr>
            <w:ins w:id="1194" w:author="Author">
              <w:r w:rsidRPr="00076F00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3098CE" w14:textId="77777777" w:rsidR="00CC69DD" w:rsidRPr="00076F00" w:rsidRDefault="00CC69DD" w:rsidP="00B820C4">
            <w:pPr>
              <w:pStyle w:val="tabletext00"/>
              <w:jc w:val="right"/>
              <w:rPr>
                <w:ins w:id="119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630AC0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196" w:author="Author"/>
              </w:rPr>
            </w:pPr>
            <w:ins w:id="1197" w:author="Author">
              <w:r w:rsidRPr="00076F00"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A04198" w14:textId="77777777" w:rsidR="00CC69DD" w:rsidRPr="00076F00" w:rsidRDefault="00CC69DD" w:rsidP="00B820C4">
            <w:pPr>
              <w:pStyle w:val="tabletext00"/>
              <w:jc w:val="right"/>
              <w:rPr>
                <w:ins w:id="119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010F86" w14:textId="77777777" w:rsidR="00CC69DD" w:rsidRPr="00076F00" w:rsidRDefault="00CC69DD" w:rsidP="00B820C4">
            <w:pPr>
              <w:pStyle w:val="tabletext00"/>
              <w:rPr>
                <w:ins w:id="1199" w:author="Author"/>
              </w:rPr>
            </w:pPr>
            <w:ins w:id="1200" w:author="Author">
              <w:r w:rsidRPr="00076F00"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BD876F" w14:textId="77777777" w:rsidR="00CC69DD" w:rsidRPr="00076F00" w:rsidRDefault="00CC69DD" w:rsidP="00B820C4">
            <w:pPr>
              <w:pStyle w:val="tabletext00"/>
              <w:jc w:val="right"/>
              <w:rPr>
                <w:ins w:id="120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017BA1" w14:textId="77777777" w:rsidR="00CC69DD" w:rsidRPr="00076F00" w:rsidRDefault="00CC69DD" w:rsidP="00B820C4">
            <w:pPr>
              <w:pStyle w:val="tabletext00"/>
              <w:rPr>
                <w:ins w:id="1202" w:author="Author"/>
              </w:rPr>
            </w:pPr>
            <w:ins w:id="1203" w:author="Author">
              <w:r w:rsidRPr="00076F00">
                <w:t>198</w:t>
              </w:r>
            </w:ins>
          </w:p>
        </w:tc>
      </w:tr>
      <w:tr w:rsidR="00CC69DD" w:rsidRPr="00076F00" w14:paraId="72CB50AB" w14:textId="77777777" w:rsidTr="00AC74D0">
        <w:trPr>
          <w:cantSplit/>
          <w:trHeight w:val="190"/>
          <w:ins w:id="12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CBFBB0" w14:textId="77777777" w:rsidR="00CC69DD" w:rsidRPr="00076F00" w:rsidRDefault="00CC69DD" w:rsidP="00B820C4">
            <w:pPr>
              <w:pStyle w:val="tabletext00"/>
              <w:rPr>
                <w:ins w:id="12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37E0E" w14:textId="77777777" w:rsidR="00CC69DD" w:rsidRPr="00076F00" w:rsidRDefault="00CC69DD" w:rsidP="00B820C4">
            <w:pPr>
              <w:pStyle w:val="tabletext00"/>
              <w:jc w:val="center"/>
              <w:rPr>
                <w:ins w:id="1206" w:author="Author"/>
              </w:rPr>
            </w:pPr>
            <w:ins w:id="1207" w:author="Author">
              <w:r w:rsidRPr="00076F00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7C73D" w14:textId="77777777" w:rsidR="00CC69DD" w:rsidRPr="00076F00" w:rsidRDefault="00CC69DD" w:rsidP="00B820C4">
            <w:pPr>
              <w:pStyle w:val="tabletext00"/>
              <w:rPr>
                <w:ins w:id="1208" w:author="Author"/>
              </w:rPr>
            </w:pPr>
            <w:ins w:id="1209" w:author="Author">
              <w:r w:rsidRPr="00076F00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F33538" w14:textId="77777777" w:rsidR="00CC69DD" w:rsidRPr="00076F00" w:rsidRDefault="00CC69DD" w:rsidP="00B820C4">
            <w:pPr>
              <w:pStyle w:val="tabletext00"/>
              <w:jc w:val="right"/>
              <w:rPr>
                <w:ins w:id="121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4D78D0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211" w:author="Author"/>
              </w:rPr>
            </w:pPr>
            <w:ins w:id="1212" w:author="Author">
              <w:r w:rsidRPr="00076F00">
                <w:t>1802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20AABE" w14:textId="77777777" w:rsidR="00CC69DD" w:rsidRPr="00076F00" w:rsidRDefault="00CC69DD" w:rsidP="00B820C4">
            <w:pPr>
              <w:pStyle w:val="tabletext00"/>
              <w:jc w:val="right"/>
              <w:rPr>
                <w:ins w:id="121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42F324" w14:textId="77777777" w:rsidR="00CC69DD" w:rsidRPr="00076F00" w:rsidRDefault="00CC69DD" w:rsidP="00B820C4">
            <w:pPr>
              <w:pStyle w:val="tabletext00"/>
              <w:rPr>
                <w:ins w:id="1214" w:author="Author"/>
              </w:rPr>
            </w:pPr>
            <w:ins w:id="1215" w:author="Author">
              <w:r w:rsidRPr="00076F00"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76AE28" w14:textId="77777777" w:rsidR="00CC69DD" w:rsidRPr="00076F00" w:rsidRDefault="00CC69DD" w:rsidP="00B820C4">
            <w:pPr>
              <w:pStyle w:val="tabletext00"/>
              <w:jc w:val="right"/>
              <w:rPr>
                <w:ins w:id="121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03F498" w14:textId="77777777" w:rsidR="00CC69DD" w:rsidRPr="00076F00" w:rsidRDefault="00CC69DD" w:rsidP="00B820C4">
            <w:pPr>
              <w:pStyle w:val="tabletext00"/>
              <w:rPr>
                <w:ins w:id="1217" w:author="Author"/>
              </w:rPr>
            </w:pPr>
            <w:ins w:id="1218" w:author="Author">
              <w:r w:rsidRPr="00076F00">
                <w:t>198</w:t>
              </w:r>
            </w:ins>
          </w:p>
        </w:tc>
      </w:tr>
      <w:tr w:rsidR="00CC69DD" w:rsidRPr="00076F00" w14:paraId="675906CB" w14:textId="77777777" w:rsidTr="00AC74D0">
        <w:trPr>
          <w:cantSplit/>
          <w:trHeight w:val="190"/>
          <w:ins w:id="12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E2AE12" w14:textId="77777777" w:rsidR="00CC69DD" w:rsidRPr="00076F00" w:rsidRDefault="00CC69DD" w:rsidP="00B820C4">
            <w:pPr>
              <w:pStyle w:val="tabletext00"/>
              <w:rPr>
                <w:ins w:id="12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CF5C8" w14:textId="77777777" w:rsidR="00CC69DD" w:rsidRPr="00076F00" w:rsidRDefault="00CC69DD" w:rsidP="00B820C4">
            <w:pPr>
              <w:pStyle w:val="tabletext00"/>
              <w:jc w:val="center"/>
              <w:rPr>
                <w:ins w:id="1221" w:author="Author"/>
              </w:rPr>
            </w:pPr>
            <w:ins w:id="1222" w:author="Author">
              <w:r w:rsidRPr="00076F00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DBC46" w14:textId="77777777" w:rsidR="00CC69DD" w:rsidRPr="00076F00" w:rsidRDefault="00CC69DD" w:rsidP="00B820C4">
            <w:pPr>
              <w:pStyle w:val="tabletext00"/>
              <w:rPr>
                <w:ins w:id="1223" w:author="Author"/>
              </w:rPr>
            </w:pPr>
            <w:ins w:id="1224" w:author="Author">
              <w:r w:rsidRPr="00076F00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1C68E7" w14:textId="77777777" w:rsidR="00CC69DD" w:rsidRPr="00076F00" w:rsidRDefault="00CC69DD" w:rsidP="00B820C4">
            <w:pPr>
              <w:pStyle w:val="tabletext00"/>
              <w:jc w:val="right"/>
              <w:rPr>
                <w:ins w:id="122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F1247B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226" w:author="Author"/>
              </w:rPr>
            </w:pPr>
            <w:ins w:id="1227" w:author="Author">
              <w:r w:rsidRPr="00076F00">
                <w:t>1905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1181B9" w14:textId="77777777" w:rsidR="00CC69DD" w:rsidRPr="00076F00" w:rsidRDefault="00CC69DD" w:rsidP="00B820C4">
            <w:pPr>
              <w:pStyle w:val="tabletext00"/>
              <w:jc w:val="right"/>
              <w:rPr>
                <w:ins w:id="122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AA822E" w14:textId="77777777" w:rsidR="00CC69DD" w:rsidRPr="00076F00" w:rsidRDefault="00CC69DD" w:rsidP="00B820C4">
            <w:pPr>
              <w:pStyle w:val="tabletext00"/>
              <w:rPr>
                <w:ins w:id="1229" w:author="Author"/>
              </w:rPr>
            </w:pPr>
            <w:ins w:id="1230" w:author="Author">
              <w:r w:rsidRPr="00076F00"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50EED0" w14:textId="77777777" w:rsidR="00CC69DD" w:rsidRPr="00076F00" w:rsidRDefault="00CC69DD" w:rsidP="00B820C4">
            <w:pPr>
              <w:pStyle w:val="tabletext00"/>
              <w:jc w:val="right"/>
              <w:rPr>
                <w:ins w:id="123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E65BB4" w14:textId="77777777" w:rsidR="00CC69DD" w:rsidRPr="00076F00" w:rsidRDefault="00CC69DD" w:rsidP="00B820C4">
            <w:pPr>
              <w:pStyle w:val="tabletext00"/>
              <w:rPr>
                <w:ins w:id="1232" w:author="Author"/>
              </w:rPr>
            </w:pPr>
            <w:ins w:id="1233" w:author="Author">
              <w:r w:rsidRPr="00076F00">
                <w:t>314</w:t>
              </w:r>
            </w:ins>
          </w:p>
        </w:tc>
      </w:tr>
      <w:tr w:rsidR="00CC69DD" w:rsidRPr="00076F00" w14:paraId="6AE1F766" w14:textId="77777777" w:rsidTr="00AC74D0">
        <w:trPr>
          <w:cantSplit/>
          <w:trHeight w:val="190"/>
          <w:ins w:id="12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668411" w14:textId="77777777" w:rsidR="00CC69DD" w:rsidRPr="00076F00" w:rsidRDefault="00CC69DD" w:rsidP="00B820C4">
            <w:pPr>
              <w:pStyle w:val="tabletext00"/>
              <w:rPr>
                <w:ins w:id="12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576B6" w14:textId="77777777" w:rsidR="00CC69DD" w:rsidRPr="00076F00" w:rsidRDefault="00CC69DD" w:rsidP="00B820C4">
            <w:pPr>
              <w:pStyle w:val="tabletext00"/>
              <w:jc w:val="center"/>
              <w:rPr>
                <w:ins w:id="1236" w:author="Author"/>
              </w:rPr>
            </w:pPr>
            <w:ins w:id="1237" w:author="Author">
              <w:r w:rsidRPr="00076F00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80B98" w14:textId="77777777" w:rsidR="00CC69DD" w:rsidRPr="00076F00" w:rsidRDefault="00CC69DD" w:rsidP="00B820C4">
            <w:pPr>
              <w:pStyle w:val="tabletext00"/>
              <w:rPr>
                <w:ins w:id="1238" w:author="Author"/>
              </w:rPr>
            </w:pPr>
            <w:ins w:id="1239" w:author="Author">
              <w:r w:rsidRPr="00076F00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B19A23" w14:textId="77777777" w:rsidR="00CC69DD" w:rsidRPr="00076F00" w:rsidRDefault="00CC69DD" w:rsidP="00B820C4">
            <w:pPr>
              <w:pStyle w:val="tabletext00"/>
              <w:jc w:val="right"/>
              <w:rPr>
                <w:ins w:id="124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731B57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241" w:author="Author"/>
              </w:rPr>
            </w:pPr>
            <w:ins w:id="1242" w:author="Author">
              <w:r w:rsidRPr="00076F00">
                <w:t>1811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EC9E49" w14:textId="77777777" w:rsidR="00CC69DD" w:rsidRPr="00076F00" w:rsidRDefault="00CC69DD" w:rsidP="00B820C4">
            <w:pPr>
              <w:pStyle w:val="tabletext00"/>
              <w:jc w:val="right"/>
              <w:rPr>
                <w:ins w:id="124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8153DF" w14:textId="77777777" w:rsidR="00CC69DD" w:rsidRPr="00076F00" w:rsidRDefault="00CC69DD" w:rsidP="00B820C4">
            <w:pPr>
              <w:pStyle w:val="tabletext00"/>
              <w:rPr>
                <w:ins w:id="1244" w:author="Author"/>
              </w:rPr>
            </w:pPr>
            <w:ins w:id="1245" w:author="Author">
              <w:r w:rsidRPr="00076F00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7B8DDE" w14:textId="77777777" w:rsidR="00CC69DD" w:rsidRPr="00076F00" w:rsidRDefault="00CC69DD" w:rsidP="00B820C4">
            <w:pPr>
              <w:pStyle w:val="tabletext00"/>
              <w:jc w:val="right"/>
              <w:rPr>
                <w:ins w:id="124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FE6127" w14:textId="77777777" w:rsidR="00CC69DD" w:rsidRPr="00076F00" w:rsidRDefault="00CC69DD" w:rsidP="00B820C4">
            <w:pPr>
              <w:pStyle w:val="tabletext00"/>
              <w:rPr>
                <w:ins w:id="1247" w:author="Author"/>
              </w:rPr>
            </w:pPr>
            <w:ins w:id="1248" w:author="Author">
              <w:r w:rsidRPr="00076F00">
                <w:t>254</w:t>
              </w:r>
            </w:ins>
          </w:p>
        </w:tc>
      </w:tr>
      <w:tr w:rsidR="00CC69DD" w:rsidRPr="00076F00" w14:paraId="336A27AD" w14:textId="77777777" w:rsidTr="00AC74D0">
        <w:trPr>
          <w:cantSplit/>
          <w:trHeight w:val="190"/>
          <w:ins w:id="12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DCE2E9" w14:textId="77777777" w:rsidR="00CC69DD" w:rsidRPr="00076F00" w:rsidRDefault="00CC69DD" w:rsidP="00B820C4">
            <w:pPr>
              <w:pStyle w:val="tabletext00"/>
              <w:rPr>
                <w:ins w:id="12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A035A" w14:textId="77777777" w:rsidR="00CC69DD" w:rsidRPr="00076F00" w:rsidRDefault="00CC69DD" w:rsidP="00B820C4">
            <w:pPr>
              <w:pStyle w:val="tabletext00"/>
              <w:jc w:val="center"/>
              <w:rPr>
                <w:ins w:id="1251" w:author="Author"/>
              </w:rPr>
            </w:pPr>
            <w:ins w:id="1252" w:author="Author">
              <w:r w:rsidRPr="00076F00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F4D2A" w14:textId="77777777" w:rsidR="00CC69DD" w:rsidRPr="00076F00" w:rsidRDefault="00CC69DD" w:rsidP="00B820C4">
            <w:pPr>
              <w:pStyle w:val="tabletext00"/>
              <w:rPr>
                <w:ins w:id="1253" w:author="Author"/>
              </w:rPr>
            </w:pPr>
            <w:ins w:id="1254" w:author="Author">
              <w:r w:rsidRPr="00076F00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202A50" w14:textId="77777777" w:rsidR="00CC69DD" w:rsidRPr="00076F00" w:rsidRDefault="00CC69DD" w:rsidP="00B820C4">
            <w:pPr>
              <w:pStyle w:val="tabletext00"/>
              <w:jc w:val="right"/>
              <w:rPr>
                <w:ins w:id="125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0401D3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256" w:author="Author"/>
              </w:rPr>
            </w:pPr>
            <w:ins w:id="1257" w:author="Author">
              <w:r w:rsidRPr="00076F00">
                <w:t>1597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C6CF6C" w14:textId="77777777" w:rsidR="00CC69DD" w:rsidRPr="00076F00" w:rsidRDefault="00CC69DD" w:rsidP="00B820C4">
            <w:pPr>
              <w:pStyle w:val="tabletext00"/>
              <w:jc w:val="right"/>
              <w:rPr>
                <w:ins w:id="125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103EEB" w14:textId="77777777" w:rsidR="00CC69DD" w:rsidRPr="00076F00" w:rsidRDefault="00CC69DD" w:rsidP="00B820C4">
            <w:pPr>
              <w:pStyle w:val="tabletext00"/>
              <w:rPr>
                <w:ins w:id="1259" w:author="Author"/>
              </w:rPr>
            </w:pPr>
            <w:ins w:id="1260" w:author="Author">
              <w:r w:rsidRPr="00076F00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4AB1AA" w14:textId="77777777" w:rsidR="00CC69DD" w:rsidRPr="00076F00" w:rsidRDefault="00CC69DD" w:rsidP="00B820C4">
            <w:pPr>
              <w:pStyle w:val="tabletext00"/>
              <w:jc w:val="right"/>
              <w:rPr>
                <w:ins w:id="126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8E76A3" w14:textId="77777777" w:rsidR="00CC69DD" w:rsidRPr="00076F00" w:rsidRDefault="00CC69DD" w:rsidP="00B820C4">
            <w:pPr>
              <w:pStyle w:val="tabletext00"/>
              <w:rPr>
                <w:ins w:id="1262" w:author="Author"/>
              </w:rPr>
            </w:pPr>
            <w:ins w:id="1263" w:author="Author">
              <w:r w:rsidRPr="00076F00">
                <w:t>224</w:t>
              </w:r>
            </w:ins>
          </w:p>
        </w:tc>
      </w:tr>
      <w:tr w:rsidR="00CC69DD" w:rsidRPr="00076F00" w14:paraId="12ADF2CC" w14:textId="77777777" w:rsidTr="00AC74D0">
        <w:trPr>
          <w:cantSplit/>
          <w:trHeight w:val="190"/>
          <w:ins w:id="12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80F73C" w14:textId="77777777" w:rsidR="00CC69DD" w:rsidRPr="00076F00" w:rsidRDefault="00CC69DD" w:rsidP="00B820C4">
            <w:pPr>
              <w:pStyle w:val="tabletext00"/>
              <w:rPr>
                <w:ins w:id="12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9750B" w14:textId="77777777" w:rsidR="00CC69DD" w:rsidRPr="00076F00" w:rsidRDefault="00CC69DD" w:rsidP="00B820C4">
            <w:pPr>
              <w:pStyle w:val="tabletext00"/>
              <w:jc w:val="center"/>
              <w:rPr>
                <w:ins w:id="1266" w:author="Author"/>
              </w:rPr>
            </w:pPr>
            <w:ins w:id="1267" w:author="Author">
              <w:r w:rsidRPr="00076F00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BDBF8" w14:textId="77777777" w:rsidR="00CC69DD" w:rsidRPr="00076F00" w:rsidRDefault="00CC69DD" w:rsidP="00B820C4">
            <w:pPr>
              <w:pStyle w:val="tabletext00"/>
              <w:rPr>
                <w:ins w:id="1268" w:author="Author"/>
              </w:rPr>
            </w:pPr>
            <w:ins w:id="1269" w:author="Author">
              <w:r w:rsidRPr="00076F00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A2A30B" w14:textId="77777777" w:rsidR="00CC69DD" w:rsidRPr="00076F00" w:rsidRDefault="00CC69DD" w:rsidP="00B820C4">
            <w:pPr>
              <w:pStyle w:val="tabletext00"/>
              <w:jc w:val="right"/>
              <w:rPr>
                <w:ins w:id="127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55B0B2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271" w:author="Author"/>
              </w:rPr>
            </w:pPr>
            <w:ins w:id="1272" w:author="Author">
              <w:r w:rsidRPr="00076F00"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684C05" w14:textId="77777777" w:rsidR="00CC69DD" w:rsidRPr="00076F00" w:rsidRDefault="00CC69DD" w:rsidP="00B820C4">
            <w:pPr>
              <w:pStyle w:val="tabletext00"/>
              <w:jc w:val="right"/>
              <w:rPr>
                <w:ins w:id="127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392DDD" w14:textId="77777777" w:rsidR="00CC69DD" w:rsidRPr="00076F00" w:rsidRDefault="00CC69DD" w:rsidP="00B820C4">
            <w:pPr>
              <w:pStyle w:val="tabletext00"/>
              <w:rPr>
                <w:ins w:id="1274" w:author="Author"/>
              </w:rPr>
            </w:pPr>
            <w:ins w:id="1275" w:author="Author">
              <w:r w:rsidRPr="00076F00"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A14D27" w14:textId="77777777" w:rsidR="00CC69DD" w:rsidRPr="00076F00" w:rsidRDefault="00CC69DD" w:rsidP="00B820C4">
            <w:pPr>
              <w:pStyle w:val="tabletext00"/>
              <w:jc w:val="right"/>
              <w:rPr>
                <w:ins w:id="127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19B127" w14:textId="77777777" w:rsidR="00CC69DD" w:rsidRPr="00076F00" w:rsidRDefault="00CC69DD" w:rsidP="00B820C4">
            <w:pPr>
              <w:pStyle w:val="tabletext00"/>
              <w:rPr>
                <w:ins w:id="1277" w:author="Author"/>
              </w:rPr>
            </w:pPr>
            <w:ins w:id="1278" w:author="Author">
              <w:r w:rsidRPr="00076F00">
                <w:t>260</w:t>
              </w:r>
            </w:ins>
          </w:p>
        </w:tc>
      </w:tr>
      <w:tr w:rsidR="00CC69DD" w:rsidRPr="00076F00" w14:paraId="108E1CA9" w14:textId="77777777" w:rsidTr="00AC74D0">
        <w:trPr>
          <w:cantSplit/>
          <w:trHeight w:val="190"/>
          <w:ins w:id="12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48367B" w14:textId="77777777" w:rsidR="00CC69DD" w:rsidRPr="00076F00" w:rsidRDefault="00CC69DD" w:rsidP="00B820C4">
            <w:pPr>
              <w:pStyle w:val="tabletext00"/>
              <w:rPr>
                <w:ins w:id="12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ED345" w14:textId="77777777" w:rsidR="00CC69DD" w:rsidRPr="00076F00" w:rsidRDefault="00CC69DD" w:rsidP="00B820C4">
            <w:pPr>
              <w:pStyle w:val="tabletext00"/>
              <w:jc w:val="center"/>
              <w:rPr>
                <w:ins w:id="1281" w:author="Author"/>
              </w:rPr>
            </w:pPr>
            <w:ins w:id="1282" w:author="Author">
              <w:r w:rsidRPr="00076F00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BB596" w14:textId="77777777" w:rsidR="00CC69DD" w:rsidRPr="00076F00" w:rsidRDefault="00CC69DD" w:rsidP="00B820C4">
            <w:pPr>
              <w:pStyle w:val="tabletext00"/>
              <w:rPr>
                <w:ins w:id="1283" w:author="Author"/>
              </w:rPr>
            </w:pPr>
            <w:ins w:id="1284" w:author="Author">
              <w:r w:rsidRPr="00076F00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D22C2F" w14:textId="77777777" w:rsidR="00CC69DD" w:rsidRPr="00076F00" w:rsidRDefault="00CC69DD" w:rsidP="00B820C4">
            <w:pPr>
              <w:pStyle w:val="tabletext00"/>
              <w:jc w:val="right"/>
              <w:rPr>
                <w:ins w:id="128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F5E81C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286" w:author="Author"/>
              </w:rPr>
            </w:pPr>
            <w:ins w:id="1287" w:author="Author">
              <w:r w:rsidRPr="00076F00">
                <w:t>1905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D63644" w14:textId="77777777" w:rsidR="00CC69DD" w:rsidRPr="00076F00" w:rsidRDefault="00CC69DD" w:rsidP="00B820C4">
            <w:pPr>
              <w:pStyle w:val="tabletext00"/>
              <w:jc w:val="right"/>
              <w:rPr>
                <w:ins w:id="128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EC9C1B" w14:textId="77777777" w:rsidR="00CC69DD" w:rsidRPr="00076F00" w:rsidRDefault="00CC69DD" w:rsidP="00B820C4">
            <w:pPr>
              <w:pStyle w:val="tabletext00"/>
              <w:rPr>
                <w:ins w:id="1289" w:author="Author"/>
              </w:rPr>
            </w:pPr>
            <w:ins w:id="1290" w:author="Author">
              <w:r w:rsidRPr="00076F00"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2D83A2" w14:textId="77777777" w:rsidR="00CC69DD" w:rsidRPr="00076F00" w:rsidRDefault="00CC69DD" w:rsidP="00B820C4">
            <w:pPr>
              <w:pStyle w:val="tabletext00"/>
              <w:jc w:val="right"/>
              <w:rPr>
                <w:ins w:id="129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1FD728" w14:textId="77777777" w:rsidR="00CC69DD" w:rsidRPr="00076F00" w:rsidRDefault="00CC69DD" w:rsidP="00B820C4">
            <w:pPr>
              <w:pStyle w:val="tabletext00"/>
              <w:rPr>
                <w:ins w:id="1292" w:author="Author"/>
              </w:rPr>
            </w:pPr>
            <w:ins w:id="1293" w:author="Author">
              <w:r w:rsidRPr="00076F00">
                <w:t>314</w:t>
              </w:r>
            </w:ins>
          </w:p>
        </w:tc>
      </w:tr>
      <w:tr w:rsidR="00CC69DD" w:rsidRPr="00076F00" w14:paraId="75837522" w14:textId="77777777" w:rsidTr="00AC74D0">
        <w:trPr>
          <w:cantSplit/>
          <w:trHeight w:val="190"/>
          <w:ins w:id="12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EE2E13" w14:textId="77777777" w:rsidR="00CC69DD" w:rsidRPr="00076F00" w:rsidRDefault="00CC69DD" w:rsidP="00B820C4">
            <w:pPr>
              <w:pStyle w:val="tabletext00"/>
              <w:rPr>
                <w:ins w:id="12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A6EF5" w14:textId="77777777" w:rsidR="00CC69DD" w:rsidRPr="00076F00" w:rsidRDefault="00CC69DD" w:rsidP="00B820C4">
            <w:pPr>
              <w:pStyle w:val="tabletext00"/>
              <w:jc w:val="center"/>
              <w:rPr>
                <w:ins w:id="1296" w:author="Author"/>
              </w:rPr>
            </w:pPr>
            <w:ins w:id="1297" w:author="Author">
              <w:r w:rsidRPr="00076F00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FA7F7" w14:textId="77777777" w:rsidR="00CC69DD" w:rsidRPr="00076F00" w:rsidRDefault="00CC69DD" w:rsidP="00B820C4">
            <w:pPr>
              <w:pStyle w:val="tabletext00"/>
              <w:rPr>
                <w:ins w:id="1298" w:author="Author"/>
              </w:rPr>
            </w:pPr>
            <w:ins w:id="1299" w:author="Author">
              <w:r w:rsidRPr="00076F00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4B64FB" w14:textId="77777777" w:rsidR="00CC69DD" w:rsidRPr="00076F00" w:rsidRDefault="00CC69DD" w:rsidP="00B820C4">
            <w:pPr>
              <w:pStyle w:val="tabletext00"/>
              <w:jc w:val="right"/>
              <w:rPr>
                <w:ins w:id="130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6DB824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301" w:author="Author"/>
              </w:rPr>
            </w:pPr>
            <w:ins w:id="1302" w:author="Author">
              <w:r w:rsidRPr="00076F00">
                <w:t>1934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3E1771" w14:textId="77777777" w:rsidR="00CC69DD" w:rsidRPr="00076F00" w:rsidRDefault="00CC69DD" w:rsidP="00B820C4">
            <w:pPr>
              <w:pStyle w:val="tabletext00"/>
              <w:jc w:val="right"/>
              <w:rPr>
                <w:ins w:id="130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162623" w14:textId="77777777" w:rsidR="00CC69DD" w:rsidRPr="00076F00" w:rsidRDefault="00CC69DD" w:rsidP="00B820C4">
            <w:pPr>
              <w:pStyle w:val="tabletext00"/>
              <w:rPr>
                <w:ins w:id="1304" w:author="Author"/>
              </w:rPr>
            </w:pPr>
            <w:ins w:id="1305" w:author="Author">
              <w:r w:rsidRPr="00076F00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C1EF9F" w14:textId="77777777" w:rsidR="00CC69DD" w:rsidRPr="00076F00" w:rsidRDefault="00CC69DD" w:rsidP="00B820C4">
            <w:pPr>
              <w:pStyle w:val="tabletext00"/>
              <w:jc w:val="right"/>
              <w:rPr>
                <w:ins w:id="130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12779D" w14:textId="77777777" w:rsidR="00CC69DD" w:rsidRPr="00076F00" w:rsidRDefault="00CC69DD" w:rsidP="00B820C4">
            <w:pPr>
              <w:pStyle w:val="tabletext00"/>
              <w:rPr>
                <w:ins w:id="1307" w:author="Author"/>
              </w:rPr>
            </w:pPr>
            <w:ins w:id="1308" w:author="Author">
              <w:r w:rsidRPr="00076F00">
                <w:t>236</w:t>
              </w:r>
            </w:ins>
          </w:p>
        </w:tc>
      </w:tr>
      <w:tr w:rsidR="00CC69DD" w:rsidRPr="00076F00" w14:paraId="27CBFE47" w14:textId="77777777" w:rsidTr="00AC74D0">
        <w:trPr>
          <w:cantSplit/>
          <w:trHeight w:val="190"/>
          <w:ins w:id="13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3194E8" w14:textId="77777777" w:rsidR="00CC69DD" w:rsidRPr="00076F00" w:rsidRDefault="00CC69DD" w:rsidP="00B820C4">
            <w:pPr>
              <w:pStyle w:val="tabletext00"/>
              <w:rPr>
                <w:ins w:id="13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A765A" w14:textId="77777777" w:rsidR="00CC69DD" w:rsidRPr="00076F00" w:rsidRDefault="00CC69DD" w:rsidP="00B820C4">
            <w:pPr>
              <w:pStyle w:val="tabletext00"/>
              <w:jc w:val="center"/>
              <w:rPr>
                <w:ins w:id="1311" w:author="Author"/>
              </w:rPr>
            </w:pPr>
            <w:ins w:id="1312" w:author="Author">
              <w:r w:rsidRPr="00076F00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B2E04" w14:textId="77777777" w:rsidR="00CC69DD" w:rsidRPr="00076F00" w:rsidRDefault="00CC69DD" w:rsidP="00B820C4">
            <w:pPr>
              <w:pStyle w:val="tabletext00"/>
              <w:rPr>
                <w:ins w:id="1313" w:author="Author"/>
              </w:rPr>
            </w:pPr>
            <w:ins w:id="1314" w:author="Author">
              <w:r w:rsidRPr="00076F00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F128B0" w14:textId="77777777" w:rsidR="00CC69DD" w:rsidRPr="00076F00" w:rsidRDefault="00CC69DD" w:rsidP="00B820C4">
            <w:pPr>
              <w:pStyle w:val="tabletext00"/>
              <w:jc w:val="right"/>
              <w:rPr>
                <w:ins w:id="131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B2F4F3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316" w:author="Author"/>
              </w:rPr>
            </w:pPr>
            <w:ins w:id="1317" w:author="Author">
              <w:r w:rsidRPr="00076F00">
                <w:t>1944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6C08CA" w14:textId="77777777" w:rsidR="00CC69DD" w:rsidRPr="00076F00" w:rsidRDefault="00CC69DD" w:rsidP="00B820C4">
            <w:pPr>
              <w:pStyle w:val="tabletext00"/>
              <w:jc w:val="right"/>
              <w:rPr>
                <w:ins w:id="131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99E043" w14:textId="77777777" w:rsidR="00CC69DD" w:rsidRPr="00076F00" w:rsidRDefault="00CC69DD" w:rsidP="00B820C4">
            <w:pPr>
              <w:pStyle w:val="tabletext00"/>
              <w:rPr>
                <w:ins w:id="1319" w:author="Author"/>
              </w:rPr>
            </w:pPr>
            <w:ins w:id="1320" w:author="Author">
              <w:r w:rsidRPr="00076F00"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3D2AA1" w14:textId="77777777" w:rsidR="00CC69DD" w:rsidRPr="00076F00" w:rsidRDefault="00CC69DD" w:rsidP="00B820C4">
            <w:pPr>
              <w:pStyle w:val="tabletext00"/>
              <w:jc w:val="right"/>
              <w:rPr>
                <w:ins w:id="132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99367D" w14:textId="77777777" w:rsidR="00CC69DD" w:rsidRPr="00076F00" w:rsidRDefault="00CC69DD" w:rsidP="00B820C4">
            <w:pPr>
              <w:pStyle w:val="tabletext00"/>
              <w:rPr>
                <w:ins w:id="1322" w:author="Author"/>
              </w:rPr>
            </w:pPr>
            <w:ins w:id="1323" w:author="Author">
              <w:r w:rsidRPr="00076F00">
                <w:t>325</w:t>
              </w:r>
            </w:ins>
          </w:p>
        </w:tc>
      </w:tr>
      <w:tr w:rsidR="00CC69DD" w:rsidRPr="00076F00" w14:paraId="67D72FC4" w14:textId="77777777" w:rsidTr="00AC74D0">
        <w:trPr>
          <w:cantSplit/>
          <w:trHeight w:val="190"/>
          <w:ins w:id="13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E6AB5B" w14:textId="77777777" w:rsidR="00CC69DD" w:rsidRPr="00076F00" w:rsidRDefault="00CC69DD" w:rsidP="00B820C4">
            <w:pPr>
              <w:pStyle w:val="tabletext00"/>
              <w:rPr>
                <w:ins w:id="13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8996D" w14:textId="77777777" w:rsidR="00CC69DD" w:rsidRPr="00076F00" w:rsidRDefault="00CC69DD" w:rsidP="00B820C4">
            <w:pPr>
              <w:pStyle w:val="tabletext00"/>
              <w:jc w:val="center"/>
              <w:rPr>
                <w:ins w:id="1326" w:author="Author"/>
              </w:rPr>
            </w:pPr>
            <w:ins w:id="1327" w:author="Author">
              <w:r w:rsidRPr="00076F00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2BC7F" w14:textId="77777777" w:rsidR="00CC69DD" w:rsidRPr="00076F00" w:rsidRDefault="00CC69DD" w:rsidP="00B820C4">
            <w:pPr>
              <w:pStyle w:val="tabletext00"/>
              <w:rPr>
                <w:ins w:id="1328" w:author="Author"/>
              </w:rPr>
            </w:pPr>
            <w:ins w:id="1329" w:author="Author">
              <w:r w:rsidRPr="00076F00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761C12" w14:textId="77777777" w:rsidR="00CC69DD" w:rsidRPr="00076F00" w:rsidRDefault="00CC69DD" w:rsidP="00B820C4">
            <w:pPr>
              <w:pStyle w:val="tabletext00"/>
              <w:jc w:val="right"/>
              <w:rPr>
                <w:ins w:id="133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1FA067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331" w:author="Author"/>
              </w:rPr>
            </w:pPr>
            <w:ins w:id="1332" w:author="Author">
              <w:r w:rsidRPr="00076F00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595C4C" w14:textId="77777777" w:rsidR="00CC69DD" w:rsidRPr="00076F00" w:rsidRDefault="00CC69DD" w:rsidP="00B820C4">
            <w:pPr>
              <w:pStyle w:val="tabletext00"/>
              <w:jc w:val="right"/>
              <w:rPr>
                <w:ins w:id="133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369C7D" w14:textId="77777777" w:rsidR="00CC69DD" w:rsidRPr="00076F00" w:rsidRDefault="00CC69DD" w:rsidP="00B820C4">
            <w:pPr>
              <w:pStyle w:val="tabletext00"/>
              <w:rPr>
                <w:ins w:id="1334" w:author="Author"/>
              </w:rPr>
            </w:pPr>
            <w:ins w:id="1335" w:author="Author">
              <w:r w:rsidRPr="00076F00"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1E28D3" w14:textId="77777777" w:rsidR="00CC69DD" w:rsidRPr="00076F00" w:rsidRDefault="00CC69DD" w:rsidP="00B820C4">
            <w:pPr>
              <w:pStyle w:val="tabletext00"/>
              <w:jc w:val="right"/>
              <w:rPr>
                <w:ins w:id="133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10F016" w14:textId="77777777" w:rsidR="00CC69DD" w:rsidRPr="00076F00" w:rsidRDefault="00CC69DD" w:rsidP="00B820C4">
            <w:pPr>
              <w:pStyle w:val="tabletext00"/>
              <w:rPr>
                <w:ins w:id="1337" w:author="Author"/>
              </w:rPr>
            </w:pPr>
            <w:ins w:id="1338" w:author="Author">
              <w:r w:rsidRPr="00076F00">
                <w:t>269</w:t>
              </w:r>
            </w:ins>
          </w:p>
        </w:tc>
      </w:tr>
      <w:tr w:rsidR="00CC69DD" w:rsidRPr="00076F00" w14:paraId="429DFE1A" w14:textId="77777777" w:rsidTr="00AC74D0">
        <w:trPr>
          <w:cantSplit/>
          <w:trHeight w:val="190"/>
          <w:ins w:id="13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505FC0" w14:textId="77777777" w:rsidR="00CC69DD" w:rsidRPr="00076F00" w:rsidRDefault="00CC69DD" w:rsidP="00B820C4">
            <w:pPr>
              <w:pStyle w:val="tabletext00"/>
              <w:rPr>
                <w:ins w:id="13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611A8" w14:textId="77777777" w:rsidR="00CC69DD" w:rsidRPr="00076F00" w:rsidRDefault="00CC69DD" w:rsidP="00B820C4">
            <w:pPr>
              <w:pStyle w:val="tabletext00"/>
              <w:jc w:val="center"/>
              <w:rPr>
                <w:ins w:id="1341" w:author="Author"/>
              </w:rPr>
            </w:pPr>
            <w:ins w:id="1342" w:author="Author">
              <w:r w:rsidRPr="00076F00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029C1" w14:textId="77777777" w:rsidR="00CC69DD" w:rsidRPr="00076F00" w:rsidRDefault="00CC69DD" w:rsidP="00B820C4">
            <w:pPr>
              <w:pStyle w:val="tabletext00"/>
              <w:rPr>
                <w:ins w:id="1343" w:author="Author"/>
              </w:rPr>
            </w:pPr>
            <w:ins w:id="1344" w:author="Author">
              <w:r w:rsidRPr="00076F00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9EB526" w14:textId="77777777" w:rsidR="00CC69DD" w:rsidRPr="00076F00" w:rsidRDefault="00CC69DD" w:rsidP="00B820C4">
            <w:pPr>
              <w:pStyle w:val="tabletext00"/>
              <w:jc w:val="right"/>
              <w:rPr>
                <w:ins w:id="134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9812B9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346" w:author="Author"/>
              </w:rPr>
            </w:pPr>
            <w:ins w:id="1347" w:author="Author">
              <w:r w:rsidRPr="00076F00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132B95" w14:textId="77777777" w:rsidR="00CC69DD" w:rsidRPr="00076F00" w:rsidRDefault="00CC69DD" w:rsidP="00B820C4">
            <w:pPr>
              <w:pStyle w:val="tabletext00"/>
              <w:jc w:val="right"/>
              <w:rPr>
                <w:ins w:id="134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7BD967" w14:textId="77777777" w:rsidR="00CC69DD" w:rsidRPr="00076F00" w:rsidRDefault="00CC69DD" w:rsidP="00B820C4">
            <w:pPr>
              <w:pStyle w:val="tabletext00"/>
              <w:rPr>
                <w:ins w:id="1349" w:author="Author"/>
              </w:rPr>
            </w:pPr>
            <w:ins w:id="1350" w:author="Author">
              <w:r w:rsidRPr="00076F00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50424C" w14:textId="77777777" w:rsidR="00CC69DD" w:rsidRPr="00076F00" w:rsidRDefault="00CC69DD" w:rsidP="00B820C4">
            <w:pPr>
              <w:pStyle w:val="tabletext00"/>
              <w:jc w:val="right"/>
              <w:rPr>
                <w:ins w:id="135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0C3D70" w14:textId="77777777" w:rsidR="00CC69DD" w:rsidRPr="00076F00" w:rsidRDefault="00CC69DD" w:rsidP="00B820C4">
            <w:pPr>
              <w:pStyle w:val="tabletext00"/>
              <w:rPr>
                <w:ins w:id="1352" w:author="Author"/>
              </w:rPr>
            </w:pPr>
            <w:ins w:id="1353" w:author="Author">
              <w:r w:rsidRPr="00076F00">
                <w:t>231</w:t>
              </w:r>
            </w:ins>
          </w:p>
        </w:tc>
      </w:tr>
      <w:tr w:rsidR="00CC69DD" w:rsidRPr="00076F00" w14:paraId="7B68D2B5" w14:textId="77777777" w:rsidTr="00AC74D0">
        <w:trPr>
          <w:cantSplit/>
          <w:trHeight w:val="190"/>
          <w:ins w:id="13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2A1492" w14:textId="77777777" w:rsidR="00CC69DD" w:rsidRPr="00076F00" w:rsidRDefault="00CC69DD" w:rsidP="00B820C4">
            <w:pPr>
              <w:pStyle w:val="tabletext00"/>
              <w:rPr>
                <w:ins w:id="13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3F8CF" w14:textId="77777777" w:rsidR="00CC69DD" w:rsidRPr="00076F00" w:rsidRDefault="00CC69DD" w:rsidP="00B820C4">
            <w:pPr>
              <w:pStyle w:val="tabletext00"/>
              <w:jc w:val="center"/>
              <w:rPr>
                <w:ins w:id="1356" w:author="Author"/>
              </w:rPr>
            </w:pPr>
            <w:ins w:id="1357" w:author="Author">
              <w:r w:rsidRPr="00076F00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CF9E4" w14:textId="77777777" w:rsidR="00CC69DD" w:rsidRPr="00076F00" w:rsidRDefault="00CC69DD" w:rsidP="00B820C4">
            <w:pPr>
              <w:pStyle w:val="tabletext00"/>
              <w:rPr>
                <w:ins w:id="1358" w:author="Author"/>
              </w:rPr>
            </w:pPr>
            <w:ins w:id="1359" w:author="Author">
              <w:r w:rsidRPr="00076F00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1B4764" w14:textId="77777777" w:rsidR="00CC69DD" w:rsidRPr="00076F00" w:rsidRDefault="00CC69DD" w:rsidP="00B820C4">
            <w:pPr>
              <w:pStyle w:val="tabletext00"/>
              <w:jc w:val="right"/>
              <w:rPr>
                <w:ins w:id="136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8E9D91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361" w:author="Author"/>
              </w:rPr>
            </w:pPr>
            <w:ins w:id="1362" w:author="Author">
              <w:r w:rsidRPr="00076F00">
                <w:t>1973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3FC680" w14:textId="77777777" w:rsidR="00CC69DD" w:rsidRPr="00076F00" w:rsidRDefault="00CC69DD" w:rsidP="00B820C4">
            <w:pPr>
              <w:pStyle w:val="tabletext00"/>
              <w:jc w:val="right"/>
              <w:rPr>
                <w:ins w:id="136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AEFC09" w14:textId="77777777" w:rsidR="00CC69DD" w:rsidRPr="00076F00" w:rsidRDefault="00CC69DD" w:rsidP="00B820C4">
            <w:pPr>
              <w:pStyle w:val="tabletext00"/>
              <w:rPr>
                <w:ins w:id="1364" w:author="Author"/>
              </w:rPr>
            </w:pPr>
            <w:ins w:id="1365" w:author="Author">
              <w:r w:rsidRPr="00076F00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07AF72" w14:textId="77777777" w:rsidR="00CC69DD" w:rsidRPr="00076F00" w:rsidRDefault="00CC69DD" w:rsidP="00B820C4">
            <w:pPr>
              <w:pStyle w:val="tabletext00"/>
              <w:jc w:val="right"/>
              <w:rPr>
                <w:ins w:id="136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E2A1DF" w14:textId="77777777" w:rsidR="00CC69DD" w:rsidRPr="00076F00" w:rsidRDefault="00CC69DD" w:rsidP="00B820C4">
            <w:pPr>
              <w:pStyle w:val="tabletext00"/>
              <w:rPr>
                <w:ins w:id="1367" w:author="Author"/>
              </w:rPr>
            </w:pPr>
            <w:ins w:id="1368" w:author="Author">
              <w:r w:rsidRPr="00076F00">
                <w:t>243</w:t>
              </w:r>
            </w:ins>
          </w:p>
        </w:tc>
      </w:tr>
      <w:tr w:rsidR="00CC69DD" w:rsidRPr="00076F00" w14:paraId="30AD780F" w14:textId="77777777" w:rsidTr="00AC74D0">
        <w:trPr>
          <w:cantSplit/>
          <w:trHeight w:val="190"/>
          <w:ins w:id="13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685CC4" w14:textId="77777777" w:rsidR="00CC69DD" w:rsidRPr="00076F00" w:rsidRDefault="00CC69DD" w:rsidP="00B820C4">
            <w:pPr>
              <w:pStyle w:val="tabletext00"/>
              <w:rPr>
                <w:ins w:id="13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BC483" w14:textId="77777777" w:rsidR="00CC69DD" w:rsidRPr="00076F00" w:rsidRDefault="00CC69DD" w:rsidP="00B820C4">
            <w:pPr>
              <w:pStyle w:val="tabletext00"/>
              <w:jc w:val="center"/>
              <w:rPr>
                <w:ins w:id="1371" w:author="Author"/>
              </w:rPr>
            </w:pPr>
            <w:ins w:id="1372" w:author="Author">
              <w:r w:rsidRPr="00076F00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EB26C" w14:textId="77777777" w:rsidR="00CC69DD" w:rsidRPr="00076F00" w:rsidRDefault="00CC69DD" w:rsidP="00B820C4">
            <w:pPr>
              <w:pStyle w:val="tabletext00"/>
              <w:rPr>
                <w:ins w:id="1373" w:author="Author"/>
              </w:rPr>
            </w:pPr>
            <w:ins w:id="1374" w:author="Author">
              <w:r w:rsidRPr="00076F00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BFDB75" w14:textId="77777777" w:rsidR="00CC69DD" w:rsidRPr="00076F00" w:rsidRDefault="00CC69DD" w:rsidP="00B820C4">
            <w:pPr>
              <w:pStyle w:val="tabletext00"/>
              <w:jc w:val="right"/>
              <w:rPr>
                <w:ins w:id="137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530C05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376" w:author="Author"/>
              </w:rPr>
            </w:pPr>
            <w:ins w:id="1377" w:author="Author">
              <w:r w:rsidRPr="00076F00">
                <w:t>1595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00E099" w14:textId="77777777" w:rsidR="00CC69DD" w:rsidRPr="00076F00" w:rsidRDefault="00CC69DD" w:rsidP="00B820C4">
            <w:pPr>
              <w:pStyle w:val="tabletext00"/>
              <w:jc w:val="right"/>
              <w:rPr>
                <w:ins w:id="137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B5440B" w14:textId="77777777" w:rsidR="00CC69DD" w:rsidRPr="00076F00" w:rsidRDefault="00CC69DD" w:rsidP="00B820C4">
            <w:pPr>
              <w:pStyle w:val="tabletext00"/>
              <w:rPr>
                <w:ins w:id="1379" w:author="Author"/>
              </w:rPr>
            </w:pPr>
            <w:ins w:id="1380" w:author="Author">
              <w:r w:rsidRPr="00076F00">
                <w:t>607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003A94" w14:textId="77777777" w:rsidR="00CC69DD" w:rsidRPr="00076F00" w:rsidRDefault="00CC69DD" w:rsidP="00B820C4">
            <w:pPr>
              <w:pStyle w:val="tabletext00"/>
              <w:jc w:val="right"/>
              <w:rPr>
                <w:ins w:id="138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D41EC6" w14:textId="77777777" w:rsidR="00CC69DD" w:rsidRPr="00076F00" w:rsidRDefault="00CC69DD" w:rsidP="00B820C4">
            <w:pPr>
              <w:pStyle w:val="tabletext00"/>
              <w:rPr>
                <w:ins w:id="1382" w:author="Author"/>
              </w:rPr>
            </w:pPr>
            <w:ins w:id="1383" w:author="Author">
              <w:r w:rsidRPr="00076F00">
                <w:t>234</w:t>
              </w:r>
            </w:ins>
          </w:p>
        </w:tc>
      </w:tr>
      <w:tr w:rsidR="00CC69DD" w:rsidRPr="00076F00" w14:paraId="2CEC65F5" w14:textId="77777777" w:rsidTr="00AC74D0">
        <w:trPr>
          <w:cantSplit/>
          <w:trHeight w:val="190"/>
          <w:ins w:id="13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E3A108" w14:textId="77777777" w:rsidR="00CC69DD" w:rsidRPr="00076F00" w:rsidRDefault="00CC69DD" w:rsidP="00B820C4">
            <w:pPr>
              <w:pStyle w:val="tabletext00"/>
              <w:rPr>
                <w:ins w:id="13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5719D" w14:textId="77777777" w:rsidR="00CC69DD" w:rsidRPr="00076F00" w:rsidRDefault="00CC69DD" w:rsidP="00B820C4">
            <w:pPr>
              <w:pStyle w:val="tabletext00"/>
              <w:jc w:val="center"/>
              <w:rPr>
                <w:ins w:id="1386" w:author="Author"/>
              </w:rPr>
            </w:pPr>
            <w:ins w:id="1387" w:author="Author">
              <w:r w:rsidRPr="00076F00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49FB3" w14:textId="77777777" w:rsidR="00CC69DD" w:rsidRPr="00076F00" w:rsidRDefault="00CC69DD" w:rsidP="00B820C4">
            <w:pPr>
              <w:pStyle w:val="tabletext00"/>
              <w:rPr>
                <w:ins w:id="1388" w:author="Author"/>
              </w:rPr>
            </w:pPr>
            <w:ins w:id="1389" w:author="Author">
              <w:r w:rsidRPr="00076F00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6F860C" w14:textId="77777777" w:rsidR="00CC69DD" w:rsidRPr="00076F00" w:rsidRDefault="00CC69DD" w:rsidP="00B820C4">
            <w:pPr>
              <w:pStyle w:val="tabletext00"/>
              <w:jc w:val="right"/>
              <w:rPr>
                <w:ins w:id="139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76431D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391" w:author="Author"/>
              </w:rPr>
            </w:pPr>
            <w:ins w:id="1392" w:author="Author">
              <w:r w:rsidRPr="00076F00">
                <w:t>1852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F997B0" w14:textId="77777777" w:rsidR="00CC69DD" w:rsidRPr="00076F00" w:rsidRDefault="00CC69DD" w:rsidP="00B820C4">
            <w:pPr>
              <w:pStyle w:val="tabletext00"/>
              <w:jc w:val="right"/>
              <w:rPr>
                <w:ins w:id="139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3D00FF" w14:textId="77777777" w:rsidR="00CC69DD" w:rsidRPr="00076F00" w:rsidRDefault="00CC69DD" w:rsidP="00B820C4">
            <w:pPr>
              <w:pStyle w:val="tabletext00"/>
              <w:rPr>
                <w:ins w:id="1394" w:author="Author"/>
              </w:rPr>
            </w:pPr>
            <w:ins w:id="1395" w:author="Author">
              <w:r w:rsidRPr="00076F00">
                <w:t>757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5C0A1B" w14:textId="77777777" w:rsidR="00CC69DD" w:rsidRPr="00076F00" w:rsidRDefault="00CC69DD" w:rsidP="00B820C4">
            <w:pPr>
              <w:pStyle w:val="tabletext00"/>
              <w:jc w:val="right"/>
              <w:rPr>
                <w:ins w:id="139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FC94FD" w14:textId="77777777" w:rsidR="00CC69DD" w:rsidRPr="00076F00" w:rsidRDefault="00CC69DD" w:rsidP="00B820C4">
            <w:pPr>
              <w:pStyle w:val="tabletext00"/>
              <w:rPr>
                <w:ins w:id="1397" w:author="Author"/>
              </w:rPr>
            </w:pPr>
            <w:ins w:id="1398" w:author="Author">
              <w:r w:rsidRPr="00076F00">
                <w:t>254</w:t>
              </w:r>
            </w:ins>
          </w:p>
        </w:tc>
      </w:tr>
      <w:tr w:rsidR="00CC69DD" w:rsidRPr="00076F00" w14:paraId="14240AD8" w14:textId="77777777" w:rsidTr="00AC74D0">
        <w:trPr>
          <w:cantSplit/>
          <w:trHeight w:val="190"/>
          <w:ins w:id="13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103CC0" w14:textId="77777777" w:rsidR="00CC69DD" w:rsidRPr="00076F00" w:rsidRDefault="00CC69DD" w:rsidP="00B820C4">
            <w:pPr>
              <w:pStyle w:val="tabletext00"/>
              <w:rPr>
                <w:ins w:id="14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755EE" w14:textId="77777777" w:rsidR="00CC69DD" w:rsidRPr="00076F00" w:rsidRDefault="00CC69DD" w:rsidP="00B820C4">
            <w:pPr>
              <w:pStyle w:val="tabletext00"/>
              <w:jc w:val="center"/>
              <w:rPr>
                <w:ins w:id="1401" w:author="Author"/>
              </w:rPr>
            </w:pPr>
            <w:ins w:id="1402" w:author="Author">
              <w:r w:rsidRPr="00076F00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896E8" w14:textId="77777777" w:rsidR="00CC69DD" w:rsidRPr="00076F00" w:rsidRDefault="00CC69DD" w:rsidP="00B820C4">
            <w:pPr>
              <w:pStyle w:val="tabletext00"/>
              <w:rPr>
                <w:ins w:id="1403" w:author="Author"/>
              </w:rPr>
            </w:pPr>
            <w:ins w:id="1404" w:author="Author">
              <w:r w:rsidRPr="00076F00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B1F71C" w14:textId="77777777" w:rsidR="00CC69DD" w:rsidRPr="00076F00" w:rsidRDefault="00CC69DD" w:rsidP="00B820C4">
            <w:pPr>
              <w:pStyle w:val="tabletext00"/>
              <w:jc w:val="right"/>
              <w:rPr>
                <w:ins w:id="140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61A2D3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406" w:author="Author"/>
              </w:rPr>
            </w:pPr>
            <w:ins w:id="1407" w:author="Author">
              <w:r w:rsidRPr="00076F00">
                <w:t>1965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B02E3A" w14:textId="77777777" w:rsidR="00CC69DD" w:rsidRPr="00076F00" w:rsidRDefault="00CC69DD" w:rsidP="00B820C4">
            <w:pPr>
              <w:pStyle w:val="tabletext00"/>
              <w:jc w:val="right"/>
              <w:rPr>
                <w:ins w:id="140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EA3C09" w14:textId="77777777" w:rsidR="00CC69DD" w:rsidRPr="00076F00" w:rsidRDefault="00CC69DD" w:rsidP="00B820C4">
            <w:pPr>
              <w:pStyle w:val="tabletext00"/>
              <w:rPr>
                <w:ins w:id="1409" w:author="Author"/>
              </w:rPr>
            </w:pPr>
            <w:ins w:id="1410" w:author="Author">
              <w:r w:rsidRPr="00076F00">
                <w:t>742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0E24B9" w14:textId="77777777" w:rsidR="00CC69DD" w:rsidRPr="00076F00" w:rsidRDefault="00CC69DD" w:rsidP="00B820C4">
            <w:pPr>
              <w:pStyle w:val="tabletext00"/>
              <w:jc w:val="right"/>
              <w:rPr>
                <w:ins w:id="141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A3A600" w14:textId="77777777" w:rsidR="00CC69DD" w:rsidRPr="00076F00" w:rsidRDefault="00CC69DD" w:rsidP="00B820C4">
            <w:pPr>
              <w:pStyle w:val="tabletext00"/>
              <w:rPr>
                <w:ins w:id="1412" w:author="Author"/>
              </w:rPr>
            </w:pPr>
            <w:ins w:id="1413" w:author="Author">
              <w:r w:rsidRPr="00076F00">
                <w:t>247</w:t>
              </w:r>
            </w:ins>
          </w:p>
        </w:tc>
      </w:tr>
      <w:tr w:rsidR="00CC69DD" w:rsidRPr="00076F00" w14:paraId="75979388" w14:textId="77777777" w:rsidTr="00AC74D0">
        <w:trPr>
          <w:cantSplit/>
          <w:trHeight w:val="190"/>
          <w:ins w:id="14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C0C6D4" w14:textId="77777777" w:rsidR="00CC69DD" w:rsidRPr="00076F00" w:rsidRDefault="00CC69DD" w:rsidP="00B820C4">
            <w:pPr>
              <w:pStyle w:val="tabletext00"/>
              <w:rPr>
                <w:ins w:id="14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87C00" w14:textId="77777777" w:rsidR="00CC69DD" w:rsidRPr="00076F00" w:rsidRDefault="00CC69DD" w:rsidP="00B820C4">
            <w:pPr>
              <w:pStyle w:val="tabletext00"/>
              <w:jc w:val="center"/>
              <w:rPr>
                <w:ins w:id="1416" w:author="Author"/>
              </w:rPr>
            </w:pPr>
            <w:ins w:id="1417" w:author="Author">
              <w:r w:rsidRPr="00076F00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9BC54" w14:textId="77777777" w:rsidR="00CC69DD" w:rsidRPr="00076F00" w:rsidRDefault="00CC69DD" w:rsidP="00B820C4">
            <w:pPr>
              <w:pStyle w:val="tabletext00"/>
              <w:rPr>
                <w:ins w:id="1418" w:author="Author"/>
              </w:rPr>
            </w:pPr>
            <w:ins w:id="1419" w:author="Author">
              <w:r w:rsidRPr="00076F00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1AC26D" w14:textId="77777777" w:rsidR="00CC69DD" w:rsidRPr="00076F00" w:rsidRDefault="00CC69DD" w:rsidP="00B820C4">
            <w:pPr>
              <w:pStyle w:val="tabletext00"/>
              <w:jc w:val="right"/>
              <w:rPr>
                <w:ins w:id="142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A19641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421" w:author="Author"/>
              </w:rPr>
            </w:pPr>
            <w:ins w:id="1422" w:author="Author">
              <w:r w:rsidRPr="00076F00">
                <w:t>1848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0E2077" w14:textId="77777777" w:rsidR="00CC69DD" w:rsidRPr="00076F00" w:rsidRDefault="00CC69DD" w:rsidP="00B820C4">
            <w:pPr>
              <w:pStyle w:val="tabletext00"/>
              <w:jc w:val="right"/>
              <w:rPr>
                <w:ins w:id="142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0061CE" w14:textId="77777777" w:rsidR="00CC69DD" w:rsidRPr="00076F00" w:rsidRDefault="00CC69DD" w:rsidP="00B820C4">
            <w:pPr>
              <w:pStyle w:val="tabletext00"/>
              <w:rPr>
                <w:ins w:id="1424" w:author="Author"/>
              </w:rPr>
            </w:pPr>
            <w:ins w:id="1425" w:author="Author">
              <w:r w:rsidRPr="00076F00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B4D6F5" w14:textId="77777777" w:rsidR="00CC69DD" w:rsidRPr="00076F00" w:rsidRDefault="00CC69DD" w:rsidP="00B820C4">
            <w:pPr>
              <w:pStyle w:val="tabletext00"/>
              <w:jc w:val="right"/>
              <w:rPr>
                <w:ins w:id="142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A7348B" w14:textId="77777777" w:rsidR="00CC69DD" w:rsidRPr="00076F00" w:rsidRDefault="00CC69DD" w:rsidP="00B820C4">
            <w:pPr>
              <w:pStyle w:val="tabletext00"/>
              <w:rPr>
                <w:ins w:id="1427" w:author="Author"/>
              </w:rPr>
            </w:pPr>
            <w:ins w:id="1428" w:author="Author">
              <w:r w:rsidRPr="00076F00">
                <w:t>263</w:t>
              </w:r>
            </w:ins>
          </w:p>
        </w:tc>
      </w:tr>
      <w:tr w:rsidR="00CC69DD" w:rsidRPr="00076F00" w14:paraId="78B82DAC" w14:textId="77777777" w:rsidTr="00AC74D0">
        <w:trPr>
          <w:cantSplit/>
          <w:trHeight w:val="190"/>
          <w:ins w:id="14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03BCD8" w14:textId="77777777" w:rsidR="00CC69DD" w:rsidRPr="00076F00" w:rsidRDefault="00CC69DD" w:rsidP="00B820C4">
            <w:pPr>
              <w:pStyle w:val="tabletext00"/>
              <w:rPr>
                <w:ins w:id="14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08ECC" w14:textId="77777777" w:rsidR="00CC69DD" w:rsidRPr="00076F00" w:rsidRDefault="00CC69DD" w:rsidP="00B820C4">
            <w:pPr>
              <w:pStyle w:val="tabletext00"/>
              <w:jc w:val="center"/>
              <w:rPr>
                <w:ins w:id="1431" w:author="Author"/>
              </w:rPr>
            </w:pPr>
            <w:ins w:id="1432" w:author="Author">
              <w:r w:rsidRPr="00076F00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30A43" w14:textId="77777777" w:rsidR="00CC69DD" w:rsidRPr="00076F00" w:rsidRDefault="00CC69DD" w:rsidP="00B820C4">
            <w:pPr>
              <w:pStyle w:val="tabletext00"/>
              <w:rPr>
                <w:ins w:id="1433" w:author="Author"/>
              </w:rPr>
            </w:pPr>
            <w:ins w:id="1434" w:author="Author">
              <w:r w:rsidRPr="00076F00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4DAA98" w14:textId="77777777" w:rsidR="00CC69DD" w:rsidRPr="00076F00" w:rsidRDefault="00CC69DD" w:rsidP="00B820C4">
            <w:pPr>
              <w:pStyle w:val="tabletext00"/>
              <w:jc w:val="right"/>
              <w:rPr>
                <w:ins w:id="143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966587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436" w:author="Author"/>
              </w:rPr>
            </w:pPr>
            <w:ins w:id="1437" w:author="Author">
              <w:r w:rsidRPr="00076F00">
                <w:t>1839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C1E3DB" w14:textId="77777777" w:rsidR="00CC69DD" w:rsidRPr="00076F00" w:rsidRDefault="00CC69DD" w:rsidP="00B820C4">
            <w:pPr>
              <w:pStyle w:val="tabletext00"/>
              <w:jc w:val="right"/>
              <w:rPr>
                <w:ins w:id="143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4F0D0A" w14:textId="77777777" w:rsidR="00CC69DD" w:rsidRPr="00076F00" w:rsidRDefault="00CC69DD" w:rsidP="00B820C4">
            <w:pPr>
              <w:pStyle w:val="tabletext00"/>
              <w:rPr>
                <w:ins w:id="1439" w:author="Author"/>
              </w:rPr>
            </w:pPr>
            <w:ins w:id="1440" w:author="Author">
              <w:r w:rsidRPr="00076F00"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B43997" w14:textId="77777777" w:rsidR="00CC69DD" w:rsidRPr="00076F00" w:rsidRDefault="00CC69DD" w:rsidP="00B820C4">
            <w:pPr>
              <w:pStyle w:val="tabletext00"/>
              <w:jc w:val="right"/>
              <w:rPr>
                <w:ins w:id="1441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11FA33" w14:textId="77777777" w:rsidR="00CC69DD" w:rsidRPr="00076F00" w:rsidRDefault="00CC69DD" w:rsidP="00B820C4">
            <w:pPr>
              <w:pStyle w:val="tabletext00"/>
              <w:rPr>
                <w:ins w:id="1442" w:author="Author"/>
              </w:rPr>
            </w:pPr>
            <w:ins w:id="1443" w:author="Author">
              <w:r w:rsidRPr="00076F00">
                <w:t>204</w:t>
              </w:r>
            </w:ins>
          </w:p>
        </w:tc>
      </w:tr>
      <w:tr w:rsidR="00CC69DD" w:rsidRPr="00076F00" w14:paraId="70D46758" w14:textId="77777777" w:rsidTr="00AC74D0">
        <w:trPr>
          <w:cantSplit/>
          <w:trHeight w:val="190"/>
          <w:ins w:id="14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BD13B3" w14:textId="77777777" w:rsidR="00CC69DD" w:rsidRPr="00076F00" w:rsidRDefault="00CC69DD" w:rsidP="00B820C4">
            <w:pPr>
              <w:pStyle w:val="tabletext00"/>
              <w:rPr>
                <w:ins w:id="14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98961" w14:textId="77777777" w:rsidR="00CC69DD" w:rsidRPr="00076F00" w:rsidRDefault="00CC69DD" w:rsidP="00B820C4">
            <w:pPr>
              <w:pStyle w:val="tabletext00"/>
              <w:jc w:val="center"/>
              <w:rPr>
                <w:ins w:id="1446" w:author="Author"/>
              </w:rPr>
            </w:pPr>
            <w:ins w:id="1447" w:author="Author">
              <w:r w:rsidRPr="00076F00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80F6D" w14:textId="77777777" w:rsidR="00CC69DD" w:rsidRPr="00076F00" w:rsidRDefault="00CC69DD" w:rsidP="00B820C4">
            <w:pPr>
              <w:pStyle w:val="tabletext00"/>
              <w:rPr>
                <w:ins w:id="1448" w:author="Author"/>
              </w:rPr>
            </w:pPr>
            <w:ins w:id="1449" w:author="Author">
              <w:r w:rsidRPr="00076F00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44A37C" w14:textId="77777777" w:rsidR="00CC69DD" w:rsidRPr="00076F00" w:rsidRDefault="00CC69DD" w:rsidP="00B820C4">
            <w:pPr>
              <w:pStyle w:val="tabletext00"/>
              <w:jc w:val="right"/>
              <w:rPr>
                <w:ins w:id="145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40B28D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451" w:author="Author"/>
              </w:rPr>
            </w:pPr>
            <w:ins w:id="1452" w:author="Author">
              <w:r w:rsidRPr="00076F00">
                <w:t>2039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0E9148" w14:textId="77777777" w:rsidR="00CC69DD" w:rsidRPr="00076F00" w:rsidRDefault="00CC69DD" w:rsidP="00B820C4">
            <w:pPr>
              <w:pStyle w:val="tabletext00"/>
              <w:jc w:val="right"/>
              <w:rPr>
                <w:ins w:id="145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E84AA0" w14:textId="77777777" w:rsidR="00CC69DD" w:rsidRPr="00076F00" w:rsidRDefault="00CC69DD" w:rsidP="00B820C4">
            <w:pPr>
              <w:pStyle w:val="tabletext00"/>
              <w:rPr>
                <w:ins w:id="1454" w:author="Author"/>
              </w:rPr>
            </w:pPr>
            <w:ins w:id="1455" w:author="Author">
              <w:r w:rsidRPr="00076F00"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83C34E" w14:textId="77777777" w:rsidR="00CC69DD" w:rsidRPr="00076F00" w:rsidRDefault="00CC69DD" w:rsidP="00B820C4">
            <w:pPr>
              <w:pStyle w:val="tabletext00"/>
              <w:jc w:val="right"/>
              <w:rPr>
                <w:ins w:id="1456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E83F62" w14:textId="77777777" w:rsidR="00CC69DD" w:rsidRPr="00076F00" w:rsidRDefault="00CC69DD" w:rsidP="00B820C4">
            <w:pPr>
              <w:pStyle w:val="tabletext00"/>
              <w:rPr>
                <w:ins w:id="1457" w:author="Author"/>
              </w:rPr>
            </w:pPr>
            <w:ins w:id="1458" w:author="Author">
              <w:r w:rsidRPr="00076F00">
                <w:t>216</w:t>
              </w:r>
            </w:ins>
          </w:p>
        </w:tc>
      </w:tr>
    </w:tbl>
    <w:p w14:paraId="1F8D8585" w14:textId="77777777" w:rsidR="00CC69DD" w:rsidRPr="00076F00" w:rsidRDefault="00CC69DD" w:rsidP="00B820C4">
      <w:pPr>
        <w:pStyle w:val="tablecaption"/>
        <w:rPr>
          <w:ins w:id="1459" w:author="Author"/>
        </w:rPr>
      </w:pPr>
      <w:ins w:id="1460" w:author="Author">
        <w:r w:rsidRPr="00076F00">
          <w:t xml:space="preserve">Table 225.F.#2(LC) Zone-rating Table </w:t>
        </w:r>
        <w:r w:rsidRPr="00076F00">
          <w:rPr>
            <w:rFonts w:cs="Arial"/>
          </w:rPr>
          <w:t>–</w:t>
        </w:r>
        <w:r w:rsidRPr="00076F00">
          <w:t xml:space="preserve"> Zone 14 (Indianapolis) Combinations Loss Costs</w:t>
        </w:r>
      </w:ins>
    </w:p>
    <w:p w14:paraId="1347FE2F" w14:textId="77777777" w:rsidR="00CC69DD" w:rsidRPr="00076F00" w:rsidRDefault="00CC69DD" w:rsidP="00B820C4">
      <w:pPr>
        <w:pStyle w:val="isonormal"/>
        <w:rPr>
          <w:ins w:id="1461" w:author="Author"/>
        </w:rPr>
      </w:pPr>
    </w:p>
    <w:p w14:paraId="4BEF13C3" w14:textId="77777777" w:rsidR="00CC69DD" w:rsidRPr="00076F00" w:rsidRDefault="00CC69DD" w:rsidP="00B820C4">
      <w:pPr>
        <w:pStyle w:val="space8"/>
        <w:rPr>
          <w:ins w:id="1462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69"/>
        <w:gridCol w:w="990"/>
        <w:gridCol w:w="1472"/>
        <w:gridCol w:w="997"/>
        <w:gridCol w:w="1489"/>
      </w:tblGrid>
      <w:tr w:rsidR="00CC69DD" w:rsidRPr="00076F00" w14:paraId="07211385" w14:textId="77777777" w:rsidTr="00AC74D0">
        <w:trPr>
          <w:cantSplit/>
          <w:trHeight w:val="190"/>
          <w:ins w:id="14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D5ECA5" w14:textId="77777777" w:rsidR="00CC69DD" w:rsidRPr="00076F00" w:rsidRDefault="00CC69DD" w:rsidP="00B820C4">
            <w:pPr>
              <w:pStyle w:val="tablehead"/>
              <w:rPr>
                <w:ins w:id="1464" w:author="Author"/>
              </w:rPr>
            </w:pPr>
          </w:p>
        </w:tc>
        <w:tc>
          <w:tcPr>
            <w:tcW w:w="1009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43064" w14:textId="77777777" w:rsidR="00CC69DD" w:rsidRPr="00076F00" w:rsidRDefault="00CC69DD" w:rsidP="00B820C4">
            <w:pPr>
              <w:pStyle w:val="tablehead"/>
              <w:rPr>
                <w:ins w:id="1465" w:author="Author"/>
              </w:rPr>
            </w:pPr>
            <w:ins w:id="1466" w:author="Author">
              <w:r w:rsidRPr="00076F00">
                <w:t xml:space="preserve">Zone-rating Table </w:t>
              </w:r>
              <w:r w:rsidRPr="00076F00">
                <w:rPr>
                  <w:rFonts w:cs="Arial"/>
                </w:rPr>
                <w:t>–</w:t>
              </w:r>
              <w:r w:rsidRPr="00076F00">
                <w:t xml:space="preserve"> Zone 19 (Louisville) Combinations</w:t>
              </w:r>
            </w:ins>
          </w:p>
        </w:tc>
      </w:tr>
      <w:tr w:rsidR="00CC69DD" w:rsidRPr="00076F00" w14:paraId="437D4ADA" w14:textId="77777777" w:rsidTr="00AC74D0">
        <w:trPr>
          <w:cantSplit/>
          <w:trHeight w:val="190"/>
          <w:ins w:id="14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F688B9" w14:textId="77777777" w:rsidR="00CC69DD" w:rsidRPr="00076F00" w:rsidRDefault="00CC69DD" w:rsidP="00B820C4">
            <w:pPr>
              <w:pStyle w:val="tablehead"/>
              <w:rPr>
                <w:ins w:id="1468" w:author="Author"/>
              </w:rPr>
            </w:pPr>
            <w:ins w:id="1469" w:author="Author">
              <w:r w:rsidRPr="00076F00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7DC8A" w14:textId="77777777" w:rsidR="00CC69DD" w:rsidRPr="00076F00" w:rsidRDefault="00CC69DD" w:rsidP="00B820C4">
            <w:pPr>
              <w:pStyle w:val="tablehead"/>
              <w:rPr>
                <w:ins w:id="1470" w:author="Author"/>
              </w:rPr>
            </w:pPr>
            <w:ins w:id="1471" w:author="Author">
              <w:r w:rsidRPr="00076F00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485B2" w14:textId="77777777" w:rsidR="00CC69DD" w:rsidRPr="00076F00" w:rsidRDefault="00CC69DD" w:rsidP="00B820C4">
            <w:pPr>
              <w:pStyle w:val="tablehead"/>
              <w:rPr>
                <w:ins w:id="1472" w:author="Author"/>
              </w:rPr>
            </w:pPr>
            <w:ins w:id="1473" w:author="Author">
              <w:r w:rsidRPr="00076F00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9BA94" w14:textId="77777777" w:rsidR="00CC69DD" w:rsidRPr="00076F00" w:rsidRDefault="00CC69DD" w:rsidP="00B820C4">
            <w:pPr>
              <w:pStyle w:val="tablehead"/>
              <w:rPr>
                <w:ins w:id="1474" w:author="Author"/>
              </w:rPr>
            </w:pPr>
            <w:ins w:id="1475" w:author="Author">
              <w:r w:rsidRPr="00076F00">
                <w:t>$100,000</w:t>
              </w:r>
              <w:r w:rsidRPr="00076F00">
                <w:br/>
                <w:t>Liability</w:t>
              </w:r>
            </w:ins>
          </w:p>
        </w:tc>
        <w:tc>
          <w:tcPr>
            <w:tcW w:w="2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7B375" w14:textId="77777777" w:rsidR="00CC69DD" w:rsidRPr="00076F00" w:rsidRDefault="00CC69DD" w:rsidP="00B820C4">
            <w:pPr>
              <w:pStyle w:val="tablehead"/>
              <w:rPr>
                <w:ins w:id="1476" w:author="Author"/>
              </w:rPr>
            </w:pPr>
            <w:ins w:id="1477" w:author="Author">
              <w:r w:rsidRPr="00076F00">
                <w:t>$500 Deductible</w:t>
              </w:r>
              <w:r w:rsidRPr="00076F00">
                <w:br/>
                <w:t>Collision</w:t>
              </w:r>
            </w:ins>
          </w:p>
        </w:tc>
        <w:tc>
          <w:tcPr>
            <w:tcW w:w="2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C545D" w14:textId="77777777" w:rsidR="00CC69DD" w:rsidRPr="00076F00" w:rsidRDefault="00CC69DD" w:rsidP="00B820C4">
            <w:pPr>
              <w:pStyle w:val="tablehead"/>
              <w:rPr>
                <w:ins w:id="1478" w:author="Author"/>
              </w:rPr>
            </w:pPr>
            <w:ins w:id="1479" w:author="Author">
              <w:r w:rsidRPr="00076F00">
                <w:t>$500 Deductible</w:t>
              </w:r>
              <w:r w:rsidRPr="00076F00">
                <w:br/>
                <w:t>Comprehensive</w:t>
              </w:r>
            </w:ins>
          </w:p>
        </w:tc>
      </w:tr>
      <w:tr w:rsidR="00CC69DD" w:rsidRPr="00076F00" w14:paraId="435FE48A" w14:textId="77777777" w:rsidTr="00AC74D0">
        <w:trPr>
          <w:cantSplit/>
          <w:trHeight w:val="190"/>
          <w:ins w:id="14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AD6995" w14:textId="77777777" w:rsidR="00CC69DD" w:rsidRPr="00076F00" w:rsidRDefault="00CC69DD" w:rsidP="00B820C4">
            <w:pPr>
              <w:pStyle w:val="tabletext00"/>
              <w:rPr>
                <w:ins w:id="14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8518B" w14:textId="77777777" w:rsidR="00CC69DD" w:rsidRPr="00076F00" w:rsidRDefault="00CC69DD" w:rsidP="00B820C4">
            <w:pPr>
              <w:pStyle w:val="tabletext00"/>
              <w:jc w:val="center"/>
              <w:rPr>
                <w:ins w:id="1482" w:author="Author"/>
              </w:rPr>
            </w:pPr>
            <w:ins w:id="1483" w:author="Author">
              <w:r w:rsidRPr="00076F00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D283A" w14:textId="77777777" w:rsidR="00CC69DD" w:rsidRPr="00076F00" w:rsidRDefault="00CC69DD" w:rsidP="00B820C4">
            <w:pPr>
              <w:pStyle w:val="tabletext00"/>
              <w:rPr>
                <w:ins w:id="1484" w:author="Author"/>
              </w:rPr>
            </w:pPr>
            <w:ins w:id="1485" w:author="Author">
              <w:r w:rsidRPr="00076F00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9CEDBF" w14:textId="77777777" w:rsidR="00CC69DD" w:rsidRPr="00076F00" w:rsidRDefault="00CC69DD" w:rsidP="00B820C4">
            <w:pPr>
              <w:pStyle w:val="tabletext00"/>
              <w:jc w:val="right"/>
              <w:rPr>
                <w:ins w:id="1486" w:author="Author"/>
              </w:rPr>
            </w:pPr>
            <w:ins w:id="1487" w:author="Author">
              <w:r w:rsidRPr="00076F00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598676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488" w:author="Author"/>
              </w:rPr>
            </w:pPr>
            <w:ins w:id="1489" w:author="Author">
              <w:r w:rsidRPr="00076F00">
                <w:t>2050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88410D" w14:textId="77777777" w:rsidR="00CC69DD" w:rsidRPr="00076F00" w:rsidRDefault="00CC69DD" w:rsidP="00B820C4">
            <w:pPr>
              <w:pStyle w:val="tabletext00"/>
              <w:jc w:val="right"/>
              <w:rPr>
                <w:ins w:id="1490" w:author="Author"/>
              </w:rPr>
            </w:pPr>
            <w:ins w:id="1491" w:author="Author">
              <w:r w:rsidRPr="00076F00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343D95" w14:textId="77777777" w:rsidR="00CC69DD" w:rsidRPr="00076F00" w:rsidRDefault="00CC69DD" w:rsidP="00B820C4">
            <w:pPr>
              <w:pStyle w:val="tabletext00"/>
              <w:rPr>
                <w:ins w:id="1492" w:author="Author"/>
              </w:rPr>
            </w:pPr>
            <w:ins w:id="1493" w:author="Author">
              <w:r w:rsidRPr="00076F00">
                <w:t>709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2B36E5" w14:textId="77777777" w:rsidR="00CC69DD" w:rsidRPr="00076F00" w:rsidRDefault="00CC69DD" w:rsidP="00B820C4">
            <w:pPr>
              <w:pStyle w:val="tabletext00"/>
              <w:jc w:val="right"/>
              <w:rPr>
                <w:ins w:id="1494" w:author="Author"/>
              </w:rPr>
            </w:pPr>
            <w:ins w:id="1495" w:author="Author">
              <w:r w:rsidRPr="00076F00">
                <w:t>$</w:t>
              </w:r>
            </w:ins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E5F11E" w14:textId="77777777" w:rsidR="00CC69DD" w:rsidRPr="00076F00" w:rsidRDefault="00CC69DD" w:rsidP="00B820C4">
            <w:pPr>
              <w:pStyle w:val="tabletext00"/>
              <w:rPr>
                <w:ins w:id="1496" w:author="Author"/>
              </w:rPr>
            </w:pPr>
            <w:ins w:id="1497" w:author="Author">
              <w:r w:rsidRPr="00076F00">
                <w:t>283</w:t>
              </w:r>
            </w:ins>
          </w:p>
        </w:tc>
      </w:tr>
      <w:tr w:rsidR="00CC69DD" w:rsidRPr="00076F00" w14:paraId="16103C35" w14:textId="77777777" w:rsidTr="00AC74D0">
        <w:trPr>
          <w:cantSplit/>
          <w:trHeight w:val="190"/>
          <w:ins w:id="14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CF5767" w14:textId="77777777" w:rsidR="00CC69DD" w:rsidRPr="00076F00" w:rsidRDefault="00CC69DD" w:rsidP="00B820C4">
            <w:pPr>
              <w:pStyle w:val="tabletext00"/>
              <w:rPr>
                <w:ins w:id="14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8D905" w14:textId="77777777" w:rsidR="00CC69DD" w:rsidRPr="00076F00" w:rsidRDefault="00CC69DD" w:rsidP="00B820C4">
            <w:pPr>
              <w:pStyle w:val="tabletext00"/>
              <w:jc w:val="center"/>
              <w:rPr>
                <w:ins w:id="1500" w:author="Author"/>
              </w:rPr>
            </w:pPr>
            <w:ins w:id="1501" w:author="Author">
              <w:r w:rsidRPr="00076F00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A5D0D" w14:textId="77777777" w:rsidR="00CC69DD" w:rsidRPr="00076F00" w:rsidRDefault="00CC69DD" w:rsidP="00B820C4">
            <w:pPr>
              <w:pStyle w:val="tabletext00"/>
              <w:rPr>
                <w:ins w:id="1502" w:author="Author"/>
              </w:rPr>
            </w:pPr>
            <w:ins w:id="1503" w:author="Author">
              <w:r w:rsidRPr="00076F00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207319" w14:textId="77777777" w:rsidR="00CC69DD" w:rsidRPr="00076F00" w:rsidRDefault="00CC69DD" w:rsidP="00B820C4">
            <w:pPr>
              <w:pStyle w:val="tabletext00"/>
              <w:jc w:val="right"/>
              <w:rPr>
                <w:ins w:id="15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EC4279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505" w:author="Author"/>
              </w:rPr>
            </w:pPr>
            <w:ins w:id="1506" w:author="Author">
              <w:r w:rsidRPr="00076F00">
                <w:t>1971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BF053B" w14:textId="77777777" w:rsidR="00CC69DD" w:rsidRPr="00076F00" w:rsidRDefault="00CC69DD" w:rsidP="00B820C4">
            <w:pPr>
              <w:pStyle w:val="tabletext00"/>
              <w:jc w:val="right"/>
              <w:rPr>
                <w:ins w:id="150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388A23" w14:textId="77777777" w:rsidR="00CC69DD" w:rsidRPr="00076F00" w:rsidRDefault="00CC69DD" w:rsidP="00B820C4">
            <w:pPr>
              <w:pStyle w:val="tabletext00"/>
              <w:rPr>
                <w:ins w:id="1508" w:author="Author"/>
              </w:rPr>
            </w:pPr>
            <w:ins w:id="1509" w:author="Author">
              <w:r w:rsidRPr="00076F00">
                <w:t>740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185B85" w14:textId="77777777" w:rsidR="00CC69DD" w:rsidRPr="00076F00" w:rsidRDefault="00CC69DD" w:rsidP="00B820C4">
            <w:pPr>
              <w:pStyle w:val="tabletext00"/>
              <w:jc w:val="right"/>
              <w:rPr>
                <w:ins w:id="151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7BF26F" w14:textId="77777777" w:rsidR="00CC69DD" w:rsidRPr="00076F00" w:rsidRDefault="00CC69DD" w:rsidP="00B820C4">
            <w:pPr>
              <w:pStyle w:val="tabletext00"/>
              <w:rPr>
                <w:ins w:id="1511" w:author="Author"/>
              </w:rPr>
            </w:pPr>
            <w:ins w:id="1512" w:author="Author">
              <w:r w:rsidRPr="00076F00">
                <w:t>307</w:t>
              </w:r>
            </w:ins>
          </w:p>
        </w:tc>
      </w:tr>
      <w:tr w:rsidR="00CC69DD" w:rsidRPr="00076F00" w14:paraId="68F45CC5" w14:textId="77777777" w:rsidTr="00AC74D0">
        <w:trPr>
          <w:cantSplit/>
          <w:trHeight w:val="190"/>
          <w:ins w:id="15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E2735B" w14:textId="77777777" w:rsidR="00CC69DD" w:rsidRPr="00076F00" w:rsidRDefault="00CC69DD" w:rsidP="00B820C4">
            <w:pPr>
              <w:pStyle w:val="tabletext00"/>
              <w:rPr>
                <w:ins w:id="15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02315" w14:textId="77777777" w:rsidR="00CC69DD" w:rsidRPr="00076F00" w:rsidRDefault="00CC69DD" w:rsidP="00B820C4">
            <w:pPr>
              <w:pStyle w:val="tabletext00"/>
              <w:jc w:val="center"/>
              <w:rPr>
                <w:ins w:id="1515" w:author="Author"/>
              </w:rPr>
            </w:pPr>
            <w:ins w:id="1516" w:author="Author">
              <w:r w:rsidRPr="00076F00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E98E0" w14:textId="77777777" w:rsidR="00CC69DD" w:rsidRPr="00076F00" w:rsidRDefault="00CC69DD" w:rsidP="00B820C4">
            <w:pPr>
              <w:pStyle w:val="tabletext00"/>
              <w:rPr>
                <w:ins w:id="1517" w:author="Author"/>
              </w:rPr>
            </w:pPr>
            <w:ins w:id="1518" w:author="Author">
              <w:r w:rsidRPr="00076F00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3B7E5A" w14:textId="77777777" w:rsidR="00CC69DD" w:rsidRPr="00076F00" w:rsidRDefault="00CC69DD" w:rsidP="00B820C4">
            <w:pPr>
              <w:pStyle w:val="tabletext00"/>
              <w:jc w:val="right"/>
              <w:rPr>
                <w:ins w:id="151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6B0649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520" w:author="Author"/>
              </w:rPr>
            </w:pPr>
            <w:ins w:id="1521" w:author="Author">
              <w:r w:rsidRPr="00076F00">
                <w:t>1739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DCCBD9" w14:textId="77777777" w:rsidR="00CC69DD" w:rsidRPr="00076F00" w:rsidRDefault="00CC69DD" w:rsidP="00B820C4">
            <w:pPr>
              <w:pStyle w:val="tabletext00"/>
              <w:jc w:val="right"/>
              <w:rPr>
                <w:ins w:id="152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853FEA" w14:textId="77777777" w:rsidR="00CC69DD" w:rsidRPr="00076F00" w:rsidRDefault="00CC69DD" w:rsidP="00B820C4">
            <w:pPr>
              <w:pStyle w:val="tabletext00"/>
              <w:rPr>
                <w:ins w:id="1523" w:author="Author"/>
              </w:rPr>
            </w:pPr>
            <w:ins w:id="1524" w:author="Author">
              <w:r w:rsidRPr="00076F00">
                <w:t>655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F1C60D" w14:textId="77777777" w:rsidR="00CC69DD" w:rsidRPr="00076F00" w:rsidRDefault="00CC69DD" w:rsidP="00B820C4">
            <w:pPr>
              <w:pStyle w:val="tabletext00"/>
              <w:jc w:val="right"/>
              <w:rPr>
                <w:ins w:id="152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47DCF5" w14:textId="77777777" w:rsidR="00CC69DD" w:rsidRPr="00076F00" w:rsidRDefault="00CC69DD" w:rsidP="00B820C4">
            <w:pPr>
              <w:pStyle w:val="tabletext00"/>
              <w:rPr>
                <w:ins w:id="1526" w:author="Author"/>
              </w:rPr>
            </w:pPr>
            <w:ins w:id="1527" w:author="Author">
              <w:r w:rsidRPr="00076F00">
                <w:t>253</w:t>
              </w:r>
            </w:ins>
          </w:p>
        </w:tc>
      </w:tr>
      <w:tr w:rsidR="00CC69DD" w:rsidRPr="00076F00" w14:paraId="09399071" w14:textId="77777777" w:rsidTr="00AC74D0">
        <w:trPr>
          <w:cantSplit/>
          <w:trHeight w:val="190"/>
          <w:ins w:id="15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97F37F" w14:textId="77777777" w:rsidR="00CC69DD" w:rsidRPr="00076F00" w:rsidRDefault="00CC69DD" w:rsidP="00B820C4">
            <w:pPr>
              <w:pStyle w:val="tabletext00"/>
              <w:rPr>
                <w:ins w:id="15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50144" w14:textId="77777777" w:rsidR="00CC69DD" w:rsidRPr="00076F00" w:rsidRDefault="00CC69DD" w:rsidP="00B820C4">
            <w:pPr>
              <w:pStyle w:val="tabletext00"/>
              <w:jc w:val="center"/>
              <w:rPr>
                <w:ins w:id="1530" w:author="Author"/>
              </w:rPr>
            </w:pPr>
            <w:ins w:id="1531" w:author="Author">
              <w:r w:rsidRPr="00076F00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E5509" w14:textId="77777777" w:rsidR="00CC69DD" w:rsidRPr="00076F00" w:rsidRDefault="00CC69DD" w:rsidP="00B820C4">
            <w:pPr>
              <w:pStyle w:val="tabletext00"/>
              <w:rPr>
                <w:ins w:id="1532" w:author="Author"/>
              </w:rPr>
            </w:pPr>
            <w:ins w:id="1533" w:author="Author">
              <w:r w:rsidRPr="00076F00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411C93" w14:textId="77777777" w:rsidR="00CC69DD" w:rsidRPr="00076F00" w:rsidRDefault="00CC69DD" w:rsidP="00B820C4">
            <w:pPr>
              <w:pStyle w:val="tabletext00"/>
              <w:jc w:val="right"/>
              <w:rPr>
                <w:ins w:id="153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F2193B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535" w:author="Author"/>
              </w:rPr>
            </w:pPr>
            <w:ins w:id="1536" w:author="Author">
              <w:r w:rsidRPr="00076F00">
                <w:t>1971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BEC081" w14:textId="77777777" w:rsidR="00CC69DD" w:rsidRPr="00076F00" w:rsidRDefault="00CC69DD" w:rsidP="00B820C4">
            <w:pPr>
              <w:pStyle w:val="tabletext00"/>
              <w:jc w:val="right"/>
              <w:rPr>
                <w:ins w:id="153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EBE70F" w14:textId="77777777" w:rsidR="00CC69DD" w:rsidRPr="00076F00" w:rsidRDefault="00CC69DD" w:rsidP="00B820C4">
            <w:pPr>
              <w:pStyle w:val="tabletext00"/>
              <w:rPr>
                <w:ins w:id="1538" w:author="Author"/>
              </w:rPr>
            </w:pPr>
            <w:ins w:id="1539" w:author="Author">
              <w:r w:rsidRPr="00076F00">
                <w:t>740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0C0E42" w14:textId="77777777" w:rsidR="00CC69DD" w:rsidRPr="00076F00" w:rsidRDefault="00CC69DD" w:rsidP="00B820C4">
            <w:pPr>
              <w:pStyle w:val="tabletext00"/>
              <w:jc w:val="right"/>
              <w:rPr>
                <w:ins w:id="154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8BAB5C" w14:textId="77777777" w:rsidR="00CC69DD" w:rsidRPr="00076F00" w:rsidRDefault="00CC69DD" w:rsidP="00B820C4">
            <w:pPr>
              <w:pStyle w:val="tabletext00"/>
              <w:rPr>
                <w:ins w:id="1541" w:author="Author"/>
              </w:rPr>
            </w:pPr>
            <w:ins w:id="1542" w:author="Author">
              <w:r w:rsidRPr="00076F00">
                <w:t>307</w:t>
              </w:r>
            </w:ins>
          </w:p>
        </w:tc>
      </w:tr>
      <w:tr w:rsidR="00CC69DD" w:rsidRPr="00076F00" w14:paraId="4DDDE34B" w14:textId="77777777" w:rsidTr="00AC74D0">
        <w:trPr>
          <w:cantSplit/>
          <w:trHeight w:val="190"/>
          <w:ins w:id="15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66E304" w14:textId="77777777" w:rsidR="00CC69DD" w:rsidRPr="00076F00" w:rsidRDefault="00CC69DD" w:rsidP="00B820C4">
            <w:pPr>
              <w:pStyle w:val="tabletext00"/>
              <w:rPr>
                <w:ins w:id="15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FB800" w14:textId="77777777" w:rsidR="00CC69DD" w:rsidRPr="00076F00" w:rsidRDefault="00CC69DD" w:rsidP="00B820C4">
            <w:pPr>
              <w:pStyle w:val="tabletext00"/>
              <w:jc w:val="center"/>
              <w:rPr>
                <w:ins w:id="1545" w:author="Author"/>
              </w:rPr>
            </w:pPr>
            <w:ins w:id="1546" w:author="Author">
              <w:r w:rsidRPr="00076F00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28FBC" w14:textId="77777777" w:rsidR="00CC69DD" w:rsidRPr="00076F00" w:rsidRDefault="00CC69DD" w:rsidP="00B820C4">
            <w:pPr>
              <w:pStyle w:val="tabletext00"/>
              <w:rPr>
                <w:ins w:id="1547" w:author="Author"/>
              </w:rPr>
            </w:pPr>
            <w:ins w:id="1548" w:author="Author">
              <w:r w:rsidRPr="00076F00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B0C806" w14:textId="77777777" w:rsidR="00CC69DD" w:rsidRPr="00076F00" w:rsidRDefault="00CC69DD" w:rsidP="00B820C4">
            <w:pPr>
              <w:pStyle w:val="tabletext00"/>
              <w:jc w:val="right"/>
              <w:rPr>
                <w:ins w:id="15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F67826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550" w:author="Author"/>
              </w:rPr>
            </w:pPr>
            <w:ins w:id="1551" w:author="Author">
              <w:r w:rsidRPr="00076F00">
                <w:t>2050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6C15A1" w14:textId="77777777" w:rsidR="00CC69DD" w:rsidRPr="00076F00" w:rsidRDefault="00CC69DD" w:rsidP="00B820C4">
            <w:pPr>
              <w:pStyle w:val="tabletext00"/>
              <w:jc w:val="right"/>
              <w:rPr>
                <w:ins w:id="155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86BACC" w14:textId="77777777" w:rsidR="00CC69DD" w:rsidRPr="00076F00" w:rsidRDefault="00CC69DD" w:rsidP="00B820C4">
            <w:pPr>
              <w:pStyle w:val="tabletext00"/>
              <w:rPr>
                <w:ins w:id="1553" w:author="Author"/>
              </w:rPr>
            </w:pPr>
            <w:ins w:id="1554" w:author="Author">
              <w:r w:rsidRPr="00076F00">
                <w:t>709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B900F2" w14:textId="77777777" w:rsidR="00CC69DD" w:rsidRPr="00076F00" w:rsidRDefault="00CC69DD" w:rsidP="00B820C4">
            <w:pPr>
              <w:pStyle w:val="tabletext00"/>
              <w:jc w:val="right"/>
              <w:rPr>
                <w:ins w:id="155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661FC7" w14:textId="77777777" w:rsidR="00CC69DD" w:rsidRPr="00076F00" w:rsidRDefault="00CC69DD" w:rsidP="00B820C4">
            <w:pPr>
              <w:pStyle w:val="tabletext00"/>
              <w:rPr>
                <w:ins w:id="1556" w:author="Author"/>
              </w:rPr>
            </w:pPr>
            <w:ins w:id="1557" w:author="Author">
              <w:r w:rsidRPr="00076F00">
                <w:t>283</w:t>
              </w:r>
            </w:ins>
          </w:p>
        </w:tc>
      </w:tr>
      <w:tr w:rsidR="00CC69DD" w:rsidRPr="00076F00" w14:paraId="00B970E9" w14:textId="77777777" w:rsidTr="00AC74D0">
        <w:trPr>
          <w:cantSplit/>
          <w:trHeight w:val="190"/>
          <w:ins w:id="15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659175" w14:textId="77777777" w:rsidR="00CC69DD" w:rsidRPr="00076F00" w:rsidRDefault="00CC69DD" w:rsidP="00B820C4">
            <w:pPr>
              <w:pStyle w:val="tabletext00"/>
              <w:rPr>
                <w:ins w:id="15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0DD8" w14:textId="77777777" w:rsidR="00CC69DD" w:rsidRPr="00076F00" w:rsidRDefault="00CC69DD" w:rsidP="00B820C4">
            <w:pPr>
              <w:pStyle w:val="tabletext00"/>
              <w:jc w:val="center"/>
              <w:rPr>
                <w:ins w:id="1560" w:author="Author"/>
              </w:rPr>
            </w:pPr>
            <w:ins w:id="1561" w:author="Author">
              <w:r w:rsidRPr="00076F00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1F73A" w14:textId="77777777" w:rsidR="00CC69DD" w:rsidRPr="00076F00" w:rsidRDefault="00CC69DD" w:rsidP="00B820C4">
            <w:pPr>
              <w:pStyle w:val="tabletext00"/>
              <w:rPr>
                <w:ins w:id="1562" w:author="Author"/>
              </w:rPr>
            </w:pPr>
            <w:ins w:id="1563" w:author="Author">
              <w:r w:rsidRPr="00076F00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B64B28" w14:textId="77777777" w:rsidR="00CC69DD" w:rsidRPr="00076F00" w:rsidRDefault="00CC69DD" w:rsidP="00B820C4">
            <w:pPr>
              <w:pStyle w:val="tabletext00"/>
              <w:jc w:val="right"/>
              <w:rPr>
                <w:ins w:id="15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6E0443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565" w:author="Author"/>
              </w:rPr>
            </w:pPr>
            <w:ins w:id="1566" w:author="Author">
              <w:r w:rsidRPr="00076F00">
                <w:t>1815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A66A29" w14:textId="77777777" w:rsidR="00CC69DD" w:rsidRPr="00076F00" w:rsidRDefault="00CC69DD" w:rsidP="00B820C4">
            <w:pPr>
              <w:pStyle w:val="tabletext00"/>
              <w:jc w:val="right"/>
              <w:rPr>
                <w:ins w:id="156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438F6B" w14:textId="77777777" w:rsidR="00CC69DD" w:rsidRPr="00076F00" w:rsidRDefault="00CC69DD" w:rsidP="00B820C4">
            <w:pPr>
              <w:pStyle w:val="tabletext00"/>
              <w:rPr>
                <w:ins w:id="1568" w:author="Author"/>
              </w:rPr>
            </w:pPr>
            <w:ins w:id="1569" w:author="Author">
              <w:r w:rsidRPr="00076F00">
                <w:t>757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E1E4B2" w14:textId="77777777" w:rsidR="00CC69DD" w:rsidRPr="00076F00" w:rsidRDefault="00CC69DD" w:rsidP="00B820C4">
            <w:pPr>
              <w:pStyle w:val="tabletext00"/>
              <w:jc w:val="right"/>
              <w:rPr>
                <w:ins w:id="157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0F5EEC" w14:textId="77777777" w:rsidR="00CC69DD" w:rsidRPr="00076F00" w:rsidRDefault="00CC69DD" w:rsidP="00B820C4">
            <w:pPr>
              <w:pStyle w:val="tabletext00"/>
              <w:rPr>
                <w:ins w:id="1571" w:author="Author"/>
              </w:rPr>
            </w:pPr>
            <w:ins w:id="1572" w:author="Author">
              <w:r w:rsidRPr="00076F00">
                <w:t>247</w:t>
              </w:r>
            </w:ins>
          </w:p>
        </w:tc>
      </w:tr>
      <w:tr w:rsidR="00CC69DD" w:rsidRPr="00076F00" w14:paraId="11C3B17B" w14:textId="77777777" w:rsidTr="00AC74D0">
        <w:trPr>
          <w:cantSplit/>
          <w:trHeight w:val="190"/>
          <w:ins w:id="15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2D40C8" w14:textId="77777777" w:rsidR="00CC69DD" w:rsidRPr="00076F00" w:rsidRDefault="00CC69DD" w:rsidP="00B820C4">
            <w:pPr>
              <w:pStyle w:val="tabletext00"/>
              <w:rPr>
                <w:ins w:id="15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B23F5" w14:textId="77777777" w:rsidR="00CC69DD" w:rsidRPr="00076F00" w:rsidRDefault="00CC69DD" w:rsidP="00B820C4">
            <w:pPr>
              <w:pStyle w:val="tabletext00"/>
              <w:jc w:val="center"/>
              <w:rPr>
                <w:ins w:id="1575" w:author="Author"/>
              </w:rPr>
            </w:pPr>
            <w:ins w:id="1576" w:author="Author">
              <w:r w:rsidRPr="00076F00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F3123" w14:textId="77777777" w:rsidR="00CC69DD" w:rsidRPr="00076F00" w:rsidRDefault="00CC69DD" w:rsidP="00B820C4">
            <w:pPr>
              <w:pStyle w:val="tabletext00"/>
              <w:rPr>
                <w:ins w:id="1577" w:author="Author"/>
              </w:rPr>
            </w:pPr>
            <w:ins w:id="1578" w:author="Author">
              <w:r w:rsidRPr="00076F00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4D0254" w14:textId="77777777" w:rsidR="00CC69DD" w:rsidRPr="00076F00" w:rsidRDefault="00CC69DD" w:rsidP="00B820C4">
            <w:pPr>
              <w:pStyle w:val="tabletext00"/>
              <w:jc w:val="right"/>
              <w:rPr>
                <w:ins w:id="157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5F18AB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580" w:author="Author"/>
              </w:rPr>
            </w:pPr>
            <w:ins w:id="1581" w:author="Author">
              <w:r w:rsidRPr="00076F00">
                <w:t>1815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425540" w14:textId="77777777" w:rsidR="00CC69DD" w:rsidRPr="00076F00" w:rsidRDefault="00CC69DD" w:rsidP="00B820C4">
            <w:pPr>
              <w:pStyle w:val="tabletext00"/>
              <w:jc w:val="right"/>
              <w:rPr>
                <w:ins w:id="158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CD5F46" w14:textId="77777777" w:rsidR="00CC69DD" w:rsidRPr="00076F00" w:rsidRDefault="00CC69DD" w:rsidP="00B820C4">
            <w:pPr>
              <w:pStyle w:val="tabletext00"/>
              <w:rPr>
                <w:ins w:id="1583" w:author="Author"/>
              </w:rPr>
            </w:pPr>
            <w:ins w:id="1584" w:author="Author">
              <w:r w:rsidRPr="00076F00">
                <w:t>757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CCF744" w14:textId="77777777" w:rsidR="00CC69DD" w:rsidRPr="00076F00" w:rsidRDefault="00CC69DD" w:rsidP="00B820C4">
            <w:pPr>
              <w:pStyle w:val="tabletext00"/>
              <w:jc w:val="right"/>
              <w:rPr>
                <w:ins w:id="158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36C8D7" w14:textId="77777777" w:rsidR="00CC69DD" w:rsidRPr="00076F00" w:rsidRDefault="00CC69DD" w:rsidP="00B820C4">
            <w:pPr>
              <w:pStyle w:val="tabletext00"/>
              <w:rPr>
                <w:ins w:id="1586" w:author="Author"/>
              </w:rPr>
            </w:pPr>
            <w:ins w:id="1587" w:author="Author">
              <w:r w:rsidRPr="00076F00">
                <w:t>247</w:t>
              </w:r>
            </w:ins>
          </w:p>
        </w:tc>
      </w:tr>
      <w:tr w:rsidR="00CC69DD" w:rsidRPr="00076F00" w14:paraId="0770FB7B" w14:textId="77777777" w:rsidTr="00AC74D0">
        <w:trPr>
          <w:cantSplit/>
          <w:trHeight w:val="190"/>
          <w:ins w:id="15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7C7934" w14:textId="77777777" w:rsidR="00CC69DD" w:rsidRPr="00076F00" w:rsidRDefault="00CC69DD" w:rsidP="00B820C4">
            <w:pPr>
              <w:pStyle w:val="tabletext00"/>
              <w:rPr>
                <w:ins w:id="15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2783D" w14:textId="77777777" w:rsidR="00CC69DD" w:rsidRPr="00076F00" w:rsidRDefault="00CC69DD" w:rsidP="00B820C4">
            <w:pPr>
              <w:pStyle w:val="tabletext00"/>
              <w:jc w:val="center"/>
              <w:rPr>
                <w:ins w:id="1590" w:author="Author"/>
              </w:rPr>
            </w:pPr>
            <w:ins w:id="1591" w:author="Author">
              <w:r w:rsidRPr="00076F00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B866A" w14:textId="77777777" w:rsidR="00CC69DD" w:rsidRPr="00076F00" w:rsidRDefault="00CC69DD" w:rsidP="00B820C4">
            <w:pPr>
              <w:pStyle w:val="tabletext00"/>
              <w:rPr>
                <w:ins w:id="1592" w:author="Author"/>
              </w:rPr>
            </w:pPr>
            <w:ins w:id="1593" w:author="Author">
              <w:r w:rsidRPr="00076F00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306A92" w14:textId="77777777" w:rsidR="00CC69DD" w:rsidRPr="00076F00" w:rsidRDefault="00CC69DD" w:rsidP="00B820C4">
            <w:pPr>
              <w:pStyle w:val="tabletext00"/>
              <w:jc w:val="right"/>
              <w:rPr>
                <w:ins w:id="15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75499D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595" w:author="Author"/>
              </w:rPr>
            </w:pPr>
            <w:ins w:id="1596" w:author="Author">
              <w:r w:rsidRPr="00076F00">
                <w:t>1815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95FF6E" w14:textId="77777777" w:rsidR="00CC69DD" w:rsidRPr="00076F00" w:rsidRDefault="00CC69DD" w:rsidP="00B820C4">
            <w:pPr>
              <w:pStyle w:val="tabletext00"/>
              <w:jc w:val="right"/>
              <w:rPr>
                <w:ins w:id="159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74C7F2" w14:textId="77777777" w:rsidR="00CC69DD" w:rsidRPr="00076F00" w:rsidRDefault="00CC69DD" w:rsidP="00B820C4">
            <w:pPr>
              <w:pStyle w:val="tabletext00"/>
              <w:rPr>
                <w:ins w:id="1598" w:author="Author"/>
              </w:rPr>
            </w:pPr>
            <w:ins w:id="1599" w:author="Author">
              <w:r w:rsidRPr="00076F00">
                <w:t>757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277676" w14:textId="77777777" w:rsidR="00CC69DD" w:rsidRPr="00076F00" w:rsidRDefault="00CC69DD" w:rsidP="00B820C4">
            <w:pPr>
              <w:pStyle w:val="tabletext00"/>
              <w:jc w:val="right"/>
              <w:rPr>
                <w:ins w:id="160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F88E1F" w14:textId="77777777" w:rsidR="00CC69DD" w:rsidRPr="00076F00" w:rsidRDefault="00CC69DD" w:rsidP="00B820C4">
            <w:pPr>
              <w:pStyle w:val="tabletext00"/>
              <w:rPr>
                <w:ins w:id="1601" w:author="Author"/>
              </w:rPr>
            </w:pPr>
            <w:ins w:id="1602" w:author="Author">
              <w:r w:rsidRPr="00076F00">
                <w:t>247</w:t>
              </w:r>
            </w:ins>
          </w:p>
        </w:tc>
      </w:tr>
      <w:tr w:rsidR="00CC69DD" w:rsidRPr="00076F00" w14:paraId="7FE3B866" w14:textId="77777777" w:rsidTr="00AC74D0">
        <w:trPr>
          <w:cantSplit/>
          <w:trHeight w:val="190"/>
          <w:ins w:id="16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6C4459" w14:textId="77777777" w:rsidR="00CC69DD" w:rsidRPr="00076F00" w:rsidRDefault="00CC69DD" w:rsidP="00B820C4">
            <w:pPr>
              <w:pStyle w:val="tabletext00"/>
              <w:rPr>
                <w:ins w:id="16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6D9AF" w14:textId="77777777" w:rsidR="00CC69DD" w:rsidRPr="00076F00" w:rsidRDefault="00CC69DD" w:rsidP="00B820C4">
            <w:pPr>
              <w:pStyle w:val="tabletext00"/>
              <w:jc w:val="center"/>
              <w:rPr>
                <w:ins w:id="1605" w:author="Author"/>
              </w:rPr>
            </w:pPr>
            <w:ins w:id="1606" w:author="Author">
              <w:r w:rsidRPr="00076F00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9CFC4" w14:textId="77777777" w:rsidR="00CC69DD" w:rsidRPr="00076F00" w:rsidRDefault="00CC69DD" w:rsidP="00B820C4">
            <w:pPr>
              <w:pStyle w:val="tabletext00"/>
              <w:rPr>
                <w:ins w:id="1607" w:author="Author"/>
              </w:rPr>
            </w:pPr>
            <w:ins w:id="1608" w:author="Author">
              <w:r w:rsidRPr="00076F00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8446BA" w14:textId="77777777" w:rsidR="00CC69DD" w:rsidRPr="00076F00" w:rsidRDefault="00CC69DD" w:rsidP="00B820C4">
            <w:pPr>
              <w:pStyle w:val="tabletext00"/>
              <w:jc w:val="right"/>
              <w:rPr>
                <w:ins w:id="16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9A3413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610" w:author="Author"/>
              </w:rPr>
            </w:pPr>
            <w:ins w:id="1611" w:author="Author">
              <w:r w:rsidRPr="00076F00">
                <w:t>1717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CC82F7" w14:textId="77777777" w:rsidR="00CC69DD" w:rsidRPr="00076F00" w:rsidRDefault="00CC69DD" w:rsidP="00B820C4">
            <w:pPr>
              <w:pStyle w:val="tabletext00"/>
              <w:jc w:val="right"/>
              <w:rPr>
                <w:ins w:id="161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C8EAD6" w14:textId="77777777" w:rsidR="00CC69DD" w:rsidRPr="00076F00" w:rsidRDefault="00CC69DD" w:rsidP="00B820C4">
            <w:pPr>
              <w:pStyle w:val="tabletext00"/>
              <w:rPr>
                <w:ins w:id="1613" w:author="Author"/>
              </w:rPr>
            </w:pPr>
            <w:ins w:id="1614" w:author="Author">
              <w:r w:rsidRPr="00076F00">
                <w:t>711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E5FAEA" w14:textId="77777777" w:rsidR="00CC69DD" w:rsidRPr="00076F00" w:rsidRDefault="00CC69DD" w:rsidP="00B820C4">
            <w:pPr>
              <w:pStyle w:val="tabletext00"/>
              <w:jc w:val="right"/>
              <w:rPr>
                <w:ins w:id="161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D7E7C9" w14:textId="77777777" w:rsidR="00CC69DD" w:rsidRPr="00076F00" w:rsidRDefault="00CC69DD" w:rsidP="00B820C4">
            <w:pPr>
              <w:pStyle w:val="tabletext00"/>
              <w:rPr>
                <w:ins w:id="1616" w:author="Author"/>
              </w:rPr>
            </w:pPr>
            <w:ins w:id="1617" w:author="Author">
              <w:r w:rsidRPr="00076F00">
                <w:t>251</w:t>
              </w:r>
            </w:ins>
          </w:p>
        </w:tc>
      </w:tr>
      <w:tr w:rsidR="00CC69DD" w:rsidRPr="00076F00" w14:paraId="0793386B" w14:textId="77777777" w:rsidTr="00AC74D0">
        <w:trPr>
          <w:cantSplit/>
          <w:trHeight w:val="190"/>
          <w:ins w:id="16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260B9A" w14:textId="77777777" w:rsidR="00CC69DD" w:rsidRPr="00076F00" w:rsidRDefault="00CC69DD" w:rsidP="00B820C4">
            <w:pPr>
              <w:pStyle w:val="tabletext00"/>
              <w:rPr>
                <w:ins w:id="16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7F82C" w14:textId="77777777" w:rsidR="00CC69DD" w:rsidRPr="00076F00" w:rsidRDefault="00CC69DD" w:rsidP="00B820C4">
            <w:pPr>
              <w:pStyle w:val="tabletext00"/>
              <w:jc w:val="center"/>
              <w:rPr>
                <w:ins w:id="1620" w:author="Author"/>
              </w:rPr>
            </w:pPr>
            <w:ins w:id="1621" w:author="Author">
              <w:r w:rsidRPr="00076F00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8990A" w14:textId="77777777" w:rsidR="00CC69DD" w:rsidRPr="00076F00" w:rsidRDefault="00CC69DD" w:rsidP="00B820C4">
            <w:pPr>
              <w:pStyle w:val="tabletext00"/>
              <w:rPr>
                <w:ins w:id="1622" w:author="Author"/>
              </w:rPr>
            </w:pPr>
            <w:ins w:id="1623" w:author="Author">
              <w:r w:rsidRPr="00076F00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B3BB39" w14:textId="77777777" w:rsidR="00CC69DD" w:rsidRPr="00076F00" w:rsidRDefault="00CC69DD" w:rsidP="00B820C4">
            <w:pPr>
              <w:pStyle w:val="tabletext00"/>
              <w:jc w:val="right"/>
              <w:rPr>
                <w:ins w:id="16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224216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625" w:author="Author"/>
              </w:rPr>
            </w:pPr>
            <w:ins w:id="1626" w:author="Author">
              <w:r w:rsidRPr="00076F00">
                <w:t>2024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4E31AB" w14:textId="77777777" w:rsidR="00CC69DD" w:rsidRPr="00076F00" w:rsidRDefault="00CC69DD" w:rsidP="00B820C4">
            <w:pPr>
              <w:pStyle w:val="tabletext00"/>
              <w:jc w:val="right"/>
              <w:rPr>
                <w:ins w:id="162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D42145" w14:textId="77777777" w:rsidR="00CC69DD" w:rsidRPr="00076F00" w:rsidRDefault="00CC69DD" w:rsidP="00B820C4">
            <w:pPr>
              <w:pStyle w:val="tabletext00"/>
              <w:rPr>
                <w:ins w:id="1628" w:author="Author"/>
              </w:rPr>
            </w:pPr>
            <w:ins w:id="1629" w:author="Author">
              <w:r w:rsidRPr="00076F00"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0D3E17" w14:textId="77777777" w:rsidR="00CC69DD" w:rsidRPr="00076F00" w:rsidRDefault="00CC69DD" w:rsidP="00B820C4">
            <w:pPr>
              <w:pStyle w:val="tabletext00"/>
              <w:jc w:val="right"/>
              <w:rPr>
                <w:ins w:id="163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13D306" w14:textId="77777777" w:rsidR="00CC69DD" w:rsidRPr="00076F00" w:rsidRDefault="00CC69DD" w:rsidP="00B820C4">
            <w:pPr>
              <w:pStyle w:val="tabletext00"/>
              <w:rPr>
                <w:ins w:id="1631" w:author="Author"/>
              </w:rPr>
            </w:pPr>
            <w:ins w:id="1632" w:author="Author">
              <w:r w:rsidRPr="00076F00">
                <w:t>282</w:t>
              </w:r>
            </w:ins>
          </w:p>
        </w:tc>
      </w:tr>
      <w:tr w:rsidR="00CC69DD" w:rsidRPr="00076F00" w14:paraId="20890581" w14:textId="77777777" w:rsidTr="00AC74D0">
        <w:trPr>
          <w:cantSplit/>
          <w:trHeight w:val="190"/>
          <w:ins w:id="16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E80CEE" w14:textId="77777777" w:rsidR="00CC69DD" w:rsidRPr="00076F00" w:rsidRDefault="00CC69DD" w:rsidP="00B820C4">
            <w:pPr>
              <w:pStyle w:val="tabletext00"/>
              <w:rPr>
                <w:ins w:id="16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4D8CF" w14:textId="77777777" w:rsidR="00CC69DD" w:rsidRPr="00076F00" w:rsidRDefault="00CC69DD" w:rsidP="00B820C4">
            <w:pPr>
              <w:pStyle w:val="tabletext00"/>
              <w:jc w:val="center"/>
              <w:rPr>
                <w:ins w:id="1635" w:author="Author"/>
              </w:rPr>
            </w:pPr>
            <w:ins w:id="1636" w:author="Author">
              <w:r w:rsidRPr="00076F00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E4894" w14:textId="77777777" w:rsidR="00CC69DD" w:rsidRPr="00076F00" w:rsidRDefault="00CC69DD" w:rsidP="00B820C4">
            <w:pPr>
              <w:pStyle w:val="tabletext00"/>
              <w:rPr>
                <w:ins w:id="1637" w:author="Author"/>
              </w:rPr>
            </w:pPr>
            <w:ins w:id="1638" w:author="Author">
              <w:r w:rsidRPr="00076F00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732543" w14:textId="77777777" w:rsidR="00CC69DD" w:rsidRPr="00076F00" w:rsidRDefault="00CC69DD" w:rsidP="00B820C4">
            <w:pPr>
              <w:pStyle w:val="tabletext00"/>
              <w:jc w:val="right"/>
              <w:rPr>
                <w:ins w:id="163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6970D5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640" w:author="Author"/>
              </w:rPr>
            </w:pPr>
            <w:ins w:id="1641" w:author="Author">
              <w:r w:rsidRPr="00076F00">
                <w:t>1815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1A47AA" w14:textId="77777777" w:rsidR="00CC69DD" w:rsidRPr="00076F00" w:rsidRDefault="00CC69DD" w:rsidP="00B820C4">
            <w:pPr>
              <w:pStyle w:val="tabletext00"/>
              <w:jc w:val="right"/>
              <w:rPr>
                <w:ins w:id="164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3C05A5" w14:textId="77777777" w:rsidR="00CC69DD" w:rsidRPr="00076F00" w:rsidRDefault="00CC69DD" w:rsidP="00B820C4">
            <w:pPr>
              <w:pStyle w:val="tabletext00"/>
              <w:rPr>
                <w:ins w:id="1643" w:author="Author"/>
              </w:rPr>
            </w:pPr>
            <w:ins w:id="1644" w:author="Author">
              <w:r w:rsidRPr="00076F00">
                <w:t>757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B18752" w14:textId="77777777" w:rsidR="00CC69DD" w:rsidRPr="00076F00" w:rsidRDefault="00CC69DD" w:rsidP="00B820C4">
            <w:pPr>
              <w:pStyle w:val="tabletext00"/>
              <w:jc w:val="right"/>
              <w:rPr>
                <w:ins w:id="164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A142B6" w14:textId="77777777" w:rsidR="00CC69DD" w:rsidRPr="00076F00" w:rsidRDefault="00CC69DD" w:rsidP="00B820C4">
            <w:pPr>
              <w:pStyle w:val="tabletext00"/>
              <w:rPr>
                <w:ins w:id="1646" w:author="Author"/>
              </w:rPr>
            </w:pPr>
            <w:ins w:id="1647" w:author="Author">
              <w:r w:rsidRPr="00076F00">
                <w:t>247</w:t>
              </w:r>
            </w:ins>
          </w:p>
        </w:tc>
      </w:tr>
      <w:tr w:rsidR="00CC69DD" w:rsidRPr="00076F00" w14:paraId="2EA5F1D5" w14:textId="77777777" w:rsidTr="00AC74D0">
        <w:trPr>
          <w:cantSplit/>
          <w:trHeight w:val="190"/>
          <w:ins w:id="16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A4E0FB" w14:textId="77777777" w:rsidR="00CC69DD" w:rsidRPr="00076F00" w:rsidRDefault="00CC69DD" w:rsidP="00B820C4">
            <w:pPr>
              <w:pStyle w:val="tabletext00"/>
              <w:rPr>
                <w:ins w:id="16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7E317" w14:textId="77777777" w:rsidR="00CC69DD" w:rsidRPr="00076F00" w:rsidRDefault="00CC69DD" w:rsidP="00B820C4">
            <w:pPr>
              <w:pStyle w:val="tabletext00"/>
              <w:jc w:val="center"/>
              <w:rPr>
                <w:ins w:id="1650" w:author="Author"/>
              </w:rPr>
            </w:pPr>
            <w:ins w:id="1651" w:author="Author">
              <w:r w:rsidRPr="00076F00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F9E07" w14:textId="77777777" w:rsidR="00CC69DD" w:rsidRPr="00076F00" w:rsidRDefault="00CC69DD" w:rsidP="00B820C4">
            <w:pPr>
              <w:pStyle w:val="tabletext00"/>
              <w:rPr>
                <w:ins w:id="1652" w:author="Author"/>
              </w:rPr>
            </w:pPr>
            <w:ins w:id="1653" w:author="Author">
              <w:r w:rsidRPr="00076F00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4E66FA" w14:textId="77777777" w:rsidR="00CC69DD" w:rsidRPr="00076F00" w:rsidRDefault="00CC69DD" w:rsidP="00B820C4">
            <w:pPr>
              <w:pStyle w:val="tabletext00"/>
              <w:jc w:val="right"/>
              <w:rPr>
                <w:ins w:id="165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D18F83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655" w:author="Author"/>
              </w:rPr>
            </w:pPr>
            <w:ins w:id="1656" w:author="Author">
              <w:r w:rsidRPr="00076F00">
                <w:t>1739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7B76D2" w14:textId="77777777" w:rsidR="00CC69DD" w:rsidRPr="00076F00" w:rsidRDefault="00CC69DD" w:rsidP="00B820C4">
            <w:pPr>
              <w:pStyle w:val="tabletext00"/>
              <w:jc w:val="right"/>
              <w:rPr>
                <w:ins w:id="165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8A3526" w14:textId="77777777" w:rsidR="00CC69DD" w:rsidRPr="00076F00" w:rsidRDefault="00CC69DD" w:rsidP="00B820C4">
            <w:pPr>
              <w:pStyle w:val="tabletext00"/>
              <w:rPr>
                <w:ins w:id="1658" w:author="Author"/>
              </w:rPr>
            </w:pPr>
            <w:ins w:id="1659" w:author="Author">
              <w:r w:rsidRPr="00076F00">
                <w:t>655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25CAFF" w14:textId="77777777" w:rsidR="00CC69DD" w:rsidRPr="00076F00" w:rsidRDefault="00CC69DD" w:rsidP="00B820C4">
            <w:pPr>
              <w:pStyle w:val="tabletext00"/>
              <w:jc w:val="right"/>
              <w:rPr>
                <w:ins w:id="166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E96A75" w14:textId="77777777" w:rsidR="00CC69DD" w:rsidRPr="00076F00" w:rsidRDefault="00CC69DD" w:rsidP="00B820C4">
            <w:pPr>
              <w:pStyle w:val="tabletext00"/>
              <w:rPr>
                <w:ins w:id="1661" w:author="Author"/>
              </w:rPr>
            </w:pPr>
            <w:ins w:id="1662" w:author="Author">
              <w:r w:rsidRPr="00076F00">
                <w:t>253</w:t>
              </w:r>
            </w:ins>
          </w:p>
        </w:tc>
      </w:tr>
      <w:tr w:rsidR="00CC69DD" w:rsidRPr="00076F00" w14:paraId="26A3DC83" w14:textId="77777777" w:rsidTr="00AC74D0">
        <w:trPr>
          <w:cantSplit/>
          <w:trHeight w:val="190"/>
          <w:ins w:id="16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3B3E70" w14:textId="77777777" w:rsidR="00CC69DD" w:rsidRPr="00076F00" w:rsidRDefault="00CC69DD" w:rsidP="00B820C4">
            <w:pPr>
              <w:pStyle w:val="tabletext00"/>
              <w:rPr>
                <w:ins w:id="16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72229" w14:textId="77777777" w:rsidR="00CC69DD" w:rsidRPr="00076F00" w:rsidRDefault="00CC69DD" w:rsidP="00B820C4">
            <w:pPr>
              <w:pStyle w:val="tabletext00"/>
              <w:jc w:val="center"/>
              <w:rPr>
                <w:ins w:id="1665" w:author="Author"/>
              </w:rPr>
            </w:pPr>
            <w:ins w:id="1666" w:author="Author">
              <w:r w:rsidRPr="00076F00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63FB4" w14:textId="77777777" w:rsidR="00CC69DD" w:rsidRPr="00076F00" w:rsidRDefault="00CC69DD" w:rsidP="00B820C4">
            <w:pPr>
              <w:pStyle w:val="tabletext00"/>
              <w:rPr>
                <w:ins w:id="1667" w:author="Author"/>
              </w:rPr>
            </w:pPr>
            <w:ins w:id="1668" w:author="Author">
              <w:r w:rsidRPr="00076F00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06E12B" w14:textId="77777777" w:rsidR="00CC69DD" w:rsidRPr="00076F00" w:rsidRDefault="00CC69DD" w:rsidP="00B820C4">
            <w:pPr>
              <w:pStyle w:val="tabletext00"/>
              <w:jc w:val="right"/>
              <w:rPr>
                <w:ins w:id="166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F8DD00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670" w:author="Author"/>
              </w:rPr>
            </w:pPr>
            <w:ins w:id="1671" w:author="Author">
              <w:r w:rsidRPr="00076F00">
                <w:t>1717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43338D" w14:textId="77777777" w:rsidR="00CC69DD" w:rsidRPr="00076F00" w:rsidRDefault="00CC69DD" w:rsidP="00B820C4">
            <w:pPr>
              <w:pStyle w:val="tabletext00"/>
              <w:jc w:val="right"/>
              <w:rPr>
                <w:ins w:id="167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1D66F0" w14:textId="77777777" w:rsidR="00CC69DD" w:rsidRPr="00076F00" w:rsidRDefault="00CC69DD" w:rsidP="00B820C4">
            <w:pPr>
              <w:pStyle w:val="tabletext00"/>
              <w:rPr>
                <w:ins w:id="1673" w:author="Author"/>
              </w:rPr>
            </w:pPr>
            <w:ins w:id="1674" w:author="Author">
              <w:r w:rsidRPr="00076F00">
                <w:t>711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02E04D" w14:textId="77777777" w:rsidR="00CC69DD" w:rsidRPr="00076F00" w:rsidRDefault="00CC69DD" w:rsidP="00B820C4">
            <w:pPr>
              <w:pStyle w:val="tabletext00"/>
              <w:jc w:val="right"/>
              <w:rPr>
                <w:ins w:id="167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63BF04" w14:textId="77777777" w:rsidR="00CC69DD" w:rsidRPr="00076F00" w:rsidRDefault="00CC69DD" w:rsidP="00B820C4">
            <w:pPr>
              <w:pStyle w:val="tabletext00"/>
              <w:rPr>
                <w:ins w:id="1676" w:author="Author"/>
              </w:rPr>
            </w:pPr>
            <w:ins w:id="1677" w:author="Author">
              <w:r w:rsidRPr="00076F00">
                <w:t>251</w:t>
              </w:r>
            </w:ins>
          </w:p>
        </w:tc>
      </w:tr>
      <w:tr w:rsidR="00CC69DD" w:rsidRPr="00076F00" w14:paraId="27442EE8" w14:textId="77777777" w:rsidTr="00AC74D0">
        <w:trPr>
          <w:cantSplit/>
          <w:trHeight w:val="190"/>
          <w:ins w:id="16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4F6255" w14:textId="77777777" w:rsidR="00CC69DD" w:rsidRPr="00076F00" w:rsidRDefault="00CC69DD" w:rsidP="00B820C4">
            <w:pPr>
              <w:pStyle w:val="tabletext00"/>
              <w:rPr>
                <w:ins w:id="16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C416D" w14:textId="77777777" w:rsidR="00CC69DD" w:rsidRPr="00076F00" w:rsidRDefault="00CC69DD" w:rsidP="00B820C4">
            <w:pPr>
              <w:pStyle w:val="tabletext00"/>
              <w:jc w:val="center"/>
              <w:rPr>
                <w:ins w:id="1680" w:author="Author"/>
              </w:rPr>
            </w:pPr>
            <w:ins w:id="1681" w:author="Author">
              <w:r w:rsidRPr="00076F00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6D7D4" w14:textId="77777777" w:rsidR="00CC69DD" w:rsidRPr="00076F00" w:rsidRDefault="00CC69DD" w:rsidP="00B820C4">
            <w:pPr>
              <w:pStyle w:val="tabletext00"/>
              <w:rPr>
                <w:ins w:id="1682" w:author="Author"/>
              </w:rPr>
            </w:pPr>
            <w:ins w:id="1683" w:author="Author">
              <w:r w:rsidRPr="00076F00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F2A2B4" w14:textId="77777777" w:rsidR="00CC69DD" w:rsidRPr="00076F00" w:rsidRDefault="00CC69DD" w:rsidP="00B820C4">
            <w:pPr>
              <w:pStyle w:val="tabletext00"/>
              <w:jc w:val="right"/>
              <w:rPr>
                <w:ins w:id="168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58A032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685" w:author="Author"/>
              </w:rPr>
            </w:pPr>
            <w:ins w:id="1686" w:author="Author">
              <w:r w:rsidRPr="00076F00">
                <w:t>1815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06589C" w14:textId="77777777" w:rsidR="00CC69DD" w:rsidRPr="00076F00" w:rsidRDefault="00CC69DD" w:rsidP="00B820C4">
            <w:pPr>
              <w:pStyle w:val="tabletext00"/>
              <w:jc w:val="right"/>
              <w:rPr>
                <w:ins w:id="168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82263A" w14:textId="77777777" w:rsidR="00CC69DD" w:rsidRPr="00076F00" w:rsidRDefault="00CC69DD" w:rsidP="00B820C4">
            <w:pPr>
              <w:pStyle w:val="tabletext00"/>
              <w:rPr>
                <w:ins w:id="1688" w:author="Author"/>
              </w:rPr>
            </w:pPr>
            <w:ins w:id="1689" w:author="Author">
              <w:r w:rsidRPr="00076F00">
                <w:t>757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013279" w14:textId="77777777" w:rsidR="00CC69DD" w:rsidRPr="00076F00" w:rsidRDefault="00CC69DD" w:rsidP="00B820C4">
            <w:pPr>
              <w:pStyle w:val="tabletext00"/>
              <w:jc w:val="right"/>
              <w:rPr>
                <w:ins w:id="169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FA16A9" w14:textId="77777777" w:rsidR="00CC69DD" w:rsidRPr="00076F00" w:rsidRDefault="00CC69DD" w:rsidP="00B820C4">
            <w:pPr>
              <w:pStyle w:val="tabletext00"/>
              <w:rPr>
                <w:ins w:id="1691" w:author="Author"/>
              </w:rPr>
            </w:pPr>
            <w:ins w:id="1692" w:author="Author">
              <w:r w:rsidRPr="00076F00">
                <w:t>247</w:t>
              </w:r>
            </w:ins>
          </w:p>
        </w:tc>
      </w:tr>
      <w:tr w:rsidR="00CC69DD" w:rsidRPr="00076F00" w14:paraId="6402E367" w14:textId="77777777" w:rsidTr="00AC74D0">
        <w:trPr>
          <w:cantSplit/>
          <w:trHeight w:val="190"/>
          <w:ins w:id="16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C84821" w14:textId="77777777" w:rsidR="00CC69DD" w:rsidRPr="00076F00" w:rsidRDefault="00CC69DD" w:rsidP="00B820C4">
            <w:pPr>
              <w:pStyle w:val="tabletext00"/>
              <w:rPr>
                <w:ins w:id="16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40FA1" w14:textId="77777777" w:rsidR="00CC69DD" w:rsidRPr="00076F00" w:rsidRDefault="00CC69DD" w:rsidP="00B820C4">
            <w:pPr>
              <w:pStyle w:val="tabletext00"/>
              <w:jc w:val="center"/>
              <w:rPr>
                <w:ins w:id="1695" w:author="Author"/>
              </w:rPr>
            </w:pPr>
            <w:ins w:id="1696" w:author="Author">
              <w:r w:rsidRPr="00076F00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84DDB" w14:textId="77777777" w:rsidR="00CC69DD" w:rsidRPr="00076F00" w:rsidRDefault="00CC69DD" w:rsidP="00B820C4">
            <w:pPr>
              <w:pStyle w:val="tabletext00"/>
              <w:rPr>
                <w:ins w:id="1697" w:author="Author"/>
              </w:rPr>
            </w:pPr>
            <w:ins w:id="1698" w:author="Author">
              <w:r w:rsidRPr="00076F00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AFB782" w14:textId="77777777" w:rsidR="00CC69DD" w:rsidRPr="00076F00" w:rsidRDefault="00CC69DD" w:rsidP="00B820C4">
            <w:pPr>
              <w:pStyle w:val="tabletext00"/>
              <w:jc w:val="right"/>
              <w:rPr>
                <w:ins w:id="169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1FADE7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700" w:author="Author"/>
              </w:rPr>
            </w:pPr>
            <w:ins w:id="1701" w:author="Author">
              <w:r w:rsidRPr="00076F00">
                <w:t>2050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5F28D2" w14:textId="77777777" w:rsidR="00CC69DD" w:rsidRPr="00076F00" w:rsidRDefault="00CC69DD" w:rsidP="00B820C4">
            <w:pPr>
              <w:pStyle w:val="tabletext00"/>
              <w:jc w:val="right"/>
              <w:rPr>
                <w:ins w:id="170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ADD915" w14:textId="77777777" w:rsidR="00CC69DD" w:rsidRPr="00076F00" w:rsidRDefault="00CC69DD" w:rsidP="00B820C4">
            <w:pPr>
              <w:pStyle w:val="tabletext00"/>
              <w:rPr>
                <w:ins w:id="1703" w:author="Author"/>
              </w:rPr>
            </w:pPr>
            <w:ins w:id="1704" w:author="Author">
              <w:r w:rsidRPr="00076F00">
                <w:t>709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6DB779" w14:textId="77777777" w:rsidR="00CC69DD" w:rsidRPr="00076F00" w:rsidRDefault="00CC69DD" w:rsidP="00B820C4">
            <w:pPr>
              <w:pStyle w:val="tabletext00"/>
              <w:jc w:val="right"/>
              <w:rPr>
                <w:ins w:id="170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246350" w14:textId="77777777" w:rsidR="00CC69DD" w:rsidRPr="00076F00" w:rsidRDefault="00CC69DD" w:rsidP="00B820C4">
            <w:pPr>
              <w:pStyle w:val="tabletext00"/>
              <w:rPr>
                <w:ins w:id="1706" w:author="Author"/>
              </w:rPr>
            </w:pPr>
            <w:ins w:id="1707" w:author="Author">
              <w:r w:rsidRPr="00076F00">
                <w:t>283</w:t>
              </w:r>
            </w:ins>
          </w:p>
        </w:tc>
      </w:tr>
      <w:tr w:rsidR="00CC69DD" w:rsidRPr="00076F00" w14:paraId="5FF4CC58" w14:textId="77777777" w:rsidTr="00AC74D0">
        <w:trPr>
          <w:cantSplit/>
          <w:trHeight w:val="190"/>
          <w:ins w:id="17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DAE379" w14:textId="77777777" w:rsidR="00CC69DD" w:rsidRPr="00076F00" w:rsidRDefault="00CC69DD" w:rsidP="00B820C4">
            <w:pPr>
              <w:pStyle w:val="tabletext00"/>
              <w:rPr>
                <w:ins w:id="17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578DE" w14:textId="77777777" w:rsidR="00CC69DD" w:rsidRPr="00076F00" w:rsidRDefault="00CC69DD" w:rsidP="00B820C4">
            <w:pPr>
              <w:pStyle w:val="tabletext00"/>
              <w:jc w:val="center"/>
              <w:rPr>
                <w:ins w:id="1710" w:author="Author"/>
              </w:rPr>
            </w:pPr>
            <w:ins w:id="1711" w:author="Author">
              <w:r w:rsidRPr="00076F00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AA34F" w14:textId="77777777" w:rsidR="00CC69DD" w:rsidRPr="00076F00" w:rsidRDefault="00CC69DD" w:rsidP="00B820C4">
            <w:pPr>
              <w:pStyle w:val="tabletext00"/>
              <w:rPr>
                <w:ins w:id="1712" w:author="Author"/>
              </w:rPr>
            </w:pPr>
            <w:ins w:id="1713" w:author="Author">
              <w:r w:rsidRPr="00076F00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27CC31" w14:textId="77777777" w:rsidR="00CC69DD" w:rsidRPr="00076F00" w:rsidRDefault="00CC69DD" w:rsidP="00B820C4">
            <w:pPr>
              <w:pStyle w:val="tabletext00"/>
              <w:jc w:val="right"/>
              <w:rPr>
                <w:ins w:id="171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D13A02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715" w:author="Author"/>
              </w:rPr>
            </w:pPr>
            <w:ins w:id="1716" w:author="Author">
              <w:r w:rsidRPr="00076F00">
                <w:t>1693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AB4022" w14:textId="77777777" w:rsidR="00CC69DD" w:rsidRPr="00076F00" w:rsidRDefault="00CC69DD" w:rsidP="00B820C4">
            <w:pPr>
              <w:pStyle w:val="tabletext00"/>
              <w:jc w:val="right"/>
              <w:rPr>
                <w:ins w:id="171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C8374A" w14:textId="77777777" w:rsidR="00CC69DD" w:rsidRPr="00076F00" w:rsidRDefault="00CC69DD" w:rsidP="00B820C4">
            <w:pPr>
              <w:pStyle w:val="tabletext00"/>
              <w:rPr>
                <w:ins w:id="1718" w:author="Author"/>
              </w:rPr>
            </w:pPr>
            <w:ins w:id="1719" w:author="Author">
              <w:r w:rsidRPr="00076F00">
                <w:t>811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FDCAAF" w14:textId="77777777" w:rsidR="00CC69DD" w:rsidRPr="00076F00" w:rsidRDefault="00CC69DD" w:rsidP="00B820C4">
            <w:pPr>
              <w:pStyle w:val="tabletext00"/>
              <w:jc w:val="right"/>
              <w:rPr>
                <w:ins w:id="172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5542EA" w14:textId="77777777" w:rsidR="00CC69DD" w:rsidRPr="00076F00" w:rsidRDefault="00CC69DD" w:rsidP="00B820C4">
            <w:pPr>
              <w:pStyle w:val="tabletext00"/>
              <w:rPr>
                <w:ins w:id="1721" w:author="Author"/>
              </w:rPr>
            </w:pPr>
            <w:ins w:id="1722" w:author="Author">
              <w:r w:rsidRPr="00076F00">
                <w:t>297</w:t>
              </w:r>
            </w:ins>
          </w:p>
        </w:tc>
      </w:tr>
      <w:tr w:rsidR="00CC69DD" w:rsidRPr="00076F00" w14:paraId="1A9071D6" w14:textId="77777777" w:rsidTr="00AC74D0">
        <w:trPr>
          <w:cantSplit/>
          <w:trHeight w:val="190"/>
          <w:ins w:id="17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5034CB" w14:textId="77777777" w:rsidR="00CC69DD" w:rsidRPr="00076F00" w:rsidRDefault="00CC69DD" w:rsidP="00B820C4">
            <w:pPr>
              <w:pStyle w:val="tabletext00"/>
              <w:rPr>
                <w:ins w:id="17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62E02" w14:textId="77777777" w:rsidR="00CC69DD" w:rsidRPr="00076F00" w:rsidRDefault="00CC69DD" w:rsidP="00B820C4">
            <w:pPr>
              <w:pStyle w:val="tabletext00"/>
              <w:jc w:val="center"/>
              <w:rPr>
                <w:ins w:id="1725" w:author="Author"/>
              </w:rPr>
            </w:pPr>
            <w:ins w:id="1726" w:author="Author">
              <w:r w:rsidRPr="00076F00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FC989" w14:textId="77777777" w:rsidR="00CC69DD" w:rsidRPr="00076F00" w:rsidRDefault="00CC69DD" w:rsidP="00B820C4">
            <w:pPr>
              <w:pStyle w:val="tabletext00"/>
              <w:rPr>
                <w:ins w:id="1727" w:author="Author"/>
              </w:rPr>
            </w:pPr>
            <w:ins w:id="1728" w:author="Author">
              <w:r w:rsidRPr="00076F00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835932" w14:textId="77777777" w:rsidR="00CC69DD" w:rsidRPr="00076F00" w:rsidRDefault="00CC69DD" w:rsidP="00B820C4">
            <w:pPr>
              <w:pStyle w:val="tabletext00"/>
              <w:jc w:val="right"/>
              <w:rPr>
                <w:ins w:id="172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01B77E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730" w:author="Author"/>
              </w:rPr>
            </w:pPr>
            <w:ins w:id="1731" w:author="Author">
              <w:r w:rsidRPr="00076F00">
                <w:t>1717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E93EEF" w14:textId="77777777" w:rsidR="00CC69DD" w:rsidRPr="00076F00" w:rsidRDefault="00CC69DD" w:rsidP="00B820C4">
            <w:pPr>
              <w:pStyle w:val="tabletext00"/>
              <w:jc w:val="right"/>
              <w:rPr>
                <w:ins w:id="173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20085B" w14:textId="77777777" w:rsidR="00CC69DD" w:rsidRPr="00076F00" w:rsidRDefault="00CC69DD" w:rsidP="00B820C4">
            <w:pPr>
              <w:pStyle w:val="tabletext00"/>
              <w:rPr>
                <w:ins w:id="1733" w:author="Author"/>
              </w:rPr>
            </w:pPr>
            <w:ins w:id="1734" w:author="Author">
              <w:r w:rsidRPr="00076F00">
                <w:t>711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ED4102" w14:textId="77777777" w:rsidR="00CC69DD" w:rsidRPr="00076F00" w:rsidRDefault="00CC69DD" w:rsidP="00B820C4">
            <w:pPr>
              <w:pStyle w:val="tabletext00"/>
              <w:jc w:val="right"/>
              <w:rPr>
                <w:ins w:id="173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E3BB2C" w14:textId="77777777" w:rsidR="00CC69DD" w:rsidRPr="00076F00" w:rsidRDefault="00CC69DD" w:rsidP="00B820C4">
            <w:pPr>
              <w:pStyle w:val="tabletext00"/>
              <w:rPr>
                <w:ins w:id="1736" w:author="Author"/>
              </w:rPr>
            </w:pPr>
            <w:ins w:id="1737" w:author="Author">
              <w:r w:rsidRPr="00076F00">
                <w:t>251</w:t>
              </w:r>
            </w:ins>
          </w:p>
        </w:tc>
      </w:tr>
      <w:tr w:rsidR="00CC69DD" w:rsidRPr="00076F00" w14:paraId="255F8FE2" w14:textId="77777777" w:rsidTr="00AC74D0">
        <w:trPr>
          <w:cantSplit/>
          <w:trHeight w:val="190"/>
          <w:ins w:id="17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6BD31E" w14:textId="77777777" w:rsidR="00CC69DD" w:rsidRPr="00076F00" w:rsidRDefault="00CC69DD" w:rsidP="00B820C4">
            <w:pPr>
              <w:pStyle w:val="tabletext00"/>
              <w:rPr>
                <w:ins w:id="17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EFE76" w14:textId="77777777" w:rsidR="00CC69DD" w:rsidRPr="00076F00" w:rsidRDefault="00CC69DD" w:rsidP="00B820C4">
            <w:pPr>
              <w:pStyle w:val="tabletext00"/>
              <w:jc w:val="center"/>
              <w:rPr>
                <w:ins w:id="1740" w:author="Author"/>
              </w:rPr>
            </w:pPr>
            <w:ins w:id="1741" w:author="Author">
              <w:r w:rsidRPr="00076F00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4E988" w14:textId="77777777" w:rsidR="00CC69DD" w:rsidRPr="00076F00" w:rsidRDefault="00CC69DD" w:rsidP="00B820C4">
            <w:pPr>
              <w:pStyle w:val="tabletext00"/>
              <w:rPr>
                <w:ins w:id="1742" w:author="Author"/>
              </w:rPr>
            </w:pPr>
            <w:ins w:id="1743" w:author="Author">
              <w:r w:rsidRPr="00076F00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3FD934" w14:textId="77777777" w:rsidR="00CC69DD" w:rsidRPr="00076F00" w:rsidRDefault="00CC69DD" w:rsidP="00B820C4">
            <w:pPr>
              <w:pStyle w:val="tabletext00"/>
              <w:jc w:val="right"/>
              <w:rPr>
                <w:ins w:id="17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7C6EB8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745" w:author="Author"/>
              </w:rPr>
            </w:pPr>
            <w:ins w:id="1746" w:author="Author">
              <w:r w:rsidRPr="00076F00">
                <w:t>1805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B03F9E" w14:textId="77777777" w:rsidR="00CC69DD" w:rsidRPr="00076F00" w:rsidRDefault="00CC69DD" w:rsidP="00B820C4">
            <w:pPr>
              <w:pStyle w:val="tabletext00"/>
              <w:jc w:val="right"/>
              <w:rPr>
                <w:ins w:id="174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8561C5" w14:textId="77777777" w:rsidR="00CC69DD" w:rsidRPr="00076F00" w:rsidRDefault="00CC69DD" w:rsidP="00B820C4">
            <w:pPr>
              <w:pStyle w:val="tabletext00"/>
              <w:rPr>
                <w:ins w:id="1748" w:author="Author"/>
              </w:rPr>
            </w:pPr>
            <w:ins w:id="1749" w:author="Author">
              <w:r w:rsidRPr="00076F00">
                <w:t>792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04A672" w14:textId="77777777" w:rsidR="00CC69DD" w:rsidRPr="00076F00" w:rsidRDefault="00CC69DD" w:rsidP="00B820C4">
            <w:pPr>
              <w:pStyle w:val="tabletext00"/>
              <w:jc w:val="right"/>
              <w:rPr>
                <w:ins w:id="175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72421F" w14:textId="77777777" w:rsidR="00CC69DD" w:rsidRPr="00076F00" w:rsidRDefault="00CC69DD" w:rsidP="00B820C4">
            <w:pPr>
              <w:pStyle w:val="tabletext00"/>
              <w:rPr>
                <w:ins w:id="1751" w:author="Author"/>
              </w:rPr>
            </w:pPr>
            <w:ins w:id="1752" w:author="Author">
              <w:r w:rsidRPr="00076F00">
                <w:t>347</w:t>
              </w:r>
            </w:ins>
          </w:p>
        </w:tc>
      </w:tr>
      <w:tr w:rsidR="00CC69DD" w:rsidRPr="00076F00" w14:paraId="5E75A692" w14:textId="77777777" w:rsidTr="00AC74D0">
        <w:trPr>
          <w:cantSplit/>
          <w:trHeight w:val="190"/>
          <w:ins w:id="17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1F84CD" w14:textId="77777777" w:rsidR="00CC69DD" w:rsidRPr="00076F00" w:rsidRDefault="00CC69DD" w:rsidP="00B820C4">
            <w:pPr>
              <w:pStyle w:val="tabletext00"/>
              <w:rPr>
                <w:ins w:id="17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6930C" w14:textId="77777777" w:rsidR="00CC69DD" w:rsidRPr="00076F00" w:rsidRDefault="00CC69DD" w:rsidP="00B820C4">
            <w:pPr>
              <w:pStyle w:val="tabletext00"/>
              <w:jc w:val="center"/>
              <w:rPr>
                <w:ins w:id="1755" w:author="Author"/>
              </w:rPr>
            </w:pPr>
            <w:ins w:id="1756" w:author="Author">
              <w:r w:rsidRPr="00076F00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426C0" w14:textId="77777777" w:rsidR="00CC69DD" w:rsidRPr="00076F00" w:rsidRDefault="00CC69DD" w:rsidP="00B820C4">
            <w:pPr>
              <w:pStyle w:val="tabletext00"/>
              <w:rPr>
                <w:ins w:id="1757" w:author="Author"/>
              </w:rPr>
            </w:pPr>
            <w:ins w:id="1758" w:author="Author">
              <w:r w:rsidRPr="00076F00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3F631A" w14:textId="77777777" w:rsidR="00CC69DD" w:rsidRPr="00076F00" w:rsidRDefault="00CC69DD" w:rsidP="00B820C4">
            <w:pPr>
              <w:pStyle w:val="tabletext00"/>
              <w:jc w:val="right"/>
              <w:rPr>
                <w:ins w:id="175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C99DA1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760" w:author="Author"/>
              </w:rPr>
            </w:pPr>
            <w:ins w:id="1761" w:author="Author">
              <w:r w:rsidRPr="00076F00">
                <w:t>2062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B12ABE" w14:textId="77777777" w:rsidR="00CC69DD" w:rsidRPr="00076F00" w:rsidRDefault="00CC69DD" w:rsidP="00B820C4">
            <w:pPr>
              <w:pStyle w:val="tabletext00"/>
              <w:jc w:val="right"/>
              <w:rPr>
                <w:ins w:id="176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C17B3D" w14:textId="77777777" w:rsidR="00CC69DD" w:rsidRPr="00076F00" w:rsidRDefault="00CC69DD" w:rsidP="00B820C4">
            <w:pPr>
              <w:pStyle w:val="tabletext00"/>
              <w:rPr>
                <w:ins w:id="1763" w:author="Author"/>
              </w:rPr>
            </w:pPr>
            <w:ins w:id="1764" w:author="Author">
              <w:r w:rsidRPr="00076F00">
                <w:t>765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A1A030" w14:textId="77777777" w:rsidR="00CC69DD" w:rsidRPr="00076F00" w:rsidRDefault="00CC69DD" w:rsidP="00B820C4">
            <w:pPr>
              <w:pStyle w:val="tabletext00"/>
              <w:jc w:val="right"/>
              <w:rPr>
                <w:ins w:id="176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8B20C9" w14:textId="77777777" w:rsidR="00CC69DD" w:rsidRPr="00076F00" w:rsidRDefault="00CC69DD" w:rsidP="00B820C4">
            <w:pPr>
              <w:pStyle w:val="tabletext00"/>
              <w:rPr>
                <w:ins w:id="1766" w:author="Author"/>
              </w:rPr>
            </w:pPr>
            <w:ins w:id="1767" w:author="Author">
              <w:r w:rsidRPr="00076F00">
                <w:t>282</w:t>
              </w:r>
            </w:ins>
          </w:p>
        </w:tc>
      </w:tr>
      <w:tr w:rsidR="00CC69DD" w:rsidRPr="00076F00" w14:paraId="0A18CA4E" w14:textId="77777777" w:rsidTr="00AC74D0">
        <w:trPr>
          <w:cantSplit/>
          <w:trHeight w:val="190"/>
          <w:ins w:id="17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840A13" w14:textId="77777777" w:rsidR="00CC69DD" w:rsidRPr="00076F00" w:rsidRDefault="00CC69DD" w:rsidP="00B820C4">
            <w:pPr>
              <w:pStyle w:val="tabletext00"/>
              <w:rPr>
                <w:ins w:id="17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36F56" w14:textId="77777777" w:rsidR="00CC69DD" w:rsidRPr="00076F00" w:rsidRDefault="00CC69DD" w:rsidP="00B820C4">
            <w:pPr>
              <w:pStyle w:val="tabletext00"/>
              <w:jc w:val="center"/>
              <w:rPr>
                <w:ins w:id="1770" w:author="Author"/>
              </w:rPr>
            </w:pPr>
            <w:ins w:id="1771" w:author="Author">
              <w:r w:rsidRPr="00076F00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340CA" w14:textId="77777777" w:rsidR="00CC69DD" w:rsidRPr="00076F00" w:rsidRDefault="00CC69DD" w:rsidP="00B820C4">
            <w:pPr>
              <w:pStyle w:val="tabletext00"/>
              <w:rPr>
                <w:ins w:id="1772" w:author="Author"/>
              </w:rPr>
            </w:pPr>
            <w:ins w:id="1773" w:author="Author">
              <w:r w:rsidRPr="00076F00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E9334F" w14:textId="77777777" w:rsidR="00CC69DD" w:rsidRPr="00076F00" w:rsidRDefault="00CC69DD" w:rsidP="00B820C4">
            <w:pPr>
              <w:pStyle w:val="tabletext00"/>
              <w:jc w:val="right"/>
              <w:rPr>
                <w:ins w:id="17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626B2A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775" w:author="Author"/>
              </w:rPr>
            </w:pPr>
            <w:ins w:id="1776" w:author="Author">
              <w:r w:rsidRPr="00076F00">
                <w:t>2062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B601B3" w14:textId="77777777" w:rsidR="00CC69DD" w:rsidRPr="00076F00" w:rsidRDefault="00CC69DD" w:rsidP="00B820C4">
            <w:pPr>
              <w:pStyle w:val="tabletext00"/>
              <w:jc w:val="right"/>
              <w:rPr>
                <w:ins w:id="177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6C08E5" w14:textId="77777777" w:rsidR="00CC69DD" w:rsidRPr="00076F00" w:rsidRDefault="00CC69DD" w:rsidP="00B820C4">
            <w:pPr>
              <w:pStyle w:val="tabletext00"/>
              <w:rPr>
                <w:ins w:id="1778" w:author="Author"/>
              </w:rPr>
            </w:pPr>
            <w:ins w:id="1779" w:author="Author">
              <w:r w:rsidRPr="00076F00">
                <w:t>765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9DFD00" w14:textId="77777777" w:rsidR="00CC69DD" w:rsidRPr="00076F00" w:rsidRDefault="00CC69DD" w:rsidP="00B820C4">
            <w:pPr>
              <w:pStyle w:val="tabletext00"/>
              <w:jc w:val="right"/>
              <w:rPr>
                <w:ins w:id="178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FFD199" w14:textId="77777777" w:rsidR="00CC69DD" w:rsidRPr="00076F00" w:rsidRDefault="00CC69DD" w:rsidP="00B820C4">
            <w:pPr>
              <w:pStyle w:val="tabletext00"/>
              <w:rPr>
                <w:ins w:id="1781" w:author="Author"/>
              </w:rPr>
            </w:pPr>
            <w:ins w:id="1782" w:author="Author">
              <w:r w:rsidRPr="00076F00">
                <w:t>282</w:t>
              </w:r>
            </w:ins>
          </w:p>
        </w:tc>
      </w:tr>
      <w:tr w:rsidR="00CC69DD" w:rsidRPr="00076F00" w14:paraId="7DD277EE" w14:textId="77777777" w:rsidTr="00AC74D0">
        <w:trPr>
          <w:cantSplit/>
          <w:trHeight w:val="190"/>
          <w:ins w:id="17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15BF37" w14:textId="77777777" w:rsidR="00CC69DD" w:rsidRPr="00076F00" w:rsidRDefault="00CC69DD" w:rsidP="00B820C4">
            <w:pPr>
              <w:pStyle w:val="tabletext00"/>
              <w:rPr>
                <w:ins w:id="17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5999F" w14:textId="77777777" w:rsidR="00CC69DD" w:rsidRPr="00076F00" w:rsidRDefault="00CC69DD" w:rsidP="00B820C4">
            <w:pPr>
              <w:pStyle w:val="tabletext00"/>
              <w:jc w:val="center"/>
              <w:rPr>
                <w:ins w:id="1785" w:author="Author"/>
              </w:rPr>
            </w:pPr>
            <w:ins w:id="1786" w:author="Author">
              <w:r w:rsidRPr="00076F00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306F5" w14:textId="77777777" w:rsidR="00CC69DD" w:rsidRPr="00076F00" w:rsidRDefault="00CC69DD" w:rsidP="00B820C4">
            <w:pPr>
              <w:pStyle w:val="tabletext00"/>
              <w:rPr>
                <w:ins w:id="1787" w:author="Author"/>
              </w:rPr>
            </w:pPr>
            <w:ins w:id="1788" w:author="Author">
              <w:r w:rsidRPr="00076F00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5EC690" w14:textId="77777777" w:rsidR="00CC69DD" w:rsidRPr="00076F00" w:rsidRDefault="00CC69DD" w:rsidP="00B820C4">
            <w:pPr>
              <w:pStyle w:val="tabletext00"/>
              <w:jc w:val="right"/>
              <w:rPr>
                <w:ins w:id="178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F45448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790" w:author="Author"/>
              </w:rPr>
            </w:pPr>
            <w:ins w:id="1791" w:author="Author">
              <w:r w:rsidRPr="00076F00">
                <w:t>2050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52436B" w14:textId="77777777" w:rsidR="00CC69DD" w:rsidRPr="00076F00" w:rsidRDefault="00CC69DD" w:rsidP="00B820C4">
            <w:pPr>
              <w:pStyle w:val="tabletext00"/>
              <w:jc w:val="right"/>
              <w:rPr>
                <w:ins w:id="179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F143F9" w14:textId="77777777" w:rsidR="00CC69DD" w:rsidRPr="00076F00" w:rsidRDefault="00CC69DD" w:rsidP="00B820C4">
            <w:pPr>
              <w:pStyle w:val="tabletext00"/>
              <w:rPr>
                <w:ins w:id="1793" w:author="Author"/>
              </w:rPr>
            </w:pPr>
            <w:ins w:id="1794" w:author="Author">
              <w:r w:rsidRPr="00076F00">
                <w:t>709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C99B13" w14:textId="77777777" w:rsidR="00CC69DD" w:rsidRPr="00076F00" w:rsidRDefault="00CC69DD" w:rsidP="00B820C4">
            <w:pPr>
              <w:pStyle w:val="tabletext00"/>
              <w:jc w:val="right"/>
              <w:rPr>
                <w:ins w:id="179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4EE5CB" w14:textId="77777777" w:rsidR="00CC69DD" w:rsidRPr="00076F00" w:rsidRDefault="00CC69DD" w:rsidP="00B820C4">
            <w:pPr>
              <w:pStyle w:val="tabletext00"/>
              <w:rPr>
                <w:ins w:id="1796" w:author="Author"/>
              </w:rPr>
            </w:pPr>
            <w:ins w:id="1797" w:author="Author">
              <w:r w:rsidRPr="00076F00">
                <w:t>283</w:t>
              </w:r>
            </w:ins>
          </w:p>
        </w:tc>
      </w:tr>
      <w:tr w:rsidR="00CC69DD" w:rsidRPr="00076F00" w14:paraId="23329279" w14:textId="77777777" w:rsidTr="00AC74D0">
        <w:trPr>
          <w:cantSplit/>
          <w:trHeight w:val="190"/>
          <w:ins w:id="17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4FE7D7" w14:textId="77777777" w:rsidR="00CC69DD" w:rsidRPr="00076F00" w:rsidRDefault="00CC69DD" w:rsidP="00B820C4">
            <w:pPr>
              <w:pStyle w:val="tabletext00"/>
              <w:rPr>
                <w:ins w:id="17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DD8AE" w14:textId="77777777" w:rsidR="00CC69DD" w:rsidRPr="00076F00" w:rsidRDefault="00CC69DD" w:rsidP="00B820C4">
            <w:pPr>
              <w:pStyle w:val="tabletext00"/>
              <w:jc w:val="center"/>
              <w:rPr>
                <w:ins w:id="1800" w:author="Author"/>
              </w:rPr>
            </w:pPr>
            <w:ins w:id="1801" w:author="Author">
              <w:r w:rsidRPr="00076F00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E602E" w14:textId="77777777" w:rsidR="00CC69DD" w:rsidRPr="00076F00" w:rsidRDefault="00CC69DD" w:rsidP="00B820C4">
            <w:pPr>
              <w:pStyle w:val="tabletext00"/>
              <w:rPr>
                <w:ins w:id="1802" w:author="Author"/>
              </w:rPr>
            </w:pPr>
            <w:ins w:id="1803" w:author="Author">
              <w:r w:rsidRPr="00076F00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EC9DCD" w14:textId="77777777" w:rsidR="00CC69DD" w:rsidRPr="00076F00" w:rsidRDefault="00CC69DD" w:rsidP="00B820C4">
            <w:pPr>
              <w:pStyle w:val="tabletext00"/>
              <w:jc w:val="right"/>
              <w:rPr>
                <w:ins w:id="18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6E9A30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805" w:author="Author"/>
              </w:rPr>
            </w:pPr>
            <w:ins w:id="1806" w:author="Author">
              <w:r w:rsidRPr="00076F00">
                <w:t>1693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1DFFAD" w14:textId="77777777" w:rsidR="00CC69DD" w:rsidRPr="00076F00" w:rsidRDefault="00CC69DD" w:rsidP="00B820C4">
            <w:pPr>
              <w:pStyle w:val="tabletext00"/>
              <w:jc w:val="right"/>
              <w:rPr>
                <w:ins w:id="180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E65A54" w14:textId="77777777" w:rsidR="00CC69DD" w:rsidRPr="00076F00" w:rsidRDefault="00CC69DD" w:rsidP="00B820C4">
            <w:pPr>
              <w:pStyle w:val="tabletext00"/>
              <w:rPr>
                <w:ins w:id="1808" w:author="Author"/>
              </w:rPr>
            </w:pPr>
            <w:ins w:id="1809" w:author="Author">
              <w:r w:rsidRPr="00076F00">
                <w:t>811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24111F" w14:textId="77777777" w:rsidR="00CC69DD" w:rsidRPr="00076F00" w:rsidRDefault="00CC69DD" w:rsidP="00B820C4">
            <w:pPr>
              <w:pStyle w:val="tabletext00"/>
              <w:jc w:val="right"/>
              <w:rPr>
                <w:ins w:id="181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B1AC7B" w14:textId="77777777" w:rsidR="00CC69DD" w:rsidRPr="00076F00" w:rsidRDefault="00CC69DD" w:rsidP="00B820C4">
            <w:pPr>
              <w:pStyle w:val="tabletext00"/>
              <w:rPr>
                <w:ins w:id="1811" w:author="Author"/>
              </w:rPr>
            </w:pPr>
            <w:ins w:id="1812" w:author="Author">
              <w:r w:rsidRPr="00076F00">
                <w:t>297</w:t>
              </w:r>
            </w:ins>
          </w:p>
        </w:tc>
      </w:tr>
      <w:tr w:rsidR="00CC69DD" w:rsidRPr="00076F00" w14:paraId="2C94D7B2" w14:textId="77777777" w:rsidTr="00AC74D0">
        <w:trPr>
          <w:cantSplit/>
          <w:trHeight w:val="190"/>
          <w:ins w:id="18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29F0BD" w14:textId="77777777" w:rsidR="00CC69DD" w:rsidRPr="00076F00" w:rsidRDefault="00CC69DD" w:rsidP="00B820C4">
            <w:pPr>
              <w:pStyle w:val="tabletext00"/>
              <w:rPr>
                <w:ins w:id="18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5791E" w14:textId="77777777" w:rsidR="00CC69DD" w:rsidRPr="00076F00" w:rsidRDefault="00CC69DD" w:rsidP="00B820C4">
            <w:pPr>
              <w:pStyle w:val="tabletext00"/>
              <w:jc w:val="center"/>
              <w:rPr>
                <w:ins w:id="1815" w:author="Author"/>
              </w:rPr>
            </w:pPr>
            <w:ins w:id="1816" w:author="Author">
              <w:r w:rsidRPr="00076F00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47AC5" w14:textId="77777777" w:rsidR="00CC69DD" w:rsidRPr="00076F00" w:rsidRDefault="00CC69DD" w:rsidP="00B820C4">
            <w:pPr>
              <w:pStyle w:val="tabletext00"/>
              <w:rPr>
                <w:ins w:id="1817" w:author="Author"/>
              </w:rPr>
            </w:pPr>
            <w:ins w:id="1818" w:author="Author">
              <w:r w:rsidRPr="00076F00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E6AF9B" w14:textId="77777777" w:rsidR="00CC69DD" w:rsidRPr="00076F00" w:rsidRDefault="00CC69DD" w:rsidP="00B820C4">
            <w:pPr>
              <w:pStyle w:val="tabletext00"/>
              <w:jc w:val="right"/>
              <w:rPr>
                <w:ins w:id="181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EBB78E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820" w:author="Author"/>
              </w:rPr>
            </w:pPr>
            <w:ins w:id="1821" w:author="Author">
              <w:r w:rsidRPr="00076F00">
                <w:t>1693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EDB228" w14:textId="77777777" w:rsidR="00CC69DD" w:rsidRPr="00076F00" w:rsidRDefault="00CC69DD" w:rsidP="00B820C4">
            <w:pPr>
              <w:pStyle w:val="tabletext00"/>
              <w:jc w:val="right"/>
              <w:rPr>
                <w:ins w:id="182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D86DC4" w14:textId="77777777" w:rsidR="00CC69DD" w:rsidRPr="00076F00" w:rsidRDefault="00CC69DD" w:rsidP="00B820C4">
            <w:pPr>
              <w:pStyle w:val="tabletext00"/>
              <w:rPr>
                <w:ins w:id="1823" w:author="Author"/>
              </w:rPr>
            </w:pPr>
            <w:ins w:id="1824" w:author="Author">
              <w:r w:rsidRPr="00076F00">
                <w:t>811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F7CBBF" w14:textId="77777777" w:rsidR="00CC69DD" w:rsidRPr="00076F00" w:rsidRDefault="00CC69DD" w:rsidP="00B820C4">
            <w:pPr>
              <w:pStyle w:val="tabletext00"/>
              <w:jc w:val="right"/>
              <w:rPr>
                <w:ins w:id="182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504C89" w14:textId="77777777" w:rsidR="00CC69DD" w:rsidRPr="00076F00" w:rsidRDefault="00CC69DD" w:rsidP="00B820C4">
            <w:pPr>
              <w:pStyle w:val="tabletext00"/>
              <w:rPr>
                <w:ins w:id="1826" w:author="Author"/>
              </w:rPr>
            </w:pPr>
            <w:ins w:id="1827" w:author="Author">
              <w:r w:rsidRPr="00076F00">
                <w:t>297</w:t>
              </w:r>
            </w:ins>
          </w:p>
        </w:tc>
      </w:tr>
      <w:tr w:rsidR="00CC69DD" w:rsidRPr="00076F00" w14:paraId="01EFE132" w14:textId="77777777" w:rsidTr="00AC74D0">
        <w:trPr>
          <w:cantSplit/>
          <w:trHeight w:val="190"/>
          <w:ins w:id="18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239CC8" w14:textId="77777777" w:rsidR="00CC69DD" w:rsidRPr="00076F00" w:rsidRDefault="00CC69DD" w:rsidP="00B820C4">
            <w:pPr>
              <w:pStyle w:val="tabletext00"/>
              <w:rPr>
                <w:ins w:id="18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28BAF" w14:textId="77777777" w:rsidR="00CC69DD" w:rsidRPr="00076F00" w:rsidRDefault="00CC69DD" w:rsidP="00B820C4">
            <w:pPr>
              <w:pStyle w:val="tabletext00"/>
              <w:jc w:val="center"/>
              <w:rPr>
                <w:ins w:id="1830" w:author="Author"/>
              </w:rPr>
            </w:pPr>
            <w:ins w:id="1831" w:author="Author">
              <w:r w:rsidRPr="00076F00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5890B" w14:textId="77777777" w:rsidR="00CC69DD" w:rsidRPr="00076F00" w:rsidRDefault="00CC69DD" w:rsidP="00B820C4">
            <w:pPr>
              <w:pStyle w:val="tabletext00"/>
              <w:rPr>
                <w:ins w:id="1832" w:author="Author"/>
              </w:rPr>
            </w:pPr>
            <w:ins w:id="1833" w:author="Author">
              <w:r w:rsidRPr="00076F00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976E58" w14:textId="77777777" w:rsidR="00CC69DD" w:rsidRPr="00076F00" w:rsidRDefault="00CC69DD" w:rsidP="00B820C4">
            <w:pPr>
              <w:pStyle w:val="tabletext00"/>
              <w:jc w:val="right"/>
              <w:rPr>
                <w:ins w:id="183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710FD7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835" w:author="Author"/>
              </w:rPr>
            </w:pPr>
            <w:ins w:id="1836" w:author="Author">
              <w:r w:rsidRPr="00076F00">
                <w:t>2062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799E45" w14:textId="77777777" w:rsidR="00CC69DD" w:rsidRPr="00076F00" w:rsidRDefault="00CC69DD" w:rsidP="00B820C4">
            <w:pPr>
              <w:pStyle w:val="tabletext00"/>
              <w:jc w:val="right"/>
              <w:rPr>
                <w:ins w:id="183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B99DF3" w14:textId="77777777" w:rsidR="00CC69DD" w:rsidRPr="00076F00" w:rsidRDefault="00CC69DD" w:rsidP="00B820C4">
            <w:pPr>
              <w:pStyle w:val="tabletext00"/>
              <w:rPr>
                <w:ins w:id="1838" w:author="Author"/>
              </w:rPr>
            </w:pPr>
            <w:ins w:id="1839" w:author="Author">
              <w:r w:rsidRPr="00076F00">
                <w:t>765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ED47CD" w14:textId="77777777" w:rsidR="00CC69DD" w:rsidRPr="00076F00" w:rsidRDefault="00CC69DD" w:rsidP="00B820C4">
            <w:pPr>
              <w:pStyle w:val="tabletext00"/>
              <w:jc w:val="right"/>
              <w:rPr>
                <w:ins w:id="184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E832C0" w14:textId="77777777" w:rsidR="00CC69DD" w:rsidRPr="00076F00" w:rsidRDefault="00CC69DD" w:rsidP="00B820C4">
            <w:pPr>
              <w:pStyle w:val="tabletext00"/>
              <w:rPr>
                <w:ins w:id="1841" w:author="Author"/>
              </w:rPr>
            </w:pPr>
            <w:ins w:id="1842" w:author="Author">
              <w:r w:rsidRPr="00076F00">
                <w:t>282</w:t>
              </w:r>
            </w:ins>
          </w:p>
        </w:tc>
      </w:tr>
      <w:tr w:rsidR="00CC69DD" w:rsidRPr="00076F00" w14:paraId="64E4ADD5" w14:textId="77777777" w:rsidTr="00AC74D0">
        <w:trPr>
          <w:cantSplit/>
          <w:trHeight w:val="190"/>
          <w:ins w:id="18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9EEECA" w14:textId="77777777" w:rsidR="00CC69DD" w:rsidRPr="00076F00" w:rsidRDefault="00CC69DD" w:rsidP="00B820C4">
            <w:pPr>
              <w:pStyle w:val="tabletext00"/>
              <w:rPr>
                <w:ins w:id="18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B9AFE" w14:textId="77777777" w:rsidR="00CC69DD" w:rsidRPr="00076F00" w:rsidRDefault="00CC69DD" w:rsidP="00B820C4">
            <w:pPr>
              <w:pStyle w:val="tabletext00"/>
              <w:jc w:val="center"/>
              <w:rPr>
                <w:ins w:id="1845" w:author="Author"/>
              </w:rPr>
            </w:pPr>
            <w:ins w:id="1846" w:author="Author">
              <w:r w:rsidRPr="00076F00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5EA6C" w14:textId="77777777" w:rsidR="00CC69DD" w:rsidRPr="00076F00" w:rsidRDefault="00CC69DD" w:rsidP="00B820C4">
            <w:pPr>
              <w:pStyle w:val="tabletext00"/>
              <w:rPr>
                <w:ins w:id="1847" w:author="Author"/>
              </w:rPr>
            </w:pPr>
            <w:ins w:id="1848" w:author="Author">
              <w:r w:rsidRPr="00076F00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EF1DA9" w14:textId="77777777" w:rsidR="00CC69DD" w:rsidRPr="00076F00" w:rsidRDefault="00CC69DD" w:rsidP="00B820C4">
            <w:pPr>
              <w:pStyle w:val="tabletext00"/>
              <w:jc w:val="right"/>
              <w:rPr>
                <w:ins w:id="18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518993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850" w:author="Author"/>
              </w:rPr>
            </w:pPr>
            <w:ins w:id="1851" w:author="Author">
              <w:r w:rsidRPr="00076F00">
                <w:t>1960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17BA8D" w14:textId="77777777" w:rsidR="00CC69DD" w:rsidRPr="00076F00" w:rsidRDefault="00CC69DD" w:rsidP="00B820C4">
            <w:pPr>
              <w:pStyle w:val="tabletext00"/>
              <w:jc w:val="right"/>
              <w:rPr>
                <w:ins w:id="185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5C72B0" w14:textId="77777777" w:rsidR="00CC69DD" w:rsidRPr="00076F00" w:rsidRDefault="00CC69DD" w:rsidP="00B820C4">
            <w:pPr>
              <w:pStyle w:val="tabletext00"/>
              <w:rPr>
                <w:ins w:id="1853" w:author="Author"/>
              </w:rPr>
            </w:pPr>
            <w:ins w:id="1854" w:author="Author">
              <w:r w:rsidRPr="00076F00">
                <w:t>715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A89E03" w14:textId="77777777" w:rsidR="00CC69DD" w:rsidRPr="00076F00" w:rsidRDefault="00CC69DD" w:rsidP="00B820C4">
            <w:pPr>
              <w:pStyle w:val="tabletext00"/>
              <w:jc w:val="right"/>
              <w:rPr>
                <w:ins w:id="185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C29BEE" w14:textId="77777777" w:rsidR="00CC69DD" w:rsidRPr="00076F00" w:rsidRDefault="00CC69DD" w:rsidP="00B820C4">
            <w:pPr>
              <w:pStyle w:val="tabletext00"/>
              <w:rPr>
                <w:ins w:id="1856" w:author="Author"/>
              </w:rPr>
            </w:pPr>
            <w:ins w:id="1857" w:author="Author">
              <w:r w:rsidRPr="00076F00">
                <w:t>270</w:t>
              </w:r>
            </w:ins>
          </w:p>
        </w:tc>
      </w:tr>
      <w:tr w:rsidR="00CC69DD" w:rsidRPr="00076F00" w14:paraId="637E3559" w14:textId="77777777" w:rsidTr="00AC74D0">
        <w:trPr>
          <w:cantSplit/>
          <w:trHeight w:val="190"/>
          <w:ins w:id="18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EDC34F" w14:textId="77777777" w:rsidR="00CC69DD" w:rsidRPr="00076F00" w:rsidRDefault="00CC69DD" w:rsidP="00B820C4">
            <w:pPr>
              <w:pStyle w:val="tabletext00"/>
              <w:rPr>
                <w:ins w:id="18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A7C00" w14:textId="77777777" w:rsidR="00CC69DD" w:rsidRPr="00076F00" w:rsidRDefault="00CC69DD" w:rsidP="00B820C4">
            <w:pPr>
              <w:pStyle w:val="tabletext00"/>
              <w:jc w:val="center"/>
              <w:rPr>
                <w:ins w:id="1860" w:author="Author"/>
              </w:rPr>
            </w:pPr>
            <w:ins w:id="1861" w:author="Author">
              <w:r w:rsidRPr="00076F00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3DEB8" w14:textId="77777777" w:rsidR="00CC69DD" w:rsidRPr="00076F00" w:rsidRDefault="00CC69DD" w:rsidP="00B820C4">
            <w:pPr>
              <w:pStyle w:val="tabletext00"/>
              <w:rPr>
                <w:ins w:id="1862" w:author="Author"/>
              </w:rPr>
            </w:pPr>
            <w:ins w:id="1863" w:author="Author">
              <w:r w:rsidRPr="00076F00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242710" w14:textId="77777777" w:rsidR="00CC69DD" w:rsidRPr="00076F00" w:rsidRDefault="00CC69DD" w:rsidP="00B820C4">
            <w:pPr>
              <w:pStyle w:val="tabletext00"/>
              <w:jc w:val="right"/>
              <w:rPr>
                <w:ins w:id="18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FB7213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865" w:author="Author"/>
              </w:rPr>
            </w:pPr>
            <w:ins w:id="1866" w:author="Author">
              <w:r w:rsidRPr="00076F00">
                <w:t>1971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53ED8A" w14:textId="77777777" w:rsidR="00CC69DD" w:rsidRPr="00076F00" w:rsidRDefault="00CC69DD" w:rsidP="00B820C4">
            <w:pPr>
              <w:pStyle w:val="tabletext00"/>
              <w:jc w:val="right"/>
              <w:rPr>
                <w:ins w:id="186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CC882C" w14:textId="77777777" w:rsidR="00CC69DD" w:rsidRPr="00076F00" w:rsidRDefault="00CC69DD" w:rsidP="00B820C4">
            <w:pPr>
              <w:pStyle w:val="tabletext00"/>
              <w:rPr>
                <w:ins w:id="1868" w:author="Author"/>
              </w:rPr>
            </w:pPr>
            <w:ins w:id="1869" w:author="Author">
              <w:r w:rsidRPr="00076F00">
                <w:t>740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90CCF0" w14:textId="77777777" w:rsidR="00CC69DD" w:rsidRPr="00076F00" w:rsidRDefault="00CC69DD" w:rsidP="00B820C4">
            <w:pPr>
              <w:pStyle w:val="tabletext00"/>
              <w:jc w:val="right"/>
              <w:rPr>
                <w:ins w:id="187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12DB91" w14:textId="77777777" w:rsidR="00CC69DD" w:rsidRPr="00076F00" w:rsidRDefault="00CC69DD" w:rsidP="00B820C4">
            <w:pPr>
              <w:pStyle w:val="tabletext00"/>
              <w:rPr>
                <w:ins w:id="1871" w:author="Author"/>
              </w:rPr>
            </w:pPr>
            <w:ins w:id="1872" w:author="Author">
              <w:r w:rsidRPr="00076F00">
                <w:t>307</w:t>
              </w:r>
            </w:ins>
          </w:p>
        </w:tc>
      </w:tr>
      <w:tr w:rsidR="00CC69DD" w:rsidRPr="00076F00" w14:paraId="6F0EB3E9" w14:textId="77777777" w:rsidTr="00AC74D0">
        <w:trPr>
          <w:cantSplit/>
          <w:trHeight w:val="190"/>
          <w:ins w:id="18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D171EB" w14:textId="77777777" w:rsidR="00CC69DD" w:rsidRPr="00076F00" w:rsidRDefault="00CC69DD" w:rsidP="00B820C4">
            <w:pPr>
              <w:pStyle w:val="tabletext00"/>
              <w:rPr>
                <w:ins w:id="18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C355D" w14:textId="77777777" w:rsidR="00CC69DD" w:rsidRPr="00076F00" w:rsidRDefault="00CC69DD" w:rsidP="00B820C4">
            <w:pPr>
              <w:pStyle w:val="tabletext00"/>
              <w:jc w:val="center"/>
              <w:rPr>
                <w:ins w:id="1875" w:author="Author"/>
              </w:rPr>
            </w:pPr>
            <w:ins w:id="1876" w:author="Author">
              <w:r w:rsidRPr="00076F00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80754" w14:textId="77777777" w:rsidR="00CC69DD" w:rsidRPr="00076F00" w:rsidRDefault="00CC69DD" w:rsidP="00B820C4">
            <w:pPr>
              <w:pStyle w:val="tabletext00"/>
              <w:rPr>
                <w:ins w:id="1877" w:author="Author"/>
              </w:rPr>
            </w:pPr>
            <w:ins w:id="1878" w:author="Author">
              <w:r w:rsidRPr="00076F00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EDF37C" w14:textId="77777777" w:rsidR="00CC69DD" w:rsidRPr="00076F00" w:rsidRDefault="00CC69DD" w:rsidP="00B820C4">
            <w:pPr>
              <w:pStyle w:val="tabletext00"/>
              <w:jc w:val="right"/>
              <w:rPr>
                <w:ins w:id="187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A2D150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880" w:author="Author"/>
              </w:rPr>
            </w:pPr>
            <w:ins w:id="1881" w:author="Author">
              <w:r w:rsidRPr="00076F00">
                <w:t>1717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44A7CE" w14:textId="77777777" w:rsidR="00CC69DD" w:rsidRPr="00076F00" w:rsidRDefault="00CC69DD" w:rsidP="00B820C4">
            <w:pPr>
              <w:pStyle w:val="tabletext00"/>
              <w:jc w:val="right"/>
              <w:rPr>
                <w:ins w:id="188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E65717" w14:textId="77777777" w:rsidR="00CC69DD" w:rsidRPr="00076F00" w:rsidRDefault="00CC69DD" w:rsidP="00B820C4">
            <w:pPr>
              <w:pStyle w:val="tabletext00"/>
              <w:rPr>
                <w:ins w:id="1883" w:author="Author"/>
              </w:rPr>
            </w:pPr>
            <w:ins w:id="1884" w:author="Author">
              <w:r w:rsidRPr="00076F00">
                <w:t>711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A7CB3F" w14:textId="77777777" w:rsidR="00CC69DD" w:rsidRPr="00076F00" w:rsidRDefault="00CC69DD" w:rsidP="00B820C4">
            <w:pPr>
              <w:pStyle w:val="tabletext00"/>
              <w:jc w:val="right"/>
              <w:rPr>
                <w:ins w:id="188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2D0B14" w14:textId="77777777" w:rsidR="00CC69DD" w:rsidRPr="00076F00" w:rsidRDefault="00CC69DD" w:rsidP="00B820C4">
            <w:pPr>
              <w:pStyle w:val="tabletext00"/>
              <w:rPr>
                <w:ins w:id="1886" w:author="Author"/>
              </w:rPr>
            </w:pPr>
            <w:ins w:id="1887" w:author="Author">
              <w:r w:rsidRPr="00076F00">
                <w:t>251</w:t>
              </w:r>
            </w:ins>
          </w:p>
        </w:tc>
      </w:tr>
      <w:tr w:rsidR="00CC69DD" w:rsidRPr="00076F00" w14:paraId="405F86BE" w14:textId="77777777" w:rsidTr="00AC74D0">
        <w:trPr>
          <w:cantSplit/>
          <w:trHeight w:val="190"/>
          <w:ins w:id="18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18F3F2" w14:textId="77777777" w:rsidR="00CC69DD" w:rsidRPr="00076F00" w:rsidRDefault="00CC69DD" w:rsidP="00B820C4">
            <w:pPr>
              <w:pStyle w:val="tabletext00"/>
              <w:rPr>
                <w:ins w:id="18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35FF5" w14:textId="77777777" w:rsidR="00CC69DD" w:rsidRPr="00076F00" w:rsidRDefault="00CC69DD" w:rsidP="00B820C4">
            <w:pPr>
              <w:pStyle w:val="tabletext00"/>
              <w:jc w:val="center"/>
              <w:rPr>
                <w:ins w:id="1890" w:author="Author"/>
              </w:rPr>
            </w:pPr>
            <w:ins w:id="1891" w:author="Author">
              <w:r w:rsidRPr="00076F00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51A10" w14:textId="77777777" w:rsidR="00CC69DD" w:rsidRPr="00076F00" w:rsidRDefault="00CC69DD" w:rsidP="00B820C4">
            <w:pPr>
              <w:pStyle w:val="tabletext00"/>
              <w:rPr>
                <w:ins w:id="1892" w:author="Author"/>
              </w:rPr>
            </w:pPr>
            <w:ins w:id="1893" w:author="Author">
              <w:r w:rsidRPr="00076F00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15AC68" w14:textId="77777777" w:rsidR="00CC69DD" w:rsidRPr="00076F00" w:rsidRDefault="00CC69DD" w:rsidP="00B820C4">
            <w:pPr>
              <w:pStyle w:val="tabletext00"/>
              <w:jc w:val="right"/>
              <w:rPr>
                <w:ins w:id="18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83EE65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895" w:author="Author"/>
              </w:rPr>
            </w:pPr>
            <w:ins w:id="1896" w:author="Author">
              <w:r w:rsidRPr="00076F00">
                <w:t>1693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5D5FA6" w14:textId="77777777" w:rsidR="00CC69DD" w:rsidRPr="00076F00" w:rsidRDefault="00CC69DD" w:rsidP="00B820C4">
            <w:pPr>
              <w:pStyle w:val="tabletext00"/>
              <w:jc w:val="right"/>
              <w:rPr>
                <w:ins w:id="189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2B3DAC" w14:textId="77777777" w:rsidR="00CC69DD" w:rsidRPr="00076F00" w:rsidRDefault="00CC69DD" w:rsidP="00B820C4">
            <w:pPr>
              <w:pStyle w:val="tabletext00"/>
              <w:rPr>
                <w:ins w:id="1898" w:author="Author"/>
              </w:rPr>
            </w:pPr>
            <w:ins w:id="1899" w:author="Author">
              <w:r w:rsidRPr="00076F00">
                <w:t>811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E9A535" w14:textId="77777777" w:rsidR="00CC69DD" w:rsidRPr="00076F00" w:rsidRDefault="00CC69DD" w:rsidP="00B820C4">
            <w:pPr>
              <w:pStyle w:val="tabletext00"/>
              <w:jc w:val="right"/>
              <w:rPr>
                <w:ins w:id="190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73C529" w14:textId="77777777" w:rsidR="00CC69DD" w:rsidRPr="00076F00" w:rsidRDefault="00CC69DD" w:rsidP="00B820C4">
            <w:pPr>
              <w:pStyle w:val="tabletext00"/>
              <w:rPr>
                <w:ins w:id="1901" w:author="Author"/>
              </w:rPr>
            </w:pPr>
            <w:ins w:id="1902" w:author="Author">
              <w:r w:rsidRPr="00076F00">
                <w:t>297</w:t>
              </w:r>
            </w:ins>
          </w:p>
        </w:tc>
      </w:tr>
      <w:tr w:rsidR="00CC69DD" w:rsidRPr="00076F00" w14:paraId="23DA147D" w14:textId="77777777" w:rsidTr="00AC74D0">
        <w:trPr>
          <w:cantSplit/>
          <w:trHeight w:val="190"/>
          <w:ins w:id="19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C1007D" w14:textId="77777777" w:rsidR="00CC69DD" w:rsidRPr="00076F00" w:rsidRDefault="00CC69DD" w:rsidP="00B820C4">
            <w:pPr>
              <w:pStyle w:val="tabletext00"/>
              <w:rPr>
                <w:ins w:id="19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C909B" w14:textId="77777777" w:rsidR="00CC69DD" w:rsidRPr="00076F00" w:rsidRDefault="00CC69DD" w:rsidP="00B820C4">
            <w:pPr>
              <w:pStyle w:val="tabletext00"/>
              <w:jc w:val="center"/>
              <w:rPr>
                <w:ins w:id="1905" w:author="Author"/>
              </w:rPr>
            </w:pPr>
            <w:ins w:id="1906" w:author="Author">
              <w:r w:rsidRPr="00076F00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451F0" w14:textId="77777777" w:rsidR="00CC69DD" w:rsidRPr="00076F00" w:rsidRDefault="00CC69DD" w:rsidP="00B820C4">
            <w:pPr>
              <w:pStyle w:val="tabletext00"/>
              <w:rPr>
                <w:ins w:id="1907" w:author="Author"/>
              </w:rPr>
            </w:pPr>
            <w:ins w:id="1908" w:author="Author">
              <w:r w:rsidRPr="00076F00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4856E6" w14:textId="77777777" w:rsidR="00CC69DD" w:rsidRPr="00076F00" w:rsidRDefault="00CC69DD" w:rsidP="00B820C4">
            <w:pPr>
              <w:pStyle w:val="tabletext00"/>
              <w:jc w:val="right"/>
              <w:rPr>
                <w:ins w:id="19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3AB95B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910" w:author="Author"/>
              </w:rPr>
            </w:pPr>
            <w:ins w:id="1911" w:author="Author">
              <w:r w:rsidRPr="00076F00">
                <w:t>2024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E59F04" w14:textId="77777777" w:rsidR="00CC69DD" w:rsidRPr="00076F00" w:rsidRDefault="00CC69DD" w:rsidP="00B820C4">
            <w:pPr>
              <w:pStyle w:val="tabletext00"/>
              <w:jc w:val="right"/>
              <w:rPr>
                <w:ins w:id="191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1236D1" w14:textId="77777777" w:rsidR="00CC69DD" w:rsidRPr="00076F00" w:rsidRDefault="00CC69DD" w:rsidP="00B820C4">
            <w:pPr>
              <w:pStyle w:val="tabletext00"/>
              <w:rPr>
                <w:ins w:id="1913" w:author="Author"/>
              </w:rPr>
            </w:pPr>
            <w:ins w:id="1914" w:author="Author">
              <w:r w:rsidRPr="00076F00"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CDCC03" w14:textId="77777777" w:rsidR="00CC69DD" w:rsidRPr="00076F00" w:rsidRDefault="00CC69DD" w:rsidP="00B820C4">
            <w:pPr>
              <w:pStyle w:val="tabletext00"/>
              <w:jc w:val="right"/>
              <w:rPr>
                <w:ins w:id="191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1871FE" w14:textId="77777777" w:rsidR="00CC69DD" w:rsidRPr="00076F00" w:rsidRDefault="00CC69DD" w:rsidP="00B820C4">
            <w:pPr>
              <w:pStyle w:val="tabletext00"/>
              <w:rPr>
                <w:ins w:id="1916" w:author="Author"/>
              </w:rPr>
            </w:pPr>
            <w:ins w:id="1917" w:author="Author">
              <w:r w:rsidRPr="00076F00">
                <w:t>282</w:t>
              </w:r>
            </w:ins>
          </w:p>
        </w:tc>
      </w:tr>
      <w:tr w:rsidR="00CC69DD" w:rsidRPr="00076F00" w14:paraId="6B7F38A3" w14:textId="77777777" w:rsidTr="00AC74D0">
        <w:trPr>
          <w:cantSplit/>
          <w:trHeight w:val="190"/>
          <w:ins w:id="19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50B297" w14:textId="77777777" w:rsidR="00CC69DD" w:rsidRPr="00076F00" w:rsidRDefault="00CC69DD" w:rsidP="00B820C4">
            <w:pPr>
              <w:pStyle w:val="tabletext00"/>
              <w:rPr>
                <w:ins w:id="19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000A8" w14:textId="77777777" w:rsidR="00CC69DD" w:rsidRPr="00076F00" w:rsidRDefault="00CC69DD" w:rsidP="00B820C4">
            <w:pPr>
              <w:pStyle w:val="tabletext00"/>
              <w:jc w:val="center"/>
              <w:rPr>
                <w:ins w:id="1920" w:author="Author"/>
              </w:rPr>
            </w:pPr>
            <w:ins w:id="1921" w:author="Author">
              <w:r w:rsidRPr="00076F00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5F08B" w14:textId="77777777" w:rsidR="00CC69DD" w:rsidRPr="00076F00" w:rsidRDefault="00CC69DD" w:rsidP="00B820C4">
            <w:pPr>
              <w:pStyle w:val="tabletext00"/>
              <w:rPr>
                <w:ins w:id="1922" w:author="Author"/>
              </w:rPr>
            </w:pPr>
            <w:ins w:id="1923" w:author="Author">
              <w:r w:rsidRPr="00076F00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69DF9B" w14:textId="77777777" w:rsidR="00CC69DD" w:rsidRPr="00076F00" w:rsidRDefault="00CC69DD" w:rsidP="00B820C4">
            <w:pPr>
              <w:pStyle w:val="tabletext00"/>
              <w:jc w:val="right"/>
              <w:rPr>
                <w:ins w:id="192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B438B7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925" w:author="Author"/>
              </w:rPr>
            </w:pPr>
            <w:ins w:id="1926" w:author="Author">
              <w:r w:rsidRPr="00076F00">
                <w:t>1971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F0A49D" w14:textId="77777777" w:rsidR="00CC69DD" w:rsidRPr="00076F00" w:rsidRDefault="00CC69DD" w:rsidP="00B820C4">
            <w:pPr>
              <w:pStyle w:val="tabletext00"/>
              <w:jc w:val="right"/>
              <w:rPr>
                <w:ins w:id="192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E7F699" w14:textId="77777777" w:rsidR="00CC69DD" w:rsidRPr="00076F00" w:rsidRDefault="00CC69DD" w:rsidP="00B820C4">
            <w:pPr>
              <w:pStyle w:val="tabletext00"/>
              <w:rPr>
                <w:ins w:id="1928" w:author="Author"/>
              </w:rPr>
            </w:pPr>
            <w:ins w:id="1929" w:author="Author">
              <w:r w:rsidRPr="00076F00">
                <w:t>740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EC2412" w14:textId="77777777" w:rsidR="00CC69DD" w:rsidRPr="00076F00" w:rsidRDefault="00CC69DD" w:rsidP="00B820C4">
            <w:pPr>
              <w:pStyle w:val="tabletext00"/>
              <w:jc w:val="right"/>
              <w:rPr>
                <w:ins w:id="193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30B43C" w14:textId="77777777" w:rsidR="00CC69DD" w:rsidRPr="00076F00" w:rsidRDefault="00CC69DD" w:rsidP="00B820C4">
            <w:pPr>
              <w:pStyle w:val="tabletext00"/>
              <w:rPr>
                <w:ins w:id="1931" w:author="Author"/>
              </w:rPr>
            </w:pPr>
            <w:ins w:id="1932" w:author="Author">
              <w:r w:rsidRPr="00076F00">
                <w:t>307</w:t>
              </w:r>
            </w:ins>
          </w:p>
        </w:tc>
      </w:tr>
      <w:tr w:rsidR="00CC69DD" w:rsidRPr="00076F00" w14:paraId="3B36AD3F" w14:textId="77777777" w:rsidTr="00AC74D0">
        <w:trPr>
          <w:cantSplit/>
          <w:trHeight w:val="190"/>
          <w:ins w:id="19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ACB310" w14:textId="77777777" w:rsidR="00CC69DD" w:rsidRPr="00076F00" w:rsidRDefault="00CC69DD" w:rsidP="00B820C4">
            <w:pPr>
              <w:pStyle w:val="tabletext00"/>
              <w:rPr>
                <w:ins w:id="19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E2B61" w14:textId="77777777" w:rsidR="00CC69DD" w:rsidRPr="00076F00" w:rsidRDefault="00CC69DD" w:rsidP="00B820C4">
            <w:pPr>
              <w:pStyle w:val="tabletext00"/>
              <w:jc w:val="center"/>
              <w:rPr>
                <w:ins w:id="1935" w:author="Author"/>
              </w:rPr>
            </w:pPr>
            <w:ins w:id="1936" w:author="Author">
              <w:r w:rsidRPr="00076F00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2F56B" w14:textId="77777777" w:rsidR="00CC69DD" w:rsidRPr="00076F00" w:rsidRDefault="00CC69DD" w:rsidP="00B820C4">
            <w:pPr>
              <w:pStyle w:val="tabletext00"/>
              <w:rPr>
                <w:ins w:id="1937" w:author="Author"/>
              </w:rPr>
            </w:pPr>
            <w:ins w:id="1938" w:author="Author">
              <w:r w:rsidRPr="00076F00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7DC0CA" w14:textId="77777777" w:rsidR="00CC69DD" w:rsidRPr="00076F00" w:rsidRDefault="00CC69DD" w:rsidP="00B820C4">
            <w:pPr>
              <w:pStyle w:val="tabletext00"/>
              <w:jc w:val="right"/>
              <w:rPr>
                <w:ins w:id="193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5A0B0D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940" w:author="Author"/>
              </w:rPr>
            </w:pPr>
            <w:ins w:id="1941" w:author="Author">
              <w:r w:rsidRPr="00076F00">
                <w:t>1971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66F3B9" w14:textId="77777777" w:rsidR="00CC69DD" w:rsidRPr="00076F00" w:rsidRDefault="00CC69DD" w:rsidP="00B820C4">
            <w:pPr>
              <w:pStyle w:val="tabletext00"/>
              <w:jc w:val="right"/>
              <w:rPr>
                <w:ins w:id="194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A0DFBE" w14:textId="77777777" w:rsidR="00CC69DD" w:rsidRPr="00076F00" w:rsidRDefault="00CC69DD" w:rsidP="00B820C4">
            <w:pPr>
              <w:pStyle w:val="tabletext00"/>
              <w:rPr>
                <w:ins w:id="1943" w:author="Author"/>
              </w:rPr>
            </w:pPr>
            <w:ins w:id="1944" w:author="Author">
              <w:r w:rsidRPr="00076F00">
                <w:t>740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B44635" w14:textId="77777777" w:rsidR="00CC69DD" w:rsidRPr="00076F00" w:rsidRDefault="00CC69DD" w:rsidP="00B820C4">
            <w:pPr>
              <w:pStyle w:val="tabletext00"/>
              <w:jc w:val="right"/>
              <w:rPr>
                <w:ins w:id="194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F60BFD" w14:textId="77777777" w:rsidR="00CC69DD" w:rsidRPr="00076F00" w:rsidRDefault="00CC69DD" w:rsidP="00B820C4">
            <w:pPr>
              <w:pStyle w:val="tabletext00"/>
              <w:rPr>
                <w:ins w:id="1946" w:author="Author"/>
              </w:rPr>
            </w:pPr>
            <w:ins w:id="1947" w:author="Author">
              <w:r w:rsidRPr="00076F00">
                <w:t>307</w:t>
              </w:r>
            </w:ins>
          </w:p>
        </w:tc>
      </w:tr>
      <w:tr w:rsidR="00CC69DD" w:rsidRPr="00076F00" w14:paraId="1064A2D4" w14:textId="77777777" w:rsidTr="00AC74D0">
        <w:trPr>
          <w:cantSplit/>
          <w:trHeight w:val="190"/>
          <w:ins w:id="19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A1168A" w14:textId="77777777" w:rsidR="00CC69DD" w:rsidRPr="00076F00" w:rsidRDefault="00CC69DD" w:rsidP="00B820C4">
            <w:pPr>
              <w:pStyle w:val="tabletext00"/>
              <w:rPr>
                <w:ins w:id="19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A7F01" w14:textId="77777777" w:rsidR="00CC69DD" w:rsidRPr="00076F00" w:rsidRDefault="00CC69DD" w:rsidP="00B820C4">
            <w:pPr>
              <w:pStyle w:val="tabletext00"/>
              <w:jc w:val="center"/>
              <w:rPr>
                <w:ins w:id="1950" w:author="Author"/>
              </w:rPr>
            </w:pPr>
            <w:ins w:id="1951" w:author="Author">
              <w:r w:rsidRPr="00076F00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71F29" w14:textId="77777777" w:rsidR="00CC69DD" w:rsidRPr="00076F00" w:rsidRDefault="00CC69DD" w:rsidP="00B820C4">
            <w:pPr>
              <w:pStyle w:val="tabletext00"/>
              <w:rPr>
                <w:ins w:id="1952" w:author="Author"/>
              </w:rPr>
            </w:pPr>
            <w:ins w:id="1953" w:author="Author">
              <w:r w:rsidRPr="00076F00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131A8C" w14:textId="77777777" w:rsidR="00CC69DD" w:rsidRPr="00076F00" w:rsidRDefault="00CC69DD" w:rsidP="00B820C4">
            <w:pPr>
              <w:pStyle w:val="tabletext00"/>
              <w:jc w:val="right"/>
              <w:rPr>
                <w:ins w:id="195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EE3E9B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955" w:author="Author"/>
              </w:rPr>
            </w:pPr>
            <w:ins w:id="1956" w:author="Author">
              <w:r w:rsidRPr="00076F00">
                <w:t>1805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E4A0AB" w14:textId="77777777" w:rsidR="00CC69DD" w:rsidRPr="00076F00" w:rsidRDefault="00CC69DD" w:rsidP="00B820C4">
            <w:pPr>
              <w:pStyle w:val="tabletext00"/>
              <w:jc w:val="right"/>
              <w:rPr>
                <w:ins w:id="195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F48A3A" w14:textId="77777777" w:rsidR="00CC69DD" w:rsidRPr="00076F00" w:rsidRDefault="00CC69DD" w:rsidP="00B820C4">
            <w:pPr>
              <w:pStyle w:val="tabletext00"/>
              <w:rPr>
                <w:ins w:id="1958" w:author="Author"/>
              </w:rPr>
            </w:pPr>
            <w:ins w:id="1959" w:author="Author">
              <w:r w:rsidRPr="00076F00">
                <w:t>792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679F34" w14:textId="77777777" w:rsidR="00CC69DD" w:rsidRPr="00076F00" w:rsidRDefault="00CC69DD" w:rsidP="00B820C4">
            <w:pPr>
              <w:pStyle w:val="tabletext00"/>
              <w:jc w:val="right"/>
              <w:rPr>
                <w:ins w:id="196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532FFC" w14:textId="77777777" w:rsidR="00CC69DD" w:rsidRPr="00076F00" w:rsidRDefault="00CC69DD" w:rsidP="00B820C4">
            <w:pPr>
              <w:pStyle w:val="tabletext00"/>
              <w:rPr>
                <w:ins w:id="1961" w:author="Author"/>
              </w:rPr>
            </w:pPr>
            <w:ins w:id="1962" w:author="Author">
              <w:r w:rsidRPr="00076F00">
                <w:t>347</w:t>
              </w:r>
            </w:ins>
          </w:p>
        </w:tc>
      </w:tr>
      <w:tr w:rsidR="00CC69DD" w:rsidRPr="00076F00" w14:paraId="64B9F49C" w14:textId="77777777" w:rsidTr="00AC74D0">
        <w:trPr>
          <w:cantSplit/>
          <w:trHeight w:val="190"/>
          <w:ins w:id="19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C74F0B" w14:textId="77777777" w:rsidR="00CC69DD" w:rsidRPr="00076F00" w:rsidRDefault="00CC69DD" w:rsidP="00B820C4">
            <w:pPr>
              <w:pStyle w:val="tabletext00"/>
              <w:rPr>
                <w:ins w:id="19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04366" w14:textId="77777777" w:rsidR="00CC69DD" w:rsidRPr="00076F00" w:rsidRDefault="00CC69DD" w:rsidP="00B820C4">
            <w:pPr>
              <w:pStyle w:val="tabletext00"/>
              <w:jc w:val="center"/>
              <w:rPr>
                <w:ins w:id="1965" w:author="Author"/>
              </w:rPr>
            </w:pPr>
            <w:ins w:id="1966" w:author="Author">
              <w:r w:rsidRPr="00076F00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650D6" w14:textId="77777777" w:rsidR="00CC69DD" w:rsidRPr="00076F00" w:rsidRDefault="00CC69DD" w:rsidP="00B820C4">
            <w:pPr>
              <w:pStyle w:val="tabletext00"/>
              <w:rPr>
                <w:ins w:id="1967" w:author="Author"/>
              </w:rPr>
            </w:pPr>
            <w:ins w:id="1968" w:author="Author">
              <w:r w:rsidRPr="00076F00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A7DEBC" w14:textId="77777777" w:rsidR="00CC69DD" w:rsidRPr="00076F00" w:rsidRDefault="00CC69DD" w:rsidP="00B820C4">
            <w:pPr>
              <w:pStyle w:val="tabletext00"/>
              <w:jc w:val="right"/>
              <w:rPr>
                <w:ins w:id="196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18A698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970" w:author="Author"/>
              </w:rPr>
            </w:pPr>
            <w:ins w:id="1971" w:author="Author">
              <w:r w:rsidRPr="00076F00">
                <w:t>2050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BBECF6" w14:textId="77777777" w:rsidR="00CC69DD" w:rsidRPr="00076F00" w:rsidRDefault="00CC69DD" w:rsidP="00B820C4">
            <w:pPr>
              <w:pStyle w:val="tabletext00"/>
              <w:jc w:val="right"/>
              <w:rPr>
                <w:ins w:id="197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7E67BE" w14:textId="77777777" w:rsidR="00CC69DD" w:rsidRPr="00076F00" w:rsidRDefault="00CC69DD" w:rsidP="00B820C4">
            <w:pPr>
              <w:pStyle w:val="tabletext00"/>
              <w:rPr>
                <w:ins w:id="1973" w:author="Author"/>
              </w:rPr>
            </w:pPr>
            <w:ins w:id="1974" w:author="Author">
              <w:r w:rsidRPr="00076F00">
                <w:t>709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5EBDB7" w14:textId="77777777" w:rsidR="00CC69DD" w:rsidRPr="00076F00" w:rsidRDefault="00CC69DD" w:rsidP="00B820C4">
            <w:pPr>
              <w:pStyle w:val="tabletext00"/>
              <w:jc w:val="right"/>
              <w:rPr>
                <w:ins w:id="197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A0D936" w14:textId="77777777" w:rsidR="00CC69DD" w:rsidRPr="00076F00" w:rsidRDefault="00CC69DD" w:rsidP="00B820C4">
            <w:pPr>
              <w:pStyle w:val="tabletext00"/>
              <w:rPr>
                <w:ins w:id="1976" w:author="Author"/>
              </w:rPr>
            </w:pPr>
            <w:ins w:id="1977" w:author="Author">
              <w:r w:rsidRPr="00076F00">
                <w:t>283</w:t>
              </w:r>
            </w:ins>
          </w:p>
        </w:tc>
      </w:tr>
      <w:tr w:rsidR="00CC69DD" w:rsidRPr="00076F00" w14:paraId="7418CF15" w14:textId="77777777" w:rsidTr="00AC74D0">
        <w:trPr>
          <w:cantSplit/>
          <w:trHeight w:val="190"/>
          <w:ins w:id="19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E9F896" w14:textId="77777777" w:rsidR="00CC69DD" w:rsidRPr="00076F00" w:rsidRDefault="00CC69DD" w:rsidP="00B820C4">
            <w:pPr>
              <w:pStyle w:val="tabletext00"/>
              <w:rPr>
                <w:ins w:id="19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26C42" w14:textId="77777777" w:rsidR="00CC69DD" w:rsidRPr="00076F00" w:rsidRDefault="00CC69DD" w:rsidP="00B820C4">
            <w:pPr>
              <w:pStyle w:val="tabletext00"/>
              <w:jc w:val="center"/>
              <w:rPr>
                <w:ins w:id="1980" w:author="Author"/>
              </w:rPr>
            </w:pPr>
            <w:ins w:id="1981" w:author="Author">
              <w:r w:rsidRPr="00076F00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FEAAE" w14:textId="77777777" w:rsidR="00CC69DD" w:rsidRPr="00076F00" w:rsidRDefault="00CC69DD" w:rsidP="00B820C4">
            <w:pPr>
              <w:pStyle w:val="tabletext00"/>
              <w:rPr>
                <w:ins w:id="1982" w:author="Author"/>
              </w:rPr>
            </w:pPr>
            <w:ins w:id="1983" w:author="Author">
              <w:r w:rsidRPr="00076F00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4AF2B9" w14:textId="77777777" w:rsidR="00CC69DD" w:rsidRPr="00076F00" w:rsidRDefault="00CC69DD" w:rsidP="00B820C4">
            <w:pPr>
              <w:pStyle w:val="tabletext00"/>
              <w:jc w:val="right"/>
              <w:rPr>
                <w:ins w:id="198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4E710E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1985" w:author="Author"/>
              </w:rPr>
            </w:pPr>
            <w:ins w:id="1986" w:author="Author">
              <w:r w:rsidRPr="00076F00">
                <w:t>1693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541BB9" w14:textId="77777777" w:rsidR="00CC69DD" w:rsidRPr="00076F00" w:rsidRDefault="00CC69DD" w:rsidP="00B820C4">
            <w:pPr>
              <w:pStyle w:val="tabletext00"/>
              <w:jc w:val="right"/>
              <w:rPr>
                <w:ins w:id="198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B868CB" w14:textId="77777777" w:rsidR="00CC69DD" w:rsidRPr="00076F00" w:rsidRDefault="00CC69DD" w:rsidP="00B820C4">
            <w:pPr>
              <w:pStyle w:val="tabletext00"/>
              <w:rPr>
                <w:ins w:id="1988" w:author="Author"/>
              </w:rPr>
            </w:pPr>
            <w:ins w:id="1989" w:author="Author">
              <w:r w:rsidRPr="00076F00">
                <w:t>811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98EC65" w14:textId="77777777" w:rsidR="00CC69DD" w:rsidRPr="00076F00" w:rsidRDefault="00CC69DD" w:rsidP="00B820C4">
            <w:pPr>
              <w:pStyle w:val="tabletext00"/>
              <w:jc w:val="right"/>
              <w:rPr>
                <w:ins w:id="199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B19E74" w14:textId="77777777" w:rsidR="00CC69DD" w:rsidRPr="00076F00" w:rsidRDefault="00CC69DD" w:rsidP="00B820C4">
            <w:pPr>
              <w:pStyle w:val="tabletext00"/>
              <w:rPr>
                <w:ins w:id="1991" w:author="Author"/>
              </w:rPr>
            </w:pPr>
            <w:ins w:id="1992" w:author="Author">
              <w:r w:rsidRPr="00076F00">
                <w:t>297</w:t>
              </w:r>
            </w:ins>
          </w:p>
        </w:tc>
      </w:tr>
      <w:tr w:rsidR="00CC69DD" w:rsidRPr="00076F00" w14:paraId="217092D9" w14:textId="77777777" w:rsidTr="00AC74D0">
        <w:trPr>
          <w:cantSplit/>
          <w:trHeight w:val="190"/>
          <w:ins w:id="19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CD5E13" w14:textId="77777777" w:rsidR="00CC69DD" w:rsidRPr="00076F00" w:rsidRDefault="00CC69DD" w:rsidP="00B820C4">
            <w:pPr>
              <w:pStyle w:val="tabletext00"/>
              <w:rPr>
                <w:ins w:id="19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EEC13" w14:textId="77777777" w:rsidR="00CC69DD" w:rsidRPr="00076F00" w:rsidRDefault="00CC69DD" w:rsidP="00B820C4">
            <w:pPr>
              <w:pStyle w:val="tabletext00"/>
              <w:jc w:val="center"/>
              <w:rPr>
                <w:ins w:id="1995" w:author="Author"/>
              </w:rPr>
            </w:pPr>
            <w:ins w:id="1996" w:author="Author">
              <w:r w:rsidRPr="00076F00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36167" w14:textId="77777777" w:rsidR="00CC69DD" w:rsidRPr="00076F00" w:rsidRDefault="00CC69DD" w:rsidP="00B820C4">
            <w:pPr>
              <w:pStyle w:val="tabletext00"/>
              <w:rPr>
                <w:ins w:id="1997" w:author="Author"/>
              </w:rPr>
            </w:pPr>
            <w:ins w:id="1998" w:author="Author">
              <w:r w:rsidRPr="00076F00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4C97B8" w14:textId="77777777" w:rsidR="00CC69DD" w:rsidRPr="00076F00" w:rsidRDefault="00CC69DD" w:rsidP="00B820C4">
            <w:pPr>
              <w:pStyle w:val="tabletext00"/>
              <w:jc w:val="right"/>
              <w:rPr>
                <w:ins w:id="199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652583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000" w:author="Author"/>
              </w:rPr>
            </w:pPr>
            <w:ins w:id="2001" w:author="Author">
              <w:r w:rsidRPr="00076F00">
                <w:t>2024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5D1137" w14:textId="77777777" w:rsidR="00CC69DD" w:rsidRPr="00076F00" w:rsidRDefault="00CC69DD" w:rsidP="00B820C4">
            <w:pPr>
              <w:pStyle w:val="tabletext00"/>
              <w:jc w:val="right"/>
              <w:rPr>
                <w:ins w:id="200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6A6A48" w14:textId="77777777" w:rsidR="00CC69DD" w:rsidRPr="00076F00" w:rsidRDefault="00CC69DD" w:rsidP="00B820C4">
            <w:pPr>
              <w:pStyle w:val="tabletext00"/>
              <w:rPr>
                <w:ins w:id="2003" w:author="Author"/>
              </w:rPr>
            </w:pPr>
            <w:ins w:id="2004" w:author="Author">
              <w:r w:rsidRPr="00076F00"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7C3D5F" w14:textId="77777777" w:rsidR="00CC69DD" w:rsidRPr="00076F00" w:rsidRDefault="00CC69DD" w:rsidP="00B820C4">
            <w:pPr>
              <w:pStyle w:val="tabletext00"/>
              <w:jc w:val="right"/>
              <w:rPr>
                <w:ins w:id="200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4B5108" w14:textId="77777777" w:rsidR="00CC69DD" w:rsidRPr="00076F00" w:rsidRDefault="00CC69DD" w:rsidP="00B820C4">
            <w:pPr>
              <w:pStyle w:val="tabletext00"/>
              <w:rPr>
                <w:ins w:id="2006" w:author="Author"/>
              </w:rPr>
            </w:pPr>
            <w:ins w:id="2007" w:author="Author">
              <w:r w:rsidRPr="00076F00">
                <w:t>282</w:t>
              </w:r>
            </w:ins>
          </w:p>
        </w:tc>
      </w:tr>
      <w:tr w:rsidR="00CC69DD" w:rsidRPr="00076F00" w14:paraId="396A034C" w14:textId="77777777" w:rsidTr="00AC74D0">
        <w:trPr>
          <w:cantSplit/>
          <w:trHeight w:val="190"/>
          <w:ins w:id="20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BE5ABB" w14:textId="77777777" w:rsidR="00CC69DD" w:rsidRPr="00076F00" w:rsidRDefault="00CC69DD" w:rsidP="00B820C4">
            <w:pPr>
              <w:pStyle w:val="tabletext00"/>
              <w:rPr>
                <w:ins w:id="20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BB835" w14:textId="77777777" w:rsidR="00CC69DD" w:rsidRPr="00076F00" w:rsidRDefault="00CC69DD" w:rsidP="00B820C4">
            <w:pPr>
              <w:pStyle w:val="tabletext00"/>
              <w:jc w:val="center"/>
              <w:rPr>
                <w:ins w:id="2010" w:author="Author"/>
              </w:rPr>
            </w:pPr>
            <w:ins w:id="2011" w:author="Author">
              <w:r w:rsidRPr="00076F00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6C841" w14:textId="77777777" w:rsidR="00CC69DD" w:rsidRPr="00076F00" w:rsidRDefault="00CC69DD" w:rsidP="00B820C4">
            <w:pPr>
              <w:pStyle w:val="tabletext00"/>
              <w:rPr>
                <w:ins w:id="2012" w:author="Author"/>
              </w:rPr>
            </w:pPr>
            <w:ins w:id="2013" w:author="Author">
              <w:r w:rsidRPr="00076F00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FD6152" w14:textId="77777777" w:rsidR="00CC69DD" w:rsidRPr="00076F00" w:rsidRDefault="00CC69DD" w:rsidP="00B820C4">
            <w:pPr>
              <w:pStyle w:val="tabletext00"/>
              <w:jc w:val="right"/>
              <w:rPr>
                <w:ins w:id="201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8B5C6E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015" w:author="Author"/>
              </w:rPr>
            </w:pPr>
            <w:ins w:id="2016" w:author="Author">
              <w:r w:rsidRPr="00076F00">
                <w:t>1805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65D967" w14:textId="77777777" w:rsidR="00CC69DD" w:rsidRPr="00076F00" w:rsidRDefault="00CC69DD" w:rsidP="00B820C4">
            <w:pPr>
              <w:pStyle w:val="tabletext00"/>
              <w:jc w:val="right"/>
              <w:rPr>
                <w:ins w:id="201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521E67" w14:textId="77777777" w:rsidR="00CC69DD" w:rsidRPr="00076F00" w:rsidRDefault="00CC69DD" w:rsidP="00B820C4">
            <w:pPr>
              <w:pStyle w:val="tabletext00"/>
              <w:rPr>
                <w:ins w:id="2018" w:author="Author"/>
              </w:rPr>
            </w:pPr>
            <w:ins w:id="2019" w:author="Author">
              <w:r w:rsidRPr="00076F00">
                <w:t>792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655B64" w14:textId="77777777" w:rsidR="00CC69DD" w:rsidRPr="00076F00" w:rsidRDefault="00CC69DD" w:rsidP="00B820C4">
            <w:pPr>
              <w:pStyle w:val="tabletext00"/>
              <w:jc w:val="right"/>
              <w:rPr>
                <w:ins w:id="202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6FDC7A" w14:textId="77777777" w:rsidR="00CC69DD" w:rsidRPr="00076F00" w:rsidRDefault="00CC69DD" w:rsidP="00B820C4">
            <w:pPr>
              <w:pStyle w:val="tabletext00"/>
              <w:rPr>
                <w:ins w:id="2021" w:author="Author"/>
              </w:rPr>
            </w:pPr>
            <w:ins w:id="2022" w:author="Author">
              <w:r w:rsidRPr="00076F00">
                <w:t>347</w:t>
              </w:r>
            </w:ins>
          </w:p>
        </w:tc>
      </w:tr>
      <w:tr w:rsidR="00CC69DD" w:rsidRPr="00076F00" w14:paraId="17DC5A82" w14:textId="77777777" w:rsidTr="00AC74D0">
        <w:trPr>
          <w:cantSplit/>
          <w:trHeight w:val="190"/>
          <w:ins w:id="20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0D3F52" w14:textId="77777777" w:rsidR="00CC69DD" w:rsidRPr="00076F00" w:rsidRDefault="00CC69DD" w:rsidP="00B820C4">
            <w:pPr>
              <w:pStyle w:val="tabletext00"/>
              <w:rPr>
                <w:ins w:id="20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2F5EC" w14:textId="77777777" w:rsidR="00CC69DD" w:rsidRPr="00076F00" w:rsidRDefault="00CC69DD" w:rsidP="00B820C4">
            <w:pPr>
              <w:pStyle w:val="tabletext00"/>
              <w:jc w:val="center"/>
              <w:rPr>
                <w:ins w:id="2025" w:author="Author"/>
              </w:rPr>
            </w:pPr>
            <w:ins w:id="2026" w:author="Author">
              <w:r w:rsidRPr="00076F00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11D01" w14:textId="77777777" w:rsidR="00CC69DD" w:rsidRPr="00076F00" w:rsidRDefault="00CC69DD" w:rsidP="00B820C4">
            <w:pPr>
              <w:pStyle w:val="tabletext00"/>
              <w:rPr>
                <w:ins w:id="2027" w:author="Author"/>
              </w:rPr>
            </w:pPr>
            <w:ins w:id="2028" w:author="Author">
              <w:r w:rsidRPr="00076F00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2260AB" w14:textId="77777777" w:rsidR="00CC69DD" w:rsidRPr="00076F00" w:rsidRDefault="00CC69DD" w:rsidP="00B820C4">
            <w:pPr>
              <w:pStyle w:val="tabletext00"/>
              <w:jc w:val="right"/>
              <w:rPr>
                <w:ins w:id="202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E34786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030" w:author="Author"/>
              </w:rPr>
            </w:pPr>
            <w:ins w:id="2031" w:author="Author">
              <w:r w:rsidRPr="00076F00">
                <w:t>1717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3BE3DA" w14:textId="77777777" w:rsidR="00CC69DD" w:rsidRPr="00076F00" w:rsidRDefault="00CC69DD" w:rsidP="00B820C4">
            <w:pPr>
              <w:pStyle w:val="tabletext00"/>
              <w:jc w:val="right"/>
              <w:rPr>
                <w:ins w:id="203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A10BEB" w14:textId="77777777" w:rsidR="00CC69DD" w:rsidRPr="00076F00" w:rsidRDefault="00CC69DD" w:rsidP="00B820C4">
            <w:pPr>
              <w:pStyle w:val="tabletext00"/>
              <w:rPr>
                <w:ins w:id="2033" w:author="Author"/>
              </w:rPr>
            </w:pPr>
            <w:ins w:id="2034" w:author="Author">
              <w:r w:rsidRPr="00076F00">
                <w:t>711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531B87" w14:textId="77777777" w:rsidR="00CC69DD" w:rsidRPr="00076F00" w:rsidRDefault="00CC69DD" w:rsidP="00B820C4">
            <w:pPr>
              <w:pStyle w:val="tabletext00"/>
              <w:jc w:val="right"/>
              <w:rPr>
                <w:ins w:id="203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53C5E9" w14:textId="77777777" w:rsidR="00CC69DD" w:rsidRPr="00076F00" w:rsidRDefault="00CC69DD" w:rsidP="00B820C4">
            <w:pPr>
              <w:pStyle w:val="tabletext00"/>
              <w:rPr>
                <w:ins w:id="2036" w:author="Author"/>
              </w:rPr>
            </w:pPr>
            <w:ins w:id="2037" w:author="Author">
              <w:r w:rsidRPr="00076F00">
                <w:t>251</w:t>
              </w:r>
            </w:ins>
          </w:p>
        </w:tc>
      </w:tr>
      <w:tr w:rsidR="00CC69DD" w:rsidRPr="00076F00" w14:paraId="617DC425" w14:textId="77777777" w:rsidTr="00AC74D0">
        <w:trPr>
          <w:cantSplit/>
          <w:trHeight w:val="190"/>
          <w:ins w:id="20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88DF0D" w14:textId="77777777" w:rsidR="00CC69DD" w:rsidRPr="00076F00" w:rsidRDefault="00CC69DD" w:rsidP="00B820C4">
            <w:pPr>
              <w:pStyle w:val="tabletext00"/>
              <w:rPr>
                <w:ins w:id="20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1EDE8" w14:textId="77777777" w:rsidR="00CC69DD" w:rsidRPr="00076F00" w:rsidRDefault="00CC69DD" w:rsidP="00B820C4">
            <w:pPr>
              <w:pStyle w:val="tabletext00"/>
              <w:jc w:val="center"/>
              <w:rPr>
                <w:ins w:id="2040" w:author="Author"/>
              </w:rPr>
            </w:pPr>
            <w:ins w:id="2041" w:author="Author">
              <w:r w:rsidRPr="00076F00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0C49C" w14:textId="77777777" w:rsidR="00CC69DD" w:rsidRPr="00076F00" w:rsidRDefault="00CC69DD" w:rsidP="00B820C4">
            <w:pPr>
              <w:pStyle w:val="tabletext00"/>
              <w:rPr>
                <w:ins w:id="2042" w:author="Author"/>
              </w:rPr>
            </w:pPr>
            <w:ins w:id="2043" w:author="Author">
              <w:r w:rsidRPr="00076F00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335AA9" w14:textId="77777777" w:rsidR="00CC69DD" w:rsidRPr="00076F00" w:rsidRDefault="00CC69DD" w:rsidP="00B820C4">
            <w:pPr>
              <w:pStyle w:val="tabletext00"/>
              <w:jc w:val="right"/>
              <w:rPr>
                <w:ins w:id="204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29AB88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045" w:author="Author"/>
              </w:rPr>
            </w:pPr>
            <w:ins w:id="2046" w:author="Author">
              <w:r w:rsidRPr="00076F00">
                <w:t>1841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A66BB3" w14:textId="77777777" w:rsidR="00CC69DD" w:rsidRPr="00076F00" w:rsidRDefault="00CC69DD" w:rsidP="00B820C4">
            <w:pPr>
              <w:pStyle w:val="tabletext00"/>
              <w:jc w:val="right"/>
              <w:rPr>
                <w:ins w:id="204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7EB66E" w14:textId="77777777" w:rsidR="00CC69DD" w:rsidRPr="00076F00" w:rsidRDefault="00CC69DD" w:rsidP="00B820C4">
            <w:pPr>
              <w:pStyle w:val="tabletext00"/>
              <w:rPr>
                <w:ins w:id="2048" w:author="Author"/>
              </w:rPr>
            </w:pPr>
            <w:ins w:id="2049" w:author="Author">
              <w:r w:rsidRPr="00076F00">
                <w:t>792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294BEF" w14:textId="77777777" w:rsidR="00CC69DD" w:rsidRPr="00076F00" w:rsidRDefault="00CC69DD" w:rsidP="00B820C4">
            <w:pPr>
              <w:pStyle w:val="tabletext00"/>
              <w:jc w:val="right"/>
              <w:rPr>
                <w:ins w:id="205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5315F1" w14:textId="77777777" w:rsidR="00CC69DD" w:rsidRPr="00076F00" w:rsidRDefault="00CC69DD" w:rsidP="00B820C4">
            <w:pPr>
              <w:pStyle w:val="tabletext00"/>
              <w:rPr>
                <w:ins w:id="2051" w:author="Author"/>
              </w:rPr>
            </w:pPr>
            <w:ins w:id="2052" w:author="Author">
              <w:r w:rsidRPr="00076F00">
                <w:t>357</w:t>
              </w:r>
            </w:ins>
          </w:p>
        </w:tc>
      </w:tr>
      <w:tr w:rsidR="00CC69DD" w:rsidRPr="00076F00" w14:paraId="14FDAA9C" w14:textId="77777777" w:rsidTr="00AC74D0">
        <w:trPr>
          <w:cantSplit/>
          <w:trHeight w:val="190"/>
          <w:ins w:id="20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DABA8D" w14:textId="77777777" w:rsidR="00CC69DD" w:rsidRPr="00076F00" w:rsidRDefault="00CC69DD" w:rsidP="00B820C4">
            <w:pPr>
              <w:pStyle w:val="tabletext00"/>
              <w:rPr>
                <w:ins w:id="20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37768" w14:textId="77777777" w:rsidR="00CC69DD" w:rsidRPr="00076F00" w:rsidRDefault="00CC69DD" w:rsidP="00B820C4">
            <w:pPr>
              <w:pStyle w:val="tabletext00"/>
              <w:jc w:val="center"/>
              <w:rPr>
                <w:ins w:id="2055" w:author="Author"/>
              </w:rPr>
            </w:pPr>
            <w:ins w:id="2056" w:author="Author">
              <w:r w:rsidRPr="00076F00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8B5DD" w14:textId="77777777" w:rsidR="00CC69DD" w:rsidRPr="00076F00" w:rsidRDefault="00CC69DD" w:rsidP="00B820C4">
            <w:pPr>
              <w:pStyle w:val="tabletext00"/>
              <w:rPr>
                <w:ins w:id="2057" w:author="Author"/>
              </w:rPr>
            </w:pPr>
            <w:ins w:id="2058" w:author="Author">
              <w:r w:rsidRPr="00076F00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E5940A" w14:textId="77777777" w:rsidR="00CC69DD" w:rsidRPr="00076F00" w:rsidRDefault="00CC69DD" w:rsidP="00B820C4">
            <w:pPr>
              <w:pStyle w:val="tabletext00"/>
              <w:jc w:val="right"/>
              <w:rPr>
                <w:ins w:id="205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6CF251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060" w:author="Author"/>
              </w:rPr>
            </w:pPr>
            <w:ins w:id="2061" w:author="Author">
              <w:r w:rsidRPr="00076F00">
                <w:t>2065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98C720" w14:textId="77777777" w:rsidR="00CC69DD" w:rsidRPr="00076F00" w:rsidRDefault="00CC69DD" w:rsidP="00B820C4">
            <w:pPr>
              <w:pStyle w:val="tabletext00"/>
              <w:jc w:val="right"/>
              <w:rPr>
                <w:ins w:id="206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1BD05C" w14:textId="77777777" w:rsidR="00CC69DD" w:rsidRPr="00076F00" w:rsidRDefault="00CC69DD" w:rsidP="00B820C4">
            <w:pPr>
              <w:pStyle w:val="tabletext00"/>
              <w:rPr>
                <w:ins w:id="2063" w:author="Author"/>
              </w:rPr>
            </w:pPr>
            <w:ins w:id="2064" w:author="Author">
              <w:r w:rsidRPr="00076F00"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150751" w14:textId="77777777" w:rsidR="00CC69DD" w:rsidRPr="00076F00" w:rsidRDefault="00CC69DD" w:rsidP="00B820C4">
            <w:pPr>
              <w:pStyle w:val="tabletext00"/>
              <w:jc w:val="right"/>
              <w:rPr>
                <w:ins w:id="206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C67EDC" w14:textId="77777777" w:rsidR="00CC69DD" w:rsidRPr="00076F00" w:rsidRDefault="00CC69DD" w:rsidP="00B820C4">
            <w:pPr>
              <w:pStyle w:val="tabletext00"/>
              <w:rPr>
                <w:ins w:id="2066" w:author="Author"/>
              </w:rPr>
            </w:pPr>
            <w:ins w:id="2067" w:author="Author">
              <w:r w:rsidRPr="00076F00">
                <w:t>291</w:t>
              </w:r>
            </w:ins>
          </w:p>
        </w:tc>
      </w:tr>
      <w:tr w:rsidR="00CC69DD" w:rsidRPr="00076F00" w14:paraId="29384694" w14:textId="77777777" w:rsidTr="00AC74D0">
        <w:trPr>
          <w:cantSplit/>
          <w:trHeight w:val="190"/>
          <w:ins w:id="20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86D519" w14:textId="77777777" w:rsidR="00CC69DD" w:rsidRPr="00076F00" w:rsidRDefault="00CC69DD" w:rsidP="00B820C4">
            <w:pPr>
              <w:pStyle w:val="tabletext00"/>
              <w:rPr>
                <w:ins w:id="20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A0349" w14:textId="77777777" w:rsidR="00CC69DD" w:rsidRPr="00076F00" w:rsidRDefault="00CC69DD" w:rsidP="00B820C4">
            <w:pPr>
              <w:pStyle w:val="tabletext00"/>
              <w:jc w:val="center"/>
              <w:rPr>
                <w:ins w:id="2070" w:author="Author"/>
              </w:rPr>
            </w:pPr>
            <w:ins w:id="2071" w:author="Author">
              <w:r w:rsidRPr="00076F00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CF43E" w14:textId="77777777" w:rsidR="00CC69DD" w:rsidRPr="00076F00" w:rsidRDefault="00CC69DD" w:rsidP="00B820C4">
            <w:pPr>
              <w:pStyle w:val="tabletext00"/>
              <w:rPr>
                <w:ins w:id="2072" w:author="Author"/>
              </w:rPr>
            </w:pPr>
            <w:ins w:id="2073" w:author="Author">
              <w:r w:rsidRPr="00076F00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42B781" w14:textId="77777777" w:rsidR="00CC69DD" w:rsidRPr="00076F00" w:rsidRDefault="00CC69DD" w:rsidP="00B820C4">
            <w:pPr>
              <w:pStyle w:val="tabletext00"/>
              <w:jc w:val="right"/>
              <w:rPr>
                <w:ins w:id="20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86A68E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075" w:author="Author"/>
              </w:rPr>
            </w:pPr>
            <w:ins w:id="2076" w:author="Author">
              <w:r w:rsidRPr="00076F00">
                <w:t>1727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B0757E" w14:textId="77777777" w:rsidR="00CC69DD" w:rsidRPr="00076F00" w:rsidRDefault="00CC69DD" w:rsidP="00B820C4">
            <w:pPr>
              <w:pStyle w:val="tabletext00"/>
              <w:jc w:val="right"/>
              <w:rPr>
                <w:ins w:id="207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984FCC" w14:textId="77777777" w:rsidR="00CC69DD" w:rsidRPr="00076F00" w:rsidRDefault="00CC69DD" w:rsidP="00B820C4">
            <w:pPr>
              <w:pStyle w:val="tabletext00"/>
              <w:rPr>
                <w:ins w:id="2078" w:author="Author"/>
              </w:rPr>
            </w:pPr>
            <w:ins w:id="2079" w:author="Author">
              <w:r w:rsidRPr="00076F00">
                <w:t>811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3A039A" w14:textId="77777777" w:rsidR="00CC69DD" w:rsidRPr="00076F00" w:rsidRDefault="00CC69DD" w:rsidP="00B820C4">
            <w:pPr>
              <w:pStyle w:val="tabletext00"/>
              <w:jc w:val="right"/>
              <w:rPr>
                <w:ins w:id="208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A8F127" w14:textId="77777777" w:rsidR="00CC69DD" w:rsidRPr="00076F00" w:rsidRDefault="00CC69DD" w:rsidP="00B820C4">
            <w:pPr>
              <w:pStyle w:val="tabletext00"/>
              <w:rPr>
                <w:ins w:id="2081" w:author="Author"/>
              </w:rPr>
            </w:pPr>
            <w:ins w:id="2082" w:author="Author">
              <w:r w:rsidRPr="00076F00">
                <w:t>307</w:t>
              </w:r>
            </w:ins>
          </w:p>
        </w:tc>
      </w:tr>
      <w:tr w:rsidR="00CC69DD" w:rsidRPr="00076F00" w14:paraId="0D158020" w14:textId="77777777" w:rsidTr="00AC74D0">
        <w:trPr>
          <w:cantSplit/>
          <w:trHeight w:val="190"/>
          <w:ins w:id="20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F85455" w14:textId="77777777" w:rsidR="00CC69DD" w:rsidRPr="00076F00" w:rsidRDefault="00CC69DD" w:rsidP="00B820C4">
            <w:pPr>
              <w:pStyle w:val="tabletext00"/>
              <w:rPr>
                <w:ins w:id="20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84667" w14:textId="77777777" w:rsidR="00CC69DD" w:rsidRPr="00076F00" w:rsidRDefault="00CC69DD" w:rsidP="00B820C4">
            <w:pPr>
              <w:pStyle w:val="tabletext00"/>
              <w:jc w:val="center"/>
              <w:rPr>
                <w:ins w:id="2085" w:author="Author"/>
              </w:rPr>
            </w:pPr>
            <w:ins w:id="2086" w:author="Author">
              <w:r w:rsidRPr="00076F00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1AB44" w14:textId="77777777" w:rsidR="00CC69DD" w:rsidRPr="00076F00" w:rsidRDefault="00CC69DD" w:rsidP="00B820C4">
            <w:pPr>
              <w:pStyle w:val="tabletext00"/>
              <w:rPr>
                <w:ins w:id="2087" w:author="Author"/>
              </w:rPr>
            </w:pPr>
            <w:ins w:id="2088" w:author="Author">
              <w:r w:rsidRPr="00076F00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544558" w14:textId="77777777" w:rsidR="00CC69DD" w:rsidRPr="00076F00" w:rsidRDefault="00CC69DD" w:rsidP="00B820C4">
            <w:pPr>
              <w:pStyle w:val="tabletext00"/>
              <w:jc w:val="right"/>
              <w:rPr>
                <w:ins w:id="208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F4FB31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090" w:author="Author"/>
              </w:rPr>
            </w:pPr>
            <w:ins w:id="2091" w:author="Author">
              <w:r w:rsidRPr="00076F00">
                <w:t>1751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553F72" w14:textId="77777777" w:rsidR="00CC69DD" w:rsidRPr="00076F00" w:rsidRDefault="00CC69DD" w:rsidP="00B820C4">
            <w:pPr>
              <w:pStyle w:val="tabletext00"/>
              <w:jc w:val="right"/>
              <w:rPr>
                <w:ins w:id="209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6FDE8B" w14:textId="77777777" w:rsidR="00CC69DD" w:rsidRPr="00076F00" w:rsidRDefault="00CC69DD" w:rsidP="00B820C4">
            <w:pPr>
              <w:pStyle w:val="tabletext00"/>
              <w:rPr>
                <w:ins w:id="2093" w:author="Author"/>
              </w:rPr>
            </w:pPr>
            <w:ins w:id="2094" w:author="Author">
              <w:r w:rsidRPr="00076F00">
                <w:t>711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B94414" w14:textId="77777777" w:rsidR="00CC69DD" w:rsidRPr="00076F00" w:rsidRDefault="00CC69DD" w:rsidP="00B820C4">
            <w:pPr>
              <w:pStyle w:val="tabletext00"/>
              <w:jc w:val="right"/>
              <w:rPr>
                <w:ins w:id="209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7574FB" w14:textId="77777777" w:rsidR="00CC69DD" w:rsidRPr="00076F00" w:rsidRDefault="00CC69DD" w:rsidP="00B820C4">
            <w:pPr>
              <w:pStyle w:val="tabletext00"/>
              <w:rPr>
                <w:ins w:id="2096" w:author="Author"/>
              </w:rPr>
            </w:pPr>
            <w:ins w:id="2097" w:author="Author">
              <w:r w:rsidRPr="00076F00">
                <w:t>259</w:t>
              </w:r>
            </w:ins>
          </w:p>
        </w:tc>
      </w:tr>
      <w:tr w:rsidR="00CC69DD" w:rsidRPr="00076F00" w14:paraId="1934C118" w14:textId="77777777" w:rsidTr="00AC74D0">
        <w:trPr>
          <w:cantSplit/>
          <w:trHeight w:val="190"/>
          <w:ins w:id="20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E11548" w14:textId="77777777" w:rsidR="00CC69DD" w:rsidRPr="00076F00" w:rsidRDefault="00CC69DD" w:rsidP="00B820C4">
            <w:pPr>
              <w:pStyle w:val="tabletext00"/>
              <w:rPr>
                <w:ins w:id="20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A33D6" w14:textId="77777777" w:rsidR="00CC69DD" w:rsidRPr="00076F00" w:rsidRDefault="00CC69DD" w:rsidP="00B820C4">
            <w:pPr>
              <w:pStyle w:val="tabletext00"/>
              <w:jc w:val="center"/>
              <w:rPr>
                <w:ins w:id="2100" w:author="Author"/>
              </w:rPr>
            </w:pPr>
            <w:ins w:id="2101" w:author="Author">
              <w:r w:rsidRPr="00076F00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379EC" w14:textId="77777777" w:rsidR="00CC69DD" w:rsidRPr="00076F00" w:rsidRDefault="00CC69DD" w:rsidP="00B820C4">
            <w:pPr>
              <w:pStyle w:val="tabletext00"/>
              <w:rPr>
                <w:ins w:id="2102" w:author="Author"/>
              </w:rPr>
            </w:pPr>
            <w:ins w:id="2103" w:author="Author">
              <w:r w:rsidRPr="00076F00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894321" w14:textId="77777777" w:rsidR="00CC69DD" w:rsidRPr="00076F00" w:rsidRDefault="00CC69DD" w:rsidP="00B820C4">
            <w:pPr>
              <w:pStyle w:val="tabletext00"/>
              <w:jc w:val="right"/>
              <w:rPr>
                <w:ins w:id="210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E10E26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105" w:author="Author"/>
              </w:rPr>
            </w:pPr>
            <w:ins w:id="2106" w:author="Author">
              <w:r w:rsidRPr="00076F00">
                <w:t>1852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E89462" w14:textId="77777777" w:rsidR="00CC69DD" w:rsidRPr="00076F00" w:rsidRDefault="00CC69DD" w:rsidP="00B820C4">
            <w:pPr>
              <w:pStyle w:val="tabletext00"/>
              <w:jc w:val="right"/>
              <w:rPr>
                <w:ins w:id="210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913F81" w14:textId="77777777" w:rsidR="00CC69DD" w:rsidRPr="00076F00" w:rsidRDefault="00CC69DD" w:rsidP="00B820C4">
            <w:pPr>
              <w:pStyle w:val="tabletext00"/>
              <w:rPr>
                <w:ins w:id="2108" w:author="Author"/>
              </w:rPr>
            </w:pPr>
            <w:ins w:id="2109" w:author="Author">
              <w:r w:rsidRPr="00076F00">
                <w:t>757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3E11C7" w14:textId="77777777" w:rsidR="00CC69DD" w:rsidRPr="00076F00" w:rsidRDefault="00CC69DD" w:rsidP="00B820C4">
            <w:pPr>
              <w:pStyle w:val="tabletext00"/>
              <w:jc w:val="right"/>
              <w:rPr>
                <w:ins w:id="211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3CD7EE" w14:textId="77777777" w:rsidR="00CC69DD" w:rsidRPr="00076F00" w:rsidRDefault="00CC69DD" w:rsidP="00B820C4">
            <w:pPr>
              <w:pStyle w:val="tabletext00"/>
              <w:rPr>
                <w:ins w:id="2111" w:author="Author"/>
              </w:rPr>
            </w:pPr>
            <w:ins w:id="2112" w:author="Author">
              <w:r w:rsidRPr="00076F00">
                <w:t>254</w:t>
              </w:r>
            </w:ins>
          </w:p>
        </w:tc>
      </w:tr>
      <w:tr w:rsidR="00CC69DD" w:rsidRPr="00076F00" w14:paraId="569C8630" w14:textId="77777777" w:rsidTr="00AC74D0">
        <w:trPr>
          <w:cantSplit/>
          <w:trHeight w:val="190"/>
          <w:ins w:id="21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E08452" w14:textId="77777777" w:rsidR="00CC69DD" w:rsidRPr="00076F00" w:rsidRDefault="00CC69DD" w:rsidP="00B820C4">
            <w:pPr>
              <w:pStyle w:val="tabletext00"/>
              <w:rPr>
                <w:ins w:id="21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10606" w14:textId="77777777" w:rsidR="00CC69DD" w:rsidRPr="00076F00" w:rsidRDefault="00CC69DD" w:rsidP="00B820C4">
            <w:pPr>
              <w:pStyle w:val="tabletext00"/>
              <w:jc w:val="center"/>
              <w:rPr>
                <w:ins w:id="2115" w:author="Author"/>
              </w:rPr>
            </w:pPr>
            <w:ins w:id="2116" w:author="Author">
              <w:r w:rsidRPr="00076F00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0CB8E" w14:textId="77777777" w:rsidR="00CC69DD" w:rsidRPr="00076F00" w:rsidRDefault="00CC69DD" w:rsidP="00B820C4">
            <w:pPr>
              <w:pStyle w:val="tabletext00"/>
              <w:rPr>
                <w:ins w:id="2117" w:author="Author"/>
              </w:rPr>
            </w:pPr>
            <w:ins w:id="2118" w:author="Author">
              <w:r w:rsidRPr="00076F00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DDC2FA" w14:textId="77777777" w:rsidR="00CC69DD" w:rsidRPr="00076F00" w:rsidRDefault="00CC69DD" w:rsidP="00B820C4">
            <w:pPr>
              <w:pStyle w:val="tabletext00"/>
              <w:jc w:val="right"/>
              <w:rPr>
                <w:ins w:id="211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8DDA18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120" w:author="Author"/>
              </w:rPr>
            </w:pPr>
            <w:ins w:id="2121" w:author="Author">
              <w:r w:rsidRPr="00076F00">
                <w:t>2104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F4AC6D" w14:textId="77777777" w:rsidR="00CC69DD" w:rsidRPr="00076F00" w:rsidRDefault="00CC69DD" w:rsidP="00B820C4">
            <w:pPr>
              <w:pStyle w:val="tabletext00"/>
              <w:jc w:val="right"/>
              <w:rPr>
                <w:ins w:id="212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87A60A" w14:textId="77777777" w:rsidR="00CC69DD" w:rsidRPr="00076F00" w:rsidRDefault="00CC69DD" w:rsidP="00B820C4">
            <w:pPr>
              <w:pStyle w:val="tabletext00"/>
              <w:rPr>
                <w:ins w:id="2123" w:author="Author"/>
              </w:rPr>
            </w:pPr>
            <w:ins w:id="2124" w:author="Author">
              <w:r w:rsidRPr="00076F00">
                <w:t>765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F9C2AC" w14:textId="77777777" w:rsidR="00CC69DD" w:rsidRPr="00076F00" w:rsidRDefault="00CC69DD" w:rsidP="00B820C4">
            <w:pPr>
              <w:pStyle w:val="tabletext00"/>
              <w:jc w:val="right"/>
              <w:rPr>
                <w:ins w:id="212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AE0FAF" w14:textId="77777777" w:rsidR="00CC69DD" w:rsidRPr="00076F00" w:rsidRDefault="00CC69DD" w:rsidP="00B820C4">
            <w:pPr>
              <w:pStyle w:val="tabletext00"/>
              <w:rPr>
                <w:ins w:id="2126" w:author="Author"/>
              </w:rPr>
            </w:pPr>
            <w:ins w:id="2127" w:author="Author">
              <w:r w:rsidRPr="00076F00">
                <w:t>291</w:t>
              </w:r>
            </w:ins>
          </w:p>
        </w:tc>
      </w:tr>
      <w:tr w:rsidR="00CC69DD" w:rsidRPr="00076F00" w14:paraId="14240FA8" w14:textId="77777777" w:rsidTr="00AC74D0">
        <w:trPr>
          <w:cantSplit/>
          <w:trHeight w:val="190"/>
          <w:ins w:id="21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D4C291" w14:textId="77777777" w:rsidR="00CC69DD" w:rsidRPr="00076F00" w:rsidRDefault="00CC69DD" w:rsidP="00B820C4">
            <w:pPr>
              <w:pStyle w:val="tabletext00"/>
              <w:rPr>
                <w:ins w:id="21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91A6D" w14:textId="77777777" w:rsidR="00CC69DD" w:rsidRPr="00076F00" w:rsidRDefault="00CC69DD" w:rsidP="00B820C4">
            <w:pPr>
              <w:pStyle w:val="tabletext00"/>
              <w:jc w:val="center"/>
              <w:rPr>
                <w:ins w:id="2130" w:author="Author"/>
              </w:rPr>
            </w:pPr>
            <w:ins w:id="2131" w:author="Author">
              <w:r w:rsidRPr="00076F00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7BB11" w14:textId="77777777" w:rsidR="00CC69DD" w:rsidRPr="00076F00" w:rsidRDefault="00CC69DD" w:rsidP="00B820C4">
            <w:pPr>
              <w:pStyle w:val="tabletext00"/>
              <w:rPr>
                <w:ins w:id="2132" w:author="Author"/>
              </w:rPr>
            </w:pPr>
            <w:ins w:id="2133" w:author="Author">
              <w:r w:rsidRPr="00076F00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902B35" w14:textId="77777777" w:rsidR="00CC69DD" w:rsidRPr="00076F00" w:rsidRDefault="00CC69DD" w:rsidP="00B820C4">
            <w:pPr>
              <w:pStyle w:val="tabletext00"/>
              <w:jc w:val="right"/>
              <w:rPr>
                <w:ins w:id="213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D65449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135" w:author="Author"/>
              </w:rPr>
            </w:pPr>
            <w:ins w:id="2136" w:author="Author">
              <w:r w:rsidRPr="00076F00">
                <w:t>2000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6C7207" w14:textId="77777777" w:rsidR="00CC69DD" w:rsidRPr="00076F00" w:rsidRDefault="00CC69DD" w:rsidP="00B820C4">
            <w:pPr>
              <w:pStyle w:val="tabletext00"/>
              <w:jc w:val="right"/>
              <w:rPr>
                <w:ins w:id="213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5F339D" w14:textId="77777777" w:rsidR="00CC69DD" w:rsidRPr="00076F00" w:rsidRDefault="00CC69DD" w:rsidP="00B820C4">
            <w:pPr>
              <w:pStyle w:val="tabletext00"/>
              <w:rPr>
                <w:ins w:id="2138" w:author="Author"/>
              </w:rPr>
            </w:pPr>
            <w:ins w:id="2139" w:author="Author">
              <w:r w:rsidRPr="00076F00">
                <w:t>715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4BC2EF" w14:textId="77777777" w:rsidR="00CC69DD" w:rsidRPr="00076F00" w:rsidRDefault="00CC69DD" w:rsidP="00B820C4">
            <w:pPr>
              <w:pStyle w:val="tabletext00"/>
              <w:jc w:val="right"/>
              <w:rPr>
                <w:ins w:id="214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822DCD" w14:textId="77777777" w:rsidR="00CC69DD" w:rsidRPr="00076F00" w:rsidRDefault="00CC69DD" w:rsidP="00B820C4">
            <w:pPr>
              <w:pStyle w:val="tabletext00"/>
              <w:rPr>
                <w:ins w:id="2141" w:author="Author"/>
              </w:rPr>
            </w:pPr>
            <w:ins w:id="2142" w:author="Author">
              <w:r w:rsidRPr="00076F00">
                <w:t>278</w:t>
              </w:r>
            </w:ins>
          </w:p>
        </w:tc>
      </w:tr>
      <w:tr w:rsidR="00CC69DD" w:rsidRPr="00076F00" w14:paraId="653B2AD7" w14:textId="77777777" w:rsidTr="00AC74D0">
        <w:trPr>
          <w:cantSplit/>
          <w:trHeight w:val="190"/>
          <w:ins w:id="21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794F03" w14:textId="77777777" w:rsidR="00CC69DD" w:rsidRPr="00076F00" w:rsidRDefault="00CC69DD" w:rsidP="00B820C4">
            <w:pPr>
              <w:pStyle w:val="tabletext00"/>
              <w:rPr>
                <w:ins w:id="21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8FBA9" w14:textId="77777777" w:rsidR="00CC69DD" w:rsidRPr="00076F00" w:rsidRDefault="00CC69DD" w:rsidP="00B820C4">
            <w:pPr>
              <w:pStyle w:val="tabletext00"/>
              <w:jc w:val="center"/>
              <w:rPr>
                <w:ins w:id="2145" w:author="Author"/>
              </w:rPr>
            </w:pPr>
            <w:ins w:id="2146" w:author="Author">
              <w:r w:rsidRPr="00076F00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B4681" w14:textId="77777777" w:rsidR="00CC69DD" w:rsidRPr="00076F00" w:rsidRDefault="00CC69DD" w:rsidP="00B820C4">
            <w:pPr>
              <w:pStyle w:val="tabletext00"/>
              <w:rPr>
                <w:ins w:id="2147" w:author="Author"/>
              </w:rPr>
            </w:pPr>
            <w:ins w:id="2148" w:author="Author">
              <w:r w:rsidRPr="00076F00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0CA0FA" w14:textId="77777777" w:rsidR="00CC69DD" w:rsidRPr="00076F00" w:rsidRDefault="00CC69DD" w:rsidP="00B820C4">
            <w:pPr>
              <w:pStyle w:val="tabletext00"/>
              <w:jc w:val="right"/>
              <w:rPr>
                <w:ins w:id="21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884FB1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150" w:author="Author"/>
              </w:rPr>
            </w:pPr>
            <w:ins w:id="2151" w:author="Author">
              <w:r w:rsidRPr="00076F00">
                <w:t>2092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660DF9" w14:textId="77777777" w:rsidR="00CC69DD" w:rsidRPr="00076F00" w:rsidRDefault="00CC69DD" w:rsidP="00B820C4">
            <w:pPr>
              <w:pStyle w:val="tabletext00"/>
              <w:jc w:val="right"/>
              <w:rPr>
                <w:ins w:id="215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32C6AC" w14:textId="77777777" w:rsidR="00CC69DD" w:rsidRPr="00076F00" w:rsidRDefault="00CC69DD" w:rsidP="00B820C4">
            <w:pPr>
              <w:pStyle w:val="tabletext00"/>
              <w:rPr>
                <w:ins w:id="2153" w:author="Author"/>
              </w:rPr>
            </w:pPr>
            <w:ins w:id="2154" w:author="Author">
              <w:r w:rsidRPr="00076F00">
                <w:t>709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FC9DB0" w14:textId="77777777" w:rsidR="00CC69DD" w:rsidRPr="00076F00" w:rsidRDefault="00CC69DD" w:rsidP="00B820C4">
            <w:pPr>
              <w:pStyle w:val="tabletext00"/>
              <w:jc w:val="right"/>
              <w:rPr>
                <w:ins w:id="215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3A28C7" w14:textId="77777777" w:rsidR="00CC69DD" w:rsidRPr="00076F00" w:rsidRDefault="00CC69DD" w:rsidP="00B820C4">
            <w:pPr>
              <w:pStyle w:val="tabletext00"/>
              <w:rPr>
                <w:ins w:id="2156" w:author="Author"/>
              </w:rPr>
            </w:pPr>
            <w:ins w:id="2157" w:author="Author">
              <w:r w:rsidRPr="00076F00">
                <w:t>293</w:t>
              </w:r>
            </w:ins>
          </w:p>
        </w:tc>
      </w:tr>
      <w:tr w:rsidR="00CC69DD" w:rsidRPr="00076F00" w14:paraId="59B8D62B" w14:textId="77777777" w:rsidTr="00AC74D0">
        <w:trPr>
          <w:cantSplit/>
          <w:trHeight w:val="190"/>
          <w:ins w:id="21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E75E10" w14:textId="77777777" w:rsidR="00CC69DD" w:rsidRPr="00076F00" w:rsidRDefault="00CC69DD" w:rsidP="00B820C4">
            <w:pPr>
              <w:pStyle w:val="tabletext00"/>
              <w:rPr>
                <w:ins w:id="21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04B21" w14:textId="77777777" w:rsidR="00CC69DD" w:rsidRPr="00076F00" w:rsidRDefault="00CC69DD" w:rsidP="00B820C4">
            <w:pPr>
              <w:pStyle w:val="tabletext00"/>
              <w:jc w:val="center"/>
              <w:rPr>
                <w:ins w:id="2160" w:author="Author"/>
              </w:rPr>
            </w:pPr>
            <w:ins w:id="2161" w:author="Author">
              <w:r w:rsidRPr="00076F00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EF720" w14:textId="77777777" w:rsidR="00CC69DD" w:rsidRPr="00076F00" w:rsidRDefault="00CC69DD" w:rsidP="00B820C4">
            <w:pPr>
              <w:pStyle w:val="tabletext00"/>
              <w:rPr>
                <w:ins w:id="2162" w:author="Author"/>
              </w:rPr>
            </w:pPr>
            <w:ins w:id="2163" w:author="Author">
              <w:r w:rsidRPr="00076F00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FB3AB4" w14:textId="77777777" w:rsidR="00CC69DD" w:rsidRPr="00076F00" w:rsidRDefault="00CC69DD" w:rsidP="00B820C4">
            <w:pPr>
              <w:pStyle w:val="tabletext00"/>
              <w:jc w:val="right"/>
              <w:rPr>
                <w:ins w:id="216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07C816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165" w:author="Author"/>
              </w:rPr>
            </w:pPr>
            <w:ins w:id="2166" w:author="Author">
              <w:r w:rsidRPr="00076F00">
                <w:t>2011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93AC6A" w14:textId="77777777" w:rsidR="00CC69DD" w:rsidRPr="00076F00" w:rsidRDefault="00CC69DD" w:rsidP="00B820C4">
            <w:pPr>
              <w:pStyle w:val="tabletext00"/>
              <w:jc w:val="right"/>
              <w:rPr>
                <w:ins w:id="2167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4A2FBC" w14:textId="77777777" w:rsidR="00CC69DD" w:rsidRPr="00076F00" w:rsidRDefault="00CC69DD" w:rsidP="00B820C4">
            <w:pPr>
              <w:pStyle w:val="tabletext00"/>
              <w:rPr>
                <w:ins w:id="2168" w:author="Author"/>
              </w:rPr>
            </w:pPr>
            <w:ins w:id="2169" w:author="Author">
              <w:r w:rsidRPr="00076F00">
                <w:t>740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15EEDF" w14:textId="77777777" w:rsidR="00CC69DD" w:rsidRPr="00076F00" w:rsidRDefault="00CC69DD" w:rsidP="00B820C4">
            <w:pPr>
              <w:pStyle w:val="tabletext00"/>
              <w:jc w:val="right"/>
              <w:rPr>
                <w:ins w:id="2170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79EE53" w14:textId="77777777" w:rsidR="00CC69DD" w:rsidRPr="00076F00" w:rsidRDefault="00CC69DD" w:rsidP="00B820C4">
            <w:pPr>
              <w:pStyle w:val="tabletext00"/>
              <w:rPr>
                <w:ins w:id="2171" w:author="Author"/>
              </w:rPr>
            </w:pPr>
            <w:ins w:id="2172" w:author="Author">
              <w:r w:rsidRPr="00076F00">
                <w:t>317</w:t>
              </w:r>
            </w:ins>
          </w:p>
        </w:tc>
      </w:tr>
      <w:tr w:rsidR="00CC69DD" w:rsidRPr="00076F00" w14:paraId="6F498621" w14:textId="77777777" w:rsidTr="00AC74D0">
        <w:trPr>
          <w:cantSplit/>
          <w:trHeight w:val="190"/>
          <w:ins w:id="21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FD1EAB" w14:textId="77777777" w:rsidR="00CC69DD" w:rsidRPr="00076F00" w:rsidRDefault="00CC69DD" w:rsidP="00B820C4">
            <w:pPr>
              <w:pStyle w:val="tabletext00"/>
              <w:rPr>
                <w:ins w:id="21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E40F0" w14:textId="77777777" w:rsidR="00CC69DD" w:rsidRPr="00076F00" w:rsidRDefault="00CC69DD" w:rsidP="00B820C4">
            <w:pPr>
              <w:pStyle w:val="tabletext00"/>
              <w:jc w:val="center"/>
              <w:rPr>
                <w:ins w:id="2175" w:author="Author"/>
              </w:rPr>
            </w:pPr>
            <w:ins w:id="2176" w:author="Author">
              <w:r w:rsidRPr="00076F00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E2794" w14:textId="77777777" w:rsidR="00CC69DD" w:rsidRPr="00076F00" w:rsidRDefault="00CC69DD" w:rsidP="00B820C4">
            <w:pPr>
              <w:pStyle w:val="tabletext00"/>
              <w:rPr>
                <w:ins w:id="2177" w:author="Author"/>
              </w:rPr>
            </w:pPr>
            <w:ins w:id="2178" w:author="Author">
              <w:r w:rsidRPr="00076F00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21444A" w14:textId="77777777" w:rsidR="00CC69DD" w:rsidRPr="00076F00" w:rsidRDefault="00CC69DD" w:rsidP="00B820C4">
            <w:pPr>
              <w:pStyle w:val="tabletext00"/>
              <w:jc w:val="right"/>
              <w:rPr>
                <w:ins w:id="217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459776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180" w:author="Author"/>
              </w:rPr>
            </w:pPr>
            <w:ins w:id="2181" w:author="Author">
              <w:r w:rsidRPr="00076F00">
                <w:t>1774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D055C6" w14:textId="77777777" w:rsidR="00CC69DD" w:rsidRPr="00076F00" w:rsidRDefault="00CC69DD" w:rsidP="00B820C4">
            <w:pPr>
              <w:pStyle w:val="tabletext00"/>
              <w:jc w:val="right"/>
              <w:rPr>
                <w:ins w:id="2182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77407B" w14:textId="77777777" w:rsidR="00CC69DD" w:rsidRPr="00076F00" w:rsidRDefault="00CC69DD" w:rsidP="00B820C4">
            <w:pPr>
              <w:pStyle w:val="tabletext00"/>
              <w:rPr>
                <w:ins w:id="2183" w:author="Author"/>
              </w:rPr>
            </w:pPr>
            <w:ins w:id="2184" w:author="Author">
              <w:r w:rsidRPr="00076F00">
                <w:t>655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F18753" w14:textId="77777777" w:rsidR="00CC69DD" w:rsidRPr="00076F00" w:rsidRDefault="00CC69DD" w:rsidP="00B820C4">
            <w:pPr>
              <w:pStyle w:val="tabletext00"/>
              <w:jc w:val="right"/>
              <w:rPr>
                <w:ins w:id="2185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E1676C" w14:textId="77777777" w:rsidR="00CC69DD" w:rsidRPr="00076F00" w:rsidRDefault="00CC69DD" w:rsidP="00B820C4">
            <w:pPr>
              <w:pStyle w:val="tabletext00"/>
              <w:rPr>
                <w:ins w:id="2186" w:author="Author"/>
              </w:rPr>
            </w:pPr>
            <w:ins w:id="2187" w:author="Author">
              <w:r w:rsidRPr="00076F00">
                <w:t>261</w:t>
              </w:r>
            </w:ins>
          </w:p>
        </w:tc>
      </w:tr>
    </w:tbl>
    <w:p w14:paraId="72AB8F67" w14:textId="77777777" w:rsidR="00CC69DD" w:rsidRPr="00076F00" w:rsidRDefault="00CC69DD" w:rsidP="00B820C4">
      <w:pPr>
        <w:pStyle w:val="tablecaption"/>
        <w:rPr>
          <w:ins w:id="2188" w:author="Author"/>
        </w:rPr>
      </w:pPr>
      <w:ins w:id="2189" w:author="Author">
        <w:r w:rsidRPr="00076F00">
          <w:t xml:space="preserve">Table 225.F.#3(LC) Zone-rating Table </w:t>
        </w:r>
        <w:r w:rsidRPr="00076F00">
          <w:rPr>
            <w:rFonts w:cs="Arial"/>
          </w:rPr>
          <w:t>–</w:t>
        </w:r>
        <w:r w:rsidRPr="00076F00">
          <w:t xml:space="preserve"> Zone 19 (Louisville) Combinations Loss Costs</w:t>
        </w:r>
      </w:ins>
    </w:p>
    <w:p w14:paraId="3AA96684" w14:textId="77777777" w:rsidR="00CC69DD" w:rsidRPr="00076F00" w:rsidRDefault="00CC69DD" w:rsidP="00B820C4">
      <w:pPr>
        <w:pStyle w:val="isonormal"/>
        <w:rPr>
          <w:ins w:id="2190" w:author="Author"/>
        </w:rPr>
      </w:pPr>
    </w:p>
    <w:p w14:paraId="0FCEB8C9" w14:textId="77777777" w:rsidR="00CC69DD" w:rsidRPr="00076F00" w:rsidRDefault="00CC69DD" w:rsidP="00B820C4">
      <w:pPr>
        <w:pStyle w:val="space8"/>
        <w:rPr>
          <w:ins w:id="2191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69"/>
        <w:gridCol w:w="990"/>
        <w:gridCol w:w="1472"/>
        <w:gridCol w:w="997"/>
        <w:gridCol w:w="1489"/>
      </w:tblGrid>
      <w:tr w:rsidR="00CC69DD" w:rsidRPr="00076F00" w14:paraId="12A3DAE6" w14:textId="77777777" w:rsidTr="00AC74D0">
        <w:trPr>
          <w:cantSplit/>
          <w:trHeight w:val="190"/>
          <w:ins w:id="21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93C0E7" w14:textId="77777777" w:rsidR="00CC69DD" w:rsidRPr="00076F00" w:rsidRDefault="00CC69DD" w:rsidP="00B820C4">
            <w:pPr>
              <w:pStyle w:val="tablehead"/>
              <w:rPr>
                <w:ins w:id="2193" w:author="Author"/>
              </w:rPr>
            </w:pPr>
          </w:p>
        </w:tc>
        <w:tc>
          <w:tcPr>
            <w:tcW w:w="1009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C1524" w14:textId="77777777" w:rsidR="00CC69DD" w:rsidRPr="00076F00" w:rsidRDefault="00CC69DD" w:rsidP="00B820C4">
            <w:pPr>
              <w:pStyle w:val="tablehead"/>
              <w:rPr>
                <w:ins w:id="2194" w:author="Author"/>
              </w:rPr>
            </w:pPr>
            <w:ins w:id="2195" w:author="Author">
              <w:r w:rsidRPr="00076F00">
                <w:t xml:space="preserve">Zone-rating Table </w:t>
              </w:r>
              <w:r w:rsidRPr="00076F00">
                <w:rPr>
                  <w:rFonts w:cs="Arial"/>
                </w:rPr>
                <w:t>–</w:t>
              </w:r>
              <w:r w:rsidRPr="00076F00">
                <w:t xml:space="preserve"> Zone 44 (North Central) Combinations</w:t>
              </w:r>
            </w:ins>
          </w:p>
        </w:tc>
      </w:tr>
      <w:tr w:rsidR="00CC69DD" w:rsidRPr="00076F00" w14:paraId="66E0CED5" w14:textId="77777777" w:rsidTr="00AC74D0">
        <w:trPr>
          <w:cantSplit/>
          <w:trHeight w:val="190"/>
          <w:ins w:id="21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1174B5" w14:textId="77777777" w:rsidR="00CC69DD" w:rsidRPr="00076F00" w:rsidRDefault="00CC69DD" w:rsidP="00B820C4">
            <w:pPr>
              <w:pStyle w:val="tablehead"/>
              <w:rPr>
                <w:ins w:id="2197" w:author="Author"/>
              </w:rPr>
            </w:pPr>
            <w:ins w:id="2198" w:author="Author">
              <w:r w:rsidRPr="00076F00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724B6" w14:textId="77777777" w:rsidR="00CC69DD" w:rsidRPr="00076F00" w:rsidRDefault="00CC69DD" w:rsidP="00B820C4">
            <w:pPr>
              <w:pStyle w:val="tablehead"/>
              <w:rPr>
                <w:ins w:id="2199" w:author="Author"/>
              </w:rPr>
            </w:pPr>
            <w:ins w:id="2200" w:author="Author">
              <w:r w:rsidRPr="00076F00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8359A" w14:textId="77777777" w:rsidR="00CC69DD" w:rsidRPr="00076F00" w:rsidRDefault="00CC69DD" w:rsidP="00B820C4">
            <w:pPr>
              <w:pStyle w:val="tablehead"/>
              <w:rPr>
                <w:ins w:id="2201" w:author="Author"/>
              </w:rPr>
            </w:pPr>
            <w:ins w:id="2202" w:author="Author">
              <w:r w:rsidRPr="00076F00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D4CD6" w14:textId="77777777" w:rsidR="00CC69DD" w:rsidRPr="00076F00" w:rsidRDefault="00CC69DD" w:rsidP="00B820C4">
            <w:pPr>
              <w:pStyle w:val="tablehead"/>
              <w:rPr>
                <w:ins w:id="2203" w:author="Author"/>
              </w:rPr>
            </w:pPr>
            <w:ins w:id="2204" w:author="Author">
              <w:r w:rsidRPr="00076F00">
                <w:t>$100,000</w:t>
              </w:r>
              <w:r w:rsidRPr="00076F00">
                <w:br/>
                <w:t>Liability</w:t>
              </w:r>
            </w:ins>
          </w:p>
        </w:tc>
        <w:tc>
          <w:tcPr>
            <w:tcW w:w="2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952D4" w14:textId="77777777" w:rsidR="00CC69DD" w:rsidRPr="00076F00" w:rsidRDefault="00CC69DD" w:rsidP="00B820C4">
            <w:pPr>
              <w:pStyle w:val="tablehead"/>
              <w:rPr>
                <w:ins w:id="2205" w:author="Author"/>
              </w:rPr>
            </w:pPr>
            <w:ins w:id="2206" w:author="Author">
              <w:r w:rsidRPr="00076F00">
                <w:t>$500 Deductible</w:t>
              </w:r>
              <w:r w:rsidRPr="00076F00">
                <w:br/>
                <w:t>Collision</w:t>
              </w:r>
            </w:ins>
          </w:p>
        </w:tc>
        <w:tc>
          <w:tcPr>
            <w:tcW w:w="24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B8BDA" w14:textId="77777777" w:rsidR="00CC69DD" w:rsidRPr="00076F00" w:rsidRDefault="00CC69DD" w:rsidP="00B820C4">
            <w:pPr>
              <w:pStyle w:val="tablehead"/>
              <w:rPr>
                <w:ins w:id="2207" w:author="Author"/>
              </w:rPr>
            </w:pPr>
            <w:ins w:id="2208" w:author="Author">
              <w:r w:rsidRPr="00076F00">
                <w:t>$500 Deductible</w:t>
              </w:r>
              <w:r w:rsidRPr="00076F00">
                <w:br/>
                <w:t>Comprehensive</w:t>
              </w:r>
            </w:ins>
          </w:p>
        </w:tc>
      </w:tr>
      <w:tr w:rsidR="00CC69DD" w:rsidRPr="00076F00" w14:paraId="1E3E8DF4" w14:textId="77777777" w:rsidTr="00AC74D0">
        <w:trPr>
          <w:cantSplit/>
          <w:trHeight w:val="190"/>
          <w:ins w:id="22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6BBAC3" w14:textId="77777777" w:rsidR="00CC69DD" w:rsidRPr="00076F00" w:rsidRDefault="00CC69DD" w:rsidP="00B820C4">
            <w:pPr>
              <w:pStyle w:val="tabletext00"/>
              <w:rPr>
                <w:ins w:id="22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8AE93" w14:textId="77777777" w:rsidR="00CC69DD" w:rsidRPr="00076F00" w:rsidRDefault="00CC69DD" w:rsidP="00B820C4">
            <w:pPr>
              <w:pStyle w:val="tabletext00"/>
              <w:jc w:val="center"/>
              <w:rPr>
                <w:ins w:id="2211" w:author="Author"/>
              </w:rPr>
            </w:pPr>
            <w:ins w:id="2212" w:author="Author">
              <w:r w:rsidRPr="00076F00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DE7D0" w14:textId="77777777" w:rsidR="00CC69DD" w:rsidRPr="00076F00" w:rsidRDefault="00CC69DD" w:rsidP="00B820C4">
            <w:pPr>
              <w:pStyle w:val="tabletext00"/>
              <w:rPr>
                <w:ins w:id="2213" w:author="Author"/>
              </w:rPr>
            </w:pPr>
            <w:ins w:id="2214" w:author="Author">
              <w:r w:rsidRPr="00076F00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32E910" w14:textId="77777777" w:rsidR="00CC69DD" w:rsidRPr="00076F00" w:rsidRDefault="00CC69DD" w:rsidP="00B820C4">
            <w:pPr>
              <w:pStyle w:val="tabletext00"/>
              <w:jc w:val="right"/>
              <w:rPr>
                <w:ins w:id="2215" w:author="Author"/>
              </w:rPr>
            </w:pPr>
            <w:ins w:id="2216" w:author="Author">
              <w:r w:rsidRPr="00076F00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23BDC4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217" w:author="Author"/>
              </w:rPr>
            </w:pPr>
            <w:ins w:id="2218" w:author="Author">
              <w:r w:rsidRPr="00076F00">
                <w:t>1848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33CF75" w14:textId="77777777" w:rsidR="00CC69DD" w:rsidRPr="00076F00" w:rsidRDefault="00CC69DD" w:rsidP="00B820C4">
            <w:pPr>
              <w:pStyle w:val="tabletext00"/>
              <w:jc w:val="right"/>
              <w:rPr>
                <w:ins w:id="2219" w:author="Author"/>
              </w:rPr>
            </w:pPr>
            <w:ins w:id="2220" w:author="Author">
              <w:r w:rsidRPr="00076F00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AAB1BF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221" w:author="Author"/>
              </w:rPr>
            </w:pPr>
            <w:ins w:id="2222" w:author="Author">
              <w:r w:rsidRPr="00076F00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7191C6" w14:textId="77777777" w:rsidR="00CC69DD" w:rsidRPr="00076F00" w:rsidRDefault="00CC69DD" w:rsidP="00B820C4">
            <w:pPr>
              <w:pStyle w:val="tabletext00"/>
              <w:jc w:val="right"/>
              <w:rPr>
                <w:ins w:id="2223" w:author="Author"/>
              </w:rPr>
            </w:pPr>
            <w:ins w:id="2224" w:author="Author">
              <w:r w:rsidRPr="00076F00">
                <w:t>$</w:t>
              </w:r>
            </w:ins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F24B46" w14:textId="77777777" w:rsidR="00CC69DD" w:rsidRPr="00076F00" w:rsidRDefault="00CC69DD" w:rsidP="00B820C4">
            <w:pPr>
              <w:pStyle w:val="tabletext00"/>
              <w:rPr>
                <w:ins w:id="2225" w:author="Author"/>
              </w:rPr>
            </w:pPr>
            <w:ins w:id="2226" w:author="Author">
              <w:r w:rsidRPr="00076F00">
                <w:t>263</w:t>
              </w:r>
            </w:ins>
          </w:p>
        </w:tc>
      </w:tr>
      <w:tr w:rsidR="00CC69DD" w:rsidRPr="00076F00" w14:paraId="71A605C3" w14:textId="77777777" w:rsidTr="00AC74D0">
        <w:trPr>
          <w:cantSplit/>
          <w:trHeight w:val="190"/>
          <w:ins w:id="22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D89517" w14:textId="77777777" w:rsidR="00CC69DD" w:rsidRPr="00076F00" w:rsidRDefault="00CC69DD" w:rsidP="00B820C4">
            <w:pPr>
              <w:pStyle w:val="tabletext00"/>
              <w:rPr>
                <w:ins w:id="22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C902F" w14:textId="77777777" w:rsidR="00CC69DD" w:rsidRPr="00076F00" w:rsidRDefault="00CC69DD" w:rsidP="00B820C4">
            <w:pPr>
              <w:pStyle w:val="tabletext00"/>
              <w:jc w:val="center"/>
              <w:rPr>
                <w:ins w:id="2229" w:author="Author"/>
              </w:rPr>
            </w:pPr>
            <w:ins w:id="2230" w:author="Author">
              <w:r w:rsidRPr="00076F00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44C70" w14:textId="77777777" w:rsidR="00CC69DD" w:rsidRPr="00076F00" w:rsidRDefault="00CC69DD" w:rsidP="00B820C4">
            <w:pPr>
              <w:pStyle w:val="tabletext00"/>
              <w:rPr>
                <w:ins w:id="2231" w:author="Author"/>
              </w:rPr>
            </w:pPr>
            <w:ins w:id="2232" w:author="Author">
              <w:r w:rsidRPr="00076F00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455E26" w14:textId="77777777" w:rsidR="00CC69DD" w:rsidRPr="00076F00" w:rsidRDefault="00CC69DD" w:rsidP="00B820C4">
            <w:pPr>
              <w:pStyle w:val="tabletext00"/>
              <w:jc w:val="right"/>
              <w:rPr>
                <w:ins w:id="223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399C38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234" w:author="Author"/>
              </w:rPr>
            </w:pPr>
            <w:ins w:id="2235" w:author="Author">
              <w:r w:rsidRPr="00076F00">
                <w:t>1839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2ABD9B" w14:textId="77777777" w:rsidR="00CC69DD" w:rsidRPr="00076F00" w:rsidRDefault="00CC69DD" w:rsidP="00B820C4">
            <w:pPr>
              <w:pStyle w:val="tabletext00"/>
              <w:jc w:val="right"/>
              <w:rPr>
                <w:ins w:id="223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B8A2B3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237" w:author="Author"/>
              </w:rPr>
            </w:pPr>
            <w:ins w:id="2238" w:author="Author">
              <w:r w:rsidRPr="00076F00"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467A21" w14:textId="77777777" w:rsidR="00CC69DD" w:rsidRPr="00076F00" w:rsidRDefault="00CC69DD" w:rsidP="00B820C4">
            <w:pPr>
              <w:pStyle w:val="tabletext00"/>
              <w:jc w:val="right"/>
              <w:rPr>
                <w:ins w:id="223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C81A4F" w14:textId="77777777" w:rsidR="00CC69DD" w:rsidRPr="00076F00" w:rsidRDefault="00CC69DD" w:rsidP="00B820C4">
            <w:pPr>
              <w:pStyle w:val="tabletext00"/>
              <w:rPr>
                <w:ins w:id="2240" w:author="Author"/>
              </w:rPr>
            </w:pPr>
            <w:ins w:id="2241" w:author="Author">
              <w:r w:rsidRPr="00076F00">
                <w:t>204</w:t>
              </w:r>
            </w:ins>
          </w:p>
        </w:tc>
      </w:tr>
      <w:tr w:rsidR="00CC69DD" w:rsidRPr="00076F00" w14:paraId="3834BCAD" w14:textId="77777777" w:rsidTr="00AC74D0">
        <w:trPr>
          <w:cantSplit/>
          <w:trHeight w:val="190"/>
          <w:ins w:id="22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380B78" w14:textId="77777777" w:rsidR="00CC69DD" w:rsidRPr="00076F00" w:rsidRDefault="00CC69DD" w:rsidP="00B820C4">
            <w:pPr>
              <w:pStyle w:val="tabletext00"/>
              <w:rPr>
                <w:ins w:id="22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CB75C" w14:textId="77777777" w:rsidR="00CC69DD" w:rsidRPr="00076F00" w:rsidRDefault="00CC69DD" w:rsidP="00B820C4">
            <w:pPr>
              <w:pStyle w:val="tabletext00"/>
              <w:jc w:val="center"/>
              <w:rPr>
                <w:ins w:id="2244" w:author="Author"/>
              </w:rPr>
            </w:pPr>
            <w:ins w:id="2245" w:author="Author">
              <w:r w:rsidRPr="00076F00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32A2C" w14:textId="77777777" w:rsidR="00CC69DD" w:rsidRPr="00076F00" w:rsidRDefault="00CC69DD" w:rsidP="00B820C4">
            <w:pPr>
              <w:pStyle w:val="tabletext00"/>
              <w:rPr>
                <w:ins w:id="2246" w:author="Author"/>
              </w:rPr>
            </w:pPr>
            <w:ins w:id="2247" w:author="Author">
              <w:r w:rsidRPr="00076F00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65CD73" w14:textId="77777777" w:rsidR="00CC69DD" w:rsidRPr="00076F00" w:rsidRDefault="00CC69DD" w:rsidP="00B820C4">
            <w:pPr>
              <w:pStyle w:val="tabletext00"/>
              <w:jc w:val="right"/>
              <w:rPr>
                <w:ins w:id="224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878B19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249" w:author="Author"/>
              </w:rPr>
            </w:pPr>
            <w:ins w:id="2250" w:author="Author">
              <w:r w:rsidRPr="00076F00">
                <w:t>2039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EFFB27" w14:textId="77777777" w:rsidR="00CC69DD" w:rsidRPr="00076F00" w:rsidRDefault="00CC69DD" w:rsidP="00B820C4">
            <w:pPr>
              <w:pStyle w:val="tabletext00"/>
              <w:jc w:val="right"/>
              <w:rPr>
                <w:ins w:id="225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82BC11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252" w:author="Author"/>
              </w:rPr>
            </w:pPr>
            <w:ins w:id="2253" w:author="Author">
              <w:r w:rsidRPr="00076F00"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75BB28" w14:textId="77777777" w:rsidR="00CC69DD" w:rsidRPr="00076F00" w:rsidRDefault="00CC69DD" w:rsidP="00B820C4">
            <w:pPr>
              <w:pStyle w:val="tabletext00"/>
              <w:jc w:val="right"/>
              <w:rPr>
                <w:ins w:id="225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99C559" w14:textId="77777777" w:rsidR="00CC69DD" w:rsidRPr="00076F00" w:rsidRDefault="00CC69DD" w:rsidP="00B820C4">
            <w:pPr>
              <w:pStyle w:val="tabletext00"/>
              <w:rPr>
                <w:ins w:id="2255" w:author="Author"/>
              </w:rPr>
            </w:pPr>
            <w:ins w:id="2256" w:author="Author">
              <w:r w:rsidRPr="00076F00">
                <w:t>216</w:t>
              </w:r>
            </w:ins>
          </w:p>
        </w:tc>
      </w:tr>
      <w:tr w:rsidR="00CC69DD" w:rsidRPr="00076F00" w14:paraId="73BA6D83" w14:textId="77777777" w:rsidTr="00AC74D0">
        <w:trPr>
          <w:cantSplit/>
          <w:trHeight w:val="190"/>
          <w:ins w:id="22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370E6A" w14:textId="77777777" w:rsidR="00CC69DD" w:rsidRPr="00076F00" w:rsidRDefault="00CC69DD" w:rsidP="00B820C4">
            <w:pPr>
              <w:pStyle w:val="tabletext00"/>
              <w:rPr>
                <w:ins w:id="22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0E2FC" w14:textId="77777777" w:rsidR="00CC69DD" w:rsidRPr="00076F00" w:rsidRDefault="00CC69DD" w:rsidP="00B820C4">
            <w:pPr>
              <w:pStyle w:val="tabletext00"/>
              <w:jc w:val="center"/>
              <w:rPr>
                <w:ins w:id="2259" w:author="Author"/>
              </w:rPr>
            </w:pPr>
            <w:ins w:id="2260" w:author="Author">
              <w:r w:rsidRPr="00076F00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0954C" w14:textId="77777777" w:rsidR="00CC69DD" w:rsidRPr="00076F00" w:rsidRDefault="00CC69DD" w:rsidP="00B820C4">
            <w:pPr>
              <w:pStyle w:val="tabletext00"/>
              <w:rPr>
                <w:ins w:id="2261" w:author="Author"/>
              </w:rPr>
            </w:pPr>
            <w:ins w:id="2262" w:author="Author">
              <w:r w:rsidRPr="00076F00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EC3D7C" w14:textId="77777777" w:rsidR="00CC69DD" w:rsidRPr="00076F00" w:rsidRDefault="00CC69DD" w:rsidP="00B820C4">
            <w:pPr>
              <w:pStyle w:val="tabletext00"/>
              <w:jc w:val="right"/>
              <w:rPr>
                <w:ins w:id="226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FF6C5B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264" w:author="Author"/>
              </w:rPr>
            </w:pPr>
            <w:ins w:id="2265" w:author="Author">
              <w:r w:rsidRPr="00076F00">
                <w:t>1839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EC9C47" w14:textId="77777777" w:rsidR="00CC69DD" w:rsidRPr="00076F00" w:rsidRDefault="00CC69DD" w:rsidP="00B820C4">
            <w:pPr>
              <w:pStyle w:val="tabletext00"/>
              <w:jc w:val="right"/>
              <w:rPr>
                <w:ins w:id="226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3412A1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267" w:author="Author"/>
              </w:rPr>
            </w:pPr>
            <w:ins w:id="2268" w:author="Author">
              <w:r w:rsidRPr="00076F00"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BB853B" w14:textId="77777777" w:rsidR="00CC69DD" w:rsidRPr="00076F00" w:rsidRDefault="00CC69DD" w:rsidP="00B820C4">
            <w:pPr>
              <w:pStyle w:val="tabletext00"/>
              <w:jc w:val="right"/>
              <w:rPr>
                <w:ins w:id="226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F2DAA4" w14:textId="77777777" w:rsidR="00CC69DD" w:rsidRPr="00076F00" w:rsidRDefault="00CC69DD" w:rsidP="00B820C4">
            <w:pPr>
              <w:pStyle w:val="tabletext00"/>
              <w:rPr>
                <w:ins w:id="2270" w:author="Author"/>
              </w:rPr>
            </w:pPr>
            <w:ins w:id="2271" w:author="Author">
              <w:r w:rsidRPr="00076F00">
                <w:t>204</w:t>
              </w:r>
            </w:ins>
          </w:p>
        </w:tc>
      </w:tr>
      <w:tr w:rsidR="00CC69DD" w:rsidRPr="00076F00" w14:paraId="7F008FEA" w14:textId="77777777" w:rsidTr="00AC74D0">
        <w:trPr>
          <w:cantSplit/>
          <w:trHeight w:val="190"/>
          <w:ins w:id="22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0833AC" w14:textId="77777777" w:rsidR="00CC69DD" w:rsidRPr="00076F00" w:rsidRDefault="00CC69DD" w:rsidP="00B820C4">
            <w:pPr>
              <w:pStyle w:val="tabletext00"/>
              <w:rPr>
                <w:ins w:id="22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33BB5" w14:textId="77777777" w:rsidR="00CC69DD" w:rsidRPr="00076F00" w:rsidRDefault="00CC69DD" w:rsidP="00B820C4">
            <w:pPr>
              <w:pStyle w:val="tabletext00"/>
              <w:jc w:val="center"/>
              <w:rPr>
                <w:ins w:id="2274" w:author="Author"/>
              </w:rPr>
            </w:pPr>
            <w:ins w:id="2275" w:author="Author">
              <w:r w:rsidRPr="00076F00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649A6" w14:textId="77777777" w:rsidR="00CC69DD" w:rsidRPr="00076F00" w:rsidRDefault="00CC69DD" w:rsidP="00B820C4">
            <w:pPr>
              <w:pStyle w:val="tabletext00"/>
              <w:rPr>
                <w:ins w:id="2276" w:author="Author"/>
              </w:rPr>
            </w:pPr>
            <w:ins w:id="2277" w:author="Author">
              <w:r w:rsidRPr="00076F00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44364E" w14:textId="77777777" w:rsidR="00CC69DD" w:rsidRPr="00076F00" w:rsidRDefault="00CC69DD" w:rsidP="00B820C4">
            <w:pPr>
              <w:pStyle w:val="tabletext00"/>
              <w:jc w:val="right"/>
              <w:rPr>
                <w:ins w:id="227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E40F60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279" w:author="Author"/>
              </w:rPr>
            </w:pPr>
            <w:ins w:id="2280" w:author="Author">
              <w:r w:rsidRPr="00076F00">
                <w:t>1848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2EA2D3" w14:textId="77777777" w:rsidR="00CC69DD" w:rsidRPr="00076F00" w:rsidRDefault="00CC69DD" w:rsidP="00B820C4">
            <w:pPr>
              <w:pStyle w:val="tabletext00"/>
              <w:jc w:val="right"/>
              <w:rPr>
                <w:ins w:id="228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296767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282" w:author="Author"/>
              </w:rPr>
            </w:pPr>
            <w:ins w:id="2283" w:author="Author">
              <w:r w:rsidRPr="00076F00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707984" w14:textId="77777777" w:rsidR="00CC69DD" w:rsidRPr="00076F00" w:rsidRDefault="00CC69DD" w:rsidP="00B820C4">
            <w:pPr>
              <w:pStyle w:val="tabletext00"/>
              <w:jc w:val="right"/>
              <w:rPr>
                <w:ins w:id="228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F27F0A" w14:textId="77777777" w:rsidR="00CC69DD" w:rsidRPr="00076F00" w:rsidRDefault="00CC69DD" w:rsidP="00B820C4">
            <w:pPr>
              <w:pStyle w:val="tabletext00"/>
              <w:rPr>
                <w:ins w:id="2285" w:author="Author"/>
              </w:rPr>
            </w:pPr>
            <w:ins w:id="2286" w:author="Author">
              <w:r w:rsidRPr="00076F00">
                <w:t>263</w:t>
              </w:r>
            </w:ins>
          </w:p>
        </w:tc>
      </w:tr>
      <w:tr w:rsidR="00CC69DD" w:rsidRPr="00076F00" w14:paraId="1B888513" w14:textId="77777777" w:rsidTr="00AC74D0">
        <w:trPr>
          <w:cantSplit/>
          <w:trHeight w:val="190"/>
          <w:ins w:id="22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9DEE2E" w14:textId="77777777" w:rsidR="00CC69DD" w:rsidRPr="00076F00" w:rsidRDefault="00CC69DD" w:rsidP="00B820C4">
            <w:pPr>
              <w:pStyle w:val="tabletext00"/>
              <w:rPr>
                <w:ins w:id="22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74362" w14:textId="77777777" w:rsidR="00CC69DD" w:rsidRPr="00076F00" w:rsidRDefault="00CC69DD" w:rsidP="00B820C4">
            <w:pPr>
              <w:pStyle w:val="tabletext00"/>
              <w:jc w:val="center"/>
              <w:rPr>
                <w:ins w:id="2289" w:author="Author"/>
              </w:rPr>
            </w:pPr>
            <w:ins w:id="2290" w:author="Author">
              <w:r w:rsidRPr="00076F00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0FD4A" w14:textId="77777777" w:rsidR="00CC69DD" w:rsidRPr="00076F00" w:rsidRDefault="00CC69DD" w:rsidP="00B820C4">
            <w:pPr>
              <w:pStyle w:val="tabletext00"/>
              <w:rPr>
                <w:ins w:id="2291" w:author="Author"/>
              </w:rPr>
            </w:pPr>
            <w:ins w:id="2292" w:author="Author">
              <w:r w:rsidRPr="00076F00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B1CEEF" w14:textId="77777777" w:rsidR="00CC69DD" w:rsidRPr="00076F00" w:rsidRDefault="00CC69DD" w:rsidP="00B820C4">
            <w:pPr>
              <w:pStyle w:val="tabletext00"/>
              <w:jc w:val="right"/>
              <w:rPr>
                <w:ins w:id="229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5C7281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294" w:author="Author"/>
              </w:rPr>
            </w:pPr>
            <w:ins w:id="2295" w:author="Author">
              <w:r w:rsidRPr="00076F00">
                <w:t>1595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A183DF" w14:textId="77777777" w:rsidR="00CC69DD" w:rsidRPr="00076F00" w:rsidRDefault="00CC69DD" w:rsidP="00B820C4">
            <w:pPr>
              <w:pStyle w:val="tabletext00"/>
              <w:jc w:val="right"/>
              <w:rPr>
                <w:ins w:id="229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4CE703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297" w:author="Author"/>
              </w:rPr>
            </w:pPr>
            <w:ins w:id="2298" w:author="Author">
              <w:r w:rsidRPr="00076F00">
                <w:t>607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47589A" w14:textId="77777777" w:rsidR="00CC69DD" w:rsidRPr="00076F00" w:rsidRDefault="00CC69DD" w:rsidP="00B820C4">
            <w:pPr>
              <w:pStyle w:val="tabletext00"/>
              <w:jc w:val="right"/>
              <w:rPr>
                <w:ins w:id="229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1EBEC0" w14:textId="77777777" w:rsidR="00CC69DD" w:rsidRPr="00076F00" w:rsidRDefault="00CC69DD" w:rsidP="00B820C4">
            <w:pPr>
              <w:pStyle w:val="tabletext00"/>
              <w:rPr>
                <w:ins w:id="2300" w:author="Author"/>
              </w:rPr>
            </w:pPr>
            <w:ins w:id="2301" w:author="Author">
              <w:r w:rsidRPr="00076F00">
                <w:t>234</w:t>
              </w:r>
            </w:ins>
          </w:p>
        </w:tc>
      </w:tr>
      <w:tr w:rsidR="00CC69DD" w:rsidRPr="00076F00" w14:paraId="504B97B1" w14:textId="77777777" w:rsidTr="00AC74D0">
        <w:trPr>
          <w:cantSplit/>
          <w:trHeight w:val="190"/>
          <w:ins w:id="23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65E728" w14:textId="77777777" w:rsidR="00CC69DD" w:rsidRPr="00076F00" w:rsidRDefault="00CC69DD" w:rsidP="00B820C4">
            <w:pPr>
              <w:pStyle w:val="tabletext00"/>
              <w:rPr>
                <w:ins w:id="23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1C308" w14:textId="77777777" w:rsidR="00CC69DD" w:rsidRPr="00076F00" w:rsidRDefault="00CC69DD" w:rsidP="00B820C4">
            <w:pPr>
              <w:pStyle w:val="tabletext00"/>
              <w:jc w:val="center"/>
              <w:rPr>
                <w:ins w:id="2304" w:author="Author"/>
              </w:rPr>
            </w:pPr>
            <w:ins w:id="2305" w:author="Author">
              <w:r w:rsidRPr="00076F00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3F5CE" w14:textId="77777777" w:rsidR="00CC69DD" w:rsidRPr="00076F00" w:rsidRDefault="00CC69DD" w:rsidP="00B820C4">
            <w:pPr>
              <w:pStyle w:val="tabletext00"/>
              <w:rPr>
                <w:ins w:id="2306" w:author="Author"/>
              </w:rPr>
            </w:pPr>
            <w:ins w:id="2307" w:author="Author">
              <w:r w:rsidRPr="00076F00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79A8E4" w14:textId="77777777" w:rsidR="00CC69DD" w:rsidRPr="00076F00" w:rsidRDefault="00CC69DD" w:rsidP="00B820C4">
            <w:pPr>
              <w:pStyle w:val="tabletext00"/>
              <w:jc w:val="right"/>
              <w:rPr>
                <w:ins w:id="230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51107E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309" w:author="Author"/>
              </w:rPr>
            </w:pPr>
            <w:ins w:id="2310" w:author="Author">
              <w:r w:rsidRPr="00076F00">
                <w:t>1595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F26733" w14:textId="77777777" w:rsidR="00CC69DD" w:rsidRPr="00076F00" w:rsidRDefault="00CC69DD" w:rsidP="00B820C4">
            <w:pPr>
              <w:pStyle w:val="tabletext00"/>
              <w:jc w:val="right"/>
              <w:rPr>
                <w:ins w:id="231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6DD68F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312" w:author="Author"/>
              </w:rPr>
            </w:pPr>
            <w:ins w:id="2313" w:author="Author">
              <w:r w:rsidRPr="00076F00">
                <w:t>607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CD0D47" w14:textId="77777777" w:rsidR="00CC69DD" w:rsidRPr="00076F00" w:rsidRDefault="00CC69DD" w:rsidP="00B820C4">
            <w:pPr>
              <w:pStyle w:val="tabletext00"/>
              <w:jc w:val="right"/>
              <w:rPr>
                <w:ins w:id="231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835B1F" w14:textId="77777777" w:rsidR="00CC69DD" w:rsidRPr="00076F00" w:rsidRDefault="00CC69DD" w:rsidP="00B820C4">
            <w:pPr>
              <w:pStyle w:val="tabletext00"/>
              <w:rPr>
                <w:ins w:id="2315" w:author="Author"/>
              </w:rPr>
            </w:pPr>
            <w:ins w:id="2316" w:author="Author">
              <w:r w:rsidRPr="00076F00">
                <w:t>234</w:t>
              </w:r>
            </w:ins>
          </w:p>
        </w:tc>
      </w:tr>
      <w:tr w:rsidR="00CC69DD" w:rsidRPr="00076F00" w14:paraId="22518C44" w14:textId="77777777" w:rsidTr="00AC74D0">
        <w:trPr>
          <w:cantSplit/>
          <w:trHeight w:val="190"/>
          <w:ins w:id="23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073C8F" w14:textId="77777777" w:rsidR="00CC69DD" w:rsidRPr="00076F00" w:rsidRDefault="00CC69DD" w:rsidP="00B820C4">
            <w:pPr>
              <w:pStyle w:val="tabletext00"/>
              <w:rPr>
                <w:ins w:id="23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B434B" w14:textId="77777777" w:rsidR="00CC69DD" w:rsidRPr="00076F00" w:rsidRDefault="00CC69DD" w:rsidP="00B820C4">
            <w:pPr>
              <w:pStyle w:val="tabletext00"/>
              <w:jc w:val="center"/>
              <w:rPr>
                <w:ins w:id="2319" w:author="Author"/>
              </w:rPr>
            </w:pPr>
            <w:ins w:id="2320" w:author="Author">
              <w:r w:rsidRPr="00076F00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16C22" w14:textId="77777777" w:rsidR="00CC69DD" w:rsidRPr="00076F00" w:rsidRDefault="00CC69DD" w:rsidP="00B820C4">
            <w:pPr>
              <w:pStyle w:val="tabletext00"/>
              <w:rPr>
                <w:ins w:id="2321" w:author="Author"/>
              </w:rPr>
            </w:pPr>
            <w:ins w:id="2322" w:author="Author">
              <w:r w:rsidRPr="00076F00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DE5707" w14:textId="77777777" w:rsidR="00CC69DD" w:rsidRPr="00076F00" w:rsidRDefault="00CC69DD" w:rsidP="00B820C4">
            <w:pPr>
              <w:pStyle w:val="tabletext00"/>
              <w:jc w:val="right"/>
              <w:rPr>
                <w:ins w:id="232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BD78FF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324" w:author="Author"/>
              </w:rPr>
            </w:pPr>
            <w:ins w:id="2325" w:author="Author">
              <w:r w:rsidRPr="00076F00">
                <w:t>1595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D76CC1" w14:textId="77777777" w:rsidR="00CC69DD" w:rsidRPr="00076F00" w:rsidRDefault="00CC69DD" w:rsidP="00B820C4">
            <w:pPr>
              <w:pStyle w:val="tabletext00"/>
              <w:jc w:val="right"/>
              <w:rPr>
                <w:ins w:id="232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742912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327" w:author="Author"/>
              </w:rPr>
            </w:pPr>
            <w:ins w:id="2328" w:author="Author">
              <w:r w:rsidRPr="00076F00">
                <w:t>607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58476B" w14:textId="77777777" w:rsidR="00CC69DD" w:rsidRPr="00076F00" w:rsidRDefault="00CC69DD" w:rsidP="00B820C4">
            <w:pPr>
              <w:pStyle w:val="tabletext00"/>
              <w:jc w:val="right"/>
              <w:rPr>
                <w:ins w:id="232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B8B056" w14:textId="77777777" w:rsidR="00CC69DD" w:rsidRPr="00076F00" w:rsidRDefault="00CC69DD" w:rsidP="00B820C4">
            <w:pPr>
              <w:pStyle w:val="tabletext00"/>
              <w:rPr>
                <w:ins w:id="2330" w:author="Author"/>
              </w:rPr>
            </w:pPr>
            <w:ins w:id="2331" w:author="Author">
              <w:r w:rsidRPr="00076F00">
                <w:t>234</w:t>
              </w:r>
            </w:ins>
          </w:p>
        </w:tc>
      </w:tr>
      <w:tr w:rsidR="00CC69DD" w:rsidRPr="00076F00" w14:paraId="23356F13" w14:textId="77777777" w:rsidTr="00AC74D0">
        <w:trPr>
          <w:cantSplit/>
          <w:trHeight w:val="190"/>
          <w:ins w:id="23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7EC8F2" w14:textId="77777777" w:rsidR="00CC69DD" w:rsidRPr="00076F00" w:rsidRDefault="00CC69DD" w:rsidP="00B820C4">
            <w:pPr>
              <w:pStyle w:val="tabletext00"/>
              <w:rPr>
                <w:ins w:id="23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FC740" w14:textId="77777777" w:rsidR="00CC69DD" w:rsidRPr="00076F00" w:rsidRDefault="00CC69DD" w:rsidP="00B820C4">
            <w:pPr>
              <w:pStyle w:val="tabletext00"/>
              <w:jc w:val="center"/>
              <w:rPr>
                <w:ins w:id="2334" w:author="Author"/>
              </w:rPr>
            </w:pPr>
            <w:ins w:id="2335" w:author="Author">
              <w:r w:rsidRPr="00076F00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BCC33" w14:textId="77777777" w:rsidR="00CC69DD" w:rsidRPr="00076F00" w:rsidRDefault="00CC69DD" w:rsidP="00B820C4">
            <w:pPr>
              <w:pStyle w:val="tabletext00"/>
              <w:rPr>
                <w:ins w:id="2336" w:author="Author"/>
              </w:rPr>
            </w:pPr>
            <w:ins w:id="2337" w:author="Author">
              <w:r w:rsidRPr="00076F00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95945F" w14:textId="77777777" w:rsidR="00CC69DD" w:rsidRPr="00076F00" w:rsidRDefault="00CC69DD" w:rsidP="00B820C4">
            <w:pPr>
              <w:pStyle w:val="tabletext00"/>
              <w:jc w:val="right"/>
              <w:rPr>
                <w:ins w:id="233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69E42B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339" w:author="Author"/>
              </w:rPr>
            </w:pPr>
            <w:ins w:id="2340" w:author="Author">
              <w:r w:rsidRPr="00076F00">
                <w:t>1973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630F6D" w14:textId="77777777" w:rsidR="00CC69DD" w:rsidRPr="00076F00" w:rsidRDefault="00CC69DD" w:rsidP="00B820C4">
            <w:pPr>
              <w:pStyle w:val="tabletext00"/>
              <w:jc w:val="right"/>
              <w:rPr>
                <w:ins w:id="234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539F37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342" w:author="Author"/>
              </w:rPr>
            </w:pPr>
            <w:ins w:id="2343" w:author="Author">
              <w:r w:rsidRPr="00076F00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0FD9ED" w14:textId="77777777" w:rsidR="00CC69DD" w:rsidRPr="00076F00" w:rsidRDefault="00CC69DD" w:rsidP="00B820C4">
            <w:pPr>
              <w:pStyle w:val="tabletext00"/>
              <w:jc w:val="right"/>
              <w:rPr>
                <w:ins w:id="234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27FD84" w14:textId="77777777" w:rsidR="00CC69DD" w:rsidRPr="00076F00" w:rsidRDefault="00CC69DD" w:rsidP="00B820C4">
            <w:pPr>
              <w:pStyle w:val="tabletext00"/>
              <w:rPr>
                <w:ins w:id="2345" w:author="Author"/>
              </w:rPr>
            </w:pPr>
            <w:ins w:id="2346" w:author="Author">
              <w:r w:rsidRPr="00076F00">
                <w:t>243</w:t>
              </w:r>
            </w:ins>
          </w:p>
        </w:tc>
      </w:tr>
      <w:tr w:rsidR="00CC69DD" w:rsidRPr="00076F00" w14:paraId="731E8512" w14:textId="77777777" w:rsidTr="00AC74D0">
        <w:trPr>
          <w:cantSplit/>
          <w:trHeight w:val="190"/>
          <w:ins w:id="23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F2E645" w14:textId="77777777" w:rsidR="00CC69DD" w:rsidRPr="00076F00" w:rsidRDefault="00CC69DD" w:rsidP="00B820C4">
            <w:pPr>
              <w:pStyle w:val="tabletext00"/>
              <w:rPr>
                <w:ins w:id="23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8D204" w14:textId="77777777" w:rsidR="00CC69DD" w:rsidRPr="00076F00" w:rsidRDefault="00CC69DD" w:rsidP="00B820C4">
            <w:pPr>
              <w:pStyle w:val="tabletext00"/>
              <w:jc w:val="center"/>
              <w:rPr>
                <w:ins w:id="2349" w:author="Author"/>
              </w:rPr>
            </w:pPr>
            <w:ins w:id="2350" w:author="Author">
              <w:r w:rsidRPr="00076F00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D9AFA" w14:textId="77777777" w:rsidR="00CC69DD" w:rsidRPr="00076F00" w:rsidRDefault="00CC69DD" w:rsidP="00B820C4">
            <w:pPr>
              <w:pStyle w:val="tabletext00"/>
              <w:rPr>
                <w:ins w:id="2351" w:author="Author"/>
              </w:rPr>
            </w:pPr>
            <w:ins w:id="2352" w:author="Author">
              <w:r w:rsidRPr="00076F00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CF3327" w14:textId="77777777" w:rsidR="00CC69DD" w:rsidRPr="00076F00" w:rsidRDefault="00CC69DD" w:rsidP="00B820C4">
            <w:pPr>
              <w:pStyle w:val="tabletext00"/>
              <w:jc w:val="right"/>
              <w:rPr>
                <w:ins w:id="235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EA19D5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354" w:author="Author"/>
              </w:rPr>
            </w:pPr>
            <w:ins w:id="2355" w:author="Author">
              <w:r w:rsidRPr="00076F00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EE0932" w14:textId="77777777" w:rsidR="00CC69DD" w:rsidRPr="00076F00" w:rsidRDefault="00CC69DD" w:rsidP="00B820C4">
            <w:pPr>
              <w:pStyle w:val="tabletext00"/>
              <w:jc w:val="right"/>
              <w:rPr>
                <w:ins w:id="235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E3B714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357" w:author="Author"/>
              </w:rPr>
            </w:pPr>
            <w:ins w:id="2358" w:author="Author">
              <w:r w:rsidRPr="00076F00"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F3541A" w14:textId="77777777" w:rsidR="00CC69DD" w:rsidRPr="00076F00" w:rsidRDefault="00CC69DD" w:rsidP="00B820C4">
            <w:pPr>
              <w:pStyle w:val="tabletext00"/>
              <w:jc w:val="right"/>
              <w:rPr>
                <w:ins w:id="235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EE617B" w14:textId="77777777" w:rsidR="00CC69DD" w:rsidRPr="00076F00" w:rsidRDefault="00CC69DD" w:rsidP="00B820C4">
            <w:pPr>
              <w:pStyle w:val="tabletext00"/>
              <w:rPr>
                <w:ins w:id="2360" w:author="Author"/>
              </w:rPr>
            </w:pPr>
            <w:ins w:id="2361" w:author="Author">
              <w:r w:rsidRPr="00076F00">
                <w:t>269</w:t>
              </w:r>
            </w:ins>
          </w:p>
        </w:tc>
      </w:tr>
      <w:tr w:rsidR="00CC69DD" w:rsidRPr="00076F00" w14:paraId="6C9841B9" w14:textId="77777777" w:rsidTr="00AC74D0">
        <w:trPr>
          <w:cantSplit/>
          <w:trHeight w:val="190"/>
          <w:ins w:id="23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E3F820" w14:textId="77777777" w:rsidR="00CC69DD" w:rsidRPr="00076F00" w:rsidRDefault="00CC69DD" w:rsidP="00B820C4">
            <w:pPr>
              <w:pStyle w:val="tabletext00"/>
              <w:rPr>
                <w:ins w:id="23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2D5BD" w14:textId="77777777" w:rsidR="00CC69DD" w:rsidRPr="00076F00" w:rsidRDefault="00CC69DD" w:rsidP="00B820C4">
            <w:pPr>
              <w:pStyle w:val="tabletext00"/>
              <w:jc w:val="center"/>
              <w:rPr>
                <w:ins w:id="2364" w:author="Author"/>
              </w:rPr>
            </w:pPr>
            <w:ins w:id="2365" w:author="Author">
              <w:r w:rsidRPr="00076F00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EA614" w14:textId="77777777" w:rsidR="00CC69DD" w:rsidRPr="00076F00" w:rsidRDefault="00CC69DD" w:rsidP="00B820C4">
            <w:pPr>
              <w:pStyle w:val="tabletext00"/>
              <w:rPr>
                <w:ins w:id="2366" w:author="Author"/>
              </w:rPr>
            </w:pPr>
            <w:ins w:id="2367" w:author="Author">
              <w:r w:rsidRPr="00076F00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F60EC1" w14:textId="77777777" w:rsidR="00CC69DD" w:rsidRPr="00076F00" w:rsidRDefault="00CC69DD" w:rsidP="00B820C4">
            <w:pPr>
              <w:pStyle w:val="tabletext00"/>
              <w:jc w:val="right"/>
              <w:rPr>
                <w:ins w:id="236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A0D283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369" w:author="Author"/>
              </w:rPr>
            </w:pPr>
            <w:ins w:id="2370" w:author="Author">
              <w:r w:rsidRPr="00076F00">
                <w:t>1595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B8C19B" w14:textId="77777777" w:rsidR="00CC69DD" w:rsidRPr="00076F00" w:rsidRDefault="00CC69DD" w:rsidP="00B820C4">
            <w:pPr>
              <w:pStyle w:val="tabletext00"/>
              <w:jc w:val="right"/>
              <w:rPr>
                <w:ins w:id="237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E8453B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372" w:author="Author"/>
              </w:rPr>
            </w:pPr>
            <w:ins w:id="2373" w:author="Author">
              <w:r w:rsidRPr="00076F00">
                <w:t>607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B4ADE4" w14:textId="77777777" w:rsidR="00CC69DD" w:rsidRPr="00076F00" w:rsidRDefault="00CC69DD" w:rsidP="00B820C4">
            <w:pPr>
              <w:pStyle w:val="tabletext00"/>
              <w:jc w:val="right"/>
              <w:rPr>
                <w:ins w:id="237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7FEC47" w14:textId="77777777" w:rsidR="00CC69DD" w:rsidRPr="00076F00" w:rsidRDefault="00CC69DD" w:rsidP="00B820C4">
            <w:pPr>
              <w:pStyle w:val="tabletext00"/>
              <w:rPr>
                <w:ins w:id="2375" w:author="Author"/>
              </w:rPr>
            </w:pPr>
            <w:ins w:id="2376" w:author="Author">
              <w:r w:rsidRPr="00076F00">
                <w:t>234</w:t>
              </w:r>
            </w:ins>
          </w:p>
        </w:tc>
      </w:tr>
      <w:tr w:rsidR="00CC69DD" w:rsidRPr="00076F00" w14:paraId="02E7E054" w14:textId="77777777" w:rsidTr="00AC74D0">
        <w:trPr>
          <w:cantSplit/>
          <w:trHeight w:val="190"/>
          <w:ins w:id="23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1E3F8F" w14:textId="77777777" w:rsidR="00CC69DD" w:rsidRPr="00076F00" w:rsidRDefault="00CC69DD" w:rsidP="00B820C4">
            <w:pPr>
              <w:pStyle w:val="tabletext00"/>
              <w:rPr>
                <w:ins w:id="23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9136A" w14:textId="77777777" w:rsidR="00CC69DD" w:rsidRPr="00076F00" w:rsidRDefault="00CC69DD" w:rsidP="00B820C4">
            <w:pPr>
              <w:pStyle w:val="tabletext00"/>
              <w:jc w:val="center"/>
              <w:rPr>
                <w:ins w:id="2379" w:author="Author"/>
              </w:rPr>
            </w:pPr>
            <w:ins w:id="2380" w:author="Author">
              <w:r w:rsidRPr="00076F00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A8167" w14:textId="77777777" w:rsidR="00CC69DD" w:rsidRPr="00076F00" w:rsidRDefault="00CC69DD" w:rsidP="00B820C4">
            <w:pPr>
              <w:pStyle w:val="tabletext00"/>
              <w:rPr>
                <w:ins w:id="2381" w:author="Author"/>
              </w:rPr>
            </w:pPr>
            <w:ins w:id="2382" w:author="Author">
              <w:r w:rsidRPr="00076F00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733996" w14:textId="77777777" w:rsidR="00CC69DD" w:rsidRPr="00076F00" w:rsidRDefault="00CC69DD" w:rsidP="00B820C4">
            <w:pPr>
              <w:pStyle w:val="tabletext00"/>
              <w:jc w:val="right"/>
              <w:rPr>
                <w:ins w:id="238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752249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384" w:author="Author"/>
              </w:rPr>
            </w:pPr>
            <w:ins w:id="2385" w:author="Author">
              <w:r w:rsidRPr="00076F00">
                <w:t>2039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B1087B" w14:textId="77777777" w:rsidR="00CC69DD" w:rsidRPr="00076F00" w:rsidRDefault="00CC69DD" w:rsidP="00B820C4">
            <w:pPr>
              <w:pStyle w:val="tabletext00"/>
              <w:jc w:val="right"/>
              <w:rPr>
                <w:ins w:id="238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9F5F34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387" w:author="Author"/>
              </w:rPr>
            </w:pPr>
            <w:ins w:id="2388" w:author="Author">
              <w:r w:rsidRPr="00076F00">
                <w:t>676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1425EF" w14:textId="77777777" w:rsidR="00CC69DD" w:rsidRPr="00076F00" w:rsidRDefault="00CC69DD" w:rsidP="00B820C4">
            <w:pPr>
              <w:pStyle w:val="tabletext00"/>
              <w:jc w:val="right"/>
              <w:rPr>
                <w:ins w:id="238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0005B6" w14:textId="77777777" w:rsidR="00CC69DD" w:rsidRPr="00076F00" w:rsidRDefault="00CC69DD" w:rsidP="00B820C4">
            <w:pPr>
              <w:pStyle w:val="tabletext00"/>
              <w:rPr>
                <w:ins w:id="2390" w:author="Author"/>
              </w:rPr>
            </w:pPr>
            <w:ins w:id="2391" w:author="Author">
              <w:r w:rsidRPr="00076F00">
                <w:t>216</w:t>
              </w:r>
            </w:ins>
          </w:p>
        </w:tc>
      </w:tr>
      <w:tr w:rsidR="00CC69DD" w:rsidRPr="00076F00" w14:paraId="713ADE5A" w14:textId="77777777" w:rsidTr="00AC74D0">
        <w:trPr>
          <w:cantSplit/>
          <w:trHeight w:val="190"/>
          <w:ins w:id="23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959564" w14:textId="77777777" w:rsidR="00CC69DD" w:rsidRPr="00076F00" w:rsidRDefault="00CC69DD" w:rsidP="00B820C4">
            <w:pPr>
              <w:pStyle w:val="tabletext00"/>
              <w:rPr>
                <w:ins w:id="23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0CA83" w14:textId="77777777" w:rsidR="00CC69DD" w:rsidRPr="00076F00" w:rsidRDefault="00CC69DD" w:rsidP="00B820C4">
            <w:pPr>
              <w:pStyle w:val="tabletext00"/>
              <w:jc w:val="center"/>
              <w:rPr>
                <w:ins w:id="2394" w:author="Author"/>
              </w:rPr>
            </w:pPr>
            <w:ins w:id="2395" w:author="Author">
              <w:r w:rsidRPr="00076F00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5E260" w14:textId="77777777" w:rsidR="00CC69DD" w:rsidRPr="00076F00" w:rsidRDefault="00CC69DD" w:rsidP="00B820C4">
            <w:pPr>
              <w:pStyle w:val="tabletext00"/>
              <w:rPr>
                <w:ins w:id="2396" w:author="Author"/>
              </w:rPr>
            </w:pPr>
            <w:ins w:id="2397" w:author="Author">
              <w:r w:rsidRPr="00076F00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BA4E19" w14:textId="77777777" w:rsidR="00CC69DD" w:rsidRPr="00076F00" w:rsidRDefault="00CC69DD" w:rsidP="00B820C4">
            <w:pPr>
              <w:pStyle w:val="tabletext00"/>
              <w:jc w:val="right"/>
              <w:rPr>
                <w:ins w:id="239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52EB06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399" w:author="Author"/>
              </w:rPr>
            </w:pPr>
            <w:ins w:id="2400" w:author="Author">
              <w:r w:rsidRPr="00076F00">
                <w:t>1973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0F2C22" w14:textId="77777777" w:rsidR="00CC69DD" w:rsidRPr="00076F00" w:rsidRDefault="00CC69DD" w:rsidP="00B820C4">
            <w:pPr>
              <w:pStyle w:val="tabletext00"/>
              <w:jc w:val="right"/>
              <w:rPr>
                <w:ins w:id="240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1CDDDB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402" w:author="Author"/>
              </w:rPr>
            </w:pPr>
            <w:ins w:id="2403" w:author="Author">
              <w:r w:rsidRPr="00076F00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77FBAB" w14:textId="77777777" w:rsidR="00CC69DD" w:rsidRPr="00076F00" w:rsidRDefault="00CC69DD" w:rsidP="00B820C4">
            <w:pPr>
              <w:pStyle w:val="tabletext00"/>
              <w:jc w:val="right"/>
              <w:rPr>
                <w:ins w:id="240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FE922E" w14:textId="77777777" w:rsidR="00CC69DD" w:rsidRPr="00076F00" w:rsidRDefault="00CC69DD" w:rsidP="00B820C4">
            <w:pPr>
              <w:pStyle w:val="tabletext00"/>
              <w:rPr>
                <w:ins w:id="2405" w:author="Author"/>
              </w:rPr>
            </w:pPr>
            <w:ins w:id="2406" w:author="Author">
              <w:r w:rsidRPr="00076F00">
                <w:t>243</w:t>
              </w:r>
            </w:ins>
          </w:p>
        </w:tc>
      </w:tr>
      <w:tr w:rsidR="00CC69DD" w:rsidRPr="00076F00" w14:paraId="442441F1" w14:textId="77777777" w:rsidTr="00AC74D0">
        <w:trPr>
          <w:cantSplit/>
          <w:trHeight w:val="190"/>
          <w:ins w:id="24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711568" w14:textId="77777777" w:rsidR="00CC69DD" w:rsidRPr="00076F00" w:rsidRDefault="00CC69DD" w:rsidP="00B820C4">
            <w:pPr>
              <w:pStyle w:val="tabletext00"/>
              <w:rPr>
                <w:ins w:id="24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F3A94" w14:textId="77777777" w:rsidR="00CC69DD" w:rsidRPr="00076F00" w:rsidRDefault="00CC69DD" w:rsidP="00B820C4">
            <w:pPr>
              <w:pStyle w:val="tabletext00"/>
              <w:jc w:val="center"/>
              <w:rPr>
                <w:ins w:id="2409" w:author="Author"/>
              </w:rPr>
            </w:pPr>
            <w:ins w:id="2410" w:author="Author">
              <w:r w:rsidRPr="00076F00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72D15" w14:textId="77777777" w:rsidR="00CC69DD" w:rsidRPr="00076F00" w:rsidRDefault="00CC69DD" w:rsidP="00B820C4">
            <w:pPr>
              <w:pStyle w:val="tabletext00"/>
              <w:rPr>
                <w:ins w:id="2411" w:author="Author"/>
              </w:rPr>
            </w:pPr>
            <w:ins w:id="2412" w:author="Author">
              <w:r w:rsidRPr="00076F00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D97F5B" w14:textId="77777777" w:rsidR="00CC69DD" w:rsidRPr="00076F00" w:rsidRDefault="00CC69DD" w:rsidP="00B820C4">
            <w:pPr>
              <w:pStyle w:val="tabletext00"/>
              <w:jc w:val="right"/>
              <w:rPr>
                <w:ins w:id="241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F7A24C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414" w:author="Author"/>
              </w:rPr>
            </w:pPr>
            <w:ins w:id="2415" w:author="Author">
              <w:r w:rsidRPr="00076F00">
                <w:t>1595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1A0817" w14:textId="77777777" w:rsidR="00CC69DD" w:rsidRPr="00076F00" w:rsidRDefault="00CC69DD" w:rsidP="00B820C4">
            <w:pPr>
              <w:pStyle w:val="tabletext00"/>
              <w:jc w:val="right"/>
              <w:rPr>
                <w:ins w:id="241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B522F7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417" w:author="Author"/>
              </w:rPr>
            </w:pPr>
            <w:ins w:id="2418" w:author="Author">
              <w:r w:rsidRPr="00076F00">
                <w:t>607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0B1195" w14:textId="77777777" w:rsidR="00CC69DD" w:rsidRPr="00076F00" w:rsidRDefault="00CC69DD" w:rsidP="00B820C4">
            <w:pPr>
              <w:pStyle w:val="tabletext00"/>
              <w:jc w:val="right"/>
              <w:rPr>
                <w:ins w:id="241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AE4F48" w14:textId="77777777" w:rsidR="00CC69DD" w:rsidRPr="00076F00" w:rsidRDefault="00CC69DD" w:rsidP="00B820C4">
            <w:pPr>
              <w:pStyle w:val="tabletext00"/>
              <w:rPr>
                <w:ins w:id="2420" w:author="Author"/>
              </w:rPr>
            </w:pPr>
            <w:ins w:id="2421" w:author="Author">
              <w:r w:rsidRPr="00076F00">
                <w:t>234</w:t>
              </w:r>
            </w:ins>
          </w:p>
        </w:tc>
      </w:tr>
      <w:tr w:rsidR="00CC69DD" w:rsidRPr="00076F00" w14:paraId="09CC8FFB" w14:textId="77777777" w:rsidTr="00AC74D0">
        <w:trPr>
          <w:cantSplit/>
          <w:trHeight w:val="190"/>
          <w:ins w:id="24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028AA6" w14:textId="77777777" w:rsidR="00CC69DD" w:rsidRPr="00076F00" w:rsidRDefault="00CC69DD" w:rsidP="00B820C4">
            <w:pPr>
              <w:pStyle w:val="tabletext00"/>
              <w:rPr>
                <w:ins w:id="24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DE2D1" w14:textId="77777777" w:rsidR="00CC69DD" w:rsidRPr="00076F00" w:rsidRDefault="00CC69DD" w:rsidP="00B820C4">
            <w:pPr>
              <w:pStyle w:val="tabletext00"/>
              <w:jc w:val="center"/>
              <w:rPr>
                <w:ins w:id="2424" w:author="Author"/>
              </w:rPr>
            </w:pPr>
            <w:ins w:id="2425" w:author="Author">
              <w:r w:rsidRPr="00076F00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31D9B" w14:textId="77777777" w:rsidR="00CC69DD" w:rsidRPr="00076F00" w:rsidRDefault="00CC69DD" w:rsidP="00B820C4">
            <w:pPr>
              <w:pStyle w:val="tabletext00"/>
              <w:rPr>
                <w:ins w:id="2426" w:author="Author"/>
              </w:rPr>
            </w:pPr>
            <w:ins w:id="2427" w:author="Author">
              <w:r w:rsidRPr="00076F00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D38732" w14:textId="77777777" w:rsidR="00CC69DD" w:rsidRPr="00076F00" w:rsidRDefault="00CC69DD" w:rsidP="00B820C4">
            <w:pPr>
              <w:pStyle w:val="tabletext00"/>
              <w:jc w:val="right"/>
              <w:rPr>
                <w:ins w:id="242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F66960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429" w:author="Author"/>
              </w:rPr>
            </w:pPr>
            <w:ins w:id="2430" w:author="Author">
              <w:r w:rsidRPr="00076F00">
                <w:t>1848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35440B" w14:textId="77777777" w:rsidR="00CC69DD" w:rsidRPr="00076F00" w:rsidRDefault="00CC69DD" w:rsidP="00B820C4">
            <w:pPr>
              <w:pStyle w:val="tabletext00"/>
              <w:jc w:val="right"/>
              <w:rPr>
                <w:ins w:id="243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802E5D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432" w:author="Author"/>
              </w:rPr>
            </w:pPr>
            <w:ins w:id="2433" w:author="Author">
              <w:r w:rsidRPr="00076F00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7F93DB" w14:textId="77777777" w:rsidR="00CC69DD" w:rsidRPr="00076F00" w:rsidRDefault="00CC69DD" w:rsidP="00B820C4">
            <w:pPr>
              <w:pStyle w:val="tabletext00"/>
              <w:jc w:val="right"/>
              <w:rPr>
                <w:ins w:id="243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580BE1" w14:textId="77777777" w:rsidR="00CC69DD" w:rsidRPr="00076F00" w:rsidRDefault="00CC69DD" w:rsidP="00B820C4">
            <w:pPr>
              <w:pStyle w:val="tabletext00"/>
              <w:rPr>
                <w:ins w:id="2435" w:author="Author"/>
              </w:rPr>
            </w:pPr>
            <w:ins w:id="2436" w:author="Author">
              <w:r w:rsidRPr="00076F00">
                <w:t>263</w:t>
              </w:r>
            </w:ins>
          </w:p>
        </w:tc>
      </w:tr>
      <w:tr w:rsidR="00CC69DD" w:rsidRPr="00076F00" w14:paraId="0650DA2E" w14:textId="77777777" w:rsidTr="00AC74D0">
        <w:trPr>
          <w:cantSplit/>
          <w:trHeight w:val="190"/>
          <w:ins w:id="24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BC507A" w14:textId="77777777" w:rsidR="00CC69DD" w:rsidRPr="00076F00" w:rsidRDefault="00CC69DD" w:rsidP="00B820C4">
            <w:pPr>
              <w:pStyle w:val="tabletext00"/>
              <w:rPr>
                <w:ins w:id="24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805F3" w14:textId="77777777" w:rsidR="00CC69DD" w:rsidRPr="00076F00" w:rsidRDefault="00CC69DD" w:rsidP="00B820C4">
            <w:pPr>
              <w:pStyle w:val="tabletext00"/>
              <w:jc w:val="center"/>
              <w:rPr>
                <w:ins w:id="2439" w:author="Author"/>
              </w:rPr>
            </w:pPr>
            <w:ins w:id="2440" w:author="Author">
              <w:r w:rsidRPr="00076F00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92CDE" w14:textId="77777777" w:rsidR="00CC69DD" w:rsidRPr="00076F00" w:rsidRDefault="00CC69DD" w:rsidP="00B820C4">
            <w:pPr>
              <w:pStyle w:val="tabletext00"/>
              <w:rPr>
                <w:ins w:id="2441" w:author="Author"/>
              </w:rPr>
            </w:pPr>
            <w:ins w:id="2442" w:author="Author">
              <w:r w:rsidRPr="00076F00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FB2892" w14:textId="77777777" w:rsidR="00CC69DD" w:rsidRPr="00076F00" w:rsidRDefault="00CC69DD" w:rsidP="00B820C4">
            <w:pPr>
              <w:pStyle w:val="tabletext00"/>
              <w:jc w:val="right"/>
              <w:rPr>
                <w:ins w:id="244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5066C5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444" w:author="Author"/>
              </w:rPr>
            </w:pPr>
            <w:ins w:id="2445" w:author="Author">
              <w:r w:rsidRPr="00076F00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83659E" w14:textId="77777777" w:rsidR="00CC69DD" w:rsidRPr="00076F00" w:rsidRDefault="00CC69DD" w:rsidP="00B820C4">
            <w:pPr>
              <w:pStyle w:val="tabletext00"/>
              <w:jc w:val="right"/>
              <w:rPr>
                <w:ins w:id="244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DE0DE7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447" w:author="Author"/>
              </w:rPr>
            </w:pPr>
            <w:ins w:id="2448" w:author="Author">
              <w:r w:rsidRPr="00076F00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C836E6" w14:textId="77777777" w:rsidR="00CC69DD" w:rsidRPr="00076F00" w:rsidRDefault="00CC69DD" w:rsidP="00B820C4">
            <w:pPr>
              <w:pStyle w:val="tabletext00"/>
              <w:jc w:val="right"/>
              <w:rPr>
                <w:ins w:id="244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EF099E" w14:textId="77777777" w:rsidR="00CC69DD" w:rsidRPr="00076F00" w:rsidRDefault="00CC69DD" w:rsidP="00B820C4">
            <w:pPr>
              <w:pStyle w:val="tabletext00"/>
              <w:rPr>
                <w:ins w:id="2450" w:author="Author"/>
              </w:rPr>
            </w:pPr>
            <w:ins w:id="2451" w:author="Author">
              <w:r w:rsidRPr="00076F00">
                <w:t>231</w:t>
              </w:r>
            </w:ins>
          </w:p>
        </w:tc>
      </w:tr>
      <w:tr w:rsidR="00CC69DD" w:rsidRPr="00076F00" w14:paraId="2DF4960C" w14:textId="77777777" w:rsidTr="00AC74D0">
        <w:trPr>
          <w:cantSplit/>
          <w:trHeight w:val="190"/>
          <w:ins w:id="24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CEB9DA" w14:textId="77777777" w:rsidR="00CC69DD" w:rsidRPr="00076F00" w:rsidRDefault="00CC69DD" w:rsidP="00B820C4">
            <w:pPr>
              <w:pStyle w:val="tabletext00"/>
              <w:rPr>
                <w:ins w:id="24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CC14E" w14:textId="77777777" w:rsidR="00CC69DD" w:rsidRPr="00076F00" w:rsidRDefault="00CC69DD" w:rsidP="00B820C4">
            <w:pPr>
              <w:pStyle w:val="tabletext00"/>
              <w:jc w:val="center"/>
              <w:rPr>
                <w:ins w:id="2454" w:author="Author"/>
              </w:rPr>
            </w:pPr>
            <w:ins w:id="2455" w:author="Author">
              <w:r w:rsidRPr="00076F00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09066" w14:textId="77777777" w:rsidR="00CC69DD" w:rsidRPr="00076F00" w:rsidRDefault="00CC69DD" w:rsidP="00B820C4">
            <w:pPr>
              <w:pStyle w:val="tabletext00"/>
              <w:rPr>
                <w:ins w:id="2456" w:author="Author"/>
              </w:rPr>
            </w:pPr>
            <w:ins w:id="2457" w:author="Author">
              <w:r w:rsidRPr="00076F00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C06255" w14:textId="77777777" w:rsidR="00CC69DD" w:rsidRPr="00076F00" w:rsidRDefault="00CC69DD" w:rsidP="00B820C4">
            <w:pPr>
              <w:pStyle w:val="tabletext00"/>
              <w:jc w:val="right"/>
              <w:rPr>
                <w:ins w:id="245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894971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459" w:author="Author"/>
              </w:rPr>
            </w:pPr>
            <w:ins w:id="2460" w:author="Author">
              <w:r w:rsidRPr="00076F00">
                <w:t>1973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D369E9" w14:textId="77777777" w:rsidR="00CC69DD" w:rsidRPr="00076F00" w:rsidRDefault="00CC69DD" w:rsidP="00B820C4">
            <w:pPr>
              <w:pStyle w:val="tabletext00"/>
              <w:jc w:val="right"/>
              <w:rPr>
                <w:ins w:id="246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930535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462" w:author="Author"/>
              </w:rPr>
            </w:pPr>
            <w:ins w:id="2463" w:author="Author">
              <w:r w:rsidRPr="00076F00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3B9BDE" w14:textId="77777777" w:rsidR="00CC69DD" w:rsidRPr="00076F00" w:rsidRDefault="00CC69DD" w:rsidP="00B820C4">
            <w:pPr>
              <w:pStyle w:val="tabletext00"/>
              <w:jc w:val="right"/>
              <w:rPr>
                <w:ins w:id="246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D776C7" w14:textId="77777777" w:rsidR="00CC69DD" w:rsidRPr="00076F00" w:rsidRDefault="00CC69DD" w:rsidP="00B820C4">
            <w:pPr>
              <w:pStyle w:val="tabletext00"/>
              <w:rPr>
                <w:ins w:id="2465" w:author="Author"/>
              </w:rPr>
            </w:pPr>
            <w:ins w:id="2466" w:author="Author">
              <w:r w:rsidRPr="00076F00">
                <w:t>243</w:t>
              </w:r>
            </w:ins>
          </w:p>
        </w:tc>
      </w:tr>
      <w:tr w:rsidR="00CC69DD" w:rsidRPr="00076F00" w14:paraId="002280D6" w14:textId="77777777" w:rsidTr="00AC74D0">
        <w:trPr>
          <w:cantSplit/>
          <w:trHeight w:val="190"/>
          <w:ins w:id="24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2D1777" w14:textId="77777777" w:rsidR="00CC69DD" w:rsidRPr="00076F00" w:rsidRDefault="00CC69DD" w:rsidP="00B820C4">
            <w:pPr>
              <w:pStyle w:val="tabletext00"/>
              <w:rPr>
                <w:ins w:id="24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9E030" w14:textId="77777777" w:rsidR="00CC69DD" w:rsidRPr="00076F00" w:rsidRDefault="00CC69DD" w:rsidP="00B820C4">
            <w:pPr>
              <w:pStyle w:val="tabletext00"/>
              <w:jc w:val="center"/>
              <w:rPr>
                <w:ins w:id="2469" w:author="Author"/>
              </w:rPr>
            </w:pPr>
            <w:ins w:id="2470" w:author="Author">
              <w:r w:rsidRPr="00076F00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A4E81" w14:textId="77777777" w:rsidR="00CC69DD" w:rsidRPr="00076F00" w:rsidRDefault="00CC69DD" w:rsidP="00B820C4">
            <w:pPr>
              <w:pStyle w:val="tabletext00"/>
              <w:rPr>
                <w:ins w:id="2471" w:author="Author"/>
              </w:rPr>
            </w:pPr>
            <w:ins w:id="2472" w:author="Author">
              <w:r w:rsidRPr="00076F00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B28621" w14:textId="77777777" w:rsidR="00CC69DD" w:rsidRPr="00076F00" w:rsidRDefault="00CC69DD" w:rsidP="00B820C4">
            <w:pPr>
              <w:pStyle w:val="tabletext00"/>
              <w:jc w:val="right"/>
              <w:rPr>
                <w:ins w:id="247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D05C9A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474" w:author="Author"/>
              </w:rPr>
            </w:pPr>
            <w:ins w:id="2475" w:author="Author">
              <w:r w:rsidRPr="00076F00">
                <w:t>1944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7D7E20" w14:textId="77777777" w:rsidR="00CC69DD" w:rsidRPr="00076F00" w:rsidRDefault="00CC69DD" w:rsidP="00B820C4">
            <w:pPr>
              <w:pStyle w:val="tabletext00"/>
              <w:jc w:val="right"/>
              <w:rPr>
                <w:ins w:id="247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5C66F8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477" w:author="Author"/>
              </w:rPr>
            </w:pPr>
            <w:ins w:id="2478" w:author="Author">
              <w:r w:rsidRPr="00076F00"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E70DA9" w14:textId="77777777" w:rsidR="00CC69DD" w:rsidRPr="00076F00" w:rsidRDefault="00CC69DD" w:rsidP="00B820C4">
            <w:pPr>
              <w:pStyle w:val="tabletext00"/>
              <w:jc w:val="right"/>
              <w:rPr>
                <w:ins w:id="247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03F6DE" w14:textId="77777777" w:rsidR="00CC69DD" w:rsidRPr="00076F00" w:rsidRDefault="00CC69DD" w:rsidP="00B820C4">
            <w:pPr>
              <w:pStyle w:val="tabletext00"/>
              <w:rPr>
                <w:ins w:id="2480" w:author="Author"/>
              </w:rPr>
            </w:pPr>
            <w:ins w:id="2481" w:author="Author">
              <w:r w:rsidRPr="00076F00">
                <w:t>325</w:t>
              </w:r>
            </w:ins>
          </w:p>
        </w:tc>
      </w:tr>
      <w:tr w:rsidR="00CC69DD" w:rsidRPr="00076F00" w14:paraId="61F51F9A" w14:textId="77777777" w:rsidTr="00AC74D0">
        <w:trPr>
          <w:cantSplit/>
          <w:trHeight w:val="190"/>
          <w:ins w:id="24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B55195" w14:textId="77777777" w:rsidR="00CC69DD" w:rsidRPr="00076F00" w:rsidRDefault="00CC69DD" w:rsidP="00B820C4">
            <w:pPr>
              <w:pStyle w:val="tabletext00"/>
              <w:rPr>
                <w:ins w:id="24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791AE" w14:textId="77777777" w:rsidR="00CC69DD" w:rsidRPr="00076F00" w:rsidRDefault="00CC69DD" w:rsidP="00B820C4">
            <w:pPr>
              <w:pStyle w:val="tabletext00"/>
              <w:jc w:val="center"/>
              <w:rPr>
                <w:ins w:id="2484" w:author="Author"/>
              </w:rPr>
            </w:pPr>
            <w:ins w:id="2485" w:author="Author">
              <w:r w:rsidRPr="00076F00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C8C2F" w14:textId="77777777" w:rsidR="00CC69DD" w:rsidRPr="00076F00" w:rsidRDefault="00CC69DD" w:rsidP="00B820C4">
            <w:pPr>
              <w:pStyle w:val="tabletext00"/>
              <w:rPr>
                <w:ins w:id="2486" w:author="Author"/>
              </w:rPr>
            </w:pPr>
            <w:ins w:id="2487" w:author="Author">
              <w:r w:rsidRPr="00076F00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4AEE52" w14:textId="77777777" w:rsidR="00CC69DD" w:rsidRPr="00076F00" w:rsidRDefault="00CC69DD" w:rsidP="00B820C4">
            <w:pPr>
              <w:pStyle w:val="tabletext00"/>
              <w:jc w:val="right"/>
              <w:rPr>
                <w:ins w:id="248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A59462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489" w:author="Author"/>
              </w:rPr>
            </w:pPr>
            <w:ins w:id="2490" w:author="Author">
              <w:r w:rsidRPr="00076F00">
                <w:t>1852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3A5036" w14:textId="77777777" w:rsidR="00CC69DD" w:rsidRPr="00076F00" w:rsidRDefault="00CC69DD" w:rsidP="00B820C4">
            <w:pPr>
              <w:pStyle w:val="tabletext00"/>
              <w:jc w:val="right"/>
              <w:rPr>
                <w:ins w:id="249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2414F0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492" w:author="Author"/>
              </w:rPr>
            </w:pPr>
            <w:ins w:id="2493" w:author="Author">
              <w:r w:rsidRPr="00076F00">
                <w:t>757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44158D" w14:textId="77777777" w:rsidR="00CC69DD" w:rsidRPr="00076F00" w:rsidRDefault="00CC69DD" w:rsidP="00B820C4">
            <w:pPr>
              <w:pStyle w:val="tabletext00"/>
              <w:jc w:val="right"/>
              <w:rPr>
                <w:ins w:id="249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FB9E4F" w14:textId="77777777" w:rsidR="00CC69DD" w:rsidRPr="00076F00" w:rsidRDefault="00CC69DD" w:rsidP="00B820C4">
            <w:pPr>
              <w:pStyle w:val="tabletext00"/>
              <w:rPr>
                <w:ins w:id="2495" w:author="Author"/>
              </w:rPr>
            </w:pPr>
            <w:ins w:id="2496" w:author="Author">
              <w:r w:rsidRPr="00076F00">
                <w:t>254</w:t>
              </w:r>
            </w:ins>
          </w:p>
        </w:tc>
      </w:tr>
      <w:tr w:rsidR="00CC69DD" w:rsidRPr="00076F00" w14:paraId="3DC3992F" w14:textId="77777777" w:rsidTr="00AC74D0">
        <w:trPr>
          <w:cantSplit/>
          <w:trHeight w:val="190"/>
          <w:ins w:id="24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CA4E29" w14:textId="77777777" w:rsidR="00CC69DD" w:rsidRPr="00076F00" w:rsidRDefault="00CC69DD" w:rsidP="00B820C4">
            <w:pPr>
              <w:pStyle w:val="tabletext00"/>
              <w:rPr>
                <w:ins w:id="24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52DFF" w14:textId="77777777" w:rsidR="00CC69DD" w:rsidRPr="00076F00" w:rsidRDefault="00CC69DD" w:rsidP="00B820C4">
            <w:pPr>
              <w:pStyle w:val="tabletext00"/>
              <w:jc w:val="center"/>
              <w:rPr>
                <w:ins w:id="2499" w:author="Author"/>
              </w:rPr>
            </w:pPr>
            <w:ins w:id="2500" w:author="Author">
              <w:r w:rsidRPr="00076F00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264D4" w14:textId="77777777" w:rsidR="00CC69DD" w:rsidRPr="00076F00" w:rsidRDefault="00CC69DD" w:rsidP="00B820C4">
            <w:pPr>
              <w:pStyle w:val="tabletext00"/>
              <w:rPr>
                <w:ins w:id="2501" w:author="Author"/>
              </w:rPr>
            </w:pPr>
            <w:ins w:id="2502" w:author="Author">
              <w:r w:rsidRPr="00076F00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C30702" w14:textId="77777777" w:rsidR="00CC69DD" w:rsidRPr="00076F00" w:rsidRDefault="00CC69DD" w:rsidP="00B820C4">
            <w:pPr>
              <w:pStyle w:val="tabletext00"/>
              <w:jc w:val="right"/>
              <w:rPr>
                <w:ins w:id="250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F0CA72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504" w:author="Author"/>
              </w:rPr>
            </w:pPr>
            <w:ins w:id="2505" w:author="Author">
              <w:r w:rsidRPr="00076F00">
                <w:t>1852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932E6A" w14:textId="77777777" w:rsidR="00CC69DD" w:rsidRPr="00076F00" w:rsidRDefault="00CC69DD" w:rsidP="00B820C4">
            <w:pPr>
              <w:pStyle w:val="tabletext00"/>
              <w:jc w:val="right"/>
              <w:rPr>
                <w:ins w:id="250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68586C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507" w:author="Author"/>
              </w:rPr>
            </w:pPr>
            <w:ins w:id="2508" w:author="Author">
              <w:r w:rsidRPr="00076F00">
                <w:t>757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14FEC0" w14:textId="77777777" w:rsidR="00CC69DD" w:rsidRPr="00076F00" w:rsidRDefault="00CC69DD" w:rsidP="00B820C4">
            <w:pPr>
              <w:pStyle w:val="tabletext00"/>
              <w:jc w:val="right"/>
              <w:rPr>
                <w:ins w:id="250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7DEB96" w14:textId="77777777" w:rsidR="00CC69DD" w:rsidRPr="00076F00" w:rsidRDefault="00CC69DD" w:rsidP="00B820C4">
            <w:pPr>
              <w:pStyle w:val="tabletext00"/>
              <w:rPr>
                <w:ins w:id="2510" w:author="Author"/>
              </w:rPr>
            </w:pPr>
            <w:ins w:id="2511" w:author="Author">
              <w:r w:rsidRPr="00076F00">
                <w:t>254</w:t>
              </w:r>
            </w:ins>
          </w:p>
        </w:tc>
      </w:tr>
      <w:tr w:rsidR="00CC69DD" w:rsidRPr="00076F00" w14:paraId="3CADF0B6" w14:textId="77777777" w:rsidTr="00AC74D0">
        <w:trPr>
          <w:cantSplit/>
          <w:trHeight w:val="190"/>
          <w:ins w:id="25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D862B0" w14:textId="77777777" w:rsidR="00CC69DD" w:rsidRPr="00076F00" w:rsidRDefault="00CC69DD" w:rsidP="00B820C4">
            <w:pPr>
              <w:pStyle w:val="tabletext00"/>
              <w:rPr>
                <w:ins w:id="25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EBFC5" w14:textId="77777777" w:rsidR="00CC69DD" w:rsidRPr="00076F00" w:rsidRDefault="00CC69DD" w:rsidP="00B820C4">
            <w:pPr>
              <w:pStyle w:val="tabletext00"/>
              <w:jc w:val="center"/>
              <w:rPr>
                <w:ins w:id="2514" w:author="Author"/>
              </w:rPr>
            </w:pPr>
            <w:ins w:id="2515" w:author="Author">
              <w:r w:rsidRPr="00076F00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FCD7F" w14:textId="77777777" w:rsidR="00CC69DD" w:rsidRPr="00076F00" w:rsidRDefault="00CC69DD" w:rsidP="00B820C4">
            <w:pPr>
              <w:pStyle w:val="tabletext00"/>
              <w:rPr>
                <w:ins w:id="2516" w:author="Author"/>
              </w:rPr>
            </w:pPr>
            <w:ins w:id="2517" w:author="Author">
              <w:r w:rsidRPr="00076F00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1B4E63" w14:textId="77777777" w:rsidR="00CC69DD" w:rsidRPr="00076F00" w:rsidRDefault="00CC69DD" w:rsidP="00B820C4">
            <w:pPr>
              <w:pStyle w:val="tabletext00"/>
              <w:jc w:val="right"/>
              <w:rPr>
                <w:ins w:id="251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9B1039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519" w:author="Author"/>
              </w:rPr>
            </w:pPr>
            <w:ins w:id="2520" w:author="Author">
              <w:r w:rsidRPr="00076F00">
                <w:t>1848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CA0F88" w14:textId="77777777" w:rsidR="00CC69DD" w:rsidRPr="00076F00" w:rsidRDefault="00CC69DD" w:rsidP="00B820C4">
            <w:pPr>
              <w:pStyle w:val="tabletext00"/>
              <w:jc w:val="right"/>
              <w:rPr>
                <w:ins w:id="252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C2B06B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522" w:author="Author"/>
              </w:rPr>
            </w:pPr>
            <w:ins w:id="2523" w:author="Author">
              <w:r w:rsidRPr="00076F00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F6D4CF" w14:textId="77777777" w:rsidR="00CC69DD" w:rsidRPr="00076F00" w:rsidRDefault="00CC69DD" w:rsidP="00B820C4">
            <w:pPr>
              <w:pStyle w:val="tabletext00"/>
              <w:jc w:val="right"/>
              <w:rPr>
                <w:ins w:id="252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4EDE2C" w14:textId="77777777" w:rsidR="00CC69DD" w:rsidRPr="00076F00" w:rsidRDefault="00CC69DD" w:rsidP="00B820C4">
            <w:pPr>
              <w:pStyle w:val="tabletext00"/>
              <w:rPr>
                <w:ins w:id="2525" w:author="Author"/>
              </w:rPr>
            </w:pPr>
            <w:ins w:id="2526" w:author="Author">
              <w:r w:rsidRPr="00076F00">
                <w:t>263</w:t>
              </w:r>
            </w:ins>
          </w:p>
        </w:tc>
      </w:tr>
      <w:tr w:rsidR="00CC69DD" w:rsidRPr="00076F00" w14:paraId="574C892C" w14:textId="77777777" w:rsidTr="00AC74D0">
        <w:trPr>
          <w:cantSplit/>
          <w:trHeight w:val="190"/>
          <w:ins w:id="25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F84ED4" w14:textId="77777777" w:rsidR="00CC69DD" w:rsidRPr="00076F00" w:rsidRDefault="00CC69DD" w:rsidP="00B820C4">
            <w:pPr>
              <w:pStyle w:val="tabletext00"/>
              <w:rPr>
                <w:ins w:id="25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51D9F" w14:textId="77777777" w:rsidR="00CC69DD" w:rsidRPr="00076F00" w:rsidRDefault="00CC69DD" w:rsidP="00B820C4">
            <w:pPr>
              <w:pStyle w:val="tabletext00"/>
              <w:jc w:val="center"/>
              <w:rPr>
                <w:ins w:id="2529" w:author="Author"/>
              </w:rPr>
            </w:pPr>
            <w:ins w:id="2530" w:author="Author">
              <w:r w:rsidRPr="00076F00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E00F3" w14:textId="77777777" w:rsidR="00CC69DD" w:rsidRPr="00076F00" w:rsidRDefault="00CC69DD" w:rsidP="00B820C4">
            <w:pPr>
              <w:pStyle w:val="tabletext00"/>
              <w:rPr>
                <w:ins w:id="2531" w:author="Author"/>
              </w:rPr>
            </w:pPr>
            <w:ins w:id="2532" w:author="Author">
              <w:r w:rsidRPr="00076F00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F76037" w14:textId="77777777" w:rsidR="00CC69DD" w:rsidRPr="00076F00" w:rsidRDefault="00CC69DD" w:rsidP="00B820C4">
            <w:pPr>
              <w:pStyle w:val="tabletext00"/>
              <w:jc w:val="right"/>
              <w:rPr>
                <w:ins w:id="253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32F412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534" w:author="Author"/>
              </w:rPr>
            </w:pPr>
            <w:ins w:id="2535" w:author="Author">
              <w:r w:rsidRPr="00076F00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CA4B6E" w14:textId="77777777" w:rsidR="00CC69DD" w:rsidRPr="00076F00" w:rsidRDefault="00CC69DD" w:rsidP="00B820C4">
            <w:pPr>
              <w:pStyle w:val="tabletext00"/>
              <w:jc w:val="right"/>
              <w:rPr>
                <w:ins w:id="253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BC7C39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537" w:author="Author"/>
              </w:rPr>
            </w:pPr>
            <w:ins w:id="2538" w:author="Author">
              <w:r w:rsidRPr="00076F00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F67890" w14:textId="77777777" w:rsidR="00CC69DD" w:rsidRPr="00076F00" w:rsidRDefault="00CC69DD" w:rsidP="00B820C4">
            <w:pPr>
              <w:pStyle w:val="tabletext00"/>
              <w:jc w:val="right"/>
              <w:rPr>
                <w:ins w:id="253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7C0EB1" w14:textId="77777777" w:rsidR="00CC69DD" w:rsidRPr="00076F00" w:rsidRDefault="00CC69DD" w:rsidP="00B820C4">
            <w:pPr>
              <w:pStyle w:val="tabletext00"/>
              <w:rPr>
                <w:ins w:id="2540" w:author="Author"/>
              </w:rPr>
            </w:pPr>
            <w:ins w:id="2541" w:author="Author">
              <w:r w:rsidRPr="00076F00">
                <w:t>231</w:t>
              </w:r>
            </w:ins>
          </w:p>
        </w:tc>
      </w:tr>
      <w:tr w:rsidR="00CC69DD" w:rsidRPr="00076F00" w14:paraId="0733C732" w14:textId="77777777" w:rsidTr="00AC74D0">
        <w:trPr>
          <w:cantSplit/>
          <w:trHeight w:val="190"/>
          <w:ins w:id="25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3733E7" w14:textId="77777777" w:rsidR="00CC69DD" w:rsidRPr="00076F00" w:rsidRDefault="00CC69DD" w:rsidP="00B820C4">
            <w:pPr>
              <w:pStyle w:val="tabletext00"/>
              <w:rPr>
                <w:ins w:id="25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EF35F" w14:textId="77777777" w:rsidR="00CC69DD" w:rsidRPr="00076F00" w:rsidRDefault="00CC69DD" w:rsidP="00B820C4">
            <w:pPr>
              <w:pStyle w:val="tabletext00"/>
              <w:jc w:val="center"/>
              <w:rPr>
                <w:ins w:id="2544" w:author="Author"/>
              </w:rPr>
            </w:pPr>
            <w:ins w:id="2545" w:author="Author">
              <w:r w:rsidRPr="00076F00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B3DCF" w14:textId="77777777" w:rsidR="00CC69DD" w:rsidRPr="00076F00" w:rsidRDefault="00CC69DD" w:rsidP="00B820C4">
            <w:pPr>
              <w:pStyle w:val="tabletext00"/>
              <w:rPr>
                <w:ins w:id="2546" w:author="Author"/>
              </w:rPr>
            </w:pPr>
            <w:ins w:id="2547" w:author="Author">
              <w:r w:rsidRPr="00076F00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5EEDCF" w14:textId="77777777" w:rsidR="00CC69DD" w:rsidRPr="00076F00" w:rsidRDefault="00CC69DD" w:rsidP="00B820C4">
            <w:pPr>
              <w:pStyle w:val="tabletext00"/>
              <w:jc w:val="right"/>
              <w:rPr>
                <w:ins w:id="254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D62692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549" w:author="Author"/>
              </w:rPr>
            </w:pPr>
            <w:ins w:id="2550" w:author="Author">
              <w:r w:rsidRPr="00076F00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9278FF" w14:textId="77777777" w:rsidR="00CC69DD" w:rsidRPr="00076F00" w:rsidRDefault="00CC69DD" w:rsidP="00B820C4">
            <w:pPr>
              <w:pStyle w:val="tabletext00"/>
              <w:jc w:val="right"/>
              <w:rPr>
                <w:ins w:id="255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388CD3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552" w:author="Author"/>
              </w:rPr>
            </w:pPr>
            <w:ins w:id="2553" w:author="Author">
              <w:r w:rsidRPr="00076F00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7F71B6" w14:textId="77777777" w:rsidR="00CC69DD" w:rsidRPr="00076F00" w:rsidRDefault="00CC69DD" w:rsidP="00B820C4">
            <w:pPr>
              <w:pStyle w:val="tabletext00"/>
              <w:jc w:val="right"/>
              <w:rPr>
                <w:ins w:id="255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3A509E" w14:textId="77777777" w:rsidR="00CC69DD" w:rsidRPr="00076F00" w:rsidRDefault="00CC69DD" w:rsidP="00B820C4">
            <w:pPr>
              <w:pStyle w:val="tabletext00"/>
              <w:rPr>
                <w:ins w:id="2555" w:author="Author"/>
              </w:rPr>
            </w:pPr>
            <w:ins w:id="2556" w:author="Author">
              <w:r w:rsidRPr="00076F00">
                <w:t>231</w:t>
              </w:r>
            </w:ins>
          </w:p>
        </w:tc>
      </w:tr>
      <w:tr w:rsidR="00CC69DD" w:rsidRPr="00076F00" w14:paraId="4313F427" w14:textId="77777777" w:rsidTr="00AC74D0">
        <w:trPr>
          <w:cantSplit/>
          <w:trHeight w:val="190"/>
          <w:ins w:id="25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6D7E23" w14:textId="77777777" w:rsidR="00CC69DD" w:rsidRPr="00076F00" w:rsidRDefault="00CC69DD" w:rsidP="00B820C4">
            <w:pPr>
              <w:pStyle w:val="tabletext00"/>
              <w:rPr>
                <w:ins w:id="25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CEEAA" w14:textId="77777777" w:rsidR="00CC69DD" w:rsidRPr="00076F00" w:rsidRDefault="00CC69DD" w:rsidP="00B820C4">
            <w:pPr>
              <w:pStyle w:val="tabletext00"/>
              <w:jc w:val="center"/>
              <w:rPr>
                <w:ins w:id="2559" w:author="Author"/>
              </w:rPr>
            </w:pPr>
            <w:ins w:id="2560" w:author="Author">
              <w:r w:rsidRPr="00076F00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CC373" w14:textId="77777777" w:rsidR="00CC69DD" w:rsidRPr="00076F00" w:rsidRDefault="00CC69DD" w:rsidP="00B820C4">
            <w:pPr>
              <w:pStyle w:val="tabletext00"/>
              <w:rPr>
                <w:ins w:id="2561" w:author="Author"/>
              </w:rPr>
            </w:pPr>
            <w:ins w:id="2562" w:author="Author">
              <w:r w:rsidRPr="00076F00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D30EDD" w14:textId="77777777" w:rsidR="00CC69DD" w:rsidRPr="00076F00" w:rsidRDefault="00CC69DD" w:rsidP="00B820C4">
            <w:pPr>
              <w:pStyle w:val="tabletext00"/>
              <w:jc w:val="right"/>
              <w:rPr>
                <w:ins w:id="256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EDDFF8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564" w:author="Author"/>
              </w:rPr>
            </w:pPr>
            <w:ins w:id="2565" w:author="Author">
              <w:r w:rsidRPr="00076F00">
                <w:t>1852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B602F5" w14:textId="77777777" w:rsidR="00CC69DD" w:rsidRPr="00076F00" w:rsidRDefault="00CC69DD" w:rsidP="00B820C4">
            <w:pPr>
              <w:pStyle w:val="tabletext00"/>
              <w:jc w:val="right"/>
              <w:rPr>
                <w:ins w:id="256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9C7759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567" w:author="Author"/>
              </w:rPr>
            </w:pPr>
            <w:ins w:id="2568" w:author="Author">
              <w:r w:rsidRPr="00076F00">
                <w:t>757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9B8566" w14:textId="77777777" w:rsidR="00CC69DD" w:rsidRPr="00076F00" w:rsidRDefault="00CC69DD" w:rsidP="00B820C4">
            <w:pPr>
              <w:pStyle w:val="tabletext00"/>
              <w:jc w:val="right"/>
              <w:rPr>
                <w:ins w:id="256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595B65" w14:textId="77777777" w:rsidR="00CC69DD" w:rsidRPr="00076F00" w:rsidRDefault="00CC69DD" w:rsidP="00B820C4">
            <w:pPr>
              <w:pStyle w:val="tabletext00"/>
              <w:rPr>
                <w:ins w:id="2570" w:author="Author"/>
              </w:rPr>
            </w:pPr>
            <w:ins w:id="2571" w:author="Author">
              <w:r w:rsidRPr="00076F00">
                <w:t>254</w:t>
              </w:r>
            </w:ins>
          </w:p>
        </w:tc>
      </w:tr>
      <w:tr w:rsidR="00CC69DD" w:rsidRPr="00076F00" w14:paraId="7C09509F" w14:textId="77777777" w:rsidTr="00AC74D0">
        <w:trPr>
          <w:cantSplit/>
          <w:trHeight w:val="190"/>
          <w:ins w:id="25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8A5A6D" w14:textId="77777777" w:rsidR="00CC69DD" w:rsidRPr="00076F00" w:rsidRDefault="00CC69DD" w:rsidP="00B820C4">
            <w:pPr>
              <w:pStyle w:val="tabletext00"/>
              <w:rPr>
                <w:ins w:id="25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BF4C5" w14:textId="77777777" w:rsidR="00CC69DD" w:rsidRPr="00076F00" w:rsidRDefault="00CC69DD" w:rsidP="00B820C4">
            <w:pPr>
              <w:pStyle w:val="tabletext00"/>
              <w:jc w:val="center"/>
              <w:rPr>
                <w:ins w:id="2574" w:author="Author"/>
              </w:rPr>
            </w:pPr>
            <w:ins w:id="2575" w:author="Author">
              <w:r w:rsidRPr="00076F00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9F612" w14:textId="77777777" w:rsidR="00CC69DD" w:rsidRPr="00076F00" w:rsidRDefault="00CC69DD" w:rsidP="00B820C4">
            <w:pPr>
              <w:pStyle w:val="tabletext00"/>
              <w:rPr>
                <w:ins w:id="2576" w:author="Author"/>
              </w:rPr>
            </w:pPr>
            <w:ins w:id="2577" w:author="Author">
              <w:r w:rsidRPr="00076F00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51D579" w14:textId="77777777" w:rsidR="00CC69DD" w:rsidRPr="00076F00" w:rsidRDefault="00CC69DD" w:rsidP="00B820C4">
            <w:pPr>
              <w:pStyle w:val="tabletext00"/>
              <w:jc w:val="right"/>
              <w:rPr>
                <w:ins w:id="257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7760FE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579" w:author="Author"/>
              </w:rPr>
            </w:pPr>
            <w:ins w:id="2580" w:author="Author">
              <w:r w:rsidRPr="00076F00">
                <w:t>1965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D0C88A" w14:textId="77777777" w:rsidR="00CC69DD" w:rsidRPr="00076F00" w:rsidRDefault="00CC69DD" w:rsidP="00B820C4">
            <w:pPr>
              <w:pStyle w:val="tabletext00"/>
              <w:jc w:val="right"/>
              <w:rPr>
                <w:ins w:id="258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AA2EED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582" w:author="Author"/>
              </w:rPr>
            </w:pPr>
            <w:ins w:id="2583" w:author="Author">
              <w:r w:rsidRPr="00076F00">
                <w:t>742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D6F6F1" w14:textId="77777777" w:rsidR="00CC69DD" w:rsidRPr="00076F00" w:rsidRDefault="00CC69DD" w:rsidP="00B820C4">
            <w:pPr>
              <w:pStyle w:val="tabletext00"/>
              <w:jc w:val="right"/>
              <w:rPr>
                <w:ins w:id="258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CC41E9" w14:textId="77777777" w:rsidR="00CC69DD" w:rsidRPr="00076F00" w:rsidRDefault="00CC69DD" w:rsidP="00B820C4">
            <w:pPr>
              <w:pStyle w:val="tabletext00"/>
              <w:rPr>
                <w:ins w:id="2585" w:author="Author"/>
              </w:rPr>
            </w:pPr>
            <w:ins w:id="2586" w:author="Author">
              <w:r w:rsidRPr="00076F00">
                <w:t>247</w:t>
              </w:r>
            </w:ins>
          </w:p>
        </w:tc>
      </w:tr>
      <w:tr w:rsidR="00CC69DD" w:rsidRPr="00076F00" w14:paraId="4DE0A61D" w14:textId="77777777" w:rsidTr="00AC74D0">
        <w:trPr>
          <w:cantSplit/>
          <w:trHeight w:val="190"/>
          <w:ins w:id="25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66E0D2" w14:textId="77777777" w:rsidR="00CC69DD" w:rsidRPr="00076F00" w:rsidRDefault="00CC69DD" w:rsidP="00B820C4">
            <w:pPr>
              <w:pStyle w:val="tabletext00"/>
              <w:rPr>
                <w:ins w:id="25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B91E8" w14:textId="77777777" w:rsidR="00CC69DD" w:rsidRPr="00076F00" w:rsidRDefault="00CC69DD" w:rsidP="00B820C4">
            <w:pPr>
              <w:pStyle w:val="tabletext00"/>
              <w:jc w:val="center"/>
              <w:rPr>
                <w:ins w:id="2589" w:author="Author"/>
              </w:rPr>
            </w:pPr>
            <w:ins w:id="2590" w:author="Author">
              <w:r w:rsidRPr="00076F00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96545" w14:textId="77777777" w:rsidR="00CC69DD" w:rsidRPr="00076F00" w:rsidRDefault="00CC69DD" w:rsidP="00B820C4">
            <w:pPr>
              <w:pStyle w:val="tabletext00"/>
              <w:rPr>
                <w:ins w:id="2591" w:author="Author"/>
              </w:rPr>
            </w:pPr>
            <w:ins w:id="2592" w:author="Author">
              <w:r w:rsidRPr="00076F00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9EE8CC" w14:textId="77777777" w:rsidR="00CC69DD" w:rsidRPr="00076F00" w:rsidRDefault="00CC69DD" w:rsidP="00B820C4">
            <w:pPr>
              <w:pStyle w:val="tabletext00"/>
              <w:jc w:val="right"/>
              <w:rPr>
                <w:ins w:id="259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5C70E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594" w:author="Author"/>
              </w:rPr>
            </w:pPr>
            <w:ins w:id="2595" w:author="Author">
              <w:r w:rsidRPr="00076F00">
                <w:t>1839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C241F9" w14:textId="77777777" w:rsidR="00CC69DD" w:rsidRPr="00076F00" w:rsidRDefault="00CC69DD" w:rsidP="00B820C4">
            <w:pPr>
              <w:pStyle w:val="tabletext00"/>
              <w:jc w:val="right"/>
              <w:rPr>
                <w:ins w:id="259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69B7C9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597" w:author="Author"/>
              </w:rPr>
            </w:pPr>
            <w:ins w:id="2598" w:author="Author">
              <w:r w:rsidRPr="00076F00"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BC7B0D" w14:textId="77777777" w:rsidR="00CC69DD" w:rsidRPr="00076F00" w:rsidRDefault="00CC69DD" w:rsidP="00B820C4">
            <w:pPr>
              <w:pStyle w:val="tabletext00"/>
              <w:jc w:val="right"/>
              <w:rPr>
                <w:ins w:id="259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C9842F" w14:textId="77777777" w:rsidR="00CC69DD" w:rsidRPr="00076F00" w:rsidRDefault="00CC69DD" w:rsidP="00B820C4">
            <w:pPr>
              <w:pStyle w:val="tabletext00"/>
              <w:rPr>
                <w:ins w:id="2600" w:author="Author"/>
              </w:rPr>
            </w:pPr>
            <w:ins w:id="2601" w:author="Author">
              <w:r w:rsidRPr="00076F00">
                <w:t>204</w:t>
              </w:r>
            </w:ins>
          </w:p>
        </w:tc>
      </w:tr>
      <w:tr w:rsidR="00CC69DD" w:rsidRPr="00076F00" w14:paraId="0A39FDB8" w14:textId="77777777" w:rsidTr="00AC74D0">
        <w:trPr>
          <w:cantSplit/>
          <w:trHeight w:val="190"/>
          <w:ins w:id="26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51725D" w14:textId="77777777" w:rsidR="00CC69DD" w:rsidRPr="00076F00" w:rsidRDefault="00CC69DD" w:rsidP="00B820C4">
            <w:pPr>
              <w:pStyle w:val="tabletext00"/>
              <w:rPr>
                <w:ins w:id="26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D3832" w14:textId="77777777" w:rsidR="00CC69DD" w:rsidRPr="00076F00" w:rsidRDefault="00CC69DD" w:rsidP="00B820C4">
            <w:pPr>
              <w:pStyle w:val="tabletext00"/>
              <w:jc w:val="center"/>
              <w:rPr>
                <w:ins w:id="2604" w:author="Author"/>
              </w:rPr>
            </w:pPr>
            <w:ins w:id="2605" w:author="Author">
              <w:r w:rsidRPr="00076F00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1AAE9" w14:textId="77777777" w:rsidR="00CC69DD" w:rsidRPr="00076F00" w:rsidRDefault="00CC69DD" w:rsidP="00B820C4">
            <w:pPr>
              <w:pStyle w:val="tabletext00"/>
              <w:rPr>
                <w:ins w:id="2606" w:author="Author"/>
              </w:rPr>
            </w:pPr>
            <w:ins w:id="2607" w:author="Author">
              <w:r w:rsidRPr="00076F00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8670D5" w14:textId="77777777" w:rsidR="00CC69DD" w:rsidRPr="00076F00" w:rsidRDefault="00CC69DD" w:rsidP="00B820C4">
            <w:pPr>
              <w:pStyle w:val="tabletext00"/>
              <w:jc w:val="right"/>
              <w:rPr>
                <w:ins w:id="260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A35A18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609" w:author="Author"/>
              </w:rPr>
            </w:pPr>
            <w:ins w:id="2610" w:author="Author">
              <w:r w:rsidRPr="00076F00">
                <w:t>1973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C425D5" w14:textId="77777777" w:rsidR="00CC69DD" w:rsidRPr="00076F00" w:rsidRDefault="00CC69DD" w:rsidP="00B820C4">
            <w:pPr>
              <w:pStyle w:val="tabletext00"/>
              <w:jc w:val="right"/>
              <w:rPr>
                <w:ins w:id="261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EC316D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612" w:author="Author"/>
              </w:rPr>
            </w:pPr>
            <w:ins w:id="2613" w:author="Author">
              <w:r w:rsidRPr="00076F00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30DC4A" w14:textId="77777777" w:rsidR="00CC69DD" w:rsidRPr="00076F00" w:rsidRDefault="00CC69DD" w:rsidP="00B820C4">
            <w:pPr>
              <w:pStyle w:val="tabletext00"/>
              <w:jc w:val="right"/>
              <w:rPr>
                <w:ins w:id="261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7FFDD7" w14:textId="77777777" w:rsidR="00CC69DD" w:rsidRPr="00076F00" w:rsidRDefault="00CC69DD" w:rsidP="00B820C4">
            <w:pPr>
              <w:pStyle w:val="tabletext00"/>
              <w:rPr>
                <w:ins w:id="2615" w:author="Author"/>
              </w:rPr>
            </w:pPr>
            <w:ins w:id="2616" w:author="Author">
              <w:r w:rsidRPr="00076F00">
                <w:t>243</w:t>
              </w:r>
            </w:ins>
          </w:p>
        </w:tc>
      </w:tr>
      <w:tr w:rsidR="00CC69DD" w:rsidRPr="00076F00" w14:paraId="66A6AB0E" w14:textId="77777777" w:rsidTr="00AC74D0">
        <w:trPr>
          <w:cantSplit/>
          <w:trHeight w:val="190"/>
          <w:ins w:id="26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C742CC" w14:textId="77777777" w:rsidR="00CC69DD" w:rsidRPr="00076F00" w:rsidRDefault="00CC69DD" w:rsidP="00B820C4">
            <w:pPr>
              <w:pStyle w:val="tabletext00"/>
              <w:rPr>
                <w:ins w:id="26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A8CD7" w14:textId="77777777" w:rsidR="00CC69DD" w:rsidRPr="00076F00" w:rsidRDefault="00CC69DD" w:rsidP="00B820C4">
            <w:pPr>
              <w:pStyle w:val="tabletext00"/>
              <w:jc w:val="center"/>
              <w:rPr>
                <w:ins w:id="2619" w:author="Author"/>
              </w:rPr>
            </w:pPr>
            <w:ins w:id="2620" w:author="Author">
              <w:r w:rsidRPr="00076F00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9C9FA" w14:textId="77777777" w:rsidR="00CC69DD" w:rsidRPr="00076F00" w:rsidRDefault="00CC69DD" w:rsidP="00B820C4">
            <w:pPr>
              <w:pStyle w:val="tabletext00"/>
              <w:rPr>
                <w:ins w:id="2621" w:author="Author"/>
              </w:rPr>
            </w:pPr>
            <w:ins w:id="2622" w:author="Author">
              <w:r w:rsidRPr="00076F00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266CA9" w14:textId="77777777" w:rsidR="00CC69DD" w:rsidRPr="00076F00" w:rsidRDefault="00CC69DD" w:rsidP="00B820C4">
            <w:pPr>
              <w:pStyle w:val="tabletext00"/>
              <w:jc w:val="right"/>
              <w:rPr>
                <w:ins w:id="262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237E83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624" w:author="Author"/>
              </w:rPr>
            </w:pPr>
            <w:ins w:id="2625" w:author="Author">
              <w:r w:rsidRPr="00076F00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B94FBD" w14:textId="77777777" w:rsidR="00CC69DD" w:rsidRPr="00076F00" w:rsidRDefault="00CC69DD" w:rsidP="00B820C4">
            <w:pPr>
              <w:pStyle w:val="tabletext00"/>
              <w:jc w:val="right"/>
              <w:rPr>
                <w:ins w:id="262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34F1EF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627" w:author="Author"/>
              </w:rPr>
            </w:pPr>
            <w:ins w:id="2628" w:author="Author">
              <w:r w:rsidRPr="00076F00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32235B" w14:textId="77777777" w:rsidR="00CC69DD" w:rsidRPr="00076F00" w:rsidRDefault="00CC69DD" w:rsidP="00B820C4">
            <w:pPr>
              <w:pStyle w:val="tabletext00"/>
              <w:jc w:val="right"/>
              <w:rPr>
                <w:ins w:id="262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83497B" w14:textId="77777777" w:rsidR="00CC69DD" w:rsidRPr="00076F00" w:rsidRDefault="00CC69DD" w:rsidP="00B820C4">
            <w:pPr>
              <w:pStyle w:val="tabletext00"/>
              <w:rPr>
                <w:ins w:id="2630" w:author="Author"/>
              </w:rPr>
            </w:pPr>
            <w:ins w:id="2631" w:author="Author">
              <w:r w:rsidRPr="00076F00">
                <w:t>231</w:t>
              </w:r>
            </w:ins>
          </w:p>
        </w:tc>
      </w:tr>
      <w:tr w:rsidR="00CC69DD" w:rsidRPr="00076F00" w14:paraId="2D6FD9F9" w14:textId="77777777" w:rsidTr="00AC74D0">
        <w:trPr>
          <w:cantSplit/>
          <w:trHeight w:val="190"/>
          <w:ins w:id="26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FD1AD8" w14:textId="77777777" w:rsidR="00CC69DD" w:rsidRPr="00076F00" w:rsidRDefault="00CC69DD" w:rsidP="00B820C4">
            <w:pPr>
              <w:pStyle w:val="tabletext00"/>
              <w:rPr>
                <w:ins w:id="26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B9361" w14:textId="77777777" w:rsidR="00CC69DD" w:rsidRPr="00076F00" w:rsidRDefault="00CC69DD" w:rsidP="00B820C4">
            <w:pPr>
              <w:pStyle w:val="tabletext00"/>
              <w:jc w:val="center"/>
              <w:rPr>
                <w:ins w:id="2634" w:author="Author"/>
              </w:rPr>
            </w:pPr>
            <w:ins w:id="2635" w:author="Author">
              <w:r w:rsidRPr="00076F00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1D1F1" w14:textId="77777777" w:rsidR="00CC69DD" w:rsidRPr="00076F00" w:rsidRDefault="00CC69DD" w:rsidP="00B820C4">
            <w:pPr>
              <w:pStyle w:val="tabletext00"/>
              <w:rPr>
                <w:ins w:id="2636" w:author="Author"/>
              </w:rPr>
            </w:pPr>
            <w:ins w:id="2637" w:author="Author">
              <w:r w:rsidRPr="00076F00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F0055C" w14:textId="77777777" w:rsidR="00CC69DD" w:rsidRPr="00076F00" w:rsidRDefault="00CC69DD" w:rsidP="00B820C4">
            <w:pPr>
              <w:pStyle w:val="tabletext00"/>
              <w:jc w:val="right"/>
              <w:rPr>
                <w:ins w:id="263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0A691A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639" w:author="Author"/>
              </w:rPr>
            </w:pPr>
            <w:ins w:id="2640" w:author="Author">
              <w:r w:rsidRPr="00076F00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6EB349" w14:textId="77777777" w:rsidR="00CC69DD" w:rsidRPr="00076F00" w:rsidRDefault="00CC69DD" w:rsidP="00B820C4">
            <w:pPr>
              <w:pStyle w:val="tabletext00"/>
              <w:jc w:val="right"/>
              <w:rPr>
                <w:ins w:id="264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E0AAC6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642" w:author="Author"/>
              </w:rPr>
            </w:pPr>
            <w:ins w:id="2643" w:author="Author">
              <w:r w:rsidRPr="00076F00"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042AB3" w14:textId="77777777" w:rsidR="00CC69DD" w:rsidRPr="00076F00" w:rsidRDefault="00CC69DD" w:rsidP="00B820C4">
            <w:pPr>
              <w:pStyle w:val="tabletext00"/>
              <w:jc w:val="right"/>
              <w:rPr>
                <w:ins w:id="264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E6D46B" w14:textId="77777777" w:rsidR="00CC69DD" w:rsidRPr="00076F00" w:rsidRDefault="00CC69DD" w:rsidP="00B820C4">
            <w:pPr>
              <w:pStyle w:val="tabletext00"/>
              <w:rPr>
                <w:ins w:id="2645" w:author="Author"/>
              </w:rPr>
            </w:pPr>
            <w:ins w:id="2646" w:author="Author">
              <w:r w:rsidRPr="00076F00">
                <w:t>269</w:t>
              </w:r>
            </w:ins>
          </w:p>
        </w:tc>
      </w:tr>
      <w:tr w:rsidR="00CC69DD" w:rsidRPr="00076F00" w14:paraId="457E9271" w14:textId="77777777" w:rsidTr="00AC74D0">
        <w:trPr>
          <w:cantSplit/>
          <w:trHeight w:val="190"/>
          <w:ins w:id="26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09FBC6" w14:textId="77777777" w:rsidR="00CC69DD" w:rsidRPr="00076F00" w:rsidRDefault="00CC69DD" w:rsidP="00B820C4">
            <w:pPr>
              <w:pStyle w:val="tabletext00"/>
              <w:rPr>
                <w:ins w:id="26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CBE5D" w14:textId="77777777" w:rsidR="00CC69DD" w:rsidRPr="00076F00" w:rsidRDefault="00CC69DD" w:rsidP="00B820C4">
            <w:pPr>
              <w:pStyle w:val="tabletext00"/>
              <w:jc w:val="center"/>
              <w:rPr>
                <w:ins w:id="2649" w:author="Author"/>
              </w:rPr>
            </w:pPr>
            <w:ins w:id="2650" w:author="Author">
              <w:r w:rsidRPr="00076F00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FAAB0" w14:textId="77777777" w:rsidR="00CC69DD" w:rsidRPr="00076F00" w:rsidRDefault="00CC69DD" w:rsidP="00B820C4">
            <w:pPr>
              <w:pStyle w:val="tabletext00"/>
              <w:rPr>
                <w:ins w:id="2651" w:author="Author"/>
              </w:rPr>
            </w:pPr>
            <w:ins w:id="2652" w:author="Author">
              <w:r w:rsidRPr="00076F00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73DE8F" w14:textId="77777777" w:rsidR="00CC69DD" w:rsidRPr="00076F00" w:rsidRDefault="00CC69DD" w:rsidP="00B820C4">
            <w:pPr>
              <w:pStyle w:val="tabletext00"/>
              <w:jc w:val="right"/>
              <w:rPr>
                <w:ins w:id="265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2DC568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654" w:author="Author"/>
              </w:rPr>
            </w:pPr>
            <w:ins w:id="2655" w:author="Author">
              <w:r w:rsidRPr="00076F00">
                <w:t>1839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FAD5C3" w14:textId="77777777" w:rsidR="00CC69DD" w:rsidRPr="00076F00" w:rsidRDefault="00CC69DD" w:rsidP="00B820C4">
            <w:pPr>
              <w:pStyle w:val="tabletext00"/>
              <w:jc w:val="right"/>
              <w:rPr>
                <w:ins w:id="265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E76F68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657" w:author="Author"/>
              </w:rPr>
            </w:pPr>
            <w:ins w:id="2658" w:author="Author">
              <w:r w:rsidRPr="00076F00"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A9D340" w14:textId="77777777" w:rsidR="00CC69DD" w:rsidRPr="00076F00" w:rsidRDefault="00CC69DD" w:rsidP="00B820C4">
            <w:pPr>
              <w:pStyle w:val="tabletext00"/>
              <w:jc w:val="right"/>
              <w:rPr>
                <w:ins w:id="265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1A42B8" w14:textId="77777777" w:rsidR="00CC69DD" w:rsidRPr="00076F00" w:rsidRDefault="00CC69DD" w:rsidP="00B820C4">
            <w:pPr>
              <w:pStyle w:val="tabletext00"/>
              <w:rPr>
                <w:ins w:id="2660" w:author="Author"/>
              </w:rPr>
            </w:pPr>
            <w:ins w:id="2661" w:author="Author">
              <w:r w:rsidRPr="00076F00">
                <w:t>204</w:t>
              </w:r>
            </w:ins>
          </w:p>
        </w:tc>
      </w:tr>
      <w:tr w:rsidR="00CC69DD" w:rsidRPr="00076F00" w14:paraId="04C78554" w14:textId="77777777" w:rsidTr="00AC74D0">
        <w:trPr>
          <w:cantSplit/>
          <w:trHeight w:val="190"/>
          <w:ins w:id="26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C4CDCC" w14:textId="77777777" w:rsidR="00CC69DD" w:rsidRPr="00076F00" w:rsidRDefault="00CC69DD" w:rsidP="00B820C4">
            <w:pPr>
              <w:pStyle w:val="tabletext00"/>
              <w:rPr>
                <w:ins w:id="26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7CF4B" w14:textId="77777777" w:rsidR="00CC69DD" w:rsidRPr="00076F00" w:rsidRDefault="00CC69DD" w:rsidP="00B820C4">
            <w:pPr>
              <w:pStyle w:val="tabletext00"/>
              <w:jc w:val="center"/>
              <w:rPr>
                <w:ins w:id="2664" w:author="Author"/>
              </w:rPr>
            </w:pPr>
            <w:ins w:id="2665" w:author="Author">
              <w:r w:rsidRPr="00076F00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85553" w14:textId="77777777" w:rsidR="00CC69DD" w:rsidRPr="00076F00" w:rsidRDefault="00CC69DD" w:rsidP="00B820C4">
            <w:pPr>
              <w:pStyle w:val="tabletext00"/>
              <w:rPr>
                <w:ins w:id="2666" w:author="Author"/>
              </w:rPr>
            </w:pPr>
            <w:ins w:id="2667" w:author="Author">
              <w:r w:rsidRPr="00076F00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6E2C43" w14:textId="77777777" w:rsidR="00CC69DD" w:rsidRPr="00076F00" w:rsidRDefault="00CC69DD" w:rsidP="00B820C4">
            <w:pPr>
              <w:pStyle w:val="tabletext00"/>
              <w:jc w:val="right"/>
              <w:rPr>
                <w:ins w:id="266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A501BE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669" w:author="Author"/>
              </w:rPr>
            </w:pPr>
            <w:ins w:id="2670" w:author="Author">
              <w:r w:rsidRPr="00076F00">
                <w:t>1839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40DC86" w14:textId="77777777" w:rsidR="00CC69DD" w:rsidRPr="00076F00" w:rsidRDefault="00CC69DD" w:rsidP="00B820C4">
            <w:pPr>
              <w:pStyle w:val="tabletext00"/>
              <w:jc w:val="right"/>
              <w:rPr>
                <w:ins w:id="267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58B5F5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672" w:author="Author"/>
              </w:rPr>
            </w:pPr>
            <w:ins w:id="2673" w:author="Author">
              <w:r w:rsidRPr="00076F00">
                <w:t>748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493119" w14:textId="77777777" w:rsidR="00CC69DD" w:rsidRPr="00076F00" w:rsidRDefault="00CC69DD" w:rsidP="00B820C4">
            <w:pPr>
              <w:pStyle w:val="tabletext00"/>
              <w:jc w:val="right"/>
              <w:rPr>
                <w:ins w:id="267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ED75A7" w14:textId="77777777" w:rsidR="00CC69DD" w:rsidRPr="00076F00" w:rsidRDefault="00CC69DD" w:rsidP="00B820C4">
            <w:pPr>
              <w:pStyle w:val="tabletext00"/>
              <w:rPr>
                <w:ins w:id="2675" w:author="Author"/>
              </w:rPr>
            </w:pPr>
            <w:ins w:id="2676" w:author="Author">
              <w:r w:rsidRPr="00076F00">
                <w:t>204</w:t>
              </w:r>
            </w:ins>
          </w:p>
        </w:tc>
      </w:tr>
      <w:tr w:rsidR="00CC69DD" w:rsidRPr="00076F00" w14:paraId="5F2D4D2B" w14:textId="77777777" w:rsidTr="00AC74D0">
        <w:trPr>
          <w:cantSplit/>
          <w:trHeight w:val="190"/>
          <w:ins w:id="26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528C14" w14:textId="77777777" w:rsidR="00CC69DD" w:rsidRPr="00076F00" w:rsidRDefault="00CC69DD" w:rsidP="00B820C4">
            <w:pPr>
              <w:pStyle w:val="tabletext00"/>
              <w:rPr>
                <w:ins w:id="26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4CDAE" w14:textId="77777777" w:rsidR="00CC69DD" w:rsidRPr="00076F00" w:rsidRDefault="00CC69DD" w:rsidP="00B820C4">
            <w:pPr>
              <w:pStyle w:val="tabletext00"/>
              <w:jc w:val="center"/>
              <w:rPr>
                <w:ins w:id="2679" w:author="Author"/>
              </w:rPr>
            </w:pPr>
            <w:ins w:id="2680" w:author="Author">
              <w:r w:rsidRPr="00076F00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37423" w14:textId="77777777" w:rsidR="00CC69DD" w:rsidRPr="00076F00" w:rsidRDefault="00CC69DD" w:rsidP="00B820C4">
            <w:pPr>
              <w:pStyle w:val="tabletext00"/>
              <w:rPr>
                <w:ins w:id="2681" w:author="Author"/>
              </w:rPr>
            </w:pPr>
            <w:ins w:id="2682" w:author="Author">
              <w:r w:rsidRPr="00076F00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EB3A28" w14:textId="77777777" w:rsidR="00CC69DD" w:rsidRPr="00076F00" w:rsidRDefault="00CC69DD" w:rsidP="00B820C4">
            <w:pPr>
              <w:pStyle w:val="tabletext00"/>
              <w:jc w:val="right"/>
              <w:rPr>
                <w:ins w:id="268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22E966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684" w:author="Author"/>
              </w:rPr>
            </w:pPr>
            <w:ins w:id="2685" w:author="Author">
              <w:r w:rsidRPr="00076F00">
                <w:t>1944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60B1DE" w14:textId="77777777" w:rsidR="00CC69DD" w:rsidRPr="00076F00" w:rsidRDefault="00CC69DD" w:rsidP="00B820C4">
            <w:pPr>
              <w:pStyle w:val="tabletext00"/>
              <w:jc w:val="right"/>
              <w:rPr>
                <w:ins w:id="268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9453E4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687" w:author="Author"/>
              </w:rPr>
            </w:pPr>
            <w:ins w:id="2688" w:author="Author">
              <w:r w:rsidRPr="00076F00"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62F4D2" w14:textId="77777777" w:rsidR="00CC69DD" w:rsidRPr="00076F00" w:rsidRDefault="00CC69DD" w:rsidP="00B820C4">
            <w:pPr>
              <w:pStyle w:val="tabletext00"/>
              <w:jc w:val="right"/>
              <w:rPr>
                <w:ins w:id="268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56EF75" w14:textId="77777777" w:rsidR="00CC69DD" w:rsidRPr="00076F00" w:rsidRDefault="00CC69DD" w:rsidP="00B820C4">
            <w:pPr>
              <w:pStyle w:val="tabletext00"/>
              <w:rPr>
                <w:ins w:id="2690" w:author="Author"/>
              </w:rPr>
            </w:pPr>
            <w:ins w:id="2691" w:author="Author">
              <w:r w:rsidRPr="00076F00">
                <w:t>325</w:t>
              </w:r>
            </w:ins>
          </w:p>
        </w:tc>
      </w:tr>
      <w:tr w:rsidR="00CC69DD" w:rsidRPr="00076F00" w14:paraId="0C02C458" w14:textId="77777777" w:rsidTr="00AC74D0">
        <w:trPr>
          <w:cantSplit/>
          <w:trHeight w:val="190"/>
          <w:ins w:id="26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F65983" w14:textId="77777777" w:rsidR="00CC69DD" w:rsidRPr="00076F00" w:rsidRDefault="00CC69DD" w:rsidP="00B820C4">
            <w:pPr>
              <w:pStyle w:val="tabletext00"/>
              <w:rPr>
                <w:ins w:id="26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4F032" w14:textId="77777777" w:rsidR="00CC69DD" w:rsidRPr="00076F00" w:rsidRDefault="00CC69DD" w:rsidP="00B820C4">
            <w:pPr>
              <w:pStyle w:val="tabletext00"/>
              <w:jc w:val="center"/>
              <w:rPr>
                <w:ins w:id="2694" w:author="Author"/>
              </w:rPr>
            </w:pPr>
            <w:ins w:id="2695" w:author="Author">
              <w:r w:rsidRPr="00076F00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FA6CD" w14:textId="77777777" w:rsidR="00CC69DD" w:rsidRPr="00076F00" w:rsidRDefault="00CC69DD" w:rsidP="00B820C4">
            <w:pPr>
              <w:pStyle w:val="tabletext00"/>
              <w:rPr>
                <w:ins w:id="2696" w:author="Author"/>
              </w:rPr>
            </w:pPr>
            <w:ins w:id="2697" w:author="Author">
              <w:r w:rsidRPr="00076F00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7ECB08" w14:textId="77777777" w:rsidR="00CC69DD" w:rsidRPr="00076F00" w:rsidRDefault="00CC69DD" w:rsidP="00B820C4">
            <w:pPr>
              <w:pStyle w:val="tabletext00"/>
              <w:jc w:val="right"/>
              <w:rPr>
                <w:ins w:id="269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3FD377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699" w:author="Author"/>
              </w:rPr>
            </w:pPr>
            <w:ins w:id="2700" w:author="Author">
              <w:r w:rsidRPr="00076F00">
                <w:t>1848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A042BD" w14:textId="77777777" w:rsidR="00CC69DD" w:rsidRPr="00076F00" w:rsidRDefault="00CC69DD" w:rsidP="00B820C4">
            <w:pPr>
              <w:pStyle w:val="tabletext00"/>
              <w:jc w:val="right"/>
              <w:rPr>
                <w:ins w:id="270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2D2394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702" w:author="Author"/>
              </w:rPr>
            </w:pPr>
            <w:ins w:id="2703" w:author="Author">
              <w:r w:rsidRPr="00076F00"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BAB336" w14:textId="77777777" w:rsidR="00CC69DD" w:rsidRPr="00076F00" w:rsidRDefault="00CC69DD" w:rsidP="00B820C4">
            <w:pPr>
              <w:pStyle w:val="tabletext00"/>
              <w:jc w:val="right"/>
              <w:rPr>
                <w:ins w:id="270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7A25A2" w14:textId="77777777" w:rsidR="00CC69DD" w:rsidRPr="00076F00" w:rsidRDefault="00CC69DD" w:rsidP="00B820C4">
            <w:pPr>
              <w:pStyle w:val="tabletext00"/>
              <w:rPr>
                <w:ins w:id="2705" w:author="Author"/>
              </w:rPr>
            </w:pPr>
            <w:ins w:id="2706" w:author="Author">
              <w:r w:rsidRPr="00076F00">
                <w:t>263</w:t>
              </w:r>
            </w:ins>
          </w:p>
        </w:tc>
      </w:tr>
      <w:tr w:rsidR="00CC69DD" w:rsidRPr="00076F00" w14:paraId="57CD64F4" w14:textId="77777777" w:rsidTr="00AC74D0">
        <w:trPr>
          <w:cantSplit/>
          <w:trHeight w:val="190"/>
          <w:ins w:id="27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332D9F" w14:textId="77777777" w:rsidR="00CC69DD" w:rsidRPr="00076F00" w:rsidRDefault="00CC69DD" w:rsidP="00B820C4">
            <w:pPr>
              <w:pStyle w:val="tabletext00"/>
              <w:rPr>
                <w:ins w:id="27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A1BCF" w14:textId="77777777" w:rsidR="00CC69DD" w:rsidRPr="00076F00" w:rsidRDefault="00CC69DD" w:rsidP="00B820C4">
            <w:pPr>
              <w:pStyle w:val="tabletext00"/>
              <w:jc w:val="center"/>
              <w:rPr>
                <w:ins w:id="2709" w:author="Author"/>
              </w:rPr>
            </w:pPr>
            <w:ins w:id="2710" w:author="Author">
              <w:r w:rsidRPr="00076F00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98F05" w14:textId="77777777" w:rsidR="00CC69DD" w:rsidRPr="00076F00" w:rsidRDefault="00CC69DD" w:rsidP="00B820C4">
            <w:pPr>
              <w:pStyle w:val="tabletext00"/>
              <w:rPr>
                <w:ins w:id="2711" w:author="Author"/>
              </w:rPr>
            </w:pPr>
            <w:ins w:id="2712" w:author="Author">
              <w:r w:rsidRPr="00076F00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B07CD9" w14:textId="77777777" w:rsidR="00CC69DD" w:rsidRPr="00076F00" w:rsidRDefault="00CC69DD" w:rsidP="00B820C4">
            <w:pPr>
              <w:pStyle w:val="tabletext00"/>
              <w:jc w:val="right"/>
              <w:rPr>
                <w:ins w:id="271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B255FF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714" w:author="Author"/>
              </w:rPr>
            </w:pPr>
            <w:ins w:id="2715" w:author="Author">
              <w:r w:rsidRPr="00076F00">
                <w:t>1629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99BDD9" w14:textId="77777777" w:rsidR="00CC69DD" w:rsidRPr="00076F00" w:rsidRDefault="00CC69DD" w:rsidP="00B820C4">
            <w:pPr>
              <w:pStyle w:val="tabletext00"/>
              <w:jc w:val="right"/>
              <w:rPr>
                <w:ins w:id="271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15201A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717" w:author="Author"/>
              </w:rPr>
            </w:pPr>
            <w:ins w:id="2718" w:author="Author">
              <w:r w:rsidRPr="00076F00">
                <w:t>620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7D3912" w14:textId="77777777" w:rsidR="00CC69DD" w:rsidRPr="00076F00" w:rsidRDefault="00CC69DD" w:rsidP="00B820C4">
            <w:pPr>
              <w:pStyle w:val="tabletext00"/>
              <w:jc w:val="right"/>
              <w:rPr>
                <w:ins w:id="271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034726" w14:textId="77777777" w:rsidR="00CC69DD" w:rsidRPr="00076F00" w:rsidRDefault="00CC69DD" w:rsidP="00B820C4">
            <w:pPr>
              <w:pStyle w:val="tabletext00"/>
              <w:rPr>
                <w:ins w:id="2720" w:author="Author"/>
              </w:rPr>
            </w:pPr>
            <w:ins w:id="2721" w:author="Author">
              <w:r w:rsidRPr="00076F00">
                <w:t>231</w:t>
              </w:r>
            </w:ins>
          </w:p>
        </w:tc>
      </w:tr>
      <w:tr w:rsidR="00CC69DD" w:rsidRPr="00076F00" w14:paraId="7402B30D" w14:textId="77777777" w:rsidTr="00AC74D0">
        <w:trPr>
          <w:cantSplit/>
          <w:trHeight w:val="190"/>
          <w:ins w:id="27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A6D0E9" w14:textId="77777777" w:rsidR="00CC69DD" w:rsidRPr="00076F00" w:rsidRDefault="00CC69DD" w:rsidP="00B820C4">
            <w:pPr>
              <w:pStyle w:val="tabletext00"/>
              <w:rPr>
                <w:ins w:id="27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9668C" w14:textId="77777777" w:rsidR="00CC69DD" w:rsidRPr="00076F00" w:rsidRDefault="00CC69DD" w:rsidP="00B820C4">
            <w:pPr>
              <w:pStyle w:val="tabletext00"/>
              <w:jc w:val="center"/>
              <w:rPr>
                <w:ins w:id="2724" w:author="Author"/>
              </w:rPr>
            </w:pPr>
            <w:ins w:id="2725" w:author="Author">
              <w:r w:rsidRPr="00076F00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FAB8E" w14:textId="77777777" w:rsidR="00CC69DD" w:rsidRPr="00076F00" w:rsidRDefault="00CC69DD" w:rsidP="00B820C4">
            <w:pPr>
              <w:pStyle w:val="tabletext00"/>
              <w:rPr>
                <w:ins w:id="2726" w:author="Author"/>
              </w:rPr>
            </w:pPr>
            <w:ins w:id="2727" w:author="Author">
              <w:r w:rsidRPr="00076F00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F51DE1" w14:textId="77777777" w:rsidR="00CC69DD" w:rsidRPr="00076F00" w:rsidRDefault="00CC69DD" w:rsidP="00B820C4">
            <w:pPr>
              <w:pStyle w:val="tabletext00"/>
              <w:jc w:val="right"/>
              <w:rPr>
                <w:ins w:id="272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8842E4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729" w:author="Author"/>
              </w:rPr>
            </w:pPr>
            <w:ins w:id="2730" w:author="Author">
              <w:r w:rsidRPr="00076F00"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7AEBEF" w14:textId="77777777" w:rsidR="00CC69DD" w:rsidRPr="00076F00" w:rsidRDefault="00CC69DD" w:rsidP="00B820C4">
            <w:pPr>
              <w:pStyle w:val="tabletext00"/>
              <w:jc w:val="right"/>
              <w:rPr>
                <w:ins w:id="273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BA1820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732" w:author="Author"/>
              </w:rPr>
            </w:pPr>
            <w:ins w:id="2733" w:author="Author">
              <w:r w:rsidRPr="00076F00"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3C5779" w14:textId="77777777" w:rsidR="00CC69DD" w:rsidRPr="00076F00" w:rsidRDefault="00CC69DD" w:rsidP="00B820C4">
            <w:pPr>
              <w:pStyle w:val="tabletext00"/>
              <w:jc w:val="right"/>
              <w:rPr>
                <w:ins w:id="273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F47A40" w14:textId="77777777" w:rsidR="00CC69DD" w:rsidRPr="00076F00" w:rsidRDefault="00CC69DD" w:rsidP="00B820C4">
            <w:pPr>
              <w:pStyle w:val="tabletext00"/>
              <w:rPr>
                <w:ins w:id="2735" w:author="Author"/>
              </w:rPr>
            </w:pPr>
            <w:ins w:id="2736" w:author="Author">
              <w:r w:rsidRPr="00076F00">
                <w:t>269</w:t>
              </w:r>
            </w:ins>
          </w:p>
        </w:tc>
      </w:tr>
      <w:tr w:rsidR="00CC69DD" w:rsidRPr="00076F00" w14:paraId="12AFBCF5" w14:textId="77777777" w:rsidTr="00AC74D0">
        <w:trPr>
          <w:cantSplit/>
          <w:trHeight w:val="190"/>
          <w:ins w:id="27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9BF6B4" w14:textId="77777777" w:rsidR="00CC69DD" w:rsidRPr="00076F00" w:rsidRDefault="00CC69DD" w:rsidP="00B820C4">
            <w:pPr>
              <w:pStyle w:val="tabletext00"/>
              <w:rPr>
                <w:ins w:id="27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43055" w14:textId="77777777" w:rsidR="00CC69DD" w:rsidRPr="00076F00" w:rsidRDefault="00CC69DD" w:rsidP="00B820C4">
            <w:pPr>
              <w:pStyle w:val="tabletext00"/>
              <w:jc w:val="center"/>
              <w:rPr>
                <w:ins w:id="2739" w:author="Author"/>
              </w:rPr>
            </w:pPr>
            <w:ins w:id="2740" w:author="Author">
              <w:r w:rsidRPr="00076F00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EF7A8" w14:textId="77777777" w:rsidR="00CC69DD" w:rsidRPr="00076F00" w:rsidRDefault="00CC69DD" w:rsidP="00B820C4">
            <w:pPr>
              <w:pStyle w:val="tabletext00"/>
              <w:rPr>
                <w:ins w:id="2741" w:author="Author"/>
              </w:rPr>
            </w:pPr>
            <w:ins w:id="2742" w:author="Author">
              <w:r w:rsidRPr="00076F00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FFCC82" w14:textId="77777777" w:rsidR="00CC69DD" w:rsidRPr="00076F00" w:rsidRDefault="00CC69DD" w:rsidP="00B820C4">
            <w:pPr>
              <w:pStyle w:val="tabletext00"/>
              <w:jc w:val="right"/>
              <w:rPr>
                <w:ins w:id="274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558752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744" w:author="Author"/>
              </w:rPr>
            </w:pPr>
            <w:ins w:id="2745" w:author="Author">
              <w:r w:rsidRPr="00076F00">
                <w:t>1944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352471" w14:textId="77777777" w:rsidR="00CC69DD" w:rsidRPr="00076F00" w:rsidRDefault="00CC69DD" w:rsidP="00B820C4">
            <w:pPr>
              <w:pStyle w:val="tabletext00"/>
              <w:jc w:val="right"/>
              <w:rPr>
                <w:ins w:id="274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C3B9C0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747" w:author="Author"/>
              </w:rPr>
            </w:pPr>
            <w:ins w:id="2748" w:author="Author">
              <w:r w:rsidRPr="00076F00">
                <w:t>786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B9C527" w14:textId="77777777" w:rsidR="00CC69DD" w:rsidRPr="00076F00" w:rsidRDefault="00CC69DD" w:rsidP="00B820C4">
            <w:pPr>
              <w:pStyle w:val="tabletext00"/>
              <w:jc w:val="right"/>
              <w:rPr>
                <w:ins w:id="274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CD512B" w14:textId="77777777" w:rsidR="00CC69DD" w:rsidRPr="00076F00" w:rsidRDefault="00CC69DD" w:rsidP="00B820C4">
            <w:pPr>
              <w:pStyle w:val="tabletext00"/>
              <w:rPr>
                <w:ins w:id="2750" w:author="Author"/>
              </w:rPr>
            </w:pPr>
            <w:ins w:id="2751" w:author="Author">
              <w:r w:rsidRPr="00076F00">
                <w:t>325</w:t>
              </w:r>
            </w:ins>
          </w:p>
        </w:tc>
      </w:tr>
      <w:tr w:rsidR="00CC69DD" w:rsidRPr="00076F00" w14:paraId="262A0FFE" w14:textId="77777777" w:rsidTr="00AC74D0">
        <w:trPr>
          <w:cantSplit/>
          <w:trHeight w:val="190"/>
          <w:ins w:id="27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F0D0C7" w14:textId="77777777" w:rsidR="00CC69DD" w:rsidRPr="00076F00" w:rsidRDefault="00CC69DD" w:rsidP="00B820C4">
            <w:pPr>
              <w:pStyle w:val="tabletext00"/>
              <w:rPr>
                <w:ins w:id="27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650F7" w14:textId="77777777" w:rsidR="00CC69DD" w:rsidRPr="00076F00" w:rsidRDefault="00CC69DD" w:rsidP="00B820C4">
            <w:pPr>
              <w:pStyle w:val="tabletext00"/>
              <w:jc w:val="center"/>
              <w:rPr>
                <w:ins w:id="2754" w:author="Author"/>
              </w:rPr>
            </w:pPr>
            <w:ins w:id="2755" w:author="Author">
              <w:r w:rsidRPr="00076F00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CD225" w14:textId="77777777" w:rsidR="00CC69DD" w:rsidRPr="00076F00" w:rsidRDefault="00CC69DD" w:rsidP="00B820C4">
            <w:pPr>
              <w:pStyle w:val="tabletext00"/>
              <w:rPr>
                <w:ins w:id="2756" w:author="Author"/>
              </w:rPr>
            </w:pPr>
            <w:ins w:id="2757" w:author="Author">
              <w:r w:rsidRPr="00076F00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76BB0A" w14:textId="77777777" w:rsidR="00CC69DD" w:rsidRPr="00076F00" w:rsidRDefault="00CC69DD" w:rsidP="00B820C4">
            <w:pPr>
              <w:pStyle w:val="tabletext00"/>
              <w:jc w:val="right"/>
              <w:rPr>
                <w:ins w:id="275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F27A85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759" w:author="Author"/>
              </w:rPr>
            </w:pPr>
            <w:ins w:id="2760" w:author="Author">
              <w:r w:rsidRPr="00076F00">
                <w:t>1973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534550" w14:textId="77777777" w:rsidR="00CC69DD" w:rsidRPr="00076F00" w:rsidRDefault="00CC69DD" w:rsidP="00B820C4">
            <w:pPr>
              <w:pStyle w:val="tabletext00"/>
              <w:jc w:val="right"/>
              <w:rPr>
                <w:ins w:id="276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96F7C9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762" w:author="Author"/>
              </w:rPr>
            </w:pPr>
            <w:ins w:id="2763" w:author="Author">
              <w:r w:rsidRPr="00076F00">
                <w:t>752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ACBF3F" w14:textId="77777777" w:rsidR="00CC69DD" w:rsidRPr="00076F00" w:rsidRDefault="00CC69DD" w:rsidP="00B820C4">
            <w:pPr>
              <w:pStyle w:val="tabletext00"/>
              <w:jc w:val="right"/>
              <w:rPr>
                <w:ins w:id="276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31BCF1" w14:textId="77777777" w:rsidR="00CC69DD" w:rsidRPr="00076F00" w:rsidRDefault="00CC69DD" w:rsidP="00B820C4">
            <w:pPr>
              <w:pStyle w:val="tabletext00"/>
              <w:rPr>
                <w:ins w:id="2765" w:author="Author"/>
              </w:rPr>
            </w:pPr>
            <w:ins w:id="2766" w:author="Author">
              <w:r w:rsidRPr="00076F00">
                <w:t>243</w:t>
              </w:r>
            </w:ins>
          </w:p>
        </w:tc>
      </w:tr>
      <w:tr w:rsidR="00CC69DD" w:rsidRPr="00076F00" w14:paraId="400512BA" w14:textId="77777777" w:rsidTr="00AC74D0">
        <w:trPr>
          <w:cantSplit/>
          <w:trHeight w:val="190"/>
          <w:ins w:id="27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B43DB9" w14:textId="77777777" w:rsidR="00CC69DD" w:rsidRPr="00076F00" w:rsidRDefault="00CC69DD" w:rsidP="00B820C4">
            <w:pPr>
              <w:pStyle w:val="tabletext00"/>
              <w:rPr>
                <w:ins w:id="27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0A066" w14:textId="77777777" w:rsidR="00CC69DD" w:rsidRPr="00076F00" w:rsidRDefault="00CC69DD" w:rsidP="00B820C4">
            <w:pPr>
              <w:pStyle w:val="tabletext00"/>
              <w:jc w:val="center"/>
              <w:rPr>
                <w:ins w:id="2769" w:author="Author"/>
              </w:rPr>
            </w:pPr>
            <w:ins w:id="2770" w:author="Author">
              <w:r w:rsidRPr="00076F00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639C2" w14:textId="77777777" w:rsidR="00CC69DD" w:rsidRPr="00076F00" w:rsidRDefault="00CC69DD" w:rsidP="00B820C4">
            <w:pPr>
              <w:pStyle w:val="tabletext00"/>
              <w:rPr>
                <w:ins w:id="2771" w:author="Author"/>
              </w:rPr>
            </w:pPr>
            <w:ins w:id="2772" w:author="Author">
              <w:r w:rsidRPr="00076F00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E26CA4" w14:textId="77777777" w:rsidR="00CC69DD" w:rsidRPr="00076F00" w:rsidRDefault="00CC69DD" w:rsidP="00B820C4">
            <w:pPr>
              <w:pStyle w:val="tabletext00"/>
              <w:jc w:val="right"/>
              <w:rPr>
                <w:ins w:id="277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6EAD04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774" w:author="Author"/>
              </w:rPr>
            </w:pPr>
            <w:ins w:id="2775" w:author="Author">
              <w:r w:rsidRPr="00076F00">
                <w:t>2033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F05057" w14:textId="77777777" w:rsidR="00CC69DD" w:rsidRPr="00076F00" w:rsidRDefault="00CC69DD" w:rsidP="00B820C4">
            <w:pPr>
              <w:pStyle w:val="tabletext00"/>
              <w:jc w:val="right"/>
              <w:rPr>
                <w:ins w:id="277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46E3EF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777" w:author="Author"/>
              </w:rPr>
            </w:pPr>
            <w:ins w:id="2778" w:author="Author">
              <w:r w:rsidRPr="00076F00">
                <w:t>894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A328DC" w14:textId="77777777" w:rsidR="00CC69DD" w:rsidRPr="00076F00" w:rsidRDefault="00CC69DD" w:rsidP="00B820C4">
            <w:pPr>
              <w:pStyle w:val="tabletext00"/>
              <w:jc w:val="right"/>
              <w:rPr>
                <w:ins w:id="277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633C16" w14:textId="77777777" w:rsidR="00CC69DD" w:rsidRPr="00076F00" w:rsidRDefault="00CC69DD" w:rsidP="00B820C4">
            <w:pPr>
              <w:pStyle w:val="tabletext00"/>
              <w:rPr>
                <w:ins w:id="2780" w:author="Author"/>
              </w:rPr>
            </w:pPr>
            <w:ins w:id="2781" w:author="Author">
              <w:r w:rsidRPr="00076F00">
                <w:t>331</w:t>
              </w:r>
            </w:ins>
          </w:p>
        </w:tc>
      </w:tr>
      <w:tr w:rsidR="00CC69DD" w:rsidRPr="00076F00" w14:paraId="28D5F535" w14:textId="77777777" w:rsidTr="00AC74D0">
        <w:trPr>
          <w:cantSplit/>
          <w:trHeight w:val="190"/>
          <w:ins w:id="27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AC316E" w14:textId="77777777" w:rsidR="00CC69DD" w:rsidRPr="00076F00" w:rsidRDefault="00CC69DD" w:rsidP="00B820C4">
            <w:pPr>
              <w:pStyle w:val="tabletext00"/>
              <w:rPr>
                <w:ins w:id="27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103DA" w14:textId="77777777" w:rsidR="00CC69DD" w:rsidRPr="00076F00" w:rsidRDefault="00CC69DD" w:rsidP="00B820C4">
            <w:pPr>
              <w:pStyle w:val="tabletext00"/>
              <w:jc w:val="center"/>
              <w:rPr>
                <w:ins w:id="2784" w:author="Author"/>
              </w:rPr>
            </w:pPr>
            <w:ins w:id="2785" w:author="Author">
              <w:r w:rsidRPr="00076F00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DB98E" w14:textId="77777777" w:rsidR="00CC69DD" w:rsidRPr="00076F00" w:rsidRDefault="00CC69DD" w:rsidP="00B820C4">
            <w:pPr>
              <w:pStyle w:val="tabletext00"/>
              <w:rPr>
                <w:ins w:id="2786" w:author="Author"/>
              </w:rPr>
            </w:pPr>
            <w:ins w:id="2787" w:author="Author">
              <w:r w:rsidRPr="00076F00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34640F" w14:textId="77777777" w:rsidR="00CC69DD" w:rsidRPr="00076F00" w:rsidRDefault="00CC69DD" w:rsidP="00B820C4">
            <w:pPr>
              <w:pStyle w:val="tabletext00"/>
              <w:jc w:val="right"/>
              <w:rPr>
                <w:ins w:id="278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EF8DBB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789" w:author="Author"/>
              </w:rPr>
            </w:pPr>
            <w:ins w:id="2790" w:author="Author">
              <w:r w:rsidRPr="00076F00">
                <w:t>2262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1D298E" w14:textId="77777777" w:rsidR="00CC69DD" w:rsidRPr="00076F00" w:rsidRDefault="00CC69DD" w:rsidP="00B820C4">
            <w:pPr>
              <w:pStyle w:val="tabletext00"/>
              <w:jc w:val="right"/>
              <w:rPr>
                <w:ins w:id="279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D018B5" w14:textId="77777777" w:rsidR="00CC69DD" w:rsidRPr="00076F00" w:rsidRDefault="00CC69DD" w:rsidP="00B820C4">
            <w:pPr>
              <w:pStyle w:val="tabletext00"/>
              <w:rPr>
                <w:ins w:id="2792" w:author="Author"/>
              </w:rPr>
            </w:pPr>
            <w:ins w:id="2793" w:author="Author">
              <w:r w:rsidRPr="00076F00"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50B5B7" w14:textId="77777777" w:rsidR="00CC69DD" w:rsidRPr="00076F00" w:rsidRDefault="00CC69DD" w:rsidP="00B820C4">
            <w:pPr>
              <w:pStyle w:val="tabletext00"/>
              <w:jc w:val="right"/>
              <w:rPr>
                <w:ins w:id="279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57FEC6" w14:textId="77777777" w:rsidR="00CC69DD" w:rsidRPr="00076F00" w:rsidRDefault="00CC69DD" w:rsidP="00B820C4">
            <w:pPr>
              <w:pStyle w:val="tabletext00"/>
              <w:rPr>
                <w:ins w:id="2795" w:author="Author"/>
              </w:rPr>
            </w:pPr>
            <w:ins w:id="2796" w:author="Author">
              <w:r w:rsidRPr="00076F00">
                <w:t>273</w:t>
              </w:r>
            </w:ins>
          </w:p>
        </w:tc>
      </w:tr>
      <w:tr w:rsidR="00CC69DD" w:rsidRPr="00076F00" w14:paraId="0AA3220A" w14:textId="77777777" w:rsidTr="00AC74D0">
        <w:trPr>
          <w:cantSplit/>
          <w:trHeight w:val="190"/>
          <w:ins w:id="27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2CAEB9" w14:textId="77777777" w:rsidR="00CC69DD" w:rsidRPr="00076F00" w:rsidRDefault="00CC69DD" w:rsidP="00B820C4">
            <w:pPr>
              <w:pStyle w:val="tabletext00"/>
              <w:rPr>
                <w:ins w:id="27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7B916" w14:textId="77777777" w:rsidR="00CC69DD" w:rsidRPr="00076F00" w:rsidRDefault="00CC69DD" w:rsidP="00B820C4">
            <w:pPr>
              <w:pStyle w:val="tabletext00"/>
              <w:jc w:val="center"/>
              <w:rPr>
                <w:ins w:id="2799" w:author="Author"/>
              </w:rPr>
            </w:pPr>
            <w:ins w:id="2800" w:author="Author">
              <w:r w:rsidRPr="00076F00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45E93" w14:textId="77777777" w:rsidR="00CC69DD" w:rsidRPr="00076F00" w:rsidRDefault="00CC69DD" w:rsidP="00B820C4">
            <w:pPr>
              <w:pStyle w:val="tabletext00"/>
              <w:rPr>
                <w:ins w:id="2801" w:author="Author"/>
              </w:rPr>
            </w:pPr>
            <w:ins w:id="2802" w:author="Author">
              <w:r w:rsidRPr="00076F00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6D2896" w14:textId="77777777" w:rsidR="00CC69DD" w:rsidRPr="00076F00" w:rsidRDefault="00CC69DD" w:rsidP="00B820C4">
            <w:pPr>
              <w:pStyle w:val="tabletext00"/>
              <w:jc w:val="right"/>
              <w:rPr>
                <w:ins w:id="280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BACDA6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804" w:author="Author"/>
              </w:rPr>
            </w:pPr>
            <w:ins w:id="2805" w:author="Author">
              <w:r w:rsidRPr="00076F00">
                <w:t>1704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7013E7" w14:textId="77777777" w:rsidR="00CC69DD" w:rsidRPr="00076F00" w:rsidRDefault="00CC69DD" w:rsidP="00B820C4">
            <w:pPr>
              <w:pStyle w:val="tabletext00"/>
              <w:jc w:val="right"/>
              <w:rPr>
                <w:ins w:id="280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B83A0B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807" w:author="Author"/>
              </w:rPr>
            </w:pPr>
            <w:ins w:id="2808" w:author="Author">
              <w:r w:rsidRPr="00076F00">
                <w:t>705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978984" w14:textId="77777777" w:rsidR="00CC69DD" w:rsidRPr="00076F00" w:rsidRDefault="00CC69DD" w:rsidP="00B820C4">
            <w:pPr>
              <w:pStyle w:val="tabletext00"/>
              <w:jc w:val="right"/>
              <w:rPr>
                <w:ins w:id="280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837EC4" w14:textId="77777777" w:rsidR="00CC69DD" w:rsidRPr="00076F00" w:rsidRDefault="00CC69DD" w:rsidP="00B820C4">
            <w:pPr>
              <w:pStyle w:val="tabletext00"/>
              <w:rPr>
                <w:ins w:id="2810" w:author="Author"/>
              </w:rPr>
            </w:pPr>
            <w:ins w:id="2811" w:author="Author">
              <w:r w:rsidRPr="00076F00">
                <w:t>235</w:t>
              </w:r>
            </w:ins>
          </w:p>
        </w:tc>
      </w:tr>
      <w:tr w:rsidR="00CC69DD" w:rsidRPr="00076F00" w14:paraId="0FDA61B0" w14:textId="77777777" w:rsidTr="00AC74D0">
        <w:trPr>
          <w:cantSplit/>
          <w:trHeight w:val="190"/>
          <w:ins w:id="28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5D7E6D" w14:textId="77777777" w:rsidR="00CC69DD" w:rsidRPr="00076F00" w:rsidRDefault="00CC69DD" w:rsidP="00B820C4">
            <w:pPr>
              <w:pStyle w:val="tabletext00"/>
              <w:rPr>
                <w:ins w:id="28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7D631" w14:textId="77777777" w:rsidR="00CC69DD" w:rsidRPr="00076F00" w:rsidRDefault="00CC69DD" w:rsidP="00B820C4">
            <w:pPr>
              <w:pStyle w:val="tabletext00"/>
              <w:jc w:val="center"/>
              <w:rPr>
                <w:ins w:id="2814" w:author="Author"/>
              </w:rPr>
            </w:pPr>
            <w:ins w:id="2815" w:author="Author">
              <w:r w:rsidRPr="00076F00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0F149" w14:textId="77777777" w:rsidR="00CC69DD" w:rsidRPr="00076F00" w:rsidRDefault="00CC69DD" w:rsidP="00B820C4">
            <w:pPr>
              <w:pStyle w:val="tabletext00"/>
              <w:rPr>
                <w:ins w:id="2816" w:author="Author"/>
              </w:rPr>
            </w:pPr>
            <w:ins w:id="2817" w:author="Author">
              <w:r w:rsidRPr="00076F00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57567" w14:textId="77777777" w:rsidR="00CC69DD" w:rsidRPr="00076F00" w:rsidRDefault="00CC69DD" w:rsidP="00B820C4">
            <w:pPr>
              <w:pStyle w:val="tabletext00"/>
              <w:jc w:val="right"/>
              <w:rPr>
                <w:ins w:id="281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D5E23C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819" w:author="Author"/>
              </w:rPr>
            </w:pPr>
            <w:ins w:id="2820" w:author="Author">
              <w:r w:rsidRPr="00076F00">
                <w:t>2064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54EE58" w14:textId="77777777" w:rsidR="00CC69DD" w:rsidRPr="00076F00" w:rsidRDefault="00CC69DD" w:rsidP="00B820C4">
            <w:pPr>
              <w:pStyle w:val="tabletext00"/>
              <w:jc w:val="right"/>
              <w:rPr>
                <w:ins w:id="282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485194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822" w:author="Author"/>
              </w:rPr>
            </w:pPr>
            <w:ins w:id="2823" w:author="Author">
              <w:r w:rsidRPr="00076F00"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6E69AB" w14:textId="77777777" w:rsidR="00CC69DD" w:rsidRPr="00076F00" w:rsidRDefault="00CC69DD" w:rsidP="00B820C4">
            <w:pPr>
              <w:pStyle w:val="tabletext00"/>
              <w:jc w:val="right"/>
              <w:rPr>
                <w:ins w:id="282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D88E5C" w14:textId="77777777" w:rsidR="00CC69DD" w:rsidRPr="00076F00" w:rsidRDefault="00CC69DD" w:rsidP="00B820C4">
            <w:pPr>
              <w:pStyle w:val="tabletext00"/>
              <w:rPr>
                <w:ins w:id="2825" w:author="Author"/>
              </w:rPr>
            </w:pPr>
            <w:ins w:id="2826" w:author="Author">
              <w:r w:rsidRPr="00076F00">
                <w:t>248</w:t>
              </w:r>
            </w:ins>
          </w:p>
        </w:tc>
      </w:tr>
      <w:tr w:rsidR="00CC69DD" w:rsidRPr="00076F00" w14:paraId="670DA6BC" w14:textId="77777777" w:rsidTr="00AC74D0">
        <w:trPr>
          <w:cantSplit/>
          <w:trHeight w:val="190"/>
          <w:ins w:id="28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E25B5A" w14:textId="77777777" w:rsidR="00CC69DD" w:rsidRPr="00076F00" w:rsidRDefault="00CC69DD" w:rsidP="00B820C4">
            <w:pPr>
              <w:pStyle w:val="tabletext00"/>
              <w:rPr>
                <w:ins w:id="28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7714C" w14:textId="77777777" w:rsidR="00CC69DD" w:rsidRPr="00076F00" w:rsidRDefault="00CC69DD" w:rsidP="00B820C4">
            <w:pPr>
              <w:pStyle w:val="tabletext00"/>
              <w:jc w:val="center"/>
              <w:rPr>
                <w:ins w:id="2829" w:author="Author"/>
              </w:rPr>
            </w:pPr>
            <w:ins w:id="2830" w:author="Author">
              <w:r w:rsidRPr="00076F00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25623" w14:textId="77777777" w:rsidR="00CC69DD" w:rsidRPr="00076F00" w:rsidRDefault="00CC69DD" w:rsidP="00B820C4">
            <w:pPr>
              <w:pStyle w:val="tabletext00"/>
              <w:rPr>
                <w:ins w:id="2831" w:author="Author"/>
              </w:rPr>
            </w:pPr>
            <w:ins w:id="2832" w:author="Author">
              <w:r w:rsidRPr="00076F00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4F5B47" w14:textId="77777777" w:rsidR="00CC69DD" w:rsidRPr="00076F00" w:rsidRDefault="00CC69DD" w:rsidP="00B820C4">
            <w:pPr>
              <w:pStyle w:val="tabletext00"/>
              <w:jc w:val="right"/>
              <w:rPr>
                <w:ins w:id="283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6D6F1C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834" w:author="Author"/>
              </w:rPr>
            </w:pPr>
            <w:ins w:id="2835" w:author="Author">
              <w:r w:rsidRPr="00076F00">
                <w:t>1669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4C677A" w14:textId="77777777" w:rsidR="00CC69DD" w:rsidRPr="00076F00" w:rsidRDefault="00CC69DD" w:rsidP="00B820C4">
            <w:pPr>
              <w:pStyle w:val="tabletext00"/>
              <w:jc w:val="right"/>
              <w:rPr>
                <w:ins w:id="283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2A9927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837" w:author="Author"/>
              </w:rPr>
            </w:pPr>
            <w:ins w:id="2838" w:author="Author">
              <w:r w:rsidRPr="00076F00">
                <w:t>690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421AF4" w14:textId="77777777" w:rsidR="00CC69DD" w:rsidRPr="00076F00" w:rsidRDefault="00CC69DD" w:rsidP="00B820C4">
            <w:pPr>
              <w:pStyle w:val="tabletext00"/>
              <w:jc w:val="right"/>
              <w:rPr>
                <w:ins w:id="283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10B572" w14:textId="77777777" w:rsidR="00CC69DD" w:rsidRPr="00076F00" w:rsidRDefault="00CC69DD" w:rsidP="00B820C4">
            <w:pPr>
              <w:pStyle w:val="tabletext00"/>
              <w:rPr>
                <w:ins w:id="2840" w:author="Author"/>
              </w:rPr>
            </w:pPr>
            <w:ins w:id="2841" w:author="Author">
              <w:r w:rsidRPr="00076F00">
                <w:t>237</w:t>
              </w:r>
            </w:ins>
          </w:p>
        </w:tc>
      </w:tr>
      <w:tr w:rsidR="00CC69DD" w:rsidRPr="00076F00" w14:paraId="45C1E0DF" w14:textId="77777777" w:rsidTr="00AC74D0">
        <w:trPr>
          <w:cantSplit/>
          <w:trHeight w:val="190"/>
          <w:ins w:id="28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C26FB6" w14:textId="77777777" w:rsidR="00CC69DD" w:rsidRPr="00076F00" w:rsidRDefault="00CC69DD" w:rsidP="00B820C4">
            <w:pPr>
              <w:pStyle w:val="tabletext00"/>
              <w:rPr>
                <w:ins w:id="28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464CB" w14:textId="77777777" w:rsidR="00CC69DD" w:rsidRPr="00076F00" w:rsidRDefault="00CC69DD" w:rsidP="00B820C4">
            <w:pPr>
              <w:pStyle w:val="tabletext00"/>
              <w:jc w:val="center"/>
              <w:rPr>
                <w:ins w:id="2844" w:author="Author"/>
              </w:rPr>
            </w:pPr>
            <w:ins w:id="2845" w:author="Author">
              <w:r w:rsidRPr="00076F00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BAB1E" w14:textId="77777777" w:rsidR="00CC69DD" w:rsidRPr="00076F00" w:rsidRDefault="00CC69DD" w:rsidP="00B820C4">
            <w:pPr>
              <w:pStyle w:val="tabletext00"/>
              <w:rPr>
                <w:ins w:id="2846" w:author="Author"/>
              </w:rPr>
            </w:pPr>
            <w:ins w:id="2847" w:author="Author">
              <w:r w:rsidRPr="00076F00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4082FA" w14:textId="77777777" w:rsidR="00CC69DD" w:rsidRPr="00076F00" w:rsidRDefault="00CC69DD" w:rsidP="00B820C4">
            <w:pPr>
              <w:pStyle w:val="tabletext00"/>
              <w:jc w:val="right"/>
              <w:rPr>
                <w:ins w:id="284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ED8BEF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849" w:author="Author"/>
              </w:rPr>
            </w:pPr>
            <w:ins w:id="2850" w:author="Author">
              <w:r w:rsidRPr="00076F00">
                <w:t>1937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1E24DF" w14:textId="77777777" w:rsidR="00CC69DD" w:rsidRPr="00076F00" w:rsidRDefault="00CC69DD" w:rsidP="00B820C4">
            <w:pPr>
              <w:pStyle w:val="tabletext00"/>
              <w:jc w:val="right"/>
              <w:rPr>
                <w:ins w:id="285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7938B5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852" w:author="Author"/>
              </w:rPr>
            </w:pPr>
            <w:ins w:id="2853" w:author="Author">
              <w:r w:rsidRPr="00076F00">
                <w:t>861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814C59" w14:textId="77777777" w:rsidR="00CC69DD" w:rsidRPr="00076F00" w:rsidRDefault="00CC69DD" w:rsidP="00B820C4">
            <w:pPr>
              <w:pStyle w:val="tabletext00"/>
              <w:jc w:val="right"/>
              <w:rPr>
                <w:ins w:id="285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5ACEF1" w14:textId="77777777" w:rsidR="00CC69DD" w:rsidRPr="00076F00" w:rsidRDefault="00CC69DD" w:rsidP="00B820C4">
            <w:pPr>
              <w:pStyle w:val="tabletext00"/>
              <w:rPr>
                <w:ins w:id="2855" w:author="Author"/>
              </w:rPr>
            </w:pPr>
            <w:ins w:id="2856" w:author="Author">
              <w:r w:rsidRPr="00076F00">
                <w:t>259</w:t>
              </w:r>
            </w:ins>
          </w:p>
        </w:tc>
      </w:tr>
      <w:tr w:rsidR="00CC69DD" w:rsidRPr="00076F00" w14:paraId="77031D5A" w14:textId="77777777" w:rsidTr="00AC74D0">
        <w:trPr>
          <w:cantSplit/>
          <w:trHeight w:val="190"/>
          <w:ins w:id="28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DCA560" w14:textId="77777777" w:rsidR="00CC69DD" w:rsidRPr="00076F00" w:rsidRDefault="00CC69DD" w:rsidP="00B820C4">
            <w:pPr>
              <w:pStyle w:val="tabletext00"/>
              <w:rPr>
                <w:ins w:id="28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12FF6" w14:textId="77777777" w:rsidR="00CC69DD" w:rsidRPr="00076F00" w:rsidRDefault="00CC69DD" w:rsidP="00B820C4">
            <w:pPr>
              <w:pStyle w:val="tabletext00"/>
              <w:jc w:val="center"/>
              <w:rPr>
                <w:ins w:id="2859" w:author="Author"/>
              </w:rPr>
            </w:pPr>
            <w:ins w:id="2860" w:author="Author">
              <w:r w:rsidRPr="00076F00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9D345" w14:textId="77777777" w:rsidR="00CC69DD" w:rsidRPr="00076F00" w:rsidRDefault="00CC69DD" w:rsidP="00B820C4">
            <w:pPr>
              <w:pStyle w:val="tabletext00"/>
              <w:rPr>
                <w:ins w:id="2861" w:author="Author"/>
              </w:rPr>
            </w:pPr>
            <w:ins w:id="2862" w:author="Author">
              <w:r w:rsidRPr="00076F00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0AF548" w14:textId="77777777" w:rsidR="00CC69DD" w:rsidRPr="00076F00" w:rsidRDefault="00CC69DD" w:rsidP="00B820C4">
            <w:pPr>
              <w:pStyle w:val="tabletext00"/>
              <w:jc w:val="right"/>
              <w:rPr>
                <w:ins w:id="286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707E55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864" w:author="Author"/>
              </w:rPr>
            </w:pPr>
            <w:ins w:id="2865" w:author="Author">
              <w:r w:rsidRPr="00076F00">
                <w:t>2056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AB5F0A" w14:textId="77777777" w:rsidR="00CC69DD" w:rsidRPr="00076F00" w:rsidRDefault="00CC69DD" w:rsidP="00B820C4">
            <w:pPr>
              <w:pStyle w:val="tabletext00"/>
              <w:jc w:val="right"/>
              <w:rPr>
                <w:ins w:id="286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69EC82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867" w:author="Author"/>
              </w:rPr>
            </w:pPr>
            <w:ins w:id="2868" w:author="Author">
              <w:r w:rsidRPr="00076F00">
                <w:t>842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A303F5" w14:textId="77777777" w:rsidR="00CC69DD" w:rsidRPr="00076F00" w:rsidRDefault="00CC69DD" w:rsidP="00B820C4">
            <w:pPr>
              <w:pStyle w:val="tabletext00"/>
              <w:jc w:val="right"/>
              <w:rPr>
                <w:ins w:id="286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DB817A" w14:textId="77777777" w:rsidR="00CC69DD" w:rsidRPr="00076F00" w:rsidRDefault="00CC69DD" w:rsidP="00B820C4">
            <w:pPr>
              <w:pStyle w:val="tabletext00"/>
              <w:rPr>
                <w:ins w:id="2870" w:author="Author"/>
              </w:rPr>
            </w:pPr>
            <w:ins w:id="2871" w:author="Author">
              <w:r w:rsidRPr="00076F00">
                <w:t>252</w:t>
              </w:r>
            </w:ins>
          </w:p>
        </w:tc>
      </w:tr>
      <w:tr w:rsidR="00CC69DD" w:rsidRPr="00076F00" w14:paraId="6B0223D4" w14:textId="77777777" w:rsidTr="00AC74D0">
        <w:trPr>
          <w:cantSplit/>
          <w:trHeight w:val="190"/>
          <w:ins w:id="28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8A0573" w14:textId="77777777" w:rsidR="00CC69DD" w:rsidRPr="00076F00" w:rsidRDefault="00CC69DD" w:rsidP="00B820C4">
            <w:pPr>
              <w:pStyle w:val="tabletext00"/>
              <w:rPr>
                <w:ins w:id="28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FDB14" w14:textId="77777777" w:rsidR="00CC69DD" w:rsidRPr="00076F00" w:rsidRDefault="00CC69DD" w:rsidP="00B820C4">
            <w:pPr>
              <w:pStyle w:val="tabletext00"/>
              <w:jc w:val="center"/>
              <w:rPr>
                <w:ins w:id="2874" w:author="Author"/>
              </w:rPr>
            </w:pPr>
            <w:ins w:id="2875" w:author="Author">
              <w:r w:rsidRPr="00076F00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460FC" w14:textId="77777777" w:rsidR="00CC69DD" w:rsidRPr="00076F00" w:rsidRDefault="00CC69DD" w:rsidP="00B820C4">
            <w:pPr>
              <w:pStyle w:val="tabletext00"/>
              <w:rPr>
                <w:ins w:id="2876" w:author="Author"/>
              </w:rPr>
            </w:pPr>
            <w:ins w:id="2877" w:author="Author">
              <w:r w:rsidRPr="00076F00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8991C5" w14:textId="77777777" w:rsidR="00CC69DD" w:rsidRPr="00076F00" w:rsidRDefault="00CC69DD" w:rsidP="00B820C4">
            <w:pPr>
              <w:pStyle w:val="tabletext00"/>
              <w:jc w:val="right"/>
              <w:rPr>
                <w:ins w:id="287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A9ED8A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879" w:author="Author"/>
              </w:rPr>
            </w:pPr>
            <w:ins w:id="2880" w:author="Author">
              <w:r w:rsidRPr="00076F00">
                <w:t>1933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0A78BC" w14:textId="77777777" w:rsidR="00CC69DD" w:rsidRPr="00076F00" w:rsidRDefault="00CC69DD" w:rsidP="00B820C4">
            <w:pPr>
              <w:pStyle w:val="tabletext00"/>
              <w:jc w:val="right"/>
              <w:rPr>
                <w:ins w:id="288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C6A795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882" w:author="Author"/>
              </w:rPr>
            </w:pPr>
            <w:ins w:id="2883" w:author="Author">
              <w:r w:rsidRPr="00076F00">
                <w:t>711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17A617" w14:textId="77777777" w:rsidR="00CC69DD" w:rsidRPr="00076F00" w:rsidRDefault="00CC69DD" w:rsidP="00B820C4">
            <w:pPr>
              <w:pStyle w:val="tabletext00"/>
              <w:jc w:val="right"/>
              <w:rPr>
                <w:ins w:id="288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4BAB94" w14:textId="77777777" w:rsidR="00CC69DD" w:rsidRPr="00076F00" w:rsidRDefault="00CC69DD" w:rsidP="00B820C4">
            <w:pPr>
              <w:pStyle w:val="tabletext00"/>
              <w:rPr>
                <w:ins w:id="2885" w:author="Author"/>
              </w:rPr>
            </w:pPr>
            <w:ins w:id="2886" w:author="Author">
              <w:r w:rsidRPr="00076F00">
                <w:t>267</w:t>
              </w:r>
            </w:ins>
          </w:p>
        </w:tc>
      </w:tr>
      <w:tr w:rsidR="00CC69DD" w:rsidRPr="00076F00" w14:paraId="7F64F8B7" w14:textId="77777777" w:rsidTr="00AC74D0">
        <w:trPr>
          <w:cantSplit/>
          <w:trHeight w:val="190"/>
          <w:ins w:id="28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257EC4" w14:textId="77777777" w:rsidR="00CC69DD" w:rsidRPr="00076F00" w:rsidRDefault="00CC69DD" w:rsidP="00B820C4">
            <w:pPr>
              <w:pStyle w:val="tabletext00"/>
              <w:rPr>
                <w:ins w:id="28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CFDB1" w14:textId="77777777" w:rsidR="00CC69DD" w:rsidRPr="00076F00" w:rsidRDefault="00CC69DD" w:rsidP="00B820C4">
            <w:pPr>
              <w:pStyle w:val="tabletext00"/>
              <w:jc w:val="center"/>
              <w:rPr>
                <w:ins w:id="2889" w:author="Author"/>
              </w:rPr>
            </w:pPr>
            <w:ins w:id="2890" w:author="Author">
              <w:r w:rsidRPr="00076F00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D5CFF" w14:textId="77777777" w:rsidR="00CC69DD" w:rsidRPr="00076F00" w:rsidRDefault="00CC69DD" w:rsidP="00B820C4">
            <w:pPr>
              <w:pStyle w:val="tabletext00"/>
              <w:rPr>
                <w:ins w:id="2891" w:author="Author"/>
              </w:rPr>
            </w:pPr>
            <w:ins w:id="2892" w:author="Author">
              <w:r w:rsidRPr="00076F00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85797A" w14:textId="77777777" w:rsidR="00CC69DD" w:rsidRPr="00076F00" w:rsidRDefault="00CC69DD" w:rsidP="00B820C4">
            <w:pPr>
              <w:pStyle w:val="tabletext00"/>
              <w:jc w:val="right"/>
              <w:rPr>
                <w:ins w:id="289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922B2B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894" w:author="Author"/>
              </w:rPr>
            </w:pPr>
            <w:ins w:id="2895" w:author="Author">
              <w:r w:rsidRPr="00076F00">
                <w:t>1923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8ECF30" w14:textId="77777777" w:rsidR="00CC69DD" w:rsidRPr="00076F00" w:rsidRDefault="00CC69DD" w:rsidP="00B820C4">
            <w:pPr>
              <w:pStyle w:val="tabletext00"/>
              <w:jc w:val="right"/>
              <w:rPr>
                <w:ins w:id="2896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AF319D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897" w:author="Author"/>
              </w:rPr>
            </w:pPr>
            <w:ins w:id="2898" w:author="Author">
              <w:r w:rsidRPr="00076F00">
                <w:t>850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0F3153" w14:textId="77777777" w:rsidR="00CC69DD" w:rsidRPr="00076F00" w:rsidRDefault="00CC69DD" w:rsidP="00B820C4">
            <w:pPr>
              <w:pStyle w:val="tabletext00"/>
              <w:jc w:val="right"/>
              <w:rPr>
                <w:ins w:id="2899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E3F618" w14:textId="77777777" w:rsidR="00CC69DD" w:rsidRPr="00076F00" w:rsidRDefault="00CC69DD" w:rsidP="00B820C4">
            <w:pPr>
              <w:pStyle w:val="tabletext00"/>
              <w:rPr>
                <w:ins w:id="2900" w:author="Author"/>
              </w:rPr>
            </w:pPr>
            <w:ins w:id="2901" w:author="Author">
              <w:r w:rsidRPr="00076F00">
                <w:t>207</w:t>
              </w:r>
            </w:ins>
          </w:p>
        </w:tc>
      </w:tr>
      <w:tr w:rsidR="00CC69DD" w:rsidRPr="00076F00" w14:paraId="2C97A00E" w14:textId="77777777" w:rsidTr="00AC74D0">
        <w:trPr>
          <w:cantSplit/>
          <w:trHeight w:val="190"/>
          <w:ins w:id="29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A68A60" w14:textId="77777777" w:rsidR="00CC69DD" w:rsidRPr="00076F00" w:rsidRDefault="00CC69DD" w:rsidP="00B820C4">
            <w:pPr>
              <w:pStyle w:val="tabletext00"/>
              <w:rPr>
                <w:ins w:id="29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7757F" w14:textId="77777777" w:rsidR="00CC69DD" w:rsidRPr="00076F00" w:rsidRDefault="00CC69DD" w:rsidP="00B820C4">
            <w:pPr>
              <w:pStyle w:val="tabletext00"/>
              <w:jc w:val="center"/>
              <w:rPr>
                <w:ins w:id="2904" w:author="Author"/>
              </w:rPr>
            </w:pPr>
            <w:ins w:id="2905" w:author="Author">
              <w:r w:rsidRPr="00076F00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33CD7" w14:textId="77777777" w:rsidR="00CC69DD" w:rsidRPr="00076F00" w:rsidRDefault="00CC69DD" w:rsidP="00B820C4">
            <w:pPr>
              <w:pStyle w:val="tabletext00"/>
              <w:rPr>
                <w:ins w:id="2906" w:author="Author"/>
              </w:rPr>
            </w:pPr>
            <w:ins w:id="2907" w:author="Author">
              <w:r w:rsidRPr="00076F00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41C452" w14:textId="77777777" w:rsidR="00CC69DD" w:rsidRPr="00076F00" w:rsidRDefault="00CC69DD" w:rsidP="00B820C4">
            <w:pPr>
              <w:pStyle w:val="tabletext00"/>
              <w:jc w:val="right"/>
              <w:rPr>
                <w:ins w:id="290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154AD2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909" w:author="Author"/>
              </w:rPr>
            </w:pPr>
            <w:ins w:id="2910" w:author="Author">
              <w:r w:rsidRPr="00076F00">
                <w:t>2133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E40346" w14:textId="77777777" w:rsidR="00CC69DD" w:rsidRPr="00076F00" w:rsidRDefault="00CC69DD" w:rsidP="00B820C4">
            <w:pPr>
              <w:pStyle w:val="tabletext00"/>
              <w:jc w:val="right"/>
              <w:rPr>
                <w:ins w:id="2911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5E7BFC" w14:textId="77777777" w:rsidR="00CC69DD" w:rsidRPr="00076F00" w:rsidRDefault="00CC69DD" w:rsidP="00B820C4">
            <w:pPr>
              <w:pStyle w:val="tabletext00"/>
              <w:tabs>
                <w:tab w:val="decimal" w:pos="400"/>
              </w:tabs>
              <w:rPr>
                <w:ins w:id="2912" w:author="Author"/>
              </w:rPr>
            </w:pPr>
            <w:ins w:id="2913" w:author="Author">
              <w:r w:rsidRPr="00076F00"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C72713" w14:textId="77777777" w:rsidR="00CC69DD" w:rsidRPr="00076F00" w:rsidRDefault="00CC69DD" w:rsidP="00B820C4">
            <w:pPr>
              <w:pStyle w:val="tabletext00"/>
              <w:jc w:val="right"/>
              <w:rPr>
                <w:ins w:id="2914" w:author="Author"/>
              </w:rPr>
            </w:pPr>
          </w:p>
        </w:tc>
        <w:tc>
          <w:tcPr>
            <w:tcW w:w="14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32C40A" w14:textId="77777777" w:rsidR="00CC69DD" w:rsidRPr="00076F00" w:rsidRDefault="00CC69DD" w:rsidP="00B820C4">
            <w:pPr>
              <w:pStyle w:val="tabletext00"/>
              <w:rPr>
                <w:ins w:id="2915" w:author="Author"/>
              </w:rPr>
            </w:pPr>
            <w:ins w:id="2916" w:author="Author">
              <w:r w:rsidRPr="00076F00">
                <w:t>221</w:t>
              </w:r>
            </w:ins>
          </w:p>
        </w:tc>
      </w:tr>
    </w:tbl>
    <w:p w14:paraId="4FE40CA1" w14:textId="77777777" w:rsidR="00CC69DD" w:rsidRDefault="00CC69DD" w:rsidP="00B820C4">
      <w:pPr>
        <w:pStyle w:val="tablecaption"/>
      </w:pPr>
      <w:ins w:id="2917" w:author="Author">
        <w:r w:rsidRPr="00076F00">
          <w:t xml:space="preserve">Table 225.F.#4(LC) Zone-rating Table </w:t>
        </w:r>
        <w:r w:rsidRPr="00076F00">
          <w:rPr>
            <w:rFonts w:cs="Arial"/>
          </w:rPr>
          <w:t>–</w:t>
        </w:r>
        <w:r w:rsidRPr="00076F00">
          <w:t xml:space="preserve"> Zone 44 (North Central) Combinations Loss Costs</w:t>
        </w:r>
      </w:ins>
    </w:p>
    <w:p w14:paraId="7AC56AA1" w14:textId="77777777" w:rsidR="00CC69DD" w:rsidRDefault="00CC69DD" w:rsidP="00B820C4">
      <w:pPr>
        <w:pStyle w:val="isonormal"/>
        <w:jc w:val="left"/>
      </w:pPr>
    </w:p>
    <w:p w14:paraId="0298A325" w14:textId="77777777" w:rsidR="00CC69DD" w:rsidRDefault="00CC69DD" w:rsidP="00B820C4">
      <w:pPr>
        <w:pStyle w:val="isonormal"/>
        <w:sectPr w:rsidR="00CC69DD" w:rsidSect="007C3DE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evenPage"/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34B77146" w14:textId="77777777" w:rsidR="00CC69DD" w:rsidRPr="005552C7" w:rsidRDefault="00CC69DD" w:rsidP="00B820C4">
      <w:pPr>
        <w:pStyle w:val="boxrule"/>
        <w:rPr>
          <w:ins w:id="2918" w:author="Author"/>
        </w:rPr>
      </w:pPr>
      <w:ins w:id="2919" w:author="Author">
        <w:r w:rsidRPr="005552C7">
          <w:lastRenderedPageBreak/>
          <w:t>249.  AUTO DEALERS – PREMIUM DEVELOPMENT FOR COMMON COVERAGES</w:t>
        </w:r>
      </w:ins>
    </w:p>
    <w:p w14:paraId="7C81520F" w14:textId="77777777" w:rsidR="00CC69DD" w:rsidRPr="005552C7" w:rsidRDefault="00CC69DD" w:rsidP="00B820C4">
      <w:pPr>
        <w:pStyle w:val="isonormal"/>
        <w:rPr>
          <w:ins w:id="292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10"/>
        <w:gridCol w:w="2390"/>
      </w:tblGrid>
      <w:tr w:rsidR="00CC69DD" w:rsidRPr="005552C7" w14:paraId="58EFB3D9" w14:textId="77777777" w:rsidTr="00AC74D0">
        <w:trPr>
          <w:cantSplit/>
          <w:trHeight w:val="190"/>
          <w:ins w:id="2921" w:author="Author"/>
        </w:trPr>
        <w:tc>
          <w:tcPr>
            <w:tcW w:w="200" w:type="dxa"/>
          </w:tcPr>
          <w:p w14:paraId="0836132C" w14:textId="77777777" w:rsidR="00CC69DD" w:rsidRPr="005552C7" w:rsidRDefault="00CC69DD" w:rsidP="00B820C4">
            <w:pPr>
              <w:pStyle w:val="tablehead"/>
              <w:rPr>
                <w:ins w:id="2922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A2D11" w14:textId="77777777" w:rsidR="00CC69DD" w:rsidRPr="005552C7" w:rsidRDefault="00CC69DD" w:rsidP="00B820C4">
            <w:pPr>
              <w:pStyle w:val="tablehead"/>
              <w:rPr>
                <w:ins w:id="2923" w:author="Author"/>
              </w:rPr>
            </w:pPr>
            <w:ins w:id="2924" w:author="Author">
              <w:r w:rsidRPr="005552C7">
                <w:t>Acts, Errors Or Omissions Base Loss Cost</w:t>
              </w:r>
            </w:ins>
          </w:p>
        </w:tc>
      </w:tr>
      <w:tr w:rsidR="00CC69DD" w:rsidRPr="005552C7" w14:paraId="18CC82FC" w14:textId="77777777" w:rsidTr="00AC74D0">
        <w:trPr>
          <w:cantSplit/>
          <w:trHeight w:val="190"/>
          <w:ins w:id="2925" w:author="Author"/>
        </w:trPr>
        <w:tc>
          <w:tcPr>
            <w:tcW w:w="200" w:type="dxa"/>
          </w:tcPr>
          <w:p w14:paraId="7ED38164" w14:textId="77777777" w:rsidR="00CC69DD" w:rsidRPr="005552C7" w:rsidRDefault="00CC69DD" w:rsidP="00B820C4">
            <w:pPr>
              <w:pStyle w:val="tabletext11"/>
              <w:rPr>
                <w:ins w:id="2926" w:author="Author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17D94F" w14:textId="77777777" w:rsidR="00CC69DD" w:rsidRPr="005552C7" w:rsidRDefault="00CC69DD" w:rsidP="00B820C4">
            <w:pPr>
              <w:pStyle w:val="tabletext11"/>
              <w:jc w:val="right"/>
              <w:rPr>
                <w:ins w:id="2927" w:author="Author"/>
              </w:rPr>
            </w:pPr>
            <w:ins w:id="2928" w:author="Author">
              <w:r w:rsidRPr="005552C7">
                <w:t>$</w:t>
              </w:r>
            </w:ins>
          </w:p>
        </w:tc>
        <w:tc>
          <w:tcPr>
            <w:tcW w:w="23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86878" w14:textId="77777777" w:rsidR="00CC69DD" w:rsidRPr="005552C7" w:rsidRDefault="00CC69DD" w:rsidP="00B820C4">
            <w:pPr>
              <w:pStyle w:val="tabletext11"/>
              <w:rPr>
                <w:ins w:id="2929" w:author="Author"/>
              </w:rPr>
            </w:pPr>
            <w:ins w:id="2930" w:author="Author">
              <w:r w:rsidRPr="005552C7">
                <w:t>28</w:t>
              </w:r>
            </w:ins>
          </w:p>
        </w:tc>
      </w:tr>
    </w:tbl>
    <w:p w14:paraId="78C9CAA5" w14:textId="77777777" w:rsidR="00CC69DD" w:rsidRDefault="00CC69DD" w:rsidP="00B820C4">
      <w:pPr>
        <w:pStyle w:val="tablecaption"/>
      </w:pPr>
      <w:ins w:id="2931" w:author="Author">
        <w:r w:rsidRPr="005552C7">
          <w:t>Table 249.F.2.a.(LC) Acts, Errors Or Omissions Liability Coverages Loss Cost</w:t>
        </w:r>
      </w:ins>
    </w:p>
    <w:p w14:paraId="7070189F" w14:textId="77777777" w:rsidR="00CC69DD" w:rsidRDefault="00CC69DD" w:rsidP="00B820C4">
      <w:pPr>
        <w:pStyle w:val="isonormal"/>
        <w:jc w:val="left"/>
      </w:pPr>
    </w:p>
    <w:p w14:paraId="176D6F32" w14:textId="77777777" w:rsidR="00CC69DD" w:rsidRDefault="00CC69DD" w:rsidP="00B820C4">
      <w:pPr>
        <w:pStyle w:val="isonormal"/>
        <w:sectPr w:rsidR="00CC69DD" w:rsidSect="00CC69DD">
          <w:pgSz w:w="12240" w:h="15840" w:code="1"/>
          <w:pgMar w:top="1400" w:right="960" w:bottom="1560" w:left="1200" w:header="0" w:footer="480" w:gutter="0"/>
          <w:cols w:space="480"/>
          <w:docGrid w:linePitch="326"/>
        </w:sectPr>
      </w:pPr>
    </w:p>
    <w:p w14:paraId="5C4F8623" w14:textId="77777777" w:rsidR="00CC69DD" w:rsidRPr="00F91A09" w:rsidRDefault="00CC69DD" w:rsidP="00B820C4">
      <w:pPr>
        <w:pStyle w:val="boxrule"/>
        <w:rPr>
          <w:ins w:id="2932" w:author="Author"/>
        </w:rPr>
      </w:pPr>
      <w:ins w:id="2933" w:author="Author">
        <w:r w:rsidRPr="00F91A09">
          <w:lastRenderedPageBreak/>
          <w:t>270.  FINANCED AUTOS</w:t>
        </w:r>
      </w:ins>
    </w:p>
    <w:p w14:paraId="71D9D6A9" w14:textId="77777777" w:rsidR="00CC69DD" w:rsidRPr="00F91A09" w:rsidRDefault="00CC69DD" w:rsidP="00B820C4">
      <w:pPr>
        <w:pStyle w:val="isonormal"/>
        <w:rPr>
          <w:ins w:id="2934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47"/>
        <w:gridCol w:w="528"/>
        <w:gridCol w:w="133"/>
        <w:gridCol w:w="293"/>
        <w:gridCol w:w="474"/>
        <w:gridCol w:w="241"/>
        <w:gridCol w:w="299"/>
        <w:gridCol w:w="540"/>
        <w:gridCol w:w="169"/>
        <w:gridCol w:w="281"/>
        <w:gridCol w:w="540"/>
        <w:gridCol w:w="187"/>
        <w:gridCol w:w="311"/>
        <w:gridCol w:w="492"/>
        <w:gridCol w:w="205"/>
        <w:gridCol w:w="245"/>
        <w:gridCol w:w="540"/>
        <w:gridCol w:w="223"/>
        <w:gridCol w:w="293"/>
        <w:gridCol w:w="500"/>
        <w:gridCol w:w="154"/>
        <w:gridCol w:w="360"/>
        <w:gridCol w:w="540"/>
        <w:gridCol w:w="195"/>
      </w:tblGrid>
      <w:tr w:rsidR="00CC69DD" w:rsidRPr="00F91A09" w14:paraId="46B147D7" w14:textId="77777777" w:rsidTr="00AC74D0">
        <w:trPr>
          <w:cantSplit/>
          <w:trHeight w:val="190"/>
          <w:ins w:id="2935" w:author="Author"/>
        </w:trPr>
        <w:tc>
          <w:tcPr>
            <w:tcW w:w="200" w:type="dxa"/>
          </w:tcPr>
          <w:p w14:paraId="4D0D0B74" w14:textId="77777777" w:rsidR="00CC69DD" w:rsidRPr="00F91A09" w:rsidRDefault="00CC69DD" w:rsidP="00B820C4">
            <w:pPr>
              <w:pStyle w:val="tablehead"/>
              <w:rPr>
                <w:ins w:id="2936" w:author="Author"/>
              </w:rPr>
            </w:pPr>
          </w:p>
        </w:tc>
        <w:tc>
          <w:tcPr>
            <w:tcW w:w="10106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87D36F0" w14:textId="77777777" w:rsidR="00CC69DD" w:rsidRPr="00F91A09" w:rsidRDefault="00CC69DD" w:rsidP="00B820C4">
            <w:pPr>
              <w:pStyle w:val="tablehead"/>
              <w:rPr>
                <w:ins w:id="2937" w:author="Author"/>
              </w:rPr>
            </w:pPr>
            <w:ins w:id="2938" w:author="Author">
              <w:r w:rsidRPr="00F91A09">
                <w:t>Single Interest Coverage</w:t>
              </w:r>
            </w:ins>
          </w:p>
        </w:tc>
      </w:tr>
      <w:tr w:rsidR="00CC69DD" w:rsidRPr="00F91A09" w14:paraId="313B2B59" w14:textId="77777777" w:rsidTr="00AC74D0">
        <w:trPr>
          <w:cantSplit/>
          <w:trHeight w:val="190"/>
          <w:ins w:id="2939" w:author="Author"/>
        </w:trPr>
        <w:tc>
          <w:tcPr>
            <w:tcW w:w="200" w:type="dxa"/>
            <w:vMerge w:val="restart"/>
          </w:tcPr>
          <w:p w14:paraId="1A1DD4DB" w14:textId="77777777" w:rsidR="00CC69DD" w:rsidRPr="00F91A09" w:rsidRDefault="00CC69DD" w:rsidP="00B820C4">
            <w:pPr>
              <w:pStyle w:val="tablehead"/>
              <w:rPr>
                <w:ins w:id="2940" w:author="Author"/>
              </w:rPr>
            </w:pPr>
            <w:ins w:id="2941" w:author="Author">
              <w:r w:rsidRPr="00F91A09">
                <w:br/>
              </w:r>
              <w:r w:rsidRPr="00F91A09">
                <w:br/>
              </w:r>
              <w:r w:rsidRPr="00F91A09">
                <w:br/>
              </w:r>
              <w:r w:rsidRPr="00F91A09">
                <w:br/>
              </w:r>
            </w:ins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57B8F8F" w14:textId="77777777" w:rsidR="00CC69DD" w:rsidRPr="00F91A09" w:rsidRDefault="00CC69DD" w:rsidP="00B820C4">
            <w:pPr>
              <w:pStyle w:val="tablehead"/>
              <w:rPr>
                <w:ins w:id="2942" w:author="Author"/>
              </w:rPr>
            </w:pPr>
            <w:ins w:id="2943" w:author="Author">
              <w:r w:rsidRPr="00F91A09">
                <w:t>Original Unpaid</w:t>
              </w:r>
              <w:r w:rsidRPr="00F91A09">
                <w:br/>
                <w:t>Balance Including</w:t>
              </w:r>
              <w:r w:rsidRPr="00F91A09">
                <w:br/>
                <w:t>Finance Charges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3F04B0" w14:textId="77777777" w:rsidR="00CC69DD" w:rsidRPr="00F91A09" w:rsidRDefault="00CC69DD" w:rsidP="00B820C4">
            <w:pPr>
              <w:pStyle w:val="tablehead"/>
              <w:rPr>
                <w:ins w:id="2944" w:author="Author"/>
              </w:rPr>
            </w:pPr>
            <w:ins w:id="2945" w:author="Author">
              <w:r w:rsidRPr="00F91A09">
                <w:t>Comprehensive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A3C66E" w14:textId="77777777" w:rsidR="00CC69DD" w:rsidRPr="00F91A09" w:rsidRDefault="00CC69DD" w:rsidP="00B820C4">
            <w:pPr>
              <w:pStyle w:val="tablehead"/>
              <w:rPr>
                <w:ins w:id="2946" w:author="Author"/>
              </w:rPr>
            </w:pPr>
            <w:ins w:id="2947" w:author="Author">
              <w:r w:rsidRPr="00F91A09">
                <w:t>Collision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00326A" w14:textId="77777777" w:rsidR="00CC69DD" w:rsidRPr="00F91A09" w:rsidRDefault="00CC69DD" w:rsidP="00B820C4">
            <w:pPr>
              <w:pStyle w:val="tablehead"/>
              <w:rPr>
                <w:ins w:id="2948" w:author="Author"/>
              </w:rPr>
            </w:pPr>
            <w:ins w:id="2949" w:author="Author">
              <w:r w:rsidRPr="00F91A09">
                <w:t>Fire And Theft</w:t>
              </w:r>
            </w:ins>
          </w:p>
        </w:tc>
        <w:tc>
          <w:tcPr>
            <w:tcW w:w="20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9AFF27" w14:textId="77777777" w:rsidR="00CC69DD" w:rsidRPr="00F91A09" w:rsidRDefault="00CC69DD" w:rsidP="00B820C4">
            <w:pPr>
              <w:pStyle w:val="tablehead"/>
              <w:rPr>
                <w:ins w:id="2950" w:author="Author"/>
              </w:rPr>
            </w:pPr>
            <w:ins w:id="2951" w:author="Author">
              <w:r w:rsidRPr="00F91A09">
                <w:t>Conversion,</w:t>
              </w:r>
              <w:r w:rsidRPr="00F91A09">
                <w:br/>
                <w:t>Embezzlement</w:t>
              </w:r>
              <w:r w:rsidRPr="00F91A09">
                <w:br/>
                <w:t>And Secretion</w:t>
              </w:r>
            </w:ins>
          </w:p>
        </w:tc>
      </w:tr>
      <w:tr w:rsidR="00CC69DD" w:rsidRPr="00F91A09" w14:paraId="737FF047" w14:textId="77777777" w:rsidTr="00AC74D0">
        <w:trPr>
          <w:cantSplit/>
          <w:trHeight w:val="190"/>
          <w:ins w:id="2952" w:author="Author"/>
        </w:trPr>
        <w:tc>
          <w:tcPr>
            <w:tcW w:w="200" w:type="dxa"/>
            <w:vMerge/>
          </w:tcPr>
          <w:p w14:paraId="45FAC74E" w14:textId="77777777" w:rsidR="00CC69DD" w:rsidRPr="00F91A09" w:rsidRDefault="00CC69DD" w:rsidP="00B820C4">
            <w:pPr>
              <w:pStyle w:val="tablehead"/>
              <w:rPr>
                <w:ins w:id="2953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CCA3C" w14:textId="77777777" w:rsidR="00CC69DD" w:rsidRPr="00F91A09" w:rsidRDefault="00CC69DD" w:rsidP="00B820C4">
            <w:pPr>
              <w:pStyle w:val="tablehead"/>
              <w:rPr>
                <w:ins w:id="2954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A743E7" w14:textId="77777777" w:rsidR="00CC69DD" w:rsidRPr="00F91A09" w:rsidRDefault="00CC69DD" w:rsidP="00B820C4">
            <w:pPr>
              <w:pStyle w:val="tablehead"/>
              <w:rPr>
                <w:ins w:id="2955" w:author="Author"/>
              </w:rPr>
            </w:pPr>
            <w:ins w:id="2956" w:author="Author">
              <w:r w:rsidRPr="00F91A09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E4C22C" w14:textId="77777777" w:rsidR="00CC69DD" w:rsidRPr="00F91A09" w:rsidRDefault="00CC69DD" w:rsidP="00B820C4">
            <w:pPr>
              <w:pStyle w:val="tablehead"/>
              <w:rPr>
                <w:ins w:id="2957" w:author="Author"/>
              </w:rPr>
            </w:pPr>
            <w:ins w:id="2958" w:author="Author">
              <w:r w:rsidRPr="00F91A09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F9CFE1" w14:textId="77777777" w:rsidR="00CC69DD" w:rsidRPr="00F91A09" w:rsidRDefault="00CC69DD" w:rsidP="00B820C4">
            <w:pPr>
              <w:pStyle w:val="tablehead"/>
              <w:rPr>
                <w:ins w:id="2959" w:author="Author"/>
              </w:rPr>
            </w:pPr>
            <w:ins w:id="2960" w:author="Author">
              <w:r w:rsidRPr="00F91A09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A89F91" w14:textId="77777777" w:rsidR="00CC69DD" w:rsidRPr="00F91A09" w:rsidRDefault="00CC69DD" w:rsidP="00B820C4">
            <w:pPr>
              <w:pStyle w:val="tablehead"/>
              <w:rPr>
                <w:ins w:id="2961" w:author="Author"/>
              </w:rPr>
            </w:pPr>
            <w:ins w:id="2962" w:author="Author">
              <w:r w:rsidRPr="00F91A09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FE3352" w14:textId="77777777" w:rsidR="00CC69DD" w:rsidRPr="00F91A09" w:rsidRDefault="00CC69DD" w:rsidP="00B820C4">
            <w:pPr>
              <w:pStyle w:val="tablehead"/>
              <w:rPr>
                <w:ins w:id="2963" w:author="Author"/>
              </w:rPr>
            </w:pPr>
            <w:ins w:id="2964" w:author="Author">
              <w:r w:rsidRPr="00F91A09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03D317" w14:textId="77777777" w:rsidR="00CC69DD" w:rsidRPr="00F91A09" w:rsidRDefault="00CC69DD" w:rsidP="00B820C4">
            <w:pPr>
              <w:pStyle w:val="tablehead"/>
              <w:rPr>
                <w:ins w:id="2965" w:author="Author"/>
              </w:rPr>
            </w:pPr>
            <w:ins w:id="2966" w:author="Author">
              <w:r w:rsidRPr="00F91A09">
                <w:t>Used</w:t>
              </w:r>
            </w:ins>
          </w:p>
        </w:tc>
        <w:tc>
          <w:tcPr>
            <w:tcW w:w="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C5EE66" w14:textId="77777777" w:rsidR="00CC69DD" w:rsidRPr="00F91A09" w:rsidRDefault="00CC69DD" w:rsidP="00B820C4">
            <w:pPr>
              <w:pStyle w:val="tablehead"/>
              <w:rPr>
                <w:ins w:id="2967" w:author="Author"/>
              </w:rPr>
            </w:pPr>
            <w:ins w:id="2968" w:author="Author">
              <w:r w:rsidRPr="00F91A09">
                <w:t>New</w:t>
              </w:r>
            </w:ins>
          </w:p>
        </w:tc>
        <w:tc>
          <w:tcPr>
            <w:tcW w:w="10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579F1D" w14:textId="77777777" w:rsidR="00CC69DD" w:rsidRPr="00F91A09" w:rsidRDefault="00CC69DD" w:rsidP="00B820C4">
            <w:pPr>
              <w:pStyle w:val="tablehead"/>
              <w:rPr>
                <w:ins w:id="2969" w:author="Author"/>
              </w:rPr>
            </w:pPr>
            <w:ins w:id="2970" w:author="Author">
              <w:r w:rsidRPr="00F91A09">
                <w:t>Used</w:t>
              </w:r>
            </w:ins>
          </w:p>
        </w:tc>
      </w:tr>
      <w:tr w:rsidR="00CC69DD" w:rsidRPr="00F91A09" w14:paraId="4D1589C0" w14:textId="77777777" w:rsidTr="00AC74D0">
        <w:trPr>
          <w:cantSplit/>
          <w:trHeight w:val="190"/>
          <w:ins w:id="2971" w:author="Author"/>
        </w:trPr>
        <w:tc>
          <w:tcPr>
            <w:tcW w:w="200" w:type="dxa"/>
          </w:tcPr>
          <w:p w14:paraId="0E31BE58" w14:textId="77777777" w:rsidR="00CC69DD" w:rsidRPr="00F91A09" w:rsidRDefault="00CC69DD" w:rsidP="00B820C4">
            <w:pPr>
              <w:pStyle w:val="tabletext11"/>
              <w:jc w:val="right"/>
              <w:rPr>
                <w:ins w:id="2972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255FF4D6" w14:textId="77777777" w:rsidR="00CC69DD" w:rsidRPr="00F91A09" w:rsidRDefault="00CC69DD" w:rsidP="00B820C4">
            <w:pPr>
              <w:pStyle w:val="tabletext11"/>
              <w:jc w:val="right"/>
              <w:rPr>
                <w:ins w:id="2973" w:author="Author"/>
              </w:rPr>
            </w:pPr>
            <w:ins w:id="2974" w:author="Author">
              <w:r w:rsidRPr="00F91A09">
                <w:t>$</w:t>
              </w:r>
            </w:ins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6D40786D" w14:textId="77777777" w:rsidR="00CC69DD" w:rsidRPr="00F91A09" w:rsidRDefault="00CC69DD" w:rsidP="00B820C4">
            <w:pPr>
              <w:pStyle w:val="tabletext11"/>
              <w:jc w:val="right"/>
              <w:rPr>
                <w:ins w:id="2975" w:author="Author"/>
              </w:rPr>
            </w:pPr>
            <w:ins w:id="2976" w:author="Author">
              <w:r w:rsidRPr="00F91A09">
                <w:t>0</w:t>
              </w:r>
            </w:ins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5D58E0C3" w14:textId="77777777" w:rsidR="00CC69DD" w:rsidRPr="00F91A09" w:rsidRDefault="00CC69DD" w:rsidP="00B820C4">
            <w:pPr>
              <w:pStyle w:val="tabletext11"/>
              <w:rPr>
                <w:ins w:id="2977" w:author="Author"/>
              </w:rPr>
            </w:pPr>
            <w:ins w:id="2978" w:author="Author">
              <w:r w:rsidRPr="00F91A09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35B379B9" w14:textId="77777777" w:rsidR="00CC69DD" w:rsidRPr="00F91A09" w:rsidRDefault="00CC69DD" w:rsidP="00B820C4">
            <w:pPr>
              <w:pStyle w:val="tabletext11"/>
              <w:rPr>
                <w:ins w:id="2979" w:author="Author"/>
              </w:rPr>
            </w:pPr>
            <w:ins w:id="2980" w:author="Author">
              <w:r w:rsidRPr="00F91A09">
                <w:t>1,500</w:t>
              </w:r>
            </w:ins>
          </w:p>
        </w:tc>
        <w:tc>
          <w:tcPr>
            <w:tcW w:w="347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15182BA" w14:textId="77777777" w:rsidR="00CC69DD" w:rsidRPr="00F91A09" w:rsidRDefault="00CC69DD" w:rsidP="00B820C4">
            <w:pPr>
              <w:pStyle w:val="tabletext11"/>
              <w:jc w:val="right"/>
              <w:rPr>
                <w:ins w:id="2981" w:author="Author"/>
              </w:rPr>
            </w:pPr>
            <w:ins w:id="2982" w:author="Author">
              <w:r w:rsidRPr="00F91A09">
                <w:t>$</w:t>
              </w:r>
            </w:ins>
          </w:p>
        </w:tc>
        <w:tc>
          <w:tcPr>
            <w:tcW w:w="528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F10EF36" w14:textId="77777777" w:rsidR="00CC69DD" w:rsidRPr="00F91A09" w:rsidRDefault="00CC69DD" w:rsidP="00B820C4">
            <w:pPr>
              <w:pStyle w:val="tabletext11"/>
              <w:jc w:val="right"/>
              <w:rPr>
                <w:ins w:id="2983" w:author="Author"/>
              </w:rPr>
            </w:pPr>
            <w:ins w:id="2984" w:author="Author">
              <w:r w:rsidRPr="00F91A09">
                <w:t>13</w:t>
              </w:r>
            </w:ins>
          </w:p>
        </w:tc>
        <w:tc>
          <w:tcPr>
            <w:tcW w:w="133" w:type="dxa"/>
            <w:tcBorders>
              <w:top w:val="single" w:sz="6" w:space="0" w:color="auto"/>
              <w:right w:val="single" w:sz="6" w:space="0" w:color="auto"/>
            </w:tcBorders>
          </w:tcPr>
          <w:p w14:paraId="77B5DC0E" w14:textId="77777777" w:rsidR="00CC69DD" w:rsidRPr="00F91A09" w:rsidRDefault="00CC69DD" w:rsidP="00B820C4">
            <w:pPr>
              <w:pStyle w:val="tabletext11"/>
              <w:jc w:val="right"/>
              <w:rPr>
                <w:ins w:id="2985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6C80597" w14:textId="77777777" w:rsidR="00CC69DD" w:rsidRPr="00F91A09" w:rsidRDefault="00CC69DD" w:rsidP="00B820C4">
            <w:pPr>
              <w:pStyle w:val="tabletext11"/>
              <w:jc w:val="right"/>
              <w:rPr>
                <w:ins w:id="2986" w:author="Author"/>
              </w:rPr>
            </w:pPr>
            <w:ins w:id="2987" w:author="Author">
              <w:r w:rsidRPr="00F91A09">
                <w:t>$</w:t>
              </w:r>
            </w:ins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8B391E" w14:textId="77777777" w:rsidR="00CC69DD" w:rsidRPr="00F91A09" w:rsidRDefault="00CC69DD" w:rsidP="00B820C4">
            <w:pPr>
              <w:pStyle w:val="tabletext11"/>
              <w:jc w:val="right"/>
              <w:rPr>
                <w:ins w:id="2988" w:author="Author"/>
              </w:rPr>
            </w:pPr>
            <w:ins w:id="2989" w:author="Author">
              <w:r w:rsidRPr="00F91A09">
                <w:t>14</w:t>
              </w:r>
            </w:ins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021ADD6A" w14:textId="77777777" w:rsidR="00CC69DD" w:rsidRPr="00F91A09" w:rsidRDefault="00CC69DD" w:rsidP="00B820C4">
            <w:pPr>
              <w:pStyle w:val="tabletext11"/>
              <w:jc w:val="right"/>
              <w:rPr>
                <w:ins w:id="2990" w:author="Author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BACD0BF" w14:textId="77777777" w:rsidR="00CC69DD" w:rsidRPr="00F91A09" w:rsidRDefault="00CC69DD" w:rsidP="00B820C4">
            <w:pPr>
              <w:pStyle w:val="tabletext11"/>
              <w:jc w:val="right"/>
              <w:rPr>
                <w:ins w:id="2991" w:author="Author"/>
              </w:rPr>
            </w:pPr>
            <w:ins w:id="2992" w:author="Author">
              <w:r w:rsidRPr="00F91A09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FD113CC" w14:textId="77777777" w:rsidR="00CC69DD" w:rsidRPr="00F91A09" w:rsidRDefault="00CC69DD" w:rsidP="00B820C4">
            <w:pPr>
              <w:pStyle w:val="tabletext11"/>
              <w:jc w:val="right"/>
              <w:rPr>
                <w:ins w:id="2993" w:author="Author"/>
              </w:rPr>
            </w:pPr>
            <w:ins w:id="2994" w:author="Author">
              <w:r w:rsidRPr="00F91A09">
                <w:t>43</w:t>
              </w:r>
            </w:ins>
          </w:p>
        </w:tc>
        <w:tc>
          <w:tcPr>
            <w:tcW w:w="169" w:type="dxa"/>
            <w:tcBorders>
              <w:top w:val="single" w:sz="6" w:space="0" w:color="auto"/>
              <w:right w:val="single" w:sz="6" w:space="0" w:color="auto"/>
            </w:tcBorders>
          </w:tcPr>
          <w:p w14:paraId="62F12C82" w14:textId="77777777" w:rsidR="00CC69DD" w:rsidRPr="00F91A09" w:rsidRDefault="00CC69DD" w:rsidP="00B820C4">
            <w:pPr>
              <w:pStyle w:val="tabletext11"/>
              <w:jc w:val="right"/>
              <w:rPr>
                <w:ins w:id="2995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945684B" w14:textId="77777777" w:rsidR="00CC69DD" w:rsidRPr="00F91A09" w:rsidRDefault="00CC69DD" w:rsidP="00B820C4">
            <w:pPr>
              <w:pStyle w:val="tabletext11"/>
              <w:jc w:val="right"/>
              <w:rPr>
                <w:ins w:id="2996" w:author="Author"/>
              </w:rPr>
            </w:pPr>
            <w:ins w:id="2997" w:author="Author">
              <w:r w:rsidRPr="00F91A09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6BEE2C1" w14:textId="77777777" w:rsidR="00CC69DD" w:rsidRPr="00F91A09" w:rsidRDefault="00CC69DD" w:rsidP="00B820C4">
            <w:pPr>
              <w:pStyle w:val="tabletext11"/>
              <w:jc w:val="right"/>
              <w:rPr>
                <w:ins w:id="2998" w:author="Author"/>
              </w:rPr>
            </w:pPr>
            <w:ins w:id="2999" w:author="Author">
              <w:r w:rsidRPr="00F91A09">
                <w:t>45</w:t>
              </w:r>
            </w:ins>
          </w:p>
        </w:tc>
        <w:tc>
          <w:tcPr>
            <w:tcW w:w="187" w:type="dxa"/>
            <w:tcBorders>
              <w:top w:val="single" w:sz="6" w:space="0" w:color="auto"/>
              <w:right w:val="single" w:sz="6" w:space="0" w:color="auto"/>
            </w:tcBorders>
          </w:tcPr>
          <w:p w14:paraId="740DFA53" w14:textId="77777777" w:rsidR="00CC69DD" w:rsidRPr="00F91A09" w:rsidRDefault="00CC69DD" w:rsidP="00B820C4">
            <w:pPr>
              <w:pStyle w:val="tabletext11"/>
              <w:jc w:val="right"/>
              <w:rPr>
                <w:ins w:id="3000" w:author="Author"/>
              </w:rPr>
            </w:pPr>
          </w:p>
        </w:tc>
        <w:tc>
          <w:tcPr>
            <w:tcW w:w="31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74937CA" w14:textId="77777777" w:rsidR="00CC69DD" w:rsidRPr="00F91A09" w:rsidRDefault="00CC69DD" w:rsidP="00B820C4">
            <w:pPr>
              <w:pStyle w:val="tabletext11"/>
              <w:jc w:val="right"/>
              <w:rPr>
                <w:ins w:id="3001" w:author="Author"/>
              </w:rPr>
            </w:pPr>
            <w:ins w:id="3002" w:author="Author">
              <w:r w:rsidRPr="00F91A09">
                <w:t>$</w:t>
              </w:r>
            </w:ins>
          </w:p>
        </w:tc>
        <w:tc>
          <w:tcPr>
            <w:tcW w:w="492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EEE211E" w14:textId="77777777" w:rsidR="00CC69DD" w:rsidRPr="00F91A09" w:rsidRDefault="00CC69DD" w:rsidP="00B820C4">
            <w:pPr>
              <w:pStyle w:val="tabletext11"/>
              <w:jc w:val="right"/>
              <w:rPr>
                <w:ins w:id="3003" w:author="Author"/>
              </w:rPr>
            </w:pPr>
            <w:ins w:id="3004" w:author="Author">
              <w:r w:rsidRPr="00F91A09">
                <w:t>7</w:t>
              </w:r>
            </w:ins>
          </w:p>
        </w:tc>
        <w:tc>
          <w:tcPr>
            <w:tcW w:w="205" w:type="dxa"/>
            <w:tcBorders>
              <w:top w:val="single" w:sz="6" w:space="0" w:color="auto"/>
              <w:right w:val="single" w:sz="6" w:space="0" w:color="auto"/>
            </w:tcBorders>
          </w:tcPr>
          <w:p w14:paraId="0079427C" w14:textId="77777777" w:rsidR="00CC69DD" w:rsidRPr="00F91A09" w:rsidRDefault="00CC69DD" w:rsidP="00B820C4">
            <w:pPr>
              <w:pStyle w:val="tabletext11"/>
              <w:jc w:val="right"/>
              <w:rPr>
                <w:ins w:id="3005" w:author="Author"/>
              </w:rPr>
            </w:pPr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F84692" w14:textId="77777777" w:rsidR="00CC69DD" w:rsidRPr="00F91A09" w:rsidRDefault="00CC69DD" w:rsidP="00B820C4">
            <w:pPr>
              <w:pStyle w:val="tabletext11"/>
              <w:jc w:val="right"/>
              <w:rPr>
                <w:ins w:id="3006" w:author="Author"/>
              </w:rPr>
            </w:pPr>
            <w:ins w:id="3007" w:author="Author">
              <w:r w:rsidRPr="00F91A09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DB8195F" w14:textId="77777777" w:rsidR="00CC69DD" w:rsidRPr="00F91A09" w:rsidRDefault="00CC69DD" w:rsidP="00B820C4">
            <w:pPr>
              <w:pStyle w:val="tabletext11"/>
              <w:jc w:val="right"/>
              <w:rPr>
                <w:ins w:id="3008" w:author="Author"/>
              </w:rPr>
            </w:pPr>
            <w:ins w:id="3009" w:author="Author">
              <w:r w:rsidRPr="00F91A09">
                <w:t>7</w:t>
              </w:r>
            </w:ins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5AB217A5" w14:textId="77777777" w:rsidR="00CC69DD" w:rsidRPr="00F91A09" w:rsidRDefault="00CC69DD" w:rsidP="00B820C4">
            <w:pPr>
              <w:pStyle w:val="tabletext11"/>
              <w:jc w:val="right"/>
              <w:rPr>
                <w:ins w:id="3010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D41EF60" w14:textId="77777777" w:rsidR="00CC69DD" w:rsidRPr="00F91A09" w:rsidRDefault="00CC69DD" w:rsidP="00B820C4">
            <w:pPr>
              <w:pStyle w:val="tabletext11"/>
              <w:jc w:val="right"/>
              <w:rPr>
                <w:ins w:id="3011" w:author="Author"/>
              </w:rPr>
            </w:pPr>
            <w:ins w:id="3012" w:author="Author">
              <w:r w:rsidRPr="00F91A09">
                <w:t>$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5893F4B" w14:textId="77777777" w:rsidR="00CC69DD" w:rsidRPr="00F91A09" w:rsidRDefault="00CC69DD" w:rsidP="00B820C4">
            <w:pPr>
              <w:pStyle w:val="tabletext11"/>
              <w:jc w:val="right"/>
              <w:rPr>
                <w:ins w:id="3013" w:author="Author"/>
              </w:rPr>
            </w:pPr>
            <w:ins w:id="3014" w:author="Author">
              <w:r w:rsidRPr="00F91A09">
                <w:t>4</w:t>
              </w:r>
            </w:ins>
          </w:p>
        </w:tc>
        <w:tc>
          <w:tcPr>
            <w:tcW w:w="154" w:type="dxa"/>
            <w:tcBorders>
              <w:top w:val="single" w:sz="6" w:space="0" w:color="auto"/>
              <w:right w:val="single" w:sz="6" w:space="0" w:color="auto"/>
            </w:tcBorders>
          </w:tcPr>
          <w:p w14:paraId="5D4DFF2E" w14:textId="77777777" w:rsidR="00CC69DD" w:rsidRPr="00F91A09" w:rsidRDefault="00CC69DD" w:rsidP="00B820C4">
            <w:pPr>
              <w:pStyle w:val="tabletext11"/>
              <w:jc w:val="right"/>
              <w:rPr>
                <w:ins w:id="3015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4366DF" w14:textId="77777777" w:rsidR="00CC69DD" w:rsidRPr="00F91A09" w:rsidRDefault="00CC69DD" w:rsidP="00B820C4">
            <w:pPr>
              <w:pStyle w:val="tabletext11"/>
              <w:jc w:val="right"/>
              <w:rPr>
                <w:ins w:id="3016" w:author="Author"/>
              </w:rPr>
            </w:pPr>
            <w:ins w:id="3017" w:author="Author">
              <w:r w:rsidRPr="00F91A09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CE46B6" w14:textId="77777777" w:rsidR="00CC69DD" w:rsidRPr="00F91A09" w:rsidRDefault="00CC69DD" w:rsidP="00B820C4">
            <w:pPr>
              <w:pStyle w:val="tabletext11"/>
              <w:jc w:val="right"/>
              <w:rPr>
                <w:ins w:id="3018" w:author="Author"/>
              </w:rPr>
            </w:pPr>
            <w:ins w:id="3019" w:author="Author">
              <w:r w:rsidRPr="00F91A09">
                <w:t>5</w:t>
              </w:r>
            </w:ins>
          </w:p>
        </w:tc>
        <w:tc>
          <w:tcPr>
            <w:tcW w:w="195" w:type="dxa"/>
            <w:tcBorders>
              <w:top w:val="single" w:sz="6" w:space="0" w:color="auto"/>
              <w:right w:val="single" w:sz="6" w:space="0" w:color="auto"/>
            </w:tcBorders>
          </w:tcPr>
          <w:p w14:paraId="1C7B9BD2" w14:textId="77777777" w:rsidR="00CC69DD" w:rsidRPr="00F91A09" w:rsidRDefault="00CC69DD" w:rsidP="00B820C4">
            <w:pPr>
              <w:pStyle w:val="tabletext11"/>
              <w:jc w:val="right"/>
              <w:rPr>
                <w:ins w:id="3020" w:author="Author"/>
              </w:rPr>
            </w:pPr>
          </w:p>
        </w:tc>
      </w:tr>
      <w:tr w:rsidR="00CC69DD" w:rsidRPr="00F91A09" w14:paraId="28D99E8A" w14:textId="77777777" w:rsidTr="00AC74D0">
        <w:trPr>
          <w:cantSplit/>
          <w:trHeight w:val="190"/>
          <w:ins w:id="3021" w:author="Author"/>
        </w:trPr>
        <w:tc>
          <w:tcPr>
            <w:tcW w:w="200" w:type="dxa"/>
          </w:tcPr>
          <w:p w14:paraId="4E526902" w14:textId="77777777" w:rsidR="00CC69DD" w:rsidRPr="00F91A09" w:rsidRDefault="00CC69DD" w:rsidP="00B820C4">
            <w:pPr>
              <w:pStyle w:val="tabletext11"/>
              <w:jc w:val="right"/>
              <w:rPr>
                <w:ins w:id="302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A935EE6" w14:textId="77777777" w:rsidR="00CC69DD" w:rsidRPr="00F91A09" w:rsidRDefault="00CC69DD" w:rsidP="00B820C4">
            <w:pPr>
              <w:pStyle w:val="tabletext11"/>
              <w:jc w:val="right"/>
              <w:rPr>
                <w:ins w:id="3023" w:author="Author"/>
              </w:rPr>
            </w:pPr>
          </w:p>
        </w:tc>
        <w:tc>
          <w:tcPr>
            <w:tcW w:w="630" w:type="dxa"/>
          </w:tcPr>
          <w:p w14:paraId="12AC69FC" w14:textId="77777777" w:rsidR="00CC69DD" w:rsidRPr="00F91A09" w:rsidRDefault="00CC69DD" w:rsidP="00B820C4">
            <w:pPr>
              <w:pStyle w:val="tabletext11"/>
              <w:jc w:val="right"/>
              <w:rPr>
                <w:ins w:id="3024" w:author="Author"/>
              </w:rPr>
            </w:pPr>
            <w:ins w:id="3025" w:author="Author">
              <w:r w:rsidRPr="00F91A09">
                <w:t>1,501</w:t>
              </w:r>
            </w:ins>
          </w:p>
        </w:tc>
        <w:tc>
          <w:tcPr>
            <w:tcW w:w="180" w:type="dxa"/>
          </w:tcPr>
          <w:p w14:paraId="7B6AA682" w14:textId="77777777" w:rsidR="00CC69DD" w:rsidRPr="00F91A09" w:rsidRDefault="00CC69DD" w:rsidP="00B820C4">
            <w:pPr>
              <w:pStyle w:val="tabletext11"/>
              <w:rPr>
                <w:ins w:id="3026" w:author="Author"/>
              </w:rPr>
            </w:pPr>
            <w:ins w:id="3027" w:author="Author">
              <w:r w:rsidRPr="00F91A09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582D1BF" w14:textId="77777777" w:rsidR="00CC69DD" w:rsidRPr="00F91A09" w:rsidRDefault="00CC69DD" w:rsidP="00B820C4">
            <w:pPr>
              <w:pStyle w:val="tabletext11"/>
              <w:rPr>
                <w:ins w:id="3028" w:author="Author"/>
              </w:rPr>
            </w:pPr>
            <w:ins w:id="3029" w:author="Author">
              <w:r w:rsidRPr="00F91A09">
                <w:t>2,000</w:t>
              </w:r>
            </w:ins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46B5646D" w14:textId="77777777" w:rsidR="00CC69DD" w:rsidRPr="00F91A09" w:rsidRDefault="00CC69DD" w:rsidP="00B820C4">
            <w:pPr>
              <w:pStyle w:val="tabletext11"/>
              <w:jc w:val="right"/>
              <w:rPr>
                <w:ins w:id="3030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37DA93D9" w14:textId="77777777" w:rsidR="00CC69DD" w:rsidRPr="00F91A09" w:rsidRDefault="00CC69DD" w:rsidP="00B820C4">
            <w:pPr>
              <w:pStyle w:val="tabletext11"/>
              <w:jc w:val="right"/>
              <w:rPr>
                <w:ins w:id="3031" w:author="Author"/>
              </w:rPr>
            </w:pPr>
            <w:ins w:id="3032" w:author="Author">
              <w:r w:rsidRPr="00F91A09">
                <w:t>14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5766B509" w14:textId="77777777" w:rsidR="00CC69DD" w:rsidRPr="00F91A09" w:rsidRDefault="00CC69DD" w:rsidP="00B820C4">
            <w:pPr>
              <w:pStyle w:val="tabletext11"/>
              <w:jc w:val="right"/>
              <w:rPr>
                <w:ins w:id="303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A3C05DF" w14:textId="77777777" w:rsidR="00CC69DD" w:rsidRPr="00F91A09" w:rsidRDefault="00CC69DD" w:rsidP="00B820C4">
            <w:pPr>
              <w:pStyle w:val="tabletext11"/>
              <w:jc w:val="right"/>
              <w:rPr>
                <w:ins w:id="3034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BB9E932" w14:textId="77777777" w:rsidR="00CC69DD" w:rsidRPr="00F91A09" w:rsidRDefault="00CC69DD" w:rsidP="00B820C4">
            <w:pPr>
              <w:pStyle w:val="tabletext11"/>
              <w:jc w:val="right"/>
              <w:rPr>
                <w:ins w:id="3035" w:author="Author"/>
              </w:rPr>
            </w:pPr>
            <w:ins w:id="3036" w:author="Author">
              <w:r w:rsidRPr="00F91A09">
                <w:t>15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633EAF1" w14:textId="77777777" w:rsidR="00CC69DD" w:rsidRPr="00F91A09" w:rsidRDefault="00CC69DD" w:rsidP="00B820C4">
            <w:pPr>
              <w:pStyle w:val="tabletext11"/>
              <w:jc w:val="right"/>
              <w:rPr>
                <w:ins w:id="3037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40C92034" w14:textId="77777777" w:rsidR="00CC69DD" w:rsidRPr="00F91A09" w:rsidRDefault="00CC69DD" w:rsidP="00B820C4">
            <w:pPr>
              <w:pStyle w:val="tabletext11"/>
              <w:jc w:val="right"/>
              <w:rPr>
                <w:ins w:id="3038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7EE54015" w14:textId="77777777" w:rsidR="00CC69DD" w:rsidRPr="00F91A09" w:rsidRDefault="00CC69DD" w:rsidP="00B820C4">
            <w:pPr>
              <w:pStyle w:val="tabletext11"/>
              <w:jc w:val="right"/>
              <w:rPr>
                <w:ins w:id="3039" w:author="Author"/>
              </w:rPr>
            </w:pPr>
            <w:ins w:id="3040" w:author="Author">
              <w:r w:rsidRPr="00F91A09">
                <w:t>48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3BD853A0" w14:textId="77777777" w:rsidR="00CC69DD" w:rsidRPr="00F91A09" w:rsidRDefault="00CC69DD" w:rsidP="00B820C4">
            <w:pPr>
              <w:pStyle w:val="tabletext11"/>
              <w:jc w:val="right"/>
              <w:rPr>
                <w:ins w:id="304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750CED79" w14:textId="77777777" w:rsidR="00CC69DD" w:rsidRPr="00F91A09" w:rsidRDefault="00CC69DD" w:rsidP="00B820C4">
            <w:pPr>
              <w:pStyle w:val="tabletext11"/>
              <w:jc w:val="right"/>
              <w:rPr>
                <w:ins w:id="3042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BFF3EAF" w14:textId="77777777" w:rsidR="00CC69DD" w:rsidRPr="00F91A09" w:rsidRDefault="00CC69DD" w:rsidP="00B820C4">
            <w:pPr>
              <w:pStyle w:val="tabletext11"/>
              <w:jc w:val="right"/>
              <w:rPr>
                <w:ins w:id="3043" w:author="Author"/>
              </w:rPr>
            </w:pPr>
            <w:ins w:id="3044" w:author="Author">
              <w:r w:rsidRPr="00F91A09">
                <w:t>49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5A147FA3" w14:textId="77777777" w:rsidR="00CC69DD" w:rsidRPr="00F91A09" w:rsidRDefault="00CC69DD" w:rsidP="00B820C4">
            <w:pPr>
              <w:pStyle w:val="tabletext11"/>
              <w:jc w:val="right"/>
              <w:rPr>
                <w:ins w:id="3045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5F7175AB" w14:textId="77777777" w:rsidR="00CC69DD" w:rsidRPr="00F91A09" w:rsidRDefault="00CC69DD" w:rsidP="00B820C4">
            <w:pPr>
              <w:pStyle w:val="tabletext11"/>
              <w:jc w:val="right"/>
              <w:rPr>
                <w:ins w:id="3046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1EBBF8B7" w14:textId="77777777" w:rsidR="00CC69DD" w:rsidRPr="00F91A09" w:rsidRDefault="00CC69DD" w:rsidP="00B820C4">
            <w:pPr>
              <w:pStyle w:val="tabletext11"/>
              <w:jc w:val="right"/>
              <w:rPr>
                <w:ins w:id="3047" w:author="Author"/>
              </w:rPr>
            </w:pPr>
            <w:ins w:id="3048" w:author="Author">
              <w:r w:rsidRPr="00F91A09">
                <w:t>8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2C4144EC" w14:textId="77777777" w:rsidR="00CC69DD" w:rsidRPr="00F91A09" w:rsidRDefault="00CC69DD" w:rsidP="00B820C4">
            <w:pPr>
              <w:pStyle w:val="tabletext11"/>
              <w:jc w:val="right"/>
              <w:rPr>
                <w:ins w:id="3049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5EFDCD4D" w14:textId="77777777" w:rsidR="00CC69DD" w:rsidRPr="00F91A09" w:rsidRDefault="00CC69DD" w:rsidP="00B820C4">
            <w:pPr>
              <w:pStyle w:val="tabletext11"/>
              <w:jc w:val="right"/>
              <w:rPr>
                <w:ins w:id="3050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49B9EC52" w14:textId="77777777" w:rsidR="00CC69DD" w:rsidRPr="00F91A09" w:rsidRDefault="00CC69DD" w:rsidP="00B820C4">
            <w:pPr>
              <w:pStyle w:val="tabletext11"/>
              <w:jc w:val="right"/>
              <w:rPr>
                <w:ins w:id="3051" w:author="Author"/>
              </w:rPr>
            </w:pPr>
            <w:ins w:id="3052" w:author="Author">
              <w:r w:rsidRPr="00F91A09">
                <w:t>9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CABEE76" w14:textId="77777777" w:rsidR="00CC69DD" w:rsidRPr="00F91A09" w:rsidRDefault="00CC69DD" w:rsidP="00B820C4">
            <w:pPr>
              <w:pStyle w:val="tabletext11"/>
              <w:jc w:val="right"/>
              <w:rPr>
                <w:ins w:id="305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AE81B8D" w14:textId="77777777" w:rsidR="00CC69DD" w:rsidRPr="00F91A09" w:rsidRDefault="00CC69DD" w:rsidP="00B820C4">
            <w:pPr>
              <w:pStyle w:val="tabletext11"/>
              <w:jc w:val="right"/>
              <w:rPr>
                <w:ins w:id="3054" w:author="Author"/>
              </w:rPr>
            </w:pPr>
          </w:p>
        </w:tc>
        <w:tc>
          <w:tcPr>
            <w:tcW w:w="500" w:type="dxa"/>
            <w:tcBorders>
              <w:left w:val="nil"/>
            </w:tcBorders>
            <w:shd w:val="clear" w:color="auto" w:fill="auto"/>
          </w:tcPr>
          <w:p w14:paraId="6575E5A2" w14:textId="77777777" w:rsidR="00CC69DD" w:rsidRPr="00F91A09" w:rsidRDefault="00CC69DD" w:rsidP="00B820C4">
            <w:pPr>
              <w:pStyle w:val="tabletext11"/>
              <w:jc w:val="right"/>
              <w:rPr>
                <w:ins w:id="3055" w:author="Author"/>
              </w:rPr>
            </w:pPr>
            <w:ins w:id="3056" w:author="Author">
              <w:r w:rsidRPr="00F91A09">
                <w:t>5</w:t>
              </w:r>
            </w:ins>
          </w:p>
        </w:tc>
        <w:tc>
          <w:tcPr>
            <w:tcW w:w="154" w:type="dxa"/>
            <w:tcBorders>
              <w:right w:val="single" w:sz="6" w:space="0" w:color="auto"/>
            </w:tcBorders>
          </w:tcPr>
          <w:p w14:paraId="76F769F7" w14:textId="77777777" w:rsidR="00CC69DD" w:rsidRPr="00F91A09" w:rsidRDefault="00CC69DD" w:rsidP="00B820C4">
            <w:pPr>
              <w:pStyle w:val="tabletext11"/>
              <w:jc w:val="right"/>
              <w:rPr>
                <w:ins w:id="3057" w:author="Author"/>
              </w:rPr>
            </w:pPr>
          </w:p>
        </w:tc>
        <w:tc>
          <w:tcPr>
            <w:tcW w:w="360" w:type="dxa"/>
            <w:tcBorders>
              <w:left w:val="single" w:sz="6" w:space="0" w:color="auto"/>
            </w:tcBorders>
            <w:shd w:val="clear" w:color="auto" w:fill="auto"/>
          </w:tcPr>
          <w:p w14:paraId="0CA91B13" w14:textId="77777777" w:rsidR="00CC69DD" w:rsidRPr="00F91A09" w:rsidRDefault="00CC69DD" w:rsidP="00B820C4">
            <w:pPr>
              <w:pStyle w:val="tabletext11"/>
              <w:jc w:val="right"/>
              <w:rPr>
                <w:ins w:id="3058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4E806292" w14:textId="77777777" w:rsidR="00CC69DD" w:rsidRPr="00F91A09" w:rsidRDefault="00CC69DD" w:rsidP="00B820C4">
            <w:pPr>
              <w:pStyle w:val="tabletext11"/>
              <w:jc w:val="right"/>
              <w:rPr>
                <w:ins w:id="3059" w:author="Author"/>
              </w:rPr>
            </w:pPr>
            <w:ins w:id="3060" w:author="Author">
              <w:r w:rsidRPr="00F91A09">
                <w:t>6</w:t>
              </w:r>
            </w:ins>
          </w:p>
        </w:tc>
        <w:tc>
          <w:tcPr>
            <w:tcW w:w="195" w:type="dxa"/>
            <w:tcBorders>
              <w:right w:val="single" w:sz="6" w:space="0" w:color="auto"/>
            </w:tcBorders>
          </w:tcPr>
          <w:p w14:paraId="2E525D7F" w14:textId="77777777" w:rsidR="00CC69DD" w:rsidRPr="00F91A09" w:rsidRDefault="00CC69DD" w:rsidP="00B820C4">
            <w:pPr>
              <w:pStyle w:val="tabletext11"/>
              <w:jc w:val="right"/>
              <w:rPr>
                <w:ins w:id="3061" w:author="Author"/>
              </w:rPr>
            </w:pPr>
          </w:p>
        </w:tc>
      </w:tr>
      <w:tr w:rsidR="00CC69DD" w:rsidRPr="00F91A09" w14:paraId="1E00E461" w14:textId="77777777" w:rsidTr="00AC74D0">
        <w:trPr>
          <w:cantSplit/>
          <w:trHeight w:val="190"/>
          <w:ins w:id="3062" w:author="Author"/>
        </w:trPr>
        <w:tc>
          <w:tcPr>
            <w:tcW w:w="200" w:type="dxa"/>
          </w:tcPr>
          <w:p w14:paraId="3FA3DFF6" w14:textId="77777777" w:rsidR="00CC69DD" w:rsidRPr="00F91A09" w:rsidRDefault="00CC69DD" w:rsidP="00B820C4">
            <w:pPr>
              <w:pStyle w:val="tabletext11"/>
              <w:jc w:val="right"/>
              <w:rPr>
                <w:ins w:id="306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CD3B351" w14:textId="77777777" w:rsidR="00CC69DD" w:rsidRPr="00F91A09" w:rsidRDefault="00CC69DD" w:rsidP="00B820C4">
            <w:pPr>
              <w:pStyle w:val="tabletext11"/>
              <w:jc w:val="right"/>
              <w:rPr>
                <w:ins w:id="3064" w:author="Author"/>
              </w:rPr>
            </w:pPr>
          </w:p>
        </w:tc>
        <w:tc>
          <w:tcPr>
            <w:tcW w:w="630" w:type="dxa"/>
          </w:tcPr>
          <w:p w14:paraId="3092E0D3" w14:textId="77777777" w:rsidR="00CC69DD" w:rsidRPr="00F91A09" w:rsidRDefault="00CC69DD" w:rsidP="00B820C4">
            <w:pPr>
              <w:pStyle w:val="tabletext11"/>
              <w:jc w:val="right"/>
              <w:rPr>
                <w:ins w:id="3065" w:author="Author"/>
              </w:rPr>
            </w:pPr>
            <w:ins w:id="3066" w:author="Author">
              <w:r w:rsidRPr="00F91A09">
                <w:t>2,001</w:t>
              </w:r>
            </w:ins>
          </w:p>
        </w:tc>
        <w:tc>
          <w:tcPr>
            <w:tcW w:w="180" w:type="dxa"/>
          </w:tcPr>
          <w:p w14:paraId="0DC7D38D" w14:textId="77777777" w:rsidR="00CC69DD" w:rsidRPr="00F91A09" w:rsidRDefault="00CC69DD" w:rsidP="00B820C4">
            <w:pPr>
              <w:pStyle w:val="tabletext11"/>
              <w:rPr>
                <w:ins w:id="3067" w:author="Author"/>
              </w:rPr>
            </w:pPr>
            <w:ins w:id="3068" w:author="Author">
              <w:r w:rsidRPr="00F91A09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60B73FB" w14:textId="77777777" w:rsidR="00CC69DD" w:rsidRPr="00F91A09" w:rsidRDefault="00CC69DD" w:rsidP="00B820C4">
            <w:pPr>
              <w:pStyle w:val="tabletext11"/>
              <w:rPr>
                <w:ins w:id="3069" w:author="Author"/>
              </w:rPr>
            </w:pPr>
            <w:ins w:id="3070" w:author="Author">
              <w:r w:rsidRPr="00F91A09">
                <w:t>2,500</w:t>
              </w:r>
            </w:ins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406D4105" w14:textId="77777777" w:rsidR="00CC69DD" w:rsidRPr="00F91A09" w:rsidRDefault="00CC69DD" w:rsidP="00B820C4">
            <w:pPr>
              <w:pStyle w:val="tabletext11"/>
              <w:jc w:val="right"/>
              <w:rPr>
                <w:ins w:id="3071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3A6438AE" w14:textId="77777777" w:rsidR="00CC69DD" w:rsidRPr="00F91A09" w:rsidRDefault="00CC69DD" w:rsidP="00B820C4">
            <w:pPr>
              <w:pStyle w:val="tabletext11"/>
              <w:jc w:val="right"/>
              <w:rPr>
                <w:ins w:id="3072" w:author="Author"/>
              </w:rPr>
            </w:pPr>
            <w:ins w:id="3073" w:author="Author">
              <w:r w:rsidRPr="00F91A09">
                <w:t>17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31DF3936" w14:textId="77777777" w:rsidR="00CC69DD" w:rsidRPr="00F91A09" w:rsidRDefault="00CC69DD" w:rsidP="00B820C4">
            <w:pPr>
              <w:pStyle w:val="tabletext11"/>
              <w:jc w:val="right"/>
              <w:rPr>
                <w:ins w:id="307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BA2A9D4" w14:textId="77777777" w:rsidR="00CC69DD" w:rsidRPr="00F91A09" w:rsidRDefault="00CC69DD" w:rsidP="00B820C4">
            <w:pPr>
              <w:pStyle w:val="tabletext11"/>
              <w:jc w:val="right"/>
              <w:rPr>
                <w:ins w:id="307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A5A025C" w14:textId="77777777" w:rsidR="00CC69DD" w:rsidRPr="00F91A09" w:rsidRDefault="00CC69DD" w:rsidP="00B820C4">
            <w:pPr>
              <w:pStyle w:val="tabletext11"/>
              <w:jc w:val="right"/>
              <w:rPr>
                <w:ins w:id="3076" w:author="Author"/>
              </w:rPr>
            </w:pPr>
            <w:ins w:id="3077" w:author="Author">
              <w:r w:rsidRPr="00F91A09">
                <w:t>18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A193CD1" w14:textId="77777777" w:rsidR="00CC69DD" w:rsidRPr="00F91A09" w:rsidRDefault="00CC69DD" w:rsidP="00B820C4">
            <w:pPr>
              <w:pStyle w:val="tabletext11"/>
              <w:jc w:val="right"/>
              <w:rPr>
                <w:ins w:id="307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753EFD02" w14:textId="77777777" w:rsidR="00CC69DD" w:rsidRPr="00F91A09" w:rsidRDefault="00CC69DD" w:rsidP="00B820C4">
            <w:pPr>
              <w:pStyle w:val="tabletext11"/>
              <w:jc w:val="right"/>
              <w:rPr>
                <w:ins w:id="3079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C7D22D3" w14:textId="77777777" w:rsidR="00CC69DD" w:rsidRPr="00F91A09" w:rsidRDefault="00CC69DD" w:rsidP="00B820C4">
            <w:pPr>
              <w:pStyle w:val="tabletext11"/>
              <w:jc w:val="right"/>
              <w:rPr>
                <w:ins w:id="3080" w:author="Author"/>
              </w:rPr>
            </w:pPr>
            <w:ins w:id="3081" w:author="Author">
              <w:r w:rsidRPr="00F91A09">
                <w:t>55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37ADBE1D" w14:textId="77777777" w:rsidR="00CC69DD" w:rsidRPr="00F91A09" w:rsidRDefault="00CC69DD" w:rsidP="00B820C4">
            <w:pPr>
              <w:pStyle w:val="tabletext11"/>
              <w:jc w:val="right"/>
              <w:rPr>
                <w:ins w:id="308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1F6320A0" w14:textId="77777777" w:rsidR="00CC69DD" w:rsidRPr="00F91A09" w:rsidRDefault="00CC69DD" w:rsidP="00B820C4">
            <w:pPr>
              <w:pStyle w:val="tabletext11"/>
              <w:jc w:val="right"/>
              <w:rPr>
                <w:ins w:id="3083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8E7558B" w14:textId="77777777" w:rsidR="00CC69DD" w:rsidRPr="00F91A09" w:rsidRDefault="00CC69DD" w:rsidP="00B820C4">
            <w:pPr>
              <w:pStyle w:val="tabletext11"/>
              <w:jc w:val="right"/>
              <w:rPr>
                <w:ins w:id="3084" w:author="Author"/>
              </w:rPr>
            </w:pPr>
            <w:ins w:id="3085" w:author="Author">
              <w:r w:rsidRPr="00F91A09">
                <w:t>57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1DC990E9" w14:textId="77777777" w:rsidR="00CC69DD" w:rsidRPr="00F91A09" w:rsidRDefault="00CC69DD" w:rsidP="00B820C4">
            <w:pPr>
              <w:pStyle w:val="tabletext11"/>
              <w:jc w:val="right"/>
              <w:rPr>
                <w:ins w:id="3086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58C90532" w14:textId="77777777" w:rsidR="00CC69DD" w:rsidRPr="00F91A09" w:rsidRDefault="00CC69DD" w:rsidP="00B820C4">
            <w:pPr>
              <w:pStyle w:val="tabletext11"/>
              <w:jc w:val="right"/>
              <w:rPr>
                <w:ins w:id="3087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32D9451A" w14:textId="77777777" w:rsidR="00CC69DD" w:rsidRPr="00F91A09" w:rsidRDefault="00CC69DD" w:rsidP="00B820C4">
            <w:pPr>
              <w:pStyle w:val="tabletext11"/>
              <w:jc w:val="right"/>
              <w:rPr>
                <w:ins w:id="3088" w:author="Author"/>
              </w:rPr>
            </w:pPr>
            <w:ins w:id="3089" w:author="Author">
              <w:r w:rsidRPr="00F91A09">
                <w:t>9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543CCC89" w14:textId="77777777" w:rsidR="00CC69DD" w:rsidRPr="00F91A09" w:rsidRDefault="00CC69DD" w:rsidP="00B820C4">
            <w:pPr>
              <w:pStyle w:val="tabletext11"/>
              <w:jc w:val="right"/>
              <w:rPr>
                <w:ins w:id="3090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3B7F98A9" w14:textId="77777777" w:rsidR="00CC69DD" w:rsidRPr="00F91A09" w:rsidRDefault="00CC69DD" w:rsidP="00B820C4">
            <w:pPr>
              <w:pStyle w:val="tabletext11"/>
              <w:jc w:val="right"/>
              <w:rPr>
                <w:ins w:id="3091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9104CA9" w14:textId="77777777" w:rsidR="00CC69DD" w:rsidRPr="00F91A09" w:rsidRDefault="00CC69DD" w:rsidP="00B820C4">
            <w:pPr>
              <w:pStyle w:val="tabletext11"/>
              <w:jc w:val="right"/>
              <w:rPr>
                <w:ins w:id="3092" w:author="Author"/>
              </w:rPr>
            </w:pPr>
            <w:ins w:id="3093" w:author="Author">
              <w:r w:rsidRPr="00F91A09">
                <w:t>10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159AAE3" w14:textId="77777777" w:rsidR="00CC69DD" w:rsidRPr="00F91A09" w:rsidRDefault="00CC69DD" w:rsidP="00B820C4">
            <w:pPr>
              <w:pStyle w:val="tabletext11"/>
              <w:jc w:val="right"/>
              <w:rPr>
                <w:ins w:id="309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7FDA8D9" w14:textId="77777777" w:rsidR="00CC69DD" w:rsidRPr="00F91A09" w:rsidRDefault="00CC69DD" w:rsidP="00B820C4">
            <w:pPr>
              <w:pStyle w:val="tabletext11"/>
              <w:jc w:val="right"/>
              <w:rPr>
                <w:ins w:id="3095" w:author="Author"/>
              </w:rPr>
            </w:pPr>
          </w:p>
        </w:tc>
        <w:tc>
          <w:tcPr>
            <w:tcW w:w="500" w:type="dxa"/>
            <w:tcBorders>
              <w:left w:val="nil"/>
            </w:tcBorders>
            <w:shd w:val="clear" w:color="auto" w:fill="auto"/>
          </w:tcPr>
          <w:p w14:paraId="79435356" w14:textId="77777777" w:rsidR="00CC69DD" w:rsidRPr="00F91A09" w:rsidRDefault="00CC69DD" w:rsidP="00B820C4">
            <w:pPr>
              <w:pStyle w:val="tabletext11"/>
              <w:jc w:val="right"/>
              <w:rPr>
                <w:ins w:id="3096" w:author="Author"/>
              </w:rPr>
            </w:pPr>
            <w:ins w:id="3097" w:author="Author">
              <w:r w:rsidRPr="00F91A09">
                <w:t>6</w:t>
              </w:r>
            </w:ins>
          </w:p>
        </w:tc>
        <w:tc>
          <w:tcPr>
            <w:tcW w:w="154" w:type="dxa"/>
            <w:tcBorders>
              <w:right w:val="single" w:sz="6" w:space="0" w:color="auto"/>
            </w:tcBorders>
          </w:tcPr>
          <w:p w14:paraId="26E10786" w14:textId="77777777" w:rsidR="00CC69DD" w:rsidRPr="00F91A09" w:rsidRDefault="00CC69DD" w:rsidP="00B820C4">
            <w:pPr>
              <w:pStyle w:val="tabletext11"/>
              <w:jc w:val="right"/>
              <w:rPr>
                <w:ins w:id="3098" w:author="Author"/>
              </w:rPr>
            </w:pPr>
          </w:p>
        </w:tc>
        <w:tc>
          <w:tcPr>
            <w:tcW w:w="360" w:type="dxa"/>
            <w:tcBorders>
              <w:left w:val="single" w:sz="6" w:space="0" w:color="auto"/>
            </w:tcBorders>
            <w:shd w:val="clear" w:color="auto" w:fill="auto"/>
          </w:tcPr>
          <w:p w14:paraId="21EA6E22" w14:textId="77777777" w:rsidR="00CC69DD" w:rsidRPr="00F91A09" w:rsidRDefault="00CC69DD" w:rsidP="00B820C4">
            <w:pPr>
              <w:pStyle w:val="tabletext11"/>
              <w:jc w:val="right"/>
              <w:rPr>
                <w:ins w:id="3099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98FC8A6" w14:textId="77777777" w:rsidR="00CC69DD" w:rsidRPr="00F91A09" w:rsidRDefault="00CC69DD" w:rsidP="00B820C4">
            <w:pPr>
              <w:pStyle w:val="tabletext11"/>
              <w:jc w:val="right"/>
              <w:rPr>
                <w:ins w:id="3100" w:author="Author"/>
              </w:rPr>
            </w:pPr>
            <w:ins w:id="3101" w:author="Author">
              <w:r w:rsidRPr="00F91A09">
                <w:t>6</w:t>
              </w:r>
            </w:ins>
          </w:p>
        </w:tc>
        <w:tc>
          <w:tcPr>
            <w:tcW w:w="195" w:type="dxa"/>
            <w:tcBorders>
              <w:right w:val="single" w:sz="6" w:space="0" w:color="auto"/>
            </w:tcBorders>
          </w:tcPr>
          <w:p w14:paraId="5C1147EB" w14:textId="77777777" w:rsidR="00CC69DD" w:rsidRPr="00F91A09" w:rsidRDefault="00CC69DD" w:rsidP="00B820C4">
            <w:pPr>
              <w:pStyle w:val="tabletext11"/>
              <w:jc w:val="right"/>
              <w:rPr>
                <w:ins w:id="3102" w:author="Author"/>
              </w:rPr>
            </w:pPr>
          </w:p>
        </w:tc>
      </w:tr>
      <w:tr w:rsidR="00CC69DD" w:rsidRPr="00F91A09" w14:paraId="33E176EA" w14:textId="77777777" w:rsidTr="00AC74D0">
        <w:trPr>
          <w:cantSplit/>
          <w:trHeight w:val="190"/>
          <w:ins w:id="3103" w:author="Author"/>
        </w:trPr>
        <w:tc>
          <w:tcPr>
            <w:tcW w:w="200" w:type="dxa"/>
          </w:tcPr>
          <w:p w14:paraId="23462732" w14:textId="77777777" w:rsidR="00CC69DD" w:rsidRPr="00F91A09" w:rsidRDefault="00CC69DD" w:rsidP="00B820C4">
            <w:pPr>
              <w:pStyle w:val="tabletext11"/>
              <w:jc w:val="right"/>
              <w:rPr>
                <w:ins w:id="310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55A675B" w14:textId="77777777" w:rsidR="00CC69DD" w:rsidRPr="00F91A09" w:rsidRDefault="00CC69DD" w:rsidP="00B820C4">
            <w:pPr>
              <w:pStyle w:val="tabletext11"/>
              <w:jc w:val="right"/>
              <w:rPr>
                <w:ins w:id="3105" w:author="Author"/>
              </w:rPr>
            </w:pPr>
          </w:p>
        </w:tc>
        <w:tc>
          <w:tcPr>
            <w:tcW w:w="630" w:type="dxa"/>
          </w:tcPr>
          <w:p w14:paraId="083BDEC3" w14:textId="77777777" w:rsidR="00CC69DD" w:rsidRPr="00F91A09" w:rsidRDefault="00CC69DD" w:rsidP="00B820C4">
            <w:pPr>
              <w:pStyle w:val="tabletext11"/>
              <w:jc w:val="right"/>
              <w:rPr>
                <w:ins w:id="3106" w:author="Author"/>
              </w:rPr>
            </w:pPr>
            <w:ins w:id="3107" w:author="Author">
              <w:r w:rsidRPr="00F91A09">
                <w:t>2,501</w:t>
              </w:r>
            </w:ins>
          </w:p>
        </w:tc>
        <w:tc>
          <w:tcPr>
            <w:tcW w:w="180" w:type="dxa"/>
          </w:tcPr>
          <w:p w14:paraId="7BDD8400" w14:textId="77777777" w:rsidR="00CC69DD" w:rsidRPr="00F91A09" w:rsidRDefault="00CC69DD" w:rsidP="00B820C4">
            <w:pPr>
              <w:pStyle w:val="tabletext11"/>
              <w:rPr>
                <w:ins w:id="3108" w:author="Author"/>
              </w:rPr>
            </w:pPr>
            <w:ins w:id="3109" w:author="Author">
              <w:r w:rsidRPr="00F91A09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C1DF7CC" w14:textId="77777777" w:rsidR="00CC69DD" w:rsidRPr="00F91A09" w:rsidRDefault="00CC69DD" w:rsidP="00B820C4">
            <w:pPr>
              <w:pStyle w:val="tabletext11"/>
              <w:rPr>
                <w:ins w:id="3110" w:author="Author"/>
              </w:rPr>
            </w:pPr>
            <w:ins w:id="3111" w:author="Author">
              <w:r w:rsidRPr="00F91A09">
                <w:t>3,000</w:t>
              </w:r>
            </w:ins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24B83A6F" w14:textId="77777777" w:rsidR="00CC69DD" w:rsidRPr="00F91A09" w:rsidRDefault="00CC69DD" w:rsidP="00B820C4">
            <w:pPr>
              <w:pStyle w:val="tabletext11"/>
              <w:jc w:val="right"/>
              <w:rPr>
                <w:ins w:id="3112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4AA66866" w14:textId="77777777" w:rsidR="00CC69DD" w:rsidRPr="00F91A09" w:rsidRDefault="00CC69DD" w:rsidP="00B820C4">
            <w:pPr>
              <w:pStyle w:val="tabletext11"/>
              <w:jc w:val="right"/>
              <w:rPr>
                <w:ins w:id="3113" w:author="Author"/>
              </w:rPr>
            </w:pPr>
            <w:ins w:id="3114" w:author="Author">
              <w:r w:rsidRPr="00F91A09">
                <w:t>19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6CFFF41C" w14:textId="77777777" w:rsidR="00CC69DD" w:rsidRPr="00F91A09" w:rsidRDefault="00CC69DD" w:rsidP="00B820C4">
            <w:pPr>
              <w:pStyle w:val="tabletext11"/>
              <w:jc w:val="right"/>
              <w:rPr>
                <w:ins w:id="311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244B4F5" w14:textId="77777777" w:rsidR="00CC69DD" w:rsidRPr="00F91A09" w:rsidRDefault="00CC69DD" w:rsidP="00B820C4">
            <w:pPr>
              <w:pStyle w:val="tabletext11"/>
              <w:jc w:val="right"/>
              <w:rPr>
                <w:ins w:id="3116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0DEEC4E" w14:textId="77777777" w:rsidR="00CC69DD" w:rsidRPr="00F91A09" w:rsidRDefault="00CC69DD" w:rsidP="00B820C4">
            <w:pPr>
              <w:pStyle w:val="tabletext11"/>
              <w:jc w:val="right"/>
              <w:rPr>
                <w:ins w:id="3117" w:author="Author"/>
              </w:rPr>
            </w:pPr>
            <w:ins w:id="3118" w:author="Author">
              <w:r w:rsidRPr="00F91A09">
                <w:t>20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31C22E2" w14:textId="77777777" w:rsidR="00CC69DD" w:rsidRPr="00F91A09" w:rsidRDefault="00CC69DD" w:rsidP="00B820C4">
            <w:pPr>
              <w:pStyle w:val="tabletext11"/>
              <w:jc w:val="right"/>
              <w:rPr>
                <w:ins w:id="3119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79731AEE" w14:textId="77777777" w:rsidR="00CC69DD" w:rsidRPr="00F91A09" w:rsidRDefault="00CC69DD" w:rsidP="00B820C4">
            <w:pPr>
              <w:pStyle w:val="tabletext11"/>
              <w:jc w:val="right"/>
              <w:rPr>
                <w:ins w:id="3120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4FDD0CB4" w14:textId="77777777" w:rsidR="00CC69DD" w:rsidRPr="00F91A09" w:rsidRDefault="00CC69DD" w:rsidP="00B820C4">
            <w:pPr>
              <w:pStyle w:val="tabletext11"/>
              <w:jc w:val="right"/>
              <w:rPr>
                <w:ins w:id="3121" w:author="Author"/>
              </w:rPr>
            </w:pPr>
            <w:ins w:id="3122" w:author="Author">
              <w:r w:rsidRPr="00F91A09">
                <w:t>63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6E3D3320" w14:textId="77777777" w:rsidR="00CC69DD" w:rsidRPr="00F91A09" w:rsidRDefault="00CC69DD" w:rsidP="00B820C4">
            <w:pPr>
              <w:pStyle w:val="tabletext11"/>
              <w:jc w:val="right"/>
              <w:rPr>
                <w:ins w:id="312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3CDF3562" w14:textId="77777777" w:rsidR="00CC69DD" w:rsidRPr="00F91A09" w:rsidRDefault="00CC69DD" w:rsidP="00B820C4">
            <w:pPr>
              <w:pStyle w:val="tabletext11"/>
              <w:jc w:val="right"/>
              <w:rPr>
                <w:ins w:id="3124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5A0FB3A9" w14:textId="77777777" w:rsidR="00CC69DD" w:rsidRPr="00F91A09" w:rsidRDefault="00CC69DD" w:rsidP="00B820C4">
            <w:pPr>
              <w:pStyle w:val="tabletext11"/>
              <w:jc w:val="right"/>
              <w:rPr>
                <w:ins w:id="3125" w:author="Author"/>
              </w:rPr>
            </w:pPr>
            <w:ins w:id="3126" w:author="Author">
              <w:r w:rsidRPr="00F91A09">
                <w:t>66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276C4A0A" w14:textId="77777777" w:rsidR="00CC69DD" w:rsidRPr="00F91A09" w:rsidRDefault="00CC69DD" w:rsidP="00B820C4">
            <w:pPr>
              <w:pStyle w:val="tabletext11"/>
              <w:jc w:val="right"/>
              <w:rPr>
                <w:ins w:id="3127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00612DD7" w14:textId="77777777" w:rsidR="00CC69DD" w:rsidRPr="00F91A09" w:rsidRDefault="00CC69DD" w:rsidP="00B820C4">
            <w:pPr>
              <w:pStyle w:val="tabletext11"/>
              <w:jc w:val="right"/>
              <w:rPr>
                <w:ins w:id="3128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2B283A2B" w14:textId="77777777" w:rsidR="00CC69DD" w:rsidRPr="00F91A09" w:rsidRDefault="00CC69DD" w:rsidP="00B820C4">
            <w:pPr>
              <w:pStyle w:val="tabletext11"/>
              <w:jc w:val="right"/>
              <w:rPr>
                <w:ins w:id="3129" w:author="Author"/>
              </w:rPr>
            </w:pPr>
            <w:ins w:id="3130" w:author="Author">
              <w:r w:rsidRPr="00F91A09">
                <w:t>11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414C4BC7" w14:textId="77777777" w:rsidR="00CC69DD" w:rsidRPr="00F91A09" w:rsidRDefault="00CC69DD" w:rsidP="00B820C4">
            <w:pPr>
              <w:pStyle w:val="tabletext11"/>
              <w:jc w:val="right"/>
              <w:rPr>
                <w:ins w:id="3131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2703F673" w14:textId="77777777" w:rsidR="00CC69DD" w:rsidRPr="00F91A09" w:rsidRDefault="00CC69DD" w:rsidP="00B820C4">
            <w:pPr>
              <w:pStyle w:val="tabletext11"/>
              <w:jc w:val="right"/>
              <w:rPr>
                <w:ins w:id="3132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5E12557E" w14:textId="77777777" w:rsidR="00CC69DD" w:rsidRPr="00F91A09" w:rsidRDefault="00CC69DD" w:rsidP="00B820C4">
            <w:pPr>
              <w:pStyle w:val="tabletext11"/>
              <w:jc w:val="right"/>
              <w:rPr>
                <w:ins w:id="3133" w:author="Author"/>
              </w:rPr>
            </w:pPr>
            <w:ins w:id="3134" w:author="Author">
              <w:r w:rsidRPr="00F91A09">
                <w:t>11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066BA10" w14:textId="77777777" w:rsidR="00CC69DD" w:rsidRPr="00F91A09" w:rsidRDefault="00CC69DD" w:rsidP="00B820C4">
            <w:pPr>
              <w:pStyle w:val="tabletext11"/>
              <w:jc w:val="right"/>
              <w:rPr>
                <w:ins w:id="313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FFCB1E1" w14:textId="77777777" w:rsidR="00CC69DD" w:rsidRPr="00F91A09" w:rsidRDefault="00CC69DD" w:rsidP="00B820C4">
            <w:pPr>
              <w:pStyle w:val="tabletext11"/>
              <w:jc w:val="right"/>
              <w:rPr>
                <w:ins w:id="3136" w:author="Author"/>
              </w:rPr>
            </w:pPr>
          </w:p>
        </w:tc>
        <w:tc>
          <w:tcPr>
            <w:tcW w:w="500" w:type="dxa"/>
            <w:tcBorders>
              <w:left w:val="nil"/>
            </w:tcBorders>
            <w:shd w:val="clear" w:color="auto" w:fill="auto"/>
          </w:tcPr>
          <w:p w14:paraId="1C40FC2E" w14:textId="77777777" w:rsidR="00CC69DD" w:rsidRPr="00F91A09" w:rsidRDefault="00CC69DD" w:rsidP="00B820C4">
            <w:pPr>
              <w:pStyle w:val="tabletext11"/>
              <w:jc w:val="right"/>
              <w:rPr>
                <w:ins w:id="3137" w:author="Author"/>
              </w:rPr>
            </w:pPr>
            <w:ins w:id="3138" w:author="Author">
              <w:r w:rsidRPr="00F91A09">
                <w:t>7</w:t>
              </w:r>
            </w:ins>
          </w:p>
        </w:tc>
        <w:tc>
          <w:tcPr>
            <w:tcW w:w="154" w:type="dxa"/>
            <w:tcBorders>
              <w:right w:val="single" w:sz="6" w:space="0" w:color="auto"/>
            </w:tcBorders>
          </w:tcPr>
          <w:p w14:paraId="041720BE" w14:textId="77777777" w:rsidR="00CC69DD" w:rsidRPr="00F91A09" w:rsidRDefault="00CC69DD" w:rsidP="00B820C4">
            <w:pPr>
              <w:pStyle w:val="tabletext11"/>
              <w:jc w:val="right"/>
              <w:rPr>
                <w:ins w:id="3139" w:author="Author"/>
              </w:rPr>
            </w:pPr>
          </w:p>
        </w:tc>
        <w:tc>
          <w:tcPr>
            <w:tcW w:w="360" w:type="dxa"/>
            <w:tcBorders>
              <w:left w:val="single" w:sz="6" w:space="0" w:color="auto"/>
            </w:tcBorders>
            <w:shd w:val="clear" w:color="auto" w:fill="auto"/>
          </w:tcPr>
          <w:p w14:paraId="064FDD10" w14:textId="77777777" w:rsidR="00CC69DD" w:rsidRPr="00F91A09" w:rsidRDefault="00CC69DD" w:rsidP="00B820C4">
            <w:pPr>
              <w:pStyle w:val="tabletext11"/>
              <w:jc w:val="right"/>
              <w:rPr>
                <w:ins w:id="3140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40E05F97" w14:textId="77777777" w:rsidR="00CC69DD" w:rsidRPr="00F91A09" w:rsidRDefault="00CC69DD" w:rsidP="00B820C4">
            <w:pPr>
              <w:pStyle w:val="tabletext11"/>
              <w:jc w:val="right"/>
              <w:rPr>
                <w:ins w:id="3141" w:author="Author"/>
              </w:rPr>
            </w:pPr>
            <w:ins w:id="3142" w:author="Author">
              <w:r w:rsidRPr="00F91A09">
                <w:t>7</w:t>
              </w:r>
            </w:ins>
          </w:p>
        </w:tc>
        <w:tc>
          <w:tcPr>
            <w:tcW w:w="195" w:type="dxa"/>
            <w:tcBorders>
              <w:right w:val="single" w:sz="6" w:space="0" w:color="auto"/>
            </w:tcBorders>
          </w:tcPr>
          <w:p w14:paraId="7AC00735" w14:textId="77777777" w:rsidR="00CC69DD" w:rsidRPr="00F91A09" w:rsidRDefault="00CC69DD" w:rsidP="00B820C4">
            <w:pPr>
              <w:pStyle w:val="tabletext11"/>
              <w:jc w:val="right"/>
              <w:rPr>
                <w:ins w:id="3143" w:author="Author"/>
              </w:rPr>
            </w:pPr>
          </w:p>
        </w:tc>
      </w:tr>
      <w:tr w:rsidR="00CC69DD" w:rsidRPr="00F91A09" w14:paraId="05A15AB5" w14:textId="77777777" w:rsidTr="00AC74D0">
        <w:trPr>
          <w:cantSplit/>
          <w:trHeight w:val="190"/>
          <w:ins w:id="3144" w:author="Author"/>
        </w:trPr>
        <w:tc>
          <w:tcPr>
            <w:tcW w:w="200" w:type="dxa"/>
          </w:tcPr>
          <w:p w14:paraId="6B9BAFD2" w14:textId="77777777" w:rsidR="00CC69DD" w:rsidRPr="00F91A09" w:rsidRDefault="00CC69DD" w:rsidP="00B820C4">
            <w:pPr>
              <w:pStyle w:val="tabletext11"/>
              <w:jc w:val="right"/>
              <w:rPr>
                <w:ins w:id="314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EB4E9B3" w14:textId="77777777" w:rsidR="00CC69DD" w:rsidRPr="00F91A09" w:rsidRDefault="00CC69DD" w:rsidP="00B820C4">
            <w:pPr>
              <w:pStyle w:val="tabletext11"/>
              <w:jc w:val="right"/>
              <w:rPr>
                <w:ins w:id="3146" w:author="Author"/>
              </w:rPr>
            </w:pPr>
          </w:p>
        </w:tc>
        <w:tc>
          <w:tcPr>
            <w:tcW w:w="630" w:type="dxa"/>
          </w:tcPr>
          <w:p w14:paraId="0D764CC6" w14:textId="77777777" w:rsidR="00CC69DD" w:rsidRPr="00F91A09" w:rsidRDefault="00CC69DD" w:rsidP="00B820C4">
            <w:pPr>
              <w:pStyle w:val="tabletext11"/>
              <w:jc w:val="right"/>
              <w:rPr>
                <w:ins w:id="3147" w:author="Author"/>
              </w:rPr>
            </w:pPr>
            <w:ins w:id="3148" w:author="Author">
              <w:r w:rsidRPr="00F91A09">
                <w:t>3,001</w:t>
              </w:r>
            </w:ins>
          </w:p>
        </w:tc>
        <w:tc>
          <w:tcPr>
            <w:tcW w:w="180" w:type="dxa"/>
          </w:tcPr>
          <w:p w14:paraId="0E6C0C1E" w14:textId="77777777" w:rsidR="00CC69DD" w:rsidRPr="00F91A09" w:rsidRDefault="00CC69DD" w:rsidP="00B820C4">
            <w:pPr>
              <w:pStyle w:val="tabletext11"/>
              <w:rPr>
                <w:ins w:id="3149" w:author="Author"/>
              </w:rPr>
            </w:pPr>
            <w:ins w:id="3150" w:author="Author">
              <w:r w:rsidRPr="00F91A09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219999D" w14:textId="77777777" w:rsidR="00CC69DD" w:rsidRPr="00F91A09" w:rsidRDefault="00CC69DD" w:rsidP="00B820C4">
            <w:pPr>
              <w:pStyle w:val="tabletext11"/>
              <w:rPr>
                <w:ins w:id="3151" w:author="Author"/>
              </w:rPr>
            </w:pPr>
            <w:ins w:id="3152" w:author="Author">
              <w:r w:rsidRPr="00F91A09">
                <w:t>3,500</w:t>
              </w:r>
            </w:ins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0B26F727" w14:textId="77777777" w:rsidR="00CC69DD" w:rsidRPr="00F91A09" w:rsidRDefault="00CC69DD" w:rsidP="00B820C4">
            <w:pPr>
              <w:pStyle w:val="tabletext11"/>
              <w:jc w:val="right"/>
              <w:rPr>
                <w:ins w:id="3153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70E441D8" w14:textId="77777777" w:rsidR="00CC69DD" w:rsidRPr="00F91A09" w:rsidRDefault="00CC69DD" w:rsidP="00B820C4">
            <w:pPr>
              <w:pStyle w:val="tabletext11"/>
              <w:jc w:val="right"/>
              <w:rPr>
                <w:ins w:id="3154" w:author="Author"/>
              </w:rPr>
            </w:pPr>
            <w:ins w:id="3155" w:author="Author">
              <w:r w:rsidRPr="00F91A09">
                <w:t>22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7FBF01E3" w14:textId="77777777" w:rsidR="00CC69DD" w:rsidRPr="00F91A09" w:rsidRDefault="00CC69DD" w:rsidP="00B820C4">
            <w:pPr>
              <w:pStyle w:val="tabletext11"/>
              <w:jc w:val="right"/>
              <w:rPr>
                <w:ins w:id="315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DB85C92" w14:textId="77777777" w:rsidR="00CC69DD" w:rsidRPr="00F91A09" w:rsidRDefault="00CC69DD" w:rsidP="00B820C4">
            <w:pPr>
              <w:pStyle w:val="tabletext11"/>
              <w:jc w:val="right"/>
              <w:rPr>
                <w:ins w:id="3157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4C437AA" w14:textId="77777777" w:rsidR="00CC69DD" w:rsidRPr="00F91A09" w:rsidRDefault="00CC69DD" w:rsidP="00B820C4">
            <w:pPr>
              <w:pStyle w:val="tabletext11"/>
              <w:jc w:val="right"/>
              <w:rPr>
                <w:ins w:id="3158" w:author="Author"/>
              </w:rPr>
            </w:pPr>
            <w:ins w:id="3159" w:author="Author">
              <w:r w:rsidRPr="00F91A09">
                <w:t>23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6983A70" w14:textId="77777777" w:rsidR="00CC69DD" w:rsidRPr="00F91A09" w:rsidRDefault="00CC69DD" w:rsidP="00B820C4">
            <w:pPr>
              <w:pStyle w:val="tabletext11"/>
              <w:jc w:val="right"/>
              <w:rPr>
                <w:ins w:id="3160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4906D80B" w14:textId="77777777" w:rsidR="00CC69DD" w:rsidRPr="00F91A09" w:rsidRDefault="00CC69DD" w:rsidP="00B820C4">
            <w:pPr>
              <w:pStyle w:val="tabletext11"/>
              <w:jc w:val="right"/>
              <w:rPr>
                <w:ins w:id="3161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69AF37E" w14:textId="77777777" w:rsidR="00CC69DD" w:rsidRPr="00F91A09" w:rsidRDefault="00CC69DD" w:rsidP="00B820C4">
            <w:pPr>
              <w:pStyle w:val="tabletext11"/>
              <w:jc w:val="right"/>
              <w:rPr>
                <w:ins w:id="3162" w:author="Author"/>
              </w:rPr>
            </w:pPr>
            <w:ins w:id="3163" w:author="Author">
              <w:r w:rsidRPr="00F91A09">
                <w:t>72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217BE5EB" w14:textId="77777777" w:rsidR="00CC69DD" w:rsidRPr="00F91A09" w:rsidRDefault="00CC69DD" w:rsidP="00B820C4">
            <w:pPr>
              <w:pStyle w:val="tabletext11"/>
              <w:jc w:val="right"/>
              <w:rPr>
                <w:ins w:id="316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2930243E" w14:textId="77777777" w:rsidR="00CC69DD" w:rsidRPr="00F91A09" w:rsidRDefault="00CC69DD" w:rsidP="00B820C4">
            <w:pPr>
              <w:pStyle w:val="tabletext11"/>
              <w:jc w:val="right"/>
              <w:rPr>
                <w:ins w:id="3165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6EB1705" w14:textId="77777777" w:rsidR="00CC69DD" w:rsidRPr="00F91A09" w:rsidRDefault="00CC69DD" w:rsidP="00B820C4">
            <w:pPr>
              <w:pStyle w:val="tabletext11"/>
              <w:jc w:val="right"/>
              <w:rPr>
                <w:ins w:id="3166" w:author="Author"/>
              </w:rPr>
            </w:pPr>
            <w:ins w:id="3167" w:author="Author">
              <w:r w:rsidRPr="00F91A09">
                <w:t>76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73DEF301" w14:textId="77777777" w:rsidR="00CC69DD" w:rsidRPr="00F91A09" w:rsidRDefault="00CC69DD" w:rsidP="00B820C4">
            <w:pPr>
              <w:pStyle w:val="tabletext11"/>
              <w:jc w:val="right"/>
              <w:rPr>
                <w:ins w:id="3168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4B1D658C" w14:textId="77777777" w:rsidR="00CC69DD" w:rsidRPr="00F91A09" w:rsidRDefault="00CC69DD" w:rsidP="00B820C4">
            <w:pPr>
              <w:pStyle w:val="tabletext11"/>
              <w:jc w:val="right"/>
              <w:rPr>
                <w:ins w:id="3169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41CD9330" w14:textId="77777777" w:rsidR="00CC69DD" w:rsidRPr="00F91A09" w:rsidRDefault="00CC69DD" w:rsidP="00B820C4">
            <w:pPr>
              <w:pStyle w:val="tabletext11"/>
              <w:jc w:val="right"/>
              <w:rPr>
                <w:ins w:id="3170" w:author="Author"/>
              </w:rPr>
            </w:pPr>
            <w:ins w:id="3171" w:author="Author">
              <w:r w:rsidRPr="00F91A09">
                <w:t>12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6945E6D" w14:textId="77777777" w:rsidR="00CC69DD" w:rsidRPr="00F91A09" w:rsidRDefault="00CC69DD" w:rsidP="00B820C4">
            <w:pPr>
              <w:pStyle w:val="tabletext11"/>
              <w:jc w:val="right"/>
              <w:rPr>
                <w:ins w:id="3172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04F721BD" w14:textId="77777777" w:rsidR="00CC69DD" w:rsidRPr="00F91A09" w:rsidRDefault="00CC69DD" w:rsidP="00B820C4">
            <w:pPr>
              <w:pStyle w:val="tabletext11"/>
              <w:jc w:val="right"/>
              <w:rPr>
                <w:ins w:id="3173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17D61499" w14:textId="77777777" w:rsidR="00CC69DD" w:rsidRPr="00F91A09" w:rsidRDefault="00CC69DD" w:rsidP="00B820C4">
            <w:pPr>
              <w:pStyle w:val="tabletext11"/>
              <w:jc w:val="right"/>
              <w:rPr>
                <w:ins w:id="3174" w:author="Author"/>
              </w:rPr>
            </w:pPr>
            <w:ins w:id="3175" w:author="Author">
              <w:r w:rsidRPr="00F91A09">
                <w:t>13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AE0E942" w14:textId="77777777" w:rsidR="00CC69DD" w:rsidRPr="00F91A09" w:rsidRDefault="00CC69DD" w:rsidP="00B820C4">
            <w:pPr>
              <w:pStyle w:val="tabletext11"/>
              <w:jc w:val="right"/>
              <w:rPr>
                <w:ins w:id="317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1613AE0" w14:textId="77777777" w:rsidR="00CC69DD" w:rsidRPr="00F91A09" w:rsidRDefault="00CC69DD" w:rsidP="00B820C4">
            <w:pPr>
              <w:pStyle w:val="tabletext11"/>
              <w:jc w:val="right"/>
              <w:rPr>
                <w:ins w:id="3177" w:author="Author"/>
              </w:rPr>
            </w:pPr>
          </w:p>
        </w:tc>
        <w:tc>
          <w:tcPr>
            <w:tcW w:w="500" w:type="dxa"/>
            <w:tcBorders>
              <w:left w:val="nil"/>
            </w:tcBorders>
            <w:shd w:val="clear" w:color="auto" w:fill="auto"/>
          </w:tcPr>
          <w:p w14:paraId="3A1CA287" w14:textId="77777777" w:rsidR="00CC69DD" w:rsidRPr="00F91A09" w:rsidRDefault="00CC69DD" w:rsidP="00B820C4">
            <w:pPr>
              <w:pStyle w:val="tabletext11"/>
              <w:jc w:val="right"/>
              <w:rPr>
                <w:ins w:id="3178" w:author="Author"/>
              </w:rPr>
            </w:pPr>
            <w:ins w:id="3179" w:author="Author">
              <w:r w:rsidRPr="00F91A09">
                <w:t>8</w:t>
              </w:r>
            </w:ins>
          </w:p>
        </w:tc>
        <w:tc>
          <w:tcPr>
            <w:tcW w:w="154" w:type="dxa"/>
            <w:tcBorders>
              <w:right w:val="single" w:sz="6" w:space="0" w:color="auto"/>
            </w:tcBorders>
          </w:tcPr>
          <w:p w14:paraId="7793F852" w14:textId="77777777" w:rsidR="00CC69DD" w:rsidRPr="00F91A09" w:rsidRDefault="00CC69DD" w:rsidP="00B820C4">
            <w:pPr>
              <w:pStyle w:val="tabletext11"/>
              <w:jc w:val="right"/>
              <w:rPr>
                <w:ins w:id="3180" w:author="Author"/>
              </w:rPr>
            </w:pPr>
          </w:p>
        </w:tc>
        <w:tc>
          <w:tcPr>
            <w:tcW w:w="360" w:type="dxa"/>
            <w:tcBorders>
              <w:left w:val="single" w:sz="6" w:space="0" w:color="auto"/>
            </w:tcBorders>
            <w:shd w:val="clear" w:color="auto" w:fill="auto"/>
          </w:tcPr>
          <w:p w14:paraId="02AA557B" w14:textId="77777777" w:rsidR="00CC69DD" w:rsidRPr="00F91A09" w:rsidRDefault="00CC69DD" w:rsidP="00B820C4">
            <w:pPr>
              <w:pStyle w:val="tabletext11"/>
              <w:jc w:val="right"/>
              <w:rPr>
                <w:ins w:id="3181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5B9E148B" w14:textId="77777777" w:rsidR="00CC69DD" w:rsidRPr="00F91A09" w:rsidRDefault="00CC69DD" w:rsidP="00B820C4">
            <w:pPr>
              <w:pStyle w:val="tabletext11"/>
              <w:jc w:val="right"/>
              <w:rPr>
                <w:ins w:id="3182" w:author="Author"/>
              </w:rPr>
            </w:pPr>
            <w:ins w:id="3183" w:author="Author">
              <w:r w:rsidRPr="00F91A09">
                <w:t>9</w:t>
              </w:r>
            </w:ins>
          </w:p>
        </w:tc>
        <w:tc>
          <w:tcPr>
            <w:tcW w:w="195" w:type="dxa"/>
            <w:tcBorders>
              <w:right w:val="single" w:sz="6" w:space="0" w:color="auto"/>
            </w:tcBorders>
          </w:tcPr>
          <w:p w14:paraId="5A86EF90" w14:textId="77777777" w:rsidR="00CC69DD" w:rsidRPr="00F91A09" w:rsidRDefault="00CC69DD" w:rsidP="00B820C4">
            <w:pPr>
              <w:pStyle w:val="tabletext11"/>
              <w:jc w:val="right"/>
              <w:rPr>
                <w:ins w:id="3184" w:author="Author"/>
              </w:rPr>
            </w:pPr>
          </w:p>
        </w:tc>
      </w:tr>
      <w:tr w:rsidR="00CC69DD" w:rsidRPr="00F91A09" w14:paraId="51951798" w14:textId="77777777" w:rsidTr="00AC74D0">
        <w:trPr>
          <w:cantSplit/>
          <w:trHeight w:val="190"/>
          <w:ins w:id="3185" w:author="Author"/>
        </w:trPr>
        <w:tc>
          <w:tcPr>
            <w:tcW w:w="200" w:type="dxa"/>
          </w:tcPr>
          <w:p w14:paraId="1A217ABE" w14:textId="77777777" w:rsidR="00CC69DD" w:rsidRPr="00F91A09" w:rsidRDefault="00CC69DD" w:rsidP="00B820C4">
            <w:pPr>
              <w:pStyle w:val="tabletext11"/>
              <w:jc w:val="right"/>
              <w:rPr>
                <w:ins w:id="318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16E8C37" w14:textId="77777777" w:rsidR="00CC69DD" w:rsidRPr="00F91A09" w:rsidRDefault="00CC69DD" w:rsidP="00B820C4">
            <w:pPr>
              <w:pStyle w:val="tabletext11"/>
              <w:jc w:val="right"/>
              <w:rPr>
                <w:ins w:id="3187" w:author="Author"/>
              </w:rPr>
            </w:pPr>
          </w:p>
        </w:tc>
        <w:tc>
          <w:tcPr>
            <w:tcW w:w="630" w:type="dxa"/>
          </w:tcPr>
          <w:p w14:paraId="5905CE81" w14:textId="77777777" w:rsidR="00CC69DD" w:rsidRPr="00F91A09" w:rsidRDefault="00CC69DD" w:rsidP="00B820C4">
            <w:pPr>
              <w:pStyle w:val="tabletext11"/>
              <w:jc w:val="right"/>
              <w:rPr>
                <w:ins w:id="3188" w:author="Author"/>
              </w:rPr>
            </w:pPr>
            <w:ins w:id="3189" w:author="Author">
              <w:r w:rsidRPr="00F91A09">
                <w:t>3,501</w:t>
              </w:r>
            </w:ins>
          </w:p>
        </w:tc>
        <w:tc>
          <w:tcPr>
            <w:tcW w:w="180" w:type="dxa"/>
          </w:tcPr>
          <w:p w14:paraId="4ED0115D" w14:textId="77777777" w:rsidR="00CC69DD" w:rsidRPr="00F91A09" w:rsidRDefault="00CC69DD" w:rsidP="00B820C4">
            <w:pPr>
              <w:pStyle w:val="tabletext11"/>
              <w:rPr>
                <w:ins w:id="3190" w:author="Author"/>
              </w:rPr>
            </w:pPr>
            <w:ins w:id="3191" w:author="Author">
              <w:r w:rsidRPr="00F91A09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F370935" w14:textId="77777777" w:rsidR="00CC69DD" w:rsidRPr="00F91A09" w:rsidRDefault="00CC69DD" w:rsidP="00B820C4">
            <w:pPr>
              <w:pStyle w:val="tabletext11"/>
              <w:rPr>
                <w:ins w:id="3192" w:author="Author"/>
              </w:rPr>
            </w:pPr>
            <w:ins w:id="3193" w:author="Author">
              <w:r w:rsidRPr="00F91A09">
                <w:t>4,000</w:t>
              </w:r>
            </w:ins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1D6909BA" w14:textId="77777777" w:rsidR="00CC69DD" w:rsidRPr="00F91A09" w:rsidRDefault="00CC69DD" w:rsidP="00B820C4">
            <w:pPr>
              <w:pStyle w:val="tabletext11"/>
              <w:jc w:val="right"/>
              <w:rPr>
                <w:ins w:id="3194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61A6E562" w14:textId="77777777" w:rsidR="00CC69DD" w:rsidRPr="00F91A09" w:rsidRDefault="00CC69DD" w:rsidP="00B820C4">
            <w:pPr>
              <w:pStyle w:val="tabletext11"/>
              <w:jc w:val="right"/>
              <w:rPr>
                <w:ins w:id="3195" w:author="Author"/>
              </w:rPr>
            </w:pPr>
            <w:ins w:id="3196" w:author="Author">
              <w:r w:rsidRPr="00F91A09">
                <w:t>25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5ABABF03" w14:textId="77777777" w:rsidR="00CC69DD" w:rsidRPr="00F91A09" w:rsidRDefault="00CC69DD" w:rsidP="00B820C4">
            <w:pPr>
              <w:pStyle w:val="tabletext11"/>
              <w:jc w:val="right"/>
              <w:rPr>
                <w:ins w:id="319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93EAAD5" w14:textId="77777777" w:rsidR="00CC69DD" w:rsidRPr="00F91A09" w:rsidRDefault="00CC69DD" w:rsidP="00B820C4">
            <w:pPr>
              <w:pStyle w:val="tabletext11"/>
              <w:jc w:val="right"/>
              <w:rPr>
                <w:ins w:id="3198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42C97EE" w14:textId="77777777" w:rsidR="00CC69DD" w:rsidRPr="00F91A09" w:rsidRDefault="00CC69DD" w:rsidP="00B820C4">
            <w:pPr>
              <w:pStyle w:val="tabletext11"/>
              <w:jc w:val="right"/>
              <w:rPr>
                <w:ins w:id="3199" w:author="Author"/>
              </w:rPr>
            </w:pPr>
            <w:ins w:id="3200" w:author="Author">
              <w:r w:rsidRPr="00F91A09">
                <w:t>27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DCD442D" w14:textId="77777777" w:rsidR="00CC69DD" w:rsidRPr="00F91A09" w:rsidRDefault="00CC69DD" w:rsidP="00B820C4">
            <w:pPr>
              <w:pStyle w:val="tabletext11"/>
              <w:jc w:val="right"/>
              <w:rPr>
                <w:ins w:id="3201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06BD4D77" w14:textId="77777777" w:rsidR="00CC69DD" w:rsidRPr="00F91A09" w:rsidRDefault="00CC69DD" w:rsidP="00B820C4">
            <w:pPr>
              <w:pStyle w:val="tabletext11"/>
              <w:jc w:val="right"/>
              <w:rPr>
                <w:ins w:id="3202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7517CEA" w14:textId="77777777" w:rsidR="00CC69DD" w:rsidRPr="00F91A09" w:rsidRDefault="00CC69DD" w:rsidP="00B820C4">
            <w:pPr>
              <w:pStyle w:val="tabletext11"/>
              <w:jc w:val="right"/>
              <w:rPr>
                <w:ins w:id="3203" w:author="Author"/>
              </w:rPr>
            </w:pPr>
            <w:ins w:id="3204" w:author="Author">
              <w:r w:rsidRPr="00F91A09">
                <w:t>82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7C31D6B3" w14:textId="77777777" w:rsidR="00CC69DD" w:rsidRPr="00F91A09" w:rsidRDefault="00CC69DD" w:rsidP="00B820C4">
            <w:pPr>
              <w:pStyle w:val="tabletext11"/>
              <w:jc w:val="right"/>
              <w:rPr>
                <w:ins w:id="320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1F068BFD" w14:textId="77777777" w:rsidR="00CC69DD" w:rsidRPr="00F91A09" w:rsidRDefault="00CC69DD" w:rsidP="00B820C4">
            <w:pPr>
              <w:pStyle w:val="tabletext11"/>
              <w:jc w:val="right"/>
              <w:rPr>
                <w:ins w:id="3206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59351F3B" w14:textId="77777777" w:rsidR="00CC69DD" w:rsidRPr="00F91A09" w:rsidRDefault="00CC69DD" w:rsidP="00B820C4">
            <w:pPr>
              <w:pStyle w:val="tabletext11"/>
              <w:jc w:val="right"/>
              <w:rPr>
                <w:ins w:id="3207" w:author="Author"/>
              </w:rPr>
            </w:pPr>
            <w:ins w:id="3208" w:author="Author">
              <w:r w:rsidRPr="00F91A09">
                <w:t>85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65FC0EB8" w14:textId="77777777" w:rsidR="00CC69DD" w:rsidRPr="00F91A09" w:rsidRDefault="00CC69DD" w:rsidP="00B820C4">
            <w:pPr>
              <w:pStyle w:val="tabletext11"/>
              <w:jc w:val="right"/>
              <w:rPr>
                <w:ins w:id="3209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11CDA574" w14:textId="77777777" w:rsidR="00CC69DD" w:rsidRPr="00F91A09" w:rsidRDefault="00CC69DD" w:rsidP="00B820C4">
            <w:pPr>
              <w:pStyle w:val="tabletext11"/>
              <w:jc w:val="right"/>
              <w:rPr>
                <w:ins w:id="3210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1951093E" w14:textId="77777777" w:rsidR="00CC69DD" w:rsidRPr="00F91A09" w:rsidRDefault="00CC69DD" w:rsidP="00B820C4">
            <w:pPr>
              <w:pStyle w:val="tabletext11"/>
              <w:jc w:val="right"/>
              <w:rPr>
                <w:ins w:id="3211" w:author="Author"/>
              </w:rPr>
            </w:pPr>
            <w:ins w:id="3212" w:author="Author">
              <w:r w:rsidRPr="00F91A09">
                <w:t>14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54DC488B" w14:textId="77777777" w:rsidR="00CC69DD" w:rsidRPr="00F91A09" w:rsidRDefault="00CC69DD" w:rsidP="00B820C4">
            <w:pPr>
              <w:pStyle w:val="tabletext11"/>
              <w:jc w:val="right"/>
              <w:rPr>
                <w:ins w:id="3213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21D7DF1B" w14:textId="77777777" w:rsidR="00CC69DD" w:rsidRPr="00F91A09" w:rsidRDefault="00CC69DD" w:rsidP="00B820C4">
            <w:pPr>
              <w:pStyle w:val="tabletext11"/>
              <w:jc w:val="right"/>
              <w:rPr>
                <w:ins w:id="3214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7196C3C8" w14:textId="77777777" w:rsidR="00CC69DD" w:rsidRPr="00F91A09" w:rsidRDefault="00CC69DD" w:rsidP="00B820C4">
            <w:pPr>
              <w:pStyle w:val="tabletext11"/>
              <w:jc w:val="right"/>
              <w:rPr>
                <w:ins w:id="3215" w:author="Author"/>
              </w:rPr>
            </w:pPr>
            <w:ins w:id="3216" w:author="Author">
              <w:r w:rsidRPr="00F91A09">
                <w:t>14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FE1B99B" w14:textId="77777777" w:rsidR="00CC69DD" w:rsidRPr="00F91A09" w:rsidRDefault="00CC69DD" w:rsidP="00B820C4">
            <w:pPr>
              <w:pStyle w:val="tabletext11"/>
              <w:jc w:val="right"/>
              <w:rPr>
                <w:ins w:id="321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19A4327" w14:textId="77777777" w:rsidR="00CC69DD" w:rsidRPr="00F91A09" w:rsidRDefault="00CC69DD" w:rsidP="00B820C4">
            <w:pPr>
              <w:pStyle w:val="tabletext11"/>
              <w:jc w:val="right"/>
              <w:rPr>
                <w:ins w:id="3218" w:author="Author"/>
              </w:rPr>
            </w:pPr>
          </w:p>
        </w:tc>
        <w:tc>
          <w:tcPr>
            <w:tcW w:w="500" w:type="dxa"/>
            <w:tcBorders>
              <w:left w:val="nil"/>
            </w:tcBorders>
            <w:shd w:val="clear" w:color="auto" w:fill="auto"/>
          </w:tcPr>
          <w:p w14:paraId="260F12D3" w14:textId="77777777" w:rsidR="00CC69DD" w:rsidRPr="00F91A09" w:rsidRDefault="00CC69DD" w:rsidP="00B820C4">
            <w:pPr>
              <w:pStyle w:val="tabletext11"/>
              <w:jc w:val="right"/>
              <w:rPr>
                <w:ins w:id="3219" w:author="Author"/>
              </w:rPr>
            </w:pPr>
            <w:ins w:id="3220" w:author="Author">
              <w:r w:rsidRPr="00F91A09">
                <w:t>9</w:t>
              </w:r>
            </w:ins>
          </w:p>
        </w:tc>
        <w:tc>
          <w:tcPr>
            <w:tcW w:w="154" w:type="dxa"/>
            <w:tcBorders>
              <w:right w:val="single" w:sz="6" w:space="0" w:color="auto"/>
            </w:tcBorders>
          </w:tcPr>
          <w:p w14:paraId="2B51F275" w14:textId="77777777" w:rsidR="00CC69DD" w:rsidRPr="00F91A09" w:rsidRDefault="00CC69DD" w:rsidP="00B820C4">
            <w:pPr>
              <w:pStyle w:val="tabletext11"/>
              <w:jc w:val="right"/>
              <w:rPr>
                <w:ins w:id="3221" w:author="Author"/>
              </w:rPr>
            </w:pPr>
          </w:p>
        </w:tc>
        <w:tc>
          <w:tcPr>
            <w:tcW w:w="360" w:type="dxa"/>
            <w:tcBorders>
              <w:left w:val="single" w:sz="6" w:space="0" w:color="auto"/>
            </w:tcBorders>
            <w:shd w:val="clear" w:color="auto" w:fill="auto"/>
          </w:tcPr>
          <w:p w14:paraId="01CF4920" w14:textId="77777777" w:rsidR="00CC69DD" w:rsidRPr="00F91A09" w:rsidRDefault="00CC69DD" w:rsidP="00B820C4">
            <w:pPr>
              <w:pStyle w:val="tabletext11"/>
              <w:jc w:val="right"/>
              <w:rPr>
                <w:ins w:id="3222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8350335" w14:textId="77777777" w:rsidR="00CC69DD" w:rsidRPr="00F91A09" w:rsidRDefault="00CC69DD" w:rsidP="00B820C4">
            <w:pPr>
              <w:pStyle w:val="tabletext11"/>
              <w:jc w:val="right"/>
              <w:rPr>
                <w:ins w:id="3223" w:author="Author"/>
              </w:rPr>
            </w:pPr>
            <w:ins w:id="3224" w:author="Author">
              <w:r w:rsidRPr="00F91A09">
                <w:t>9</w:t>
              </w:r>
            </w:ins>
          </w:p>
        </w:tc>
        <w:tc>
          <w:tcPr>
            <w:tcW w:w="195" w:type="dxa"/>
            <w:tcBorders>
              <w:right w:val="single" w:sz="6" w:space="0" w:color="auto"/>
            </w:tcBorders>
          </w:tcPr>
          <w:p w14:paraId="74C8ACAB" w14:textId="77777777" w:rsidR="00CC69DD" w:rsidRPr="00F91A09" w:rsidRDefault="00CC69DD" w:rsidP="00B820C4">
            <w:pPr>
              <w:pStyle w:val="tabletext11"/>
              <w:jc w:val="right"/>
              <w:rPr>
                <w:ins w:id="3225" w:author="Author"/>
              </w:rPr>
            </w:pPr>
          </w:p>
        </w:tc>
      </w:tr>
      <w:tr w:rsidR="00CC69DD" w:rsidRPr="00F91A09" w14:paraId="1FE2816C" w14:textId="77777777" w:rsidTr="00AC74D0">
        <w:trPr>
          <w:cantSplit/>
          <w:trHeight w:val="190"/>
          <w:ins w:id="3226" w:author="Author"/>
        </w:trPr>
        <w:tc>
          <w:tcPr>
            <w:tcW w:w="200" w:type="dxa"/>
          </w:tcPr>
          <w:p w14:paraId="5FB6FA1C" w14:textId="77777777" w:rsidR="00CC69DD" w:rsidRPr="00F91A09" w:rsidRDefault="00CC69DD" w:rsidP="00B820C4">
            <w:pPr>
              <w:pStyle w:val="tabletext11"/>
              <w:jc w:val="right"/>
              <w:rPr>
                <w:ins w:id="322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9A5E07D" w14:textId="77777777" w:rsidR="00CC69DD" w:rsidRPr="00F91A09" w:rsidRDefault="00CC69DD" w:rsidP="00B820C4">
            <w:pPr>
              <w:pStyle w:val="tabletext11"/>
              <w:jc w:val="right"/>
              <w:rPr>
                <w:ins w:id="3228" w:author="Author"/>
              </w:rPr>
            </w:pPr>
          </w:p>
        </w:tc>
        <w:tc>
          <w:tcPr>
            <w:tcW w:w="630" w:type="dxa"/>
          </w:tcPr>
          <w:p w14:paraId="3BA1C67F" w14:textId="77777777" w:rsidR="00CC69DD" w:rsidRPr="00F91A09" w:rsidRDefault="00CC69DD" w:rsidP="00B820C4">
            <w:pPr>
              <w:pStyle w:val="tabletext11"/>
              <w:jc w:val="right"/>
              <w:rPr>
                <w:ins w:id="3229" w:author="Author"/>
              </w:rPr>
            </w:pPr>
            <w:ins w:id="3230" w:author="Author">
              <w:r w:rsidRPr="00F91A09">
                <w:t>4,001</w:t>
              </w:r>
            </w:ins>
          </w:p>
        </w:tc>
        <w:tc>
          <w:tcPr>
            <w:tcW w:w="180" w:type="dxa"/>
          </w:tcPr>
          <w:p w14:paraId="4848BA9F" w14:textId="77777777" w:rsidR="00CC69DD" w:rsidRPr="00F91A09" w:rsidRDefault="00CC69DD" w:rsidP="00B820C4">
            <w:pPr>
              <w:pStyle w:val="tabletext11"/>
              <w:rPr>
                <w:ins w:id="3231" w:author="Author"/>
              </w:rPr>
            </w:pPr>
            <w:ins w:id="3232" w:author="Author">
              <w:r w:rsidRPr="00F91A09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92C405A" w14:textId="77777777" w:rsidR="00CC69DD" w:rsidRPr="00F91A09" w:rsidRDefault="00CC69DD" w:rsidP="00B820C4">
            <w:pPr>
              <w:pStyle w:val="tabletext11"/>
              <w:rPr>
                <w:ins w:id="3233" w:author="Author"/>
              </w:rPr>
            </w:pPr>
            <w:ins w:id="3234" w:author="Author">
              <w:r w:rsidRPr="00F91A09">
                <w:t>4,500</w:t>
              </w:r>
            </w:ins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21AD8753" w14:textId="77777777" w:rsidR="00CC69DD" w:rsidRPr="00F91A09" w:rsidRDefault="00CC69DD" w:rsidP="00B820C4">
            <w:pPr>
              <w:pStyle w:val="tabletext11"/>
              <w:jc w:val="right"/>
              <w:rPr>
                <w:ins w:id="3235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192D51B2" w14:textId="77777777" w:rsidR="00CC69DD" w:rsidRPr="00F91A09" w:rsidRDefault="00CC69DD" w:rsidP="00B820C4">
            <w:pPr>
              <w:pStyle w:val="tabletext11"/>
              <w:jc w:val="right"/>
              <w:rPr>
                <w:ins w:id="3236" w:author="Author"/>
              </w:rPr>
            </w:pPr>
            <w:ins w:id="3237" w:author="Author">
              <w:r w:rsidRPr="00F91A09">
                <w:t>27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7AA3EBA2" w14:textId="77777777" w:rsidR="00CC69DD" w:rsidRPr="00F91A09" w:rsidRDefault="00CC69DD" w:rsidP="00B820C4">
            <w:pPr>
              <w:pStyle w:val="tabletext11"/>
              <w:jc w:val="right"/>
              <w:rPr>
                <w:ins w:id="3238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D939B1C" w14:textId="77777777" w:rsidR="00CC69DD" w:rsidRPr="00F91A09" w:rsidRDefault="00CC69DD" w:rsidP="00B820C4">
            <w:pPr>
              <w:pStyle w:val="tabletext11"/>
              <w:jc w:val="right"/>
              <w:rPr>
                <w:ins w:id="3239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22B28BB7" w14:textId="77777777" w:rsidR="00CC69DD" w:rsidRPr="00F91A09" w:rsidRDefault="00CC69DD" w:rsidP="00B820C4">
            <w:pPr>
              <w:pStyle w:val="tabletext11"/>
              <w:jc w:val="right"/>
              <w:rPr>
                <w:ins w:id="3240" w:author="Author"/>
              </w:rPr>
            </w:pPr>
            <w:ins w:id="3241" w:author="Author">
              <w:r w:rsidRPr="00F91A09">
                <w:t>28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6A6BFC7" w14:textId="77777777" w:rsidR="00CC69DD" w:rsidRPr="00F91A09" w:rsidRDefault="00CC69DD" w:rsidP="00B820C4">
            <w:pPr>
              <w:pStyle w:val="tabletext11"/>
              <w:jc w:val="right"/>
              <w:rPr>
                <w:ins w:id="324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3617F608" w14:textId="77777777" w:rsidR="00CC69DD" w:rsidRPr="00F91A09" w:rsidRDefault="00CC69DD" w:rsidP="00B820C4">
            <w:pPr>
              <w:pStyle w:val="tabletext11"/>
              <w:jc w:val="right"/>
              <w:rPr>
                <w:ins w:id="3243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50466859" w14:textId="77777777" w:rsidR="00CC69DD" w:rsidRPr="00F91A09" w:rsidRDefault="00CC69DD" w:rsidP="00B820C4">
            <w:pPr>
              <w:pStyle w:val="tabletext11"/>
              <w:jc w:val="right"/>
              <w:rPr>
                <w:ins w:id="3244" w:author="Author"/>
              </w:rPr>
            </w:pPr>
            <w:ins w:id="3245" w:author="Author">
              <w:r w:rsidRPr="00F91A09">
                <w:t>88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381DF733" w14:textId="77777777" w:rsidR="00CC69DD" w:rsidRPr="00F91A09" w:rsidRDefault="00CC69DD" w:rsidP="00B820C4">
            <w:pPr>
              <w:pStyle w:val="tabletext11"/>
              <w:jc w:val="right"/>
              <w:rPr>
                <w:ins w:id="324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70A12356" w14:textId="77777777" w:rsidR="00CC69DD" w:rsidRPr="00F91A09" w:rsidRDefault="00CC69DD" w:rsidP="00B820C4">
            <w:pPr>
              <w:pStyle w:val="tabletext11"/>
              <w:jc w:val="right"/>
              <w:rPr>
                <w:ins w:id="3247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70D582D7" w14:textId="77777777" w:rsidR="00CC69DD" w:rsidRPr="00F91A09" w:rsidRDefault="00CC69DD" w:rsidP="00B820C4">
            <w:pPr>
              <w:pStyle w:val="tabletext11"/>
              <w:jc w:val="right"/>
              <w:rPr>
                <w:ins w:id="3248" w:author="Author"/>
              </w:rPr>
            </w:pPr>
            <w:ins w:id="3249" w:author="Author">
              <w:r w:rsidRPr="00F91A09">
                <w:t>92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4A0961D3" w14:textId="77777777" w:rsidR="00CC69DD" w:rsidRPr="00F91A09" w:rsidRDefault="00CC69DD" w:rsidP="00B820C4">
            <w:pPr>
              <w:pStyle w:val="tabletext11"/>
              <w:jc w:val="right"/>
              <w:rPr>
                <w:ins w:id="3250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64FAAEE5" w14:textId="77777777" w:rsidR="00CC69DD" w:rsidRPr="00F91A09" w:rsidRDefault="00CC69DD" w:rsidP="00B820C4">
            <w:pPr>
              <w:pStyle w:val="tabletext11"/>
              <w:jc w:val="right"/>
              <w:rPr>
                <w:ins w:id="3251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00147FD5" w14:textId="77777777" w:rsidR="00CC69DD" w:rsidRPr="00F91A09" w:rsidRDefault="00CC69DD" w:rsidP="00B820C4">
            <w:pPr>
              <w:pStyle w:val="tabletext11"/>
              <w:jc w:val="right"/>
              <w:rPr>
                <w:ins w:id="3252" w:author="Author"/>
              </w:rPr>
            </w:pPr>
            <w:ins w:id="3253" w:author="Author">
              <w:r w:rsidRPr="00F91A09">
                <w:t>15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2D78AC6D" w14:textId="77777777" w:rsidR="00CC69DD" w:rsidRPr="00F91A09" w:rsidRDefault="00CC69DD" w:rsidP="00B820C4">
            <w:pPr>
              <w:pStyle w:val="tabletext11"/>
              <w:jc w:val="right"/>
              <w:rPr>
                <w:ins w:id="3254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097BA539" w14:textId="77777777" w:rsidR="00CC69DD" w:rsidRPr="00F91A09" w:rsidRDefault="00CC69DD" w:rsidP="00B820C4">
            <w:pPr>
              <w:pStyle w:val="tabletext11"/>
              <w:jc w:val="right"/>
              <w:rPr>
                <w:ins w:id="3255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77E31BA" w14:textId="77777777" w:rsidR="00CC69DD" w:rsidRPr="00F91A09" w:rsidRDefault="00CC69DD" w:rsidP="00B820C4">
            <w:pPr>
              <w:pStyle w:val="tabletext11"/>
              <w:jc w:val="right"/>
              <w:rPr>
                <w:ins w:id="3256" w:author="Author"/>
              </w:rPr>
            </w:pPr>
            <w:ins w:id="3257" w:author="Author">
              <w:r w:rsidRPr="00F91A09">
                <w:t>15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F46AB59" w14:textId="77777777" w:rsidR="00CC69DD" w:rsidRPr="00F91A09" w:rsidRDefault="00CC69DD" w:rsidP="00B820C4">
            <w:pPr>
              <w:pStyle w:val="tabletext11"/>
              <w:jc w:val="right"/>
              <w:rPr>
                <w:ins w:id="3258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5285C10" w14:textId="77777777" w:rsidR="00CC69DD" w:rsidRPr="00F91A09" w:rsidRDefault="00CC69DD" w:rsidP="00B820C4">
            <w:pPr>
              <w:pStyle w:val="tabletext11"/>
              <w:jc w:val="right"/>
              <w:rPr>
                <w:ins w:id="3259" w:author="Author"/>
              </w:rPr>
            </w:pPr>
          </w:p>
        </w:tc>
        <w:tc>
          <w:tcPr>
            <w:tcW w:w="500" w:type="dxa"/>
            <w:tcBorders>
              <w:left w:val="nil"/>
            </w:tcBorders>
            <w:shd w:val="clear" w:color="auto" w:fill="auto"/>
          </w:tcPr>
          <w:p w14:paraId="7860867C" w14:textId="77777777" w:rsidR="00CC69DD" w:rsidRPr="00F91A09" w:rsidRDefault="00CC69DD" w:rsidP="00B820C4">
            <w:pPr>
              <w:pStyle w:val="tabletext11"/>
              <w:jc w:val="right"/>
              <w:rPr>
                <w:ins w:id="3260" w:author="Author"/>
              </w:rPr>
            </w:pPr>
            <w:ins w:id="3261" w:author="Author">
              <w:r w:rsidRPr="00F91A09">
                <w:t>9</w:t>
              </w:r>
            </w:ins>
          </w:p>
        </w:tc>
        <w:tc>
          <w:tcPr>
            <w:tcW w:w="154" w:type="dxa"/>
            <w:tcBorders>
              <w:right w:val="single" w:sz="6" w:space="0" w:color="auto"/>
            </w:tcBorders>
          </w:tcPr>
          <w:p w14:paraId="2A14377D" w14:textId="77777777" w:rsidR="00CC69DD" w:rsidRPr="00F91A09" w:rsidRDefault="00CC69DD" w:rsidP="00B820C4">
            <w:pPr>
              <w:pStyle w:val="tabletext11"/>
              <w:jc w:val="right"/>
              <w:rPr>
                <w:ins w:id="3262" w:author="Author"/>
              </w:rPr>
            </w:pPr>
          </w:p>
        </w:tc>
        <w:tc>
          <w:tcPr>
            <w:tcW w:w="360" w:type="dxa"/>
            <w:tcBorders>
              <w:left w:val="single" w:sz="6" w:space="0" w:color="auto"/>
            </w:tcBorders>
            <w:shd w:val="clear" w:color="auto" w:fill="auto"/>
          </w:tcPr>
          <w:p w14:paraId="64A17460" w14:textId="77777777" w:rsidR="00CC69DD" w:rsidRPr="00F91A09" w:rsidRDefault="00CC69DD" w:rsidP="00B820C4">
            <w:pPr>
              <w:pStyle w:val="tabletext11"/>
              <w:jc w:val="right"/>
              <w:rPr>
                <w:ins w:id="3263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0FA6909" w14:textId="77777777" w:rsidR="00CC69DD" w:rsidRPr="00F91A09" w:rsidRDefault="00CC69DD" w:rsidP="00B820C4">
            <w:pPr>
              <w:pStyle w:val="tabletext11"/>
              <w:jc w:val="right"/>
              <w:rPr>
                <w:ins w:id="3264" w:author="Author"/>
              </w:rPr>
            </w:pPr>
            <w:ins w:id="3265" w:author="Author">
              <w:r w:rsidRPr="00F91A09">
                <w:t>11</w:t>
              </w:r>
            </w:ins>
          </w:p>
        </w:tc>
        <w:tc>
          <w:tcPr>
            <w:tcW w:w="195" w:type="dxa"/>
            <w:tcBorders>
              <w:right w:val="single" w:sz="6" w:space="0" w:color="auto"/>
            </w:tcBorders>
          </w:tcPr>
          <w:p w14:paraId="419C2FCC" w14:textId="77777777" w:rsidR="00CC69DD" w:rsidRPr="00F91A09" w:rsidRDefault="00CC69DD" w:rsidP="00B820C4">
            <w:pPr>
              <w:pStyle w:val="tabletext11"/>
              <w:jc w:val="right"/>
              <w:rPr>
                <w:ins w:id="3266" w:author="Author"/>
              </w:rPr>
            </w:pPr>
          </w:p>
        </w:tc>
      </w:tr>
      <w:tr w:rsidR="00CC69DD" w:rsidRPr="00F91A09" w14:paraId="2698AEF5" w14:textId="77777777" w:rsidTr="00AC74D0">
        <w:trPr>
          <w:cantSplit/>
          <w:trHeight w:val="190"/>
          <w:ins w:id="3267" w:author="Author"/>
        </w:trPr>
        <w:tc>
          <w:tcPr>
            <w:tcW w:w="200" w:type="dxa"/>
          </w:tcPr>
          <w:p w14:paraId="4F8BDDAE" w14:textId="77777777" w:rsidR="00CC69DD" w:rsidRPr="00F91A09" w:rsidRDefault="00CC69DD" w:rsidP="00B820C4">
            <w:pPr>
              <w:pStyle w:val="tabletext11"/>
              <w:jc w:val="right"/>
              <w:rPr>
                <w:ins w:id="326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3C4470F" w14:textId="77777777" w:rsidR="00CC69DD" w:rsidRPr="00F91A09" w:rsidRDefault="00CC69DD" w:rsidP="00B820C4">
            <w:pPr>
              <w:pStyle w:val="tabletext11"/>
              <w:jc w:val="right"/>
              <w:rPr>
                <w:ins w:id="3269" w:author="Author"/>
              </w:rPr>
            </w:pPr>
          </w:p>
        </w:tc>
        <w:tc>
          <w:tcPr>
            <w:tcW w:w="630" w:type="dxa"/>
          </w:tcPr>
          <w:p w14:paraId="5BE6E509" w14:textId="77777777" w:rsidR="00CC69DD" w:rsidRPr="00F91A09" w:rsidRDefault="00CC69DD" w:rsidP="00B820C4">
            <w:pPr>
              <w:pStyle w:val="tabletext11"/>
              <w:jc w:val="right"/>
              <w:rPr>
                <w:ins w:id="3270" w:author="Author"/>
              </w:rPr>
            </w:pPr>
            <w:ins w:id="3271" w:author="Author">
              <w:r w:rsidRPr="00F91A09">
                <w:t>4,501</w:t>
              </w:r>
            </w:ins>
          </w:p>
        </w:tc>
        <w:tc>
          <w:tcPr>
            <w:tcW w:w="180" w:type="dxa"/>
          </w:tcPr>
          <w:p w14:paraId="43ED7B43" w14:textId="77777777" w:rsidR="00CC69DD" w:rsidRPr="00F91A09" w:rsidRDefault="00CC69DD" w:rsidP="00B820C4">
            <w:pPr>
              <w:pStyle w:val="tabletext11"/>
              <w:rPr>
                <w:ins w:id="3272" w:author="Author"/>
              </w:rPr>
            </w:pPr>
            <w:ins w:id="3273" w:author="Author">
              <w:r w:rsidRPr="00F91A09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89E8FE3" w14:textId="77777777" w:rsidR="00CC69DD" w:rsidRPr="00F91A09" w:rsidRDefault="00CC69DD" w:rsidP="00B820C4">
            <w:pPr>
              <w:pStyle w:val="tabletext11"/>
              <w:rPr>
                <w:ins w:id="3274" w:author="Author"/>
              </w:rPr>
            </w:pPr>
            <w:ins w:id="3275" w:author="Author">
              <w:r w:rsidRPr="00F91A09">
                <w:t>5,000</w:t>
              </w:r>
            </w:ins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4602A313" w14:textId="77777777" w:rsidR="00CC69DD" w:rsidRPr="00F91A09" w:rsidRDefault="00CC69DD" w:rsidP="00B820C4">
            <w:pPr>
              <w:pStyle w:val="tabletext11"/>
              <w:jc w:val="right"/>
              <w:rPr>
                <w:ins w:id="3276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6E36DECD" w14:textId="77777777" w:rsidR="00CC69DD" w:rsidRPr="00F91A09" w:rsidRDefault="00CC69DD" w:rsidP="00B820C4">
            <w:pPr>
              <w:pStyle w:val="tabletext11"/>
              <w:jc w:val="right"/>
              <w:rPr>
                <w:ins w:id="3277" w:author="Author"/>
              </w:rPr>
            </w:pPr>
            <w:ins w:id="3278" w:author="Author">
              <w:r w:rsidRPr="00F91A09">
                <w:t>31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4A0E4294" w14:textId="77777777" w:rsidR="00CC69DD" w:rsidRPr="00F91A09" w:rsidRDefault="00CC69DD" w:rsidP="00B820C4">
            <w:pPr>
              <w:pStyle w:val="tabletext11"/>
              <w:jc w:val="right"/>
              <w:rPr>
                <w:ins w:id="327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01CF505" w14:textId="77777777" w:rsidR="00CC69DD" w:rsidRPr="00F91A09" w:rsidRDefault="00CC69DD" w:rsidP="00B820C4">
            <w:pPr>
              <w:pStyle w:val="tabletext11"/>
              <w:jc w:val="right"/>
              <w:rPr>
                <w:ins w:id="3280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1F07EB6" w14:textId="77777777" w:rsidR="00CC69DD" w:rsidRPr="00F91A09" w:rsidRDefault="00CC69DD" w:rsidP="00B820C4">
            <w:pPr>
              <w:pStyle w:val="tabletext11"/>
              <w:jc w:val="right"/>
              <w:rPr>
                <w:ins w:id="3281" w:author="Author"/>
              </w:rPr>
            </w:pPr>
            <w:ins w:id="3282" w:author="Author">
              <w:r w:rsidRPr="00F91A09">
                <w:t>33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239C0F1" w14:textId="77777777" w:rsidR="00CC69DD" w:rsidRPr="00F91A09" w:rsidRDefault="00CC69DD" w:rsidP="00B820C4">
            <w:pPr>
              <w:pStyle w:val="tabletext11"/>
              <w:jc w:val="right"/>
              <w:rPr>
                <w:ins w:id="3283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0CABB991" w14:textId="77777777" w:rsidR="00CC69DD" w:rsidRPr="00F91A09" w:rsidRDefault="00CC69DD" w:rsidP="00B820C4">
            <w:pPr>
              <w:pStyle w:val="tabletext11"/>
              <w:jc w:val="right"/>
              <w:rPr>
                <w:ins w:id="3284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2FAA540" w14:textId="77777777" w:rsidR="00CC69DD" w:rsidRPr="00F91A09" w:rsidRDefault="00CC69DD" w:rsidP="00B820C4">
            <w:pPr>
              <w:pStyle w:val="tabletext11"/>
              <w:jc w:val="right"/>
              <w:rPr>
                <w:ins w:id="3285" w:author="Author"/>
              </w:rPr>
            </w:pPr>
            <w:ins w:id="3286" w:author="Author">
              <w:r w:rsidRPr="00F91A09">
                <w:t>101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54A25D38" w14:textId="77777777" w:rsidR="00CC69DD" w:rsidRPr="00F91A09" w:rsidRDefault="00CC69DD" w:rsidP="00B820C4">
            <w:pPr>
              <w:pStyle w:val="tabletext11"/>
              <w:jc w:val="right"/>
              <w:rPr>
                <w:ins w:id="328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73DF066E" w14:textId="77777777" w:rsidR="00CC69DD" w:rsidRPr="00F91A09" w:rsidRDefault="00CC69DD" w:rsidP="00B820C4">
            <w:pPr>
              <w:pStyle w:val="tabletext11"/>
              <w:jc w:val="right"/>
              <w:rPr>
                <w:ins w:id="3288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4E06A90A" w14:textId="77777777" w:rsidR="00CC69DD" w:rsidRPr="00F91A09" w:rsidRDefault="00CC69DD" w:rsidP="00B820C4">
            <w:pPr>
              <w:pStyle w:val="tabletext11"/>
              <w:jc w:val="right"/>
              <w:rPr>
                <w:ins w:id="3289" w:author="Author"/>
              </w:rPr>
            </w:pPr>
            <w:ins w:id="3290" w:author="Author">
              <w:r w:rsidRPr="00F91A09">
                <w:t>106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708FC0DE" w14:textId="77777777" w:rsidR="00CC69DD" w:rsidRPr="00F91A09" w:rsidRDefault="00CC69DD" w:rsidP="00B820C4">
            <w:pPr>
              <w:pStyle w:val="tabletext11"/>
              <w:jc w:val="right"/>
              <w:rPr>
                <w:ins w:id="3291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55E6F57D" w14:textId="77777777" w:rsidR="00CC69DD" w:rsidRPr="00F91A09" w:rsidRDefault="00CC69DD" w:rsidP="00B820C4">
            <w:pPr>
              <w:pStyle w:val="tabletext11"/>
              <w:jc w:val="right"/>
              <w:rPr>
                <w:ins w:id="3292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1864AB88" w14:textId="77777777" w:rsidR="00CC69DD" w:rsidRPr="00F91A09" w:rsidRDefault="00CC69DD" w:rsidP="00B820C4">
            <w:pPr>
              <w:pStyle w:val="tabletext11"/>
              <w:jc w:val="right"/>
              <w:rPr>
                <w:ins w:id="3293" w:author="Author"/>
              </w:rPr>
            </w:pPr>
            <w:ins w:id="3294" w:author="Author">
              <w:r w:rsidRPr="00F91A09">
                <w:t>17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69154231" w14:textId="77777777" w:rsidR="00CC69DD" w:rsidRPr="00F91A09" w:rsidRDefault="00CC69DD" w:rsidP="00B820C4">
            <w:pPr>
              <w:pStyle w:val="tabletext11"/>
              <w:jc w:val="right"/>
              <w:rPr>
                <w:ins w:id="3295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6F993E12" w14:textId="77777777" w:rsidR="00CC69DD" w:rsidRPr="00F91A09" w:rsidRDefault="00CC69DD" w:rsidP="00B820C4">
            <w:pPr>
              <w:pStyle w:val="tabletext11"/>
              <w:jc w:val="right"/>
              <w:rPr>
                <w:ins w:id="3296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4EF246F" w14:textId="77777777" w:rsidR="00CC69DD" w:rsidRPr="00F91A09" w:rsidRDefault="00CC69DD" w:rsidP="00B820C4">
            <w:pPr>
              <w:pStyle w:val="tabletext11"/>
              <w:jc w:val="right"/>
              <w:rPr>
                <w:ins w:id="3297" w:author="Author"/>
              </w:rPr>
            </w:pPr>
            <w:ins w:id="3298" w:author="Author">
              <w:r w:rsidRPr="00F91A09">
                <w:t>18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4555A5BE" w14:textId="77777777" w:rsidR="00CC69DD" w:rsidRPr="00F91A09" w:rsidRDefault="00CC69DD" w:rsidP="00B820C4">
            <w:pPr>
              <w:pStyle w:val="tabletext11"/>
              <w:jc w:val="right"/>
              <w:rPr>
                <w:ins w:id="329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1C447B0" w14:textId="77777777" w:rsidR="00CC69DD" w:rsidRPr="00F91A09" w:rsidRDefault="00CC69DD" w:rsidP="00B820C4">
            <w:pPr>
              <w:pStyle w:val="tabletext11"/>
              <w:jc w:val="right"/>
              <w:rPr>
                <w:ins w:id="3300" w:author="Author"/>
              </w:rPr>
            </w:pPr>
          </w:p>
        </w:tc>
        <w:tc>
          <w:tcPr>
            <w:tcW w:w="500" w:type="dxa"/>
            <w:tcBorders>
              <w:left w:val="nil"/>
            </w:tcBorders>
            <w:shd w:val="clear" w:color="auto" w:fill="auto"/>
          </w:tcPr>
          <w:p w14:paraId="61FEE05C" w14:textId="77777777" w:rsidR="00CC69DD" w:rsidRPr="00F91A09" w:rsidRDefault="00CC69DD" w:rsidP="00B820C4">
            <w:pPr>
              <w:pStyle w:val="tabletext11"/>
              <w:jc w:val="right"/>
              <w:rPr>
                <w:ins w:id="3301" w:author="Author"/>
              </w:rPr>
            </w:pPr>
            <w:ins w:id="3302" w:author="Author">
              <w:r w:rsidRPr="00F91A09">
                <w:t>11</w:t>
              </w:r>
            </w:ins>
          </w:p>
        </w:tc>
        <w:tc>
          <w:tcPr>
            <w:tcW w:w="154" w:type="dxa"/>
            <w:tcBorders>
              <w:right w:val="single" w:sz="6" w:space="0" w:color="auto"/>
            </w:tcBorders>
          </w:tcPr>
          <w:p w14:paraId="09F216D3" w14:textId="77777777" w:rsidR="00CC69DD" w:rsidRPr="00F91A09" w:rsidRDefault="00CC69DD" w:rsidP="00B820C4">
            <w:pPr>
              <w:pStyle w:val="tabletext11"/>
              <w:jc w:val="right"/>
              <w:rPr>
                <w:ins w:id="3303" w:author="Author"/>
              </w:rPr>
            </w:pPr>
          </w:p>
        </w:tc>
        <w:tc>
          <w:tcPr>
            <w:tcW w:w="360" w:type="dxa"/>
            <w:tcBorders>
              <w:left w:val="single" w:sz="6" w:space="0" w:color="auto"/>
            </w:tcBorders>
            <w:shd w:val="clear" w:color="auto" w:fill="auto"/>
          </w:tcPr>
          <w:p w14:paraId="27624843" w14:textId="77777777" w:rsidR="00CC69DD" w:rsidRPr="00F91A09" w:rsidRDefault="00CC69DD" w:rsidP="00B820C4">
            <w:pPr>
              <w:pStyle w:val="tabletext11"/>
              <w:jc w:val="right"/>
              <w:rPr>
                <w:ins w:id="3304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07B013E" w14:textId="77777777" w:rsidR="00CC69DD" w:rsidRPr="00F91A09" w:rsidRDefault="00CC69DD" w:rsidP="00B820C4">
            <w:pPr>
              <w:pStyle w:val="tabletext11"/>
              <w:jc w:val="right"/>
              <w:rPr>
                <w:ins w:id="3305" w:author="Author"/>
              </w:rPr>
            </w:pPr>
            <w:ins w:id="3306" w:author="Author">
              <w:r w:rsidRPr="00F91A09">
                <w:t>12</w:t>
              </w:r>
            </w:ins>
          </w:p>
        </w:tc>
        <w:tc>
          <w:tcPr>
            <w:tcW w:w="195" w:type="dxa"/>
            <w:tcBorders>
              <w:right w:val="single" w:sz="6" w:space="0" w:color="auto"/>
            </w:tcBorders>
          </w:tcPr>
          <w:p w14:paraId="09EB6545" w14:textId="77777777" w:rsidR="00CC69DD" w:rsidRPr="00F91A09" w:rsidRDefault="00CC69DD" w:rsidP="00B820C4">
            <w:pPr>
              <w:pStyle w:val="tabletext11"/>
              <w:jc w:val="right"/>
              <w:rPr>
                <w:ins w:id="3307" w:author="Author"/>
              </w:rPr>
            </w:pPr>
          </w:p>
        </w:tc>
      </w:tr>
      <w:tr w:rsidR="00CC69DD" w:rsidRPr="00F91A09" w14:paraId="763CFB2E" w14:textId="77777777" w:rsidTr="00AC74D0">
        <w:trPr>
          <w:cantSplit/>
          <w:trHeight w:val="190"/>
          <w:ins w:id="3308" w:author="Author"/>
        </w:trPr>
        <w:tc>
          <w:tcPr>
            <w:tcW w:w="200" w:type="dxa"/>
          </w:tcPr>
          <w:p w14:paraId="4A7CB665" w14:textId="77777777" w:rsidR="00CC69DD" w:rsidRPr="00F91A09" w:rsidRDefault="00CC69DD" w:rsidP="00B820C4">
            <w:pPr>
              <w:pStyle w:val="tabletext11"/>
              <w:jc w:val="right"/>
              <w:rPr>
                <w:ins w:id="330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D6E2A87" w14:textId="77777777" w:rsidR="00CC69DD" w:rsidRPr="00F91A09" w:rsidRDefault="00CC69DD" w:rsidP="00B820C4">
            <w:pPr>
              <w:pStyle w:val="tabletext11"/>
              <w:jc w:val="right"/>
              <w:rPr>
                <w:ins w:id="3310" w:author="Author"/>
              </w:rPr>
            </w:pPr>
          </w:p>
        </w:tc>
        <w:tc>
          <w:tcPr>
            <w:tcW w:w="630" w:type="dxa"/>
          </w:tcPr>
          <w:p w14:paraId="76625980" w14:textId="77777777" w:rsidR="00CC69DD" w:rsidRPr="00F91A09" w:rsidRDefault="00CC69DD" w:rsidP="00B820C4">
            <w:pPr>
              <w:pStyle w:val="tabletext11"/>
              <w:jc w:val="right"/>
              <w:rPr>
                <w:ins w:id="3311" w:author="Author"/>
              </w:rPr>
            </w:pPr>
            <w:ins w:id="3312" w:author="Author">
              <w:r w:rsidRPr="00F91A09">
                <w:t>5,001</w:t>
              </w:r>
            </w:ins>
          </w:p>
        </w:tc>
        <w:tc>
          <w:tcPr>
            <w:tcW w:w="180" w:type="dxa"/>
          </w:tcPr>
          <w:p w14:paraId="3610893F" w14:textId="77777777" w:rsidR="00CC69DD" w:rsidRPr="00F91A09" w:rsidRDefault="00CC69DD" w:rsidP="00B820C4">
            <w:pPr>
              <w:pStyle w:val="tabletext11"/>
              <w:rPr>
                <w:ins w:id="3313" w:author="Author"/>
              </w:rPr>
            </w:pPr>
            <w:ins w:id="3314" w:author="Author">
              <w:r w:rsidRPr="00F91A09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36E1892" w14:textId="77777777" w:rsidR="00CC69DD" w:rsidRPr="00F91A09" w:rsidRDefault="00CC69DD" w:rsidP="00B820C4">
            <w:pPr>
              <w:pStyle w:val="tabletext11"/>
              <w:rPr>
                <w:ins w:id="3315" w:author="Author"/>
              </w:rPr>
            </w:pPr>
            <w:ins w:id="3316" w:author="Author">
              <w:r w:rsidRPr="00F91A09">
                <w:t>6,000</w:t>
              </w:r>
            </w:ins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21B154FC" w14:textId="77777777" w:rsidR="00CC69DD" w:rsidRPr="00F91A09" w:rsidRDefault="00CC69DD" w:rsidP="00B820C4">
            <w:pPr>
              <w:pStyle w:val="tabletext11"/>
              <w:jc w:val="right"/>
              <w:rPr>
                <w:ins w:id="3317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2B160703" w14:textId="77777777" w:rsidR="00CC69DD" w:rsidRPr="00F91A09" w:rsidRDefault="00CC69DD" w:rsidP="00B820C4">
            <w:pPr>
              <w:pStyle w:val="tabletext11"/>
              <w:jc w:val="right"/>
              <w:rPr>
                <w:ins w:id="3318" w:author="Author"/>
              </w:rPr>
            </w:pPr>
            <w:ins w:id="3319" w:author="Author">
              <w:r w:rsidRPr="00F91A09">
                <w:t>36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0717D22A" w14:textId="77777777" w:rsidR="00CC69DD" w:rsidRPr="00F91A09" w:rsidRDefault="00CC69DD" w:rsidP="00B820C4">
            <w:pPr>
              <w:pStyle w:val="tabletext11"/>
              <w:jc w:val="right"/>
              <w:rPr>
                <w:ins w:id="332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7E64117" w14:textId="77777777" w:rsidR="00CC69DD" w:rsidRPr="00F91A09" w:rsidRDefault="00CC69DD" w:rsidP="00B820C4">
            <w:pPr>
              <w:pStyle w:val="tabletext11"/>
              <w:jc w:val="right"/>
              <w:rPr>
                <w:ins w:id="3321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75BF32A" w14:textId="77777777" w:rsidR="00CC69DD" w:rsidRPr="00F91A09" w:rsidRDefault="00CC69DD" w:rsidP="00B820C4">
            <w:pPr>
              <w:pStyle w:val="tabletext11"/>
              <w:jc w:val="right"/>
              <w:rPr>
                <w:ins w:id="3322" w:author="Author"/>
              </w:rPr>
            </w:pPr>
            <w:ins w:id="3323" w:author="Author">
              <w:r w:rsidRPr="00F91A09">
                <w:t>38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D8C43A3" w14:textId="77777777" w:rsidR="00CC69DD" w:rsidRPr="00F91A09" w:rsidRDefault="00CC69DD" w:rsidP="00B820C4">
            <w:pPr>
              <w:pStyle w:val="tabletext11"/>
              <w:jc w:val="right"/>
              <w:rPr>
                <w:ins w:id="332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490B9297" w14:textId="77777777" w:rsidR="00CC69DD" w:rsidRPr="00F91A09" w:rsidRDefault="00CC69DD" w:rsidP="00B820C4">
            <w:pPr>
              <w:pStyle w:val="tabletext11"/>
              <w:jc w:val="right"/>
              <w:rPr>
                <w:ins w:id="3325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5C03848B" w14:textId="77777777" w:rsidR="00CC69DD" w:rsidRPr="00F91A09" w:rsidRDefault="00CC69DD" w:rsidP="00B820C4">
            <w:pPr>
              <w:pStyle w:val="tabletext11"/>
              <w:jc w:val="right"/>
              <w:rPr>
                <w:ins w:id="3326" w:author="Author"/>
              </w:rPr>
            </w:pPr>
            <w:ins w:id="3327" w:author="Author">
              <w:r w:rsidRPr="00F91A09">
                <w:t>119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0E00B299" w14:textId="77777777" w:rsidR="00CC69DD" w:rsidRPr="00F91A09" w:rsidRDefault="00CC69DD" w:rsidP="00B820C4">
            <w:pPr>
              <w:pStyle w:val="tabletext11"/>
              <w:jc w:val="right"/>
              <w:rPr>
                <w:ins w:id="332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4BD052DA" w14:textId="77777777" w:rsidR="00CC69DD" w:rsidRPr="00F91A09" w:rsidRDefault="00CC69DD" w:rsidP="00B820C4">
            <w:pPr>
              <w:pStyle w:val="tabletext11"/>
              <w:jc w:val="right"/>
              <w:rPr>
                <w:ins w:id="3329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120742AD" w14:textId="77777777" w:rsidR="00CC69DD" w:rsidRPr="00F91A09" w:rsidRDefault="00CC69DD" w:rsidP="00B820C4">
            <w:pPr>
              <w:pStyle w:val="tabletext11"/>
              <w:jc w:val="right"/>
              <w:rPr>
                <w:ins w:id="3330" w:author="Author"/>
              </w:rPr>
            </w:pPr>
            <w:ins w:id="3331" w:author="Author">
              <w:r w:rsidRPr="00F91A09">
                <w:t>125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3B959348" w14:textId="77777777" w:rsidR="00CC69DD" w:rsidRPr="00F91A09" w:rsidRDefault="00CC69DD" w:rsidP="00B820C4">
            <w:pPr>
              <w:pStyle w:val="tabletext11"/>
              <w:jc w:val="right"/>
              <w:rPr>
                <w:ins w:id="3332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743FFFFA" w14:textId="77777777" w:rsidR="00CC69DD" w:rsidRPr="00F91A09" w:rsidRDefault="00CC69DD" w:rsidP="00B820C4">
            <w:pPr>
              <w:pStyle w:val="tabletext11"/>
              <w:jc w:val="right"/>
              <w:rPr>
                <w:ins w:id="3333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564C1D52" w14:textId="77777777" w:rsidR="00CC69DD" w:rsidRPr="00F91A09" w:rsidRDefault="00CC69DD" w:rsidP="00B820C4">
            <w:pPr>
              <w:pStyle w:val="tabletext11"/>
              <w:jc w:val="right"/>
              <w:rPr>
                <w:ins w:id="3334" w:author="Author"/>
              </w:rPr>
            </w:pPr>
            <w:ins w:id="3335" w:author="Author">
              <w:r w:rsidRPr="00F91A09">
                <w:t>20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410DA43D" w14:textId="77777777" w:rsidR="00CC69DD" w:rsidRPr="00F91A09" w:rsidRDefault="00CC69DD" w:rsidP="00B820C4">
            <w:pPr>
              <w:pStyle w:val="tabletext11"/>
              <w:jc w:val="right"/>
              <w:rPr>
                <w:ins w:id="3336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43627CA5" w14:textId="77777777" w:rsidR="00CC69DD" w:rsidRPr="00F91A09" w:rsidRDefault="00CC69DD" w:rsidP="00B820C4">
            <w:pPr>
              <w:pStyle w:val="tabletext11"/>
              <w:jc w:val="right"/>
              <w:rPr>
                <w:ins w:id="3337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454A088" w14:textId="77777777" w:rsidR="00CC69DD" w:rsidRPr="00F91A09" w:rsidRDefault="00CC69DD" w:rsidP="00B820C4">
            <w:pPr>
              <w:pStyle w:val="tabletext11"/>
              <w:jc w:val="right"/>
              <w:rPr>
                <w:ins w:id="3338" w:author="Author"/>
              </w:rPr>
            </w:pPr>
            <w:ins w:id="3339" w:author="Author">
              <w:r w:rsidRPr="00F91A09">
                <w:t>21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D9F4C09" w14:textId="77777777" w:rsidR="00CC69DD" w:rsidRPr="00F91A09" w:rsidRDefault="00CC69DD" w:rsidP="00B820C4">
            <w:pPr>
              <w:pStyle w:val="tabletext11"/>
              <w:jc w:val="right"/>
              <w:rPr>
                <w:ins w:id="334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334CBD0" w14:textId="77777777" w:rsidR="00CC69DD" w:rsidRPr="00F91A09" w:rsidRDefault="00CC69DD" w:rsidP="00B820C4">
            <w:pPr>
              <w:pStyle w:val="tabletext11"/>
              <w:jc w:val="right"/>
              <w:rPr>
                <w:ins w:id="3341" w:author="Author"/>
              </w:rPr>
            </w:pPr>
          </w:p>
        </w:tc>
        <w:tc>
          <w:tcPr>
            <w:tcW w:w="500" w:type="dxa"/>
            <w:tcBorders>
              <w:left w:val="nil"/>
            </w:tcBorders>
            <w:shd w:val="clear" w:color="auto" w:fill="auto"/>
          </w:tcPr>
          <w:p w14:paraId="2B7BBC89" w14:textId="77777777" w:rsidR="00CC69DD" w:rsidRPr="00F91A09" w:rsidRDefault="00CC69DD" w:rsidP="00B820C4">
            <w:pPr>
              <w:pStyle w:val="tabletext11"/>
              <w:jc w:val="right"/>
              <w:rPr>
                <w:ins w:id="3342" w:author="Author"/>
              </w:rPr>
            </w:pPr>
            <w:ins w:id="3343" w:author="Author">
              <w:r w:rsidRPr="00F91A09">
                <w:t>13</w:t>
              </w:r>
            </w:ins>
          </w:p>
        </w:tc>
        <w:tc>
          <w:tcPr>
            <w:tcW w:w="154" w:type="dxa"/>
            <w:tcBorders>
              <w:right w:val="single" w:sz="6" w:space="0" w:color="auto"/>
            </w:tcBorders>
          </w:tcPr>
          <w:p w14:paraId="44FCA2AB" w14:textId="77777777" w:rsidR="00CC69DD" w:rsidRPr="00F91A09" w:rsidRDefault="00CC69DD" w:rsidP="00B820C4">
            <w:pPr>
              <w:pStyle w:val="tabletext11"/>
              <w:jc w:val="right"/>
              <w:rPr>
                <w:ins w:id="3344" w:author="Author"/>
              </w:rPr>
            </w:pPr>
          </w:p>
        </w:tc>
        <w:tc>
          <w:tcPr>
            <w:tcW w:w="360" w:type="dxa"/>
            <w:tcBorders>
              <w:left w:val="single" w:sz="6" w:space="0" w:color="auto"/>
            </w:tcBorders>
            <w:shd w:val="clear" w:color="auto" w:fill="auto"/>
          </w:tcPr>
          <w:p w14:paraId="2AF95E3A" w14:textId="77777777" w:rsidR="00CC69DD" w:rsidRPr="00F91A09" w:rsidRDefault="00CC69DD" w:rsidP="00B820C4">
            <w:pPr>
              <w:pStyle w:val="tabletext11"/>
              <w:jc w:val="right"/>
              <w:rPr>
                <w:ins w:id="3345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BA0A452" w14:textId="77777777" w:rsidR="00CC69DD" w:rsidRPr="00F91A09" w:rsidRDefault="00CC69DD" w:rsidP="00B820C4">
            <w:pPr>
              <w:pStyle w:val="tabletext11"/>
              <w:jc w:val="right"/>
              <w:rPr>
                <w:ins w:id="3346" w:author="Author"/>
              </w:rPr>
            </w:pPr>
            <w:ins w:id="3347" w:author="Author">
              <w:r w:rsidRPr="00F91A09">
                <w:t>14</w:t>
              </w:r>
            </w:ins>
          </w:p>
        </w:tc>
        <w:tc>
          <w:tcPr>
            <w:tcW w:w="195" w:type="dxa"/>
            <w:tcBorders>
              <w:right w:val="single" w:sz="6" w:space="0" w:color="auto"/>
            </w:tcBorders>
          </w:tcPr>
          <w:p w14:paraId="1CCCC20C" w14:textId="77777777" w:rsidR="00CC69DD" w:rsidRPr="00F91A09" w:rsidRDefault="00CC69DD" w:rsidP="00B820C4">
            <w:pPr>
              <w:pStyle w:val="tabletext11"/>
              <w:jc w:val="right"/>
              <w:rPr>
                <w:ins w:id="3348" w:author="Author"/>
              </w:rPr>
            </w:pPr>
          </w:p>
        </w:tc>
      </w:tr>
      <w:tr w:rsidR="00CC69DD" w:rsidRPr="00F91A09" w14:paraId="2304F490" w14:textId="77777777" w:rsidTr="00AC74D0">
        <w:trPr>
          <w:cantSplit/>
          <w:trHeight w:val="190"/>
          <w:ins w:id="3349" w:author="Author"/>
        </w:trPr>
        <w:tc>
          <w:tcPr>
            <w:tcW w:w="200" w:type="dxa"/>
          </w:tcPr>
          <w:p w14:paraId="1C7D1617" w14:textId="77777777" w:rsidR="00CC69DD" w:rsidRPr="00F91A09" w:rsidRDefault="00CC69DD" w:rsidP="00B820C4">
            <w:pPr>
              <w:pStyle w:val="tabletext11"/>
              <w:jc w:val="right"/>
              <w:rPr>
                <w:ins w:id="335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5C525EF" w14:textId="77777777" w:rsidR="00CC69DD" w:rsidRPr="00F91A09" w:rsidRDefault="00CC69DD" w:rsidP="00B820C4">
            <w:pPr>
              <w:pStyle w:val="tabletext11"/>
              <w:jc w:val="right"/>
              <w:rPr>
                <w:ins w:id="3351" w:author="Author"/>
              </w:rPr>
            </w:pPr>
          </w:p>
        </w:tc>
        <w:tc>
          <w:tcPr>
            <w:tcW w:w="630" w:type="dxa"/>
          </w:tcPr>
          <w:p w14:paraId="774CF06D" w14:textId="77777777" w:rsidR="00CC69DD" w:rsidRPr="00F91A09" w:rsidRDefault="00CC69DD" w:rsidP="00B820C4">
            <w:pPr>
              <w:pStyle w:val="tabletext11"/>
              <w:jc w:val="right"/>
              <w:rPr>
                <w:ins w:id="3352" w:author="Author"/>
              </w:rPr>
            </w:pPr>
            <w:ins w:id="3353" w:author="Author">
              <w:r w:rsidRPr="00F91A09">
                <w:t>6,001</w:t>
              </w:r>
            </w:ins>
          </w:p>
        </w:tc>
        <w:tc>
          <w:tcPr>
            <w:tcW w:w="180" w:type="dxa"/>
          </w:tcPr>
          <w:p w14:paraId="5DB0850D" w14:textId="77777777" w:rsidR="00CC69DD" w:rsidRPr="00F91A09" w:rsidRDefault="00CC69DD" w:rsidP="00B820C4">
            <w:pPr>
              <w:pStyle w:val="tabletext11"/>
              <w:rPr>
                <w:ins w:id="3354" w:author="Author"/>
              </w:rPr>
            </w:pPr>
            <w:ins w:id="3355" w:author="Author">
              <w:r w:rsidRPr="00F91A09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7ED1C83" w14:textId="77777777" w:rsidR="00CC69DD" w:rsidRPr="00F91A09" w:rsidRDefault="00CC69DD" w:rsidP="00B820C4">
            <w:pPr>
              <w:pStyle w:val="tabletext11"/>
              <w:rPr>
                <w:ins w:id="3356" w:author="Author"/>
              </w:rPr>
            </w:pPr>
            <w:ins w:id="3357" w:author="Author">
              <w:r w:rsidRPr="00F91A09">
                <w:t>8,000</w:t>
              </w:r>
            </w:ins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3E6BB0CC" w14:textId="77777777" w:rsidR="00CC69DD" w:rsidRPr="00F91A09" w:rsidRDefault="00CC69DD" w:rsidP="00B820C4">
            <w:pPr>
              <w:pStyle w:val="tabletext11"/>
              <w:jc w:val="right"/>
              <w:rPr>
                <w:ins w:id="3358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446A4878" w14:textId="77777777" w:rsidR="00CC69DD" w:rsidRPr="00F91A09" w:rsidRDefault="00CC69DD" w:rsidP="00B820C4">
            <w:pPr>
              <w:pStyle w:val="tabletext11"/>
              <w:jc w:val="right"/>
              <w:rPr>
                <w:ins w:id="3359" w:author="Author"/>
              </w:rPr>
            </w:pPr>
            <w:ins w:id="3360" w:author="Author">
              <w:r w:rsidRPr="00F91A09">
                <w:t>48</w:t>
              </w:r>
            </w:ins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3C6AEC93" w14:textId="77777777" w:rsidR="00CC69DD" w:rsidRPr="00F91A09" w:rsidRDefault="00CC69DD" w:rsidP="00B820C4">
            <w:pPr>
              <w:pStyle w:val="tabletext11"/>
              <w:jc w:val="right"/>
              <w:rPr>
                <w:ins w:id="336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D029A18" w14:textId="77777777" w:rsidR="00CC69DD" w:rsidRPr="00F91A09" w:rsidRDefault="00CC69DD" w:rsidP="00B820C4">
            <w:pPr>
              <w:pStyle w:val="tabletext11"/>
              <w:jc w:val="right"/>
              <w:rPr>
                <w:ins w:id="3362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7DE6AA1" w14:textId="77777777" w:rsidR="00CC69DD" w:rsidRPr="00F91A09" w:rsidRDefault="00CC69DD" w:rsidP="00B820C4">
            <w:pPr>
              <w:pStyle w:val="tabletext11"/>
              <w:jc w:val="right"/>
              <w:rPr>
                <w:ins w:id="3363" w:author="Author"/>
              </w:rPr>
            </w:pPr>
            <w:ins w:id="3364" w:author="Author">
              <w:r w:rsidRPr="00F91A09">
                <w:t>51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AAD6925" w14:textId="77777777" w:rsidR="00CC69DD" w:rsidRPr="00F91A09" w:rsidRDefault="00CC69DD" w:rsidP="00B820C4">
            <w:pPr>
              <w:pStyle w:val="tabletext11"/>
              <w:jc w:val="right"/>
              <w:rPr>
                <w:ins w:id="336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79A7954B" w14:textId="77777777" w:rsidR="00CC69DD" w:rsidRPr="00F91A09" w:rsidRDefault="00CC69DD" w:rsidP="00B820C4">
            <w:pPr>
              <w:pStyle w:val="tabletext11"/>
              <w:jc w:val="right"/>
              <w:rPr>
                <w:ins w:id="3366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D174AD2" w14:textId="77777777" w:rsidR="00CC69DD" w:rsidRPr="00F91A09" w:rsidRDefault="00CC69DD" w:rsidP="00B820C4">
            <w:pPr>
              <w:pStyle w:val="tabletext11"/>
              <w:jc w:val="right"/>
              <w:rPr>
                <w:ins w:id="3367" w:author="Author"/>
              </w:rPr>
            </w:pPr>
            <w:ins w:id="3368" w:author="Author">
              <w:r w:rsidRPr="00F91A09">
                <w:t>157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719E1568" w14:textId="77777777" w:rsidR="00CC69DD" w:rsidRPr="00F91A09" w:rsidRDefault="00CC69DD" w:rsidP="00B820C4">
            <w:pPr>
              <w:pStyle w:val="tabletext11"/>
              <w:jc w:val="right"/>
              <w:rPr>
                <w:ins w:id="336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58A81CAF" w14:textId="77777777" w:rsidR="00CC69DD" w:rsidRPr="00F91A09" w:rsidRDefault="00CC69DD" w:rsidP="00B820C4">
            <w:pPr>
              <w:pStyle w:val="tabletext11"/>
              <w:jc w:val="right"/>
              <w:rPr>
                <w:ins w:id="3370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4461409D" w14:textId="77777777" w:rsidR="00CC69DD" w:rsidRPr="00F91A09" w:rsidRDefault="00CC69DD" w:rsidP="00B820C4">
            <w:pPr>
              <w:pStyle w:val="tabletext11"/>
              <w:jc w:val="right"/>
              <w:rPr>
                <w:ins w:id="3371" w:author="Author"/>
              </w:rPr>
            </w:pPr>
            <w:ins w:id="3372" w:author="Author">
              <w:r w:rsidRPr="00F91A09">
                <w:t>164</w:t>
              </w:r>
            </w:ins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61F8951C" w14:textId="77777777" w:rsidR="00CC69DD" w:rsidRPr="00F91A09" w:rsidRDefault="00CC69DD" w:rsidP="00B820C4">
            <w:pPr>
              <w:pStyle w:val="tabletext11"/>
              <w:jc w:val="right"/>
              <w:rPr>
                <w:ins w:id="3373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187D375B" w14:textId="77777777" w:rsidR="00CC69DD" w:rsidRPr="00F91A09" w:rsidRDefault="00CC69DD" w:rsidP="00B820C4">
            <w:pPr>
              <w:pStyle w:val="tabletext11"/>
              <w:jc w:val="right"/>
              <w:rPr>
                <w:ins w:id="3374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16C14BEB" w14:textId="77777777" w:rsidR="00CC69DD" w:rsidRPr="00F91A09" w:rsidRDefault="00CC69DD" w:rsidP="00B820C4">
            <w:pPr>
              <w:pStyle w:val="tabletext11"/>
              <w:jc w:val="right"/>
              <w:rPr>
                <w:ins w:id="3375" w:author="Author"/>
              </w:rPr>
            </w:pPr>
            <w:ins w:id="3376" w:author="Author">
              <w:r w:rsidRPr="00F91A09">
                <w:t>26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08A3025" w14:textId="77777777" w:rsidR="00CC69DD" w:rsidRPr="00F91A09" w:rsidRDefault="00CC69DD" w:rsidP="00B820C4">
            <w:pPr>
              <w:pStyle w:val="tabletext11"/>
              <w:jc w:val="right"/>
              <w:rPr>
                <w:ins w:id="3377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2065B0A5" w14:textId="77777777" w:rsidR="00CC69DD" w:rsidRPr="00F91A09" w:rsidRDefault="00CC69DD" w:rsidP="00B820C4">
            <w:pPr>
              <w:pStyle w:val="tabletext11"/>
              <w:jc w:val="right"/>
              <w:rPr>
                <w:ins w:id="3378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78365C11" w14:textId="77777777" w:rsidR="00CC69DD" w:rsidRPr="00F91A09" w:rsidRDefault="00CC69DD" w:rsidP="00B820C4">
            <w:pPr>
              <w:pStyle w:val="tabletext11"/>
              <w:jc w:val="right"/>
              <w:rPr>
                <w:ins w:id="3379" w:author="Author"/>
              </w:rPr>
            </w:pPr>
            <w:ins w:id="3380" w:author="Author">
              <w:r w:rsidRPr="00F91A09">
                <w:t>28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876E5DF" w14:textId="77777777" w:rsidR="00CC69DD" w:rsidRPr="00F91A09" w:rsidRDefault="00CC69DD" w:rsidP="00B820C4">
            <w:pPr>
              <w:pStyle w:val="tabletext11"/>
              <w:jc w:val="right"/>
              <w:rPr>
                <w:ins w:id="338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45D72DA" w14:textId="77777777" w:rsidR="00CC69DD" w:rsidRPr="00F91A09" w:rsidRDefault="00CC69DD" w:rsidP="00B820C4">
            <w:pPr>
              <w:pStyle w:val="tabletext11"/>
              <w:jc w:val="right"/>
              <w:rPr>
                <w:ins w:id="3382" w:author="Author"/>
              </w:rPr>
            </w:pPr>
          </w:p>
        </w:tc>
        <w:tc>
          <w:tcPr>
            <w:tcW w:w="500" w:type="dxa"/>
            <w:tcBorders>
              <w:left w:val="nil"/>
            </w:tcBorders>
            <w:shd w:val="clear" w:color="auto" w:fill="auto"/>
          </w:tcPr>
          <w:p w14:paraId="700C030A" w14:textId="77777777" w:rsidR="00CC69DD" w:rsidRPr="00F91A09" w:rsidRDefault="00CC69DD" w:rsidP="00B820C4">
            <w:pPr>
              <w:pStyle w:val="tabletext11"/>
              <w:jc w:val="right"/>
              <w:rPr>
                <w:ins w:id="3383" w:author="Author"/>
              </w:rPr>
            </w:pPr>
            <w:ins w:id="3384" w:author="Author">
              <w:r w:rsidRPr="00F91A09">
                <w:t>17</w:t>
              </w:r>
            </w:ins>
          </w:p>
        </w:tc>
        <w:tc>
          <w:tcPr>
            <w:tcW w:w="154" w:type="dxa"/>
            <w:tcBorders>
              <w:right w:val="single" w:sz="6" w:space="0" w:color="auto"/>
            </w:tcBorders>
          </w:tcPr>
          <w:p w14:paraId="17DD7B6A" w14:textId="77777777" w:rsidR="00CC69DD" w:rsidRPr="00F91A09" w:rsidRDefault="00CC69DD" w:rsidP="00B820C4">
            <w:pPr>
              <w:pStyle w:val="tabletext11"/>
              <w:jc w:val="right"/>
              <w:rPr>
                <w:ins w:id="3385" w:author="Author"/>
              </w:rPr>
            </w:pPr>
          </w:p>
        </w:tc>
        <w:tc>
          <w:tcPr>
            <w:tcW w:w="360" w:type="dxa"/>
            <w:tcBorders>
              <w:left w:val="single" w:sz="6" w:space="0" w:color="auto"/>
            </w:tcBorders>
            <w:shd w:val="clear" w:color="auto" w:fill="auto"/>
          </w:tcPr>
          <w:p w14:paraId="26D450D3" w14:textId="77777777" w:rsidR="00CC69DD" w:rsidRPr="00F91A09" w:rsidRDefault="00CC69DD" w:rsidP="00B820C4">
            <w:pPr>
              <w:pStyle w:val="tabletext11"/>
              <w:jc w:val="right"/>
              <w:rPr>
                <w:ins w:id="3386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A2D74C9" w14:textId="77777777" w:rsidR="00CC69DD" w:rsidRPr="00F91A09" w:rsidRDefault="00CC69DD" w:rsidP="00B820C4">
            <w:pPr>
              <w:pStyle w:val="tabletext11"/>
              <w:jc w:val="right"/>
              <w:rPr>
                <w:ins w:id="3387" w:author="Author"/>
              </w:rPr>
            </w:pPr>
            <w:ins w:id="3388" w:author="Author">
              <w:r w:rsidRPr="00F91A09">
                <w:t>19</w:t>
              </w:r>
            </w:ins>
          </w:p>
        </w:tc>
        <w:tc>
          <w:tcPr>
            <w:tcW w:w="195" w:type="dxa"/>
            <w:tcBorders>
              <w:right w:val="single" w:sz="6" w:space="0" w:color="auto"/>
            </w:tcBorders>
          </w:tcPr>
          <w:p w14:paraId="7CE61D74" w14:textId="77777777" w:rsidR="00CC69DD" w:rsidRPr="00F91A09" w:rsidRDefault="00CC69DD" w:rsidP="00B820C4">
            <w:pPr>
              <w:pStyle w:val="tabletext11"/>
              <w:jc w:val="right"/>
              <w:rPr>
                <w:ins w:id="3389" w:author="Author"/>
              </w:rPr>
            </w:pPr>
          </w:p>
        </w:tc>
      </w:tr>
      <w:tr w:rsidR="00CC69DD" w:rsidRPr="00F91A09" w14:paraId="303D54F8" w14:textId="77777777" w:rsidTr="00AC74D0">
        <w:trPr>
          <w:cantSplit/>
          <w:trHeight w:val="190"/>
          <w:ins w:id="3390" w:author="Author"/>
        </w:trPr>
        <w:tc>
          <w:tcPr>
            <w:tcW w:w="200" w:type="dxa"/>
          </w:tcPr>
          <w:p w14:paraId="1026F0E3" w14:textId="77777777" w:rsidR="00CC69DD" w:rsidRPr="00F91A09" w:rsidRDefault="00CC69DD" w:rsidP="00B820C4">
            <w:pPr>
              <w:pStyle w:val="tabletext11"/>
              <w:jc w:val="right"/>
              <w:rPr>
                <w:ins w:id="3391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3ED43" w14:textId="77777777" w:rsidR="00CC69DD" w:rsidRPr="00F91A09" w:rsidRDefault="00CC69DD" w:rsidP="00B820C4">
            <w:pPr>
              <w:pStyle w:val="tabletext11"/>
              <w:jc w:val="center"/>
              <w:rPr>
                <w:ins w:id="3392" w:author="Author"/>
              </w:rPr>
            </w:pPr>
            <w:ins w:id="3393" w:author="Author">
              <w:r w:rsidRPr="00F91A09">
                <w:t>Over 8,000 per $100</w:t>
              </w:r>
            </w:ins>
          </w:p>
        </w:tc>
        <w:tc>
          <w:tcPr>
            <w:tcW w:w="347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8E1F10A" w14:textId="77777777" w:rsidR="00CC69DD" w:rsidRPr="00F91A09" w:rsidRDefault="00CC69DD" w:rsidP="00B820C4">
            <w:pPr>
              <w:pStyle w:val="tabletext11"/>
              <w:jc w:val="right"/>
              <w:rPr>
                <w:ins w:id="3394" w:author="Author"/>
              </w:rPr>
            </w:pPr>
          </w:p>
        </w:tc>
        <w:tc>
          <w:tcPr>
            <w:tcW w:w="528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EE8F455" w14:textId="77777777" w:rsidR="00CC69DD" w:rsidRPr="00F91A09" w:rsidRDefault="00CC69DD" w:rsidP="00B820C4">
            <w:pPr>
              <w:pStyle w:val="tabletext11"/>
              <w:jc w:val="right"/>
              <w:rPr>
                <w:ins w:id="3395" w:author="Author"/>
              </w:rPr>
            </w:pPr>
            <w:ins w:id="3396" w:author="Author">
              <w:r w:rsidRPr="00F91A09">
                <w:t>0.67</w:t>
              </w:r>
            </w:ins>
          </w:p>
        </w:tc>
        <w:tc>
          <w:tcPr>
            <w:tcW w:w="133" w:type="dxa"/>
            <w:tcBorders>
              <w:bottom w:val="single" w:sz="6" w:space="0" w:color="auto"/>
              <w:right w:val="single" w:sz="6" w:space="0" w:color="auto"/>
            </w:tcBorders>
          </w:tcPr>
          <w:p w14:paraId="09F249B5" w14:textId="77777777" w:rsidR="00CC69DD" w:rsidRPr="00F91A09" w:rsidRDefault="00CC69DD" w:rsidP="00B820C4">
            <w:pPr>
              <w:pStyle w:val="tabletext11"/>
              <w:jc w:val="right"/>
              <w:rPr>
                <w:ins w:id="339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F025CA7" w14:textId="77777777" w:rsidR="00CC69DD" w:rsidRPr="00F91A09" w:rsidRDefault="00CC69DD" w:rsidP="00B820C4">
            <w:pPr>
              <w:pStyle w:val="tabletext11"/>
              <w:jc w:val="right"/>
              <w:rPr>
                <w:ins w:id="3398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8A9397B" w14:textId="77777777" w:rsidR="00CC69DD" w:rsidRPr="00F91A09" w:rsidRDefault="00CC69DD" w:rsidP="00B820C4">
            <w:pPr>
              <w:pStyle w:val="tabletext11"/>
              <w:jc w:val="right"/>
              <w:rPr>
                <w:ins w:id="3399" w:author="Author"/>
              </w:rPr>
            </w:pPr>
            <w:ins w:id="3400" w:author="Author">
              <w:r w:rsidRPr="00F91A09">
                <w:t>0.72</w:t>
              </w:r>
            </w:ins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5F0EC9BF" w14:textId="77777777" w:rsidR="00CC69DD" w:rsidRPr="00F91A09" w:rsidRDefault="00CC69DD" w:rsidP="00B820C4">
            <w:pPr>
              <w:pStyle w:val="tabletext11"/>
              <w:jc w:val="right"/>
              <w:rPr>
                <w:ins w:id="3401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55E88B7" w14:textId="77777777" w:rsidR="00CC69DD" w:rsidRPr="00F91A09" w:rsidRDefault="00CC69DD" w:rsidP="00B820C4">
            <w:pPr>
              <w:pStyle w:val="tabletext11"/>
              <w:jc w:val="right"/>
              <w:rPr>
                <w:ins w:id="3402" w:author="Author"/>
              </w:rPr>
            </w:pPr>
          </w:p>
        </w:tc>
        <w:tc>
          <w:tcPr>
            <w:tcW w:w="5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6AFB6A3" w14:textId="77777777" w:rsidR="00CC69DD" w:rsidRPr="00F91A09" w:rsidRDefault="00CC69DD" w:rsidP="00B820C4">
            <w:pPr>
              <w:pStyle w:val="tabletext11"/>
              <w:jc w:val="right"/>
              <w:rPr>
                <w:ins w:id="3403" w:author="Author"/>
              </w:rPr>
            </w:pPr>
            <w:ins w:id="3404" w:author="Author">
              <w:r w:rsidRPr="00F91A09">
                <w:t>2.22</w:t>
              </w:r>
            </w:ins>
          </w:p>
        </w:tc>
        <w:tc>
          <w:tcPr>
            <w:tcW w:w="169" w:type="dxa"/>
            <w:tcBorders>
              <w:bottom w:val="single" w:sz="6" w:space="0" w:color="auto"/>
              <w:right w:val="single" w:sz="6" w:space="0" w:color="auto"/>
            </w:tcBorders>
          </w:tcPr>
          <w:p w14:paraId="3DFE631B" w14:textId="77777777" w:rsidR="00CC69DD" w:rsidRPr="00F91A09" w:rsidRDefault="00CC69DD" w:rsidP="00B820C4">
            <w:pPr>
              <w:pStyle w:val="tabletext11"/>
              <w:jc w:val="right"/>
              <w:rPr>
                <w:ins w:id="340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32CDF1E" w14:textId="77777777" w:rsidR="00CC69DD" w:rsidRPr="00F91A09" w:rsidRDefault="00CC69DD" w:rsidP="00B820C4">
            <w:pPr>
              <w:pStyle w:val="tabletext11"/>
              <w:jc w:val="right"/>
              <w:rPr>
                <w:ins w:id="3406" w:author="Author"/>
              </w:rPr>
            </w:pPr>
          </w:p>
        </w:tc>
        <w:tc>
          <w:tcPr>
            <w:tcW w:w="5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B7879B5" w14:textId="77777777" w:rsidR="00CC69DD" w:rsidRPr="00F91A09" w:rsidRDefault="00CC69DD" w:rsidP="00B820C4">
            <w:pPr>
              <w:pStyle w:val="tabletext11"/>
              <w:jc w:val="right"/>
              <w:rPr>
                <w:ins w:id="3407" w:author="Author"/>
              </w:rPr>
            </w:pPr>
            <w:ins w:id="3408" w:author="Author">
              <w:r w:rsidRPr="00F91A09">
                <w:t>2.33</w:t>
              </w:r>
            </w:ins>
          </w:p>
        </w:tc>
        <w:tc>
          <w:tcPr>
            <w:tcW w:w="187" w:type="dxa"/>
            <w:tcBorders>
              <w:bottom w:val="single" w:sz="6" w:space="0" w:color="auto"/>
              <w:right w:val="single" w:sz="6" w:space="0" w:color="auto"/>
            </w:tcBorders>
          </w:tcPr>
          <w:p w14:paraId="67E1FF99" w14:textId="77777777" w:rsidR="00CC69DD" w:rsidRPr="00F91A09" w:rsidRDefault="00CC69DD" w:rsidP="00B820C4">
            <w:pPr>
              <w:pStyle w:val="tabletext11"/>
              <w:jc w:val="right"/>
              <w:rPr>
                <w:ins w:id="3409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4179188" w14:textId="77777777" w:rsidR="00CC69DD" w:rsidRPr="00F91A09" w:rsidRDefault="00CC69DD" w:rsidP="00B820C4">
            <w:pPr>
              <w:pStyle w:val="tabletext11"/>
              <w:jc w:val="right"/>
              <w:rPr>
                <w:ins w:id="3410" w:author="Author"/>
              </w:rPr>
            </w:pPr>
          </w:p>
        </w:tc>
        <w:tc>
          <w:tcPr>
            <w:tcW w:w="492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736FF65" w14:textId="77777777" w:rsidR="00CC69DD" w:rsidRPr="00F91A09" w:rsidRDefault="00CC69DD" w:rsidP="00B820C4">
            <w:pPr>
              <w:pStyle w:val="tabletext11"/>
              <w:jc w:val="right"/>
              <w:rPr>
                <w:ins w:id="3411" w:author="Author"/>
              </w:rPr>
            </w:pPr>
            <w:ins w:id="3412" w:author="Author">
              <w:r w:rsidRPr="00F91A09">
                <w:t>0.37</w:t>
              </w:r>
            </w:ins>
          </w:p>
        </w:tc>
        <w:tc>
          <w:tcPr>
            <w:tcW w:w="205" w:type="dxa"/>
            <w:tcBorders>
              <w:bottom w:val="single" w:sz="6" w:space="0" w:color="auto"/>
              <w:right w:val="single" w:sz="6" w:space="0" w:color="auto"/>
            </w:tcBorders>
          </w:tcPr>
          <w:p w14:paraId="13F0C29A" w14:textId="77777777" w:rsidR="00CC69DD" w:rsidRPr="00F91A09" w:rsidRDefault="00CC69DD" w:rsidP="00B820C4">
            <w:pPr>
              <w:pStyle w:val="tabletext11"/>
              <w:jc w:val="right"/>
              <w:rPr>
                <w:ins w:id="3413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66639A2" w14:textId="77777777" w:rsidR="00CC69DD" w:rsidRPr="00F91A09" w:rsidRDefault="00CC69DD" w:rsidP="00B820C4">
            <w:pPr>
              <w:pStyle w:val="tabletext11"/>
              <w:jc w:val="right"/>
              <w:rPr>
                <w:ins w:id="3414" w:author="Author"/>
              </w:rPr>
            </w:pPr>
          </w:p>
        </w:tc>
        <w:tc>
          <w:tcPr>
            <w:tcW w:w="5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ABDAB5B" w14:textId="77777777" w:rsidR="00CC69DD" w:rsidRPr="00F91A09" w:rsidRDefault="00CC69DD" w:rsidP="00B820C4">
            <w:pPr>
              <w:pStyle w:val="tabletext11"/>
              <w:jc w:val="right"/>
              <w:rPr>
                <w:ins w:id="3415" w:author="Author"/>
              </w:rPr>
            </w:pPr>
            <w:ins w:id="3416" w:author="Author">
              <w:r w:rsidRPr="00F91A09">
                <w:t>0.39</w:t>
              </w:r>
            </w:ins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0963A20C" w14:textId="77777777" w:rsidR="00CC69DD" w:rsidRPr="00F91A09" w:rsidRDefault="00CC69DD" w:rsidP="00B820C4">
            <w:pPr>
              <w:pStyle w:val="tabletext11"/>
              <w:jc w:val="right"/>
              <w:rPr>
                <w:ins w:id="341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E4C4D9F" w14:textId="77777777" w:rsidR="00CC69DD" w:rsidRPr="00F91A09" w:rsidRDefault="00CC69DD" w:rsidP="00B820C4">
            <w:pPr>
              <w:pStyle w:val="tabletext11"/>
              <w:jc w:val="right"/>
              <w:rPr>
                <w:ins w:id="3418" w:author="Author"/>
              </w:rPr>
            </w:pPr>
          </w:p>
        </w:tc>
        <w:tc>
          <w:tcPr>
            <w:tcW w:w="50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04AAD7E" w14:textId="77777777" w:rsidR="00CC69DD" w:rsidRPr="00F91A09" w:rsidRDefault="00CC69DD" w:rsidP="00B820C4">
            <w:pPr>
              <w:pStyle w:val="tabletext11"/>
              <w:jc w:val="right"/>
              <w:rPr>
                <w:ins w:id="3419" w:author="Author"/>
              </w:rPr>
            </w:pPr>
            <w:ins w:id="3420" w:author="Author">
              <w:r w:rsidRPr="00F91A09">
                <w:t>0.24</w:t>
              </w:r>
            </w:ins>
          </w:p>
        </w:tc>
        <w:tc>
          <w:tcPr>
            <w:tcW w:w="154" w:type="dxa"/>
            <w:tcBorders>
              <w:bottom w:val="single" w:sz="6" w:space="0" w:color="auto"/>
              <w:right w:val="single" w:sz="6" w:space="0" w:color="auto"/>
            </w:tcBorders>
          </w:tcPr>
          <w:p w14:paraId="2BEEA7B9" w14:textId="77777777" w:rsidR="00CC69DD" w:rsidRPr="00F91A09" w:rsidRDefault="00CC69DD" w:rsidP="00B820C4">
            <w:pPr>
              <w:pStyle w:val="tabletext11"/>
              <w:jc w:val="right"/>
              <w:rPr>
                <w:ins w:id="3421" w:author="Author"/>
              </w:rPr>
            </w:pPr>
          </w:p>
        </w:tc>
        <w:tc>
          <w:tcPr>
            <w:tcW w:w="36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DA51BBA" w14:textId="77777777" w:rsidR="00CC69DD" w:rsidRPr="00F91A09" w:rsidRDefault="00CC69DD" w:rsidP="00B820C4">
            <w:pPr>
              <w:pStyle w:val="tabletext11"/>
              <w:jc w:val="right"/>
              <w:rPr>
                <w:ins w:id="3422" w:author="Author"/>
              </w:rPr>
            </w:pPr>
          </w:p>
        </w:tc>
        <w:tc>
          <w:tcPr>
            <w:tcW w:w="5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2259F43" w14:textId="77777777" w:rsidR="00CC69DD" w:rsidRPr="00F91A09" w:rsidRDefault="00CC69DD" w:rsidP="00B820C4">
            <w:pPr>
              <w:pStyle w:val="tabletext11"/>
              <w:jc w:val="right"/>
              <w:rPr>
                <w:ins w:id="3423" w:author="Author"/>
              </w:rPr>
            </w:pPr>
            <w:ins w:id="3424" w:author="Author">
              <w:r w:rsidRPr="00F91A09">
                <w:t>0.26</w:t>
              </w:r>
            </w:ins>
          </w:p>
        </w:tc>
        <w:tc>
          <w:tcPr>
            <w:tcW w:w="195" w:type="dxa"/>
            <w:tcBorders>
              <w:bottom w:val="single" w:sz="6" w:space="0" w:color="auto"/>
              <w:right w:val="single" w:sz="6" w:space="0" w:color="auto"/>
            </w:tcBorders>
          </w:tcPr>
          <w:p w14:paraId="385BAE5F" w14:textId="77777777" w:rsidR="00CC69DD" w:rsidRPr="00F91A09" w:rsidRDefault="00CC69DD" w:rsidP="00B820C4">
            <w:pPr>
              <w:pStyle w:val="tabletext11"/>
              <w:jc w:val="right"/>
              <w:rPr>
                <w:ins w:id="3425" w:author="Author"/>
              </w:rPr>
            </w:pPr>
          </w:p>
        </w:tc>
      </w:tr>
    </w:tbl>
    <w:p w14:paraId="3BF17B7F" w14:textId="77777777" w:rsidR="00CC69DD" w:rsidRDefault="00CC69DD" w:rsidP="00B820C4">
      <w:pPr>
        <w:pStyle w:val="tablecaption"/>
      </w:pPr>
      <w:ins w:id="3426" w:author="Author">
        <w:r w:rsidRPr="00F91A09">
          <w:t>Table 270.C.2.c.(1)(LC) Single Interest Coverage Loss Costs</w:t>
        </w:r>
      </w:ins>
    </w:p>
    <w:p w14:paraId="3A1B82F7" w14:textId="77777777" w:rsidR="00CC69DD" w:rsidRDefault="00CC69DD" w:rsidP="00B820C4">
      <w:pPr>
        <w:pStyle w:val="isonormal"/>
        <w:jc w:val="left"/>
      </w:pPr>
    </w:p>
    <w:p w14:paraId="4C7C10AD" w14:textId="77777777" w:rsidR="00CC69DD" w:rsidRDefault="00CC69DD" w:rsidP="00B820C4">
      <w:pPr>
        <w:pStyle w:val="isonormal"/>
        <w:sectPr w:rsidR="00CC69DD" w:rsidSect="00CC69DD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4E98999C" w14:textId="77777777" w:rsidR="00CC69DD" w:rsidRPr="00A85133" w:rsidRDefault="00CC69DD" w:rsidP="00B820C4">
      <w:pPr>
        <w:pStyle w:val="boxrule"/>
        <w:rPr>
          <w:ins w:id="3427" w:author="Author"/>
        </w:rPr>
      </w:pPr>
      <w:ins w:id="3428" w:author="Author">
        <w:r w:rsidRPr="00A85133">
          <w:t>289.  NON-OWNERSHIP LIABILITY</w:t>
        </w:r>
      </w:ins>
    </w:p>
    <w:p w14:paraId="4F49CA91" w14:textId="77777777" w:rsidR="00CC69DD" w:rsidRPr="00A85133" w:rsidRDefault="00CC69DD" w:rsidP="00B820C4">
      <w:pPr>
        <w:pStyle w:val="isonormal"/>
        <w:rPr>
          <w:ins w:id="3429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CC69DD" w:rsidRPr="00A85133" w14:paraId="1CC20576" w14:textId="77777777" w:rsidTr="00AC74D0">
        <w:trPr>
          <w:cantSplit/>
          <w:trHeight w:val="190"/>
          <w:ins w:id="3430" w:author="Author"/>
        </w:trPr>
        <w:tc>
          <w:tcPr>
            <w:tcW w:w="200" w:type="dxa"/>
          </w:tcPr>
          <w:p w14:paraId="5CECEECC" w14:textId="77777777" w:rsidR="00CC69DD" w:rsidRPr="00A85133" w:rsidRDefault="00CC69DD" w:rsidP="00B820C4">
            <w:pPr>
              <w:pStyle w:val="tablehead"/>
              <w:rPr>
                <w:ins w:id="3431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1E4F3" w14:textId="77777777" w:rsidR="00CC69DD" w:rsidRPr="00A85133" w:rsidRDefault="00CC69DD" w:rsidP="00B820C4">
            <w:pPr>
              <w:pStyle w:val="tablehead"/>
              <w:rPr>
                <w:ins w:id="3432" w:author="Author"/>
              </w:rPr>
            </w:pPr>
            <w:ins w:id="3433" w:author="Author">
              <w:r w:rsidRPr="00A85133">
                <w:t>Class</w:t>
              </w:r>
              <w:r w:rsidRPr="00A85133">
                <w:br/>
                <w:t>Code</w:t>
              </w:r>
            </w:ins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8F3C6" w14:textId="77777777" w:rsidR="00CC69DD" w:rsidRPr="00A85133" w:rsidRDefault="00CC69DD" w:rsidP="00B820C4">
            <w:pPr>
              <w:pStyle w:val="tablehead"/>
              <w:rPr>
                <w:ins w:id="3434" w:author="Author"/>
              </w:rPr>
            </w:pPr>
            <w:ins w:id="3435" w:author="Author">
              <w:r w:rsidRPr="00A85133">
                <w:t>Total Number Of</w:t>
              </w:r>
              <w:r w:rsidRPr="00A85133">
                <w:br/>
                <w:t>Employees</w:t>
              </w:r>
            </w:ins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CE74B" w14:textId="77777777" w:rsidR="00CC69DD" w:rsidRPr="00A85133" w:rsidRDefault="00CC69DD" w:rsidP="00B820C4">
            <w:pPr>
              <w:pStyle w:val="tablehead"/>
              <w:rPr>
                <w:ins w:id="3436" w:author="Author"/>
              </w:rPr>
            </w:pPr>
            <w:ins w:id="3437" w:author="Author">
              <w:r w:rsidRPr="00A85133">
                <w:t>Liability Base</w:t>
              </w:r>
              <w:r w:rsidRPr="00A85133">
                <w:br/>
                <w:t>Loss Cost</w:t>
              </w:r>
            </w:ins>
          </w:p>
        </w:tc>
      </w:tr>
      <w:tr w:rsidR="00CC69DD" w:rsidRPr="00A85133" w14:paraId="2B47AD23" w14:textId="77777777" w:rsidTr="00AC74D0">
        <w:trPr>
          <w:cantSplit/>
          <w:trHeight w:val="190"/>
          <w:ins w:id="3438" w:author="Author"/>
        </w:trPr>
        <w:tc>
          <w:tcPr>
            <w:tcW w:w="200" w:type="dxa"/>
          </w:tcPr>
          <w:p w14:paraId="5A5831D8" w14:textId="77777777" w:rsidR="00CC69DD" w:rsidRPr="00A85133" w:rsidRDefault="00CC69DD" w:rsidP="00B820C4">
            <w:pPr>
              <w:pStyle w:val="tabletext11"/>
              <w:rPr>
                <w:ins w:id="3439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7D0B3B" w14:textId="77777777" w:rsidR="00CC69DD" w:rsidRPr="00A85133" w:rsidRDefault="00CC69DD" w:rsidP="00B820C4">
            <w:pPr>
              <w:pStyle w:val="tabletext11"/>
              <w:jc w:val="center"/>
              <w:rPr>
                <w:ins w:id="3440" w:author="Author"/>
              </w:rPr>
            </w:pPr>
            <w:ins w:id="3441" w:author="Author">
              <w:r w:rsidRPr="00A85133">
                <w:t>6638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4C248F27" w14:textId="77777777" w:rsidR="00CC69DD" w:rsidRPr="00A85133" w:rsidRDefault="00CC69DD" w:rsidP="00B820C4">
            <w:pPr>
              <w:pStyle w:val="tabletext11"/>
              <w:jc w:val="right"/>
              <w:rPr>
                <w:ins w:id="3442" w:author="Author"/>
              </w:rPr>
            </w:pPr>
            <w:ins w:id="3443" w:author="Author">
              <w:r w:rsidRPr="00A85133">
                <w:t>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3194B844" w14:textId="77777777" w:rsidR="00CC69DD" w:rsidRPr="00A85133" w:rsidRDefault="00CC69DD" w:rsidP="00B820C4">
            <w:pPr>
              <w:pStyle w:val="tabletext11"/>
              <w:jc w:val="both"/>
              <w:rPr>
                <w:ins w:id="3444" w:author="Author"/>
              </w:rPr>
            </w:pPr>
            <w:ins w:id="3445" w:author="Author">
              <w:r w:rsidRPr="00A85133">
                <w:t>–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316DCE2A" w14:textId="77777777" w:rsidR="00CC69DD" w:rsidRPr="00A85133" w:rsidRDefault="00CC69DD" w:rsidP="00B820C4">
            <w:pPr>
              <w:pStyle w:val="tabletext11"/>
              <w:jc w:val="right"/>
              <w:rPr>
                <w:ins w:id="3446" w:author="Author"/>
              </w:rPr>
            </w:pPr>
            <w:ins w:id="3447" w:author="Author">
              <w:r w:rsidRPr="00A85133">
                <w:t>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C8AE358" w14:textId="77777777" w:rsidR="00CC69DD" w:rsidRPr="00A85133" w:rsidRDefault="00CC69DD" w:rsidP="00B820C4">
            <w:pPr>
              <w:pStyle w:val="tabletext11"/>
              <w:rPr>
                <w:ins w:id="344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74088C0" w14:textId="77777777" w:rsidR="00CC69DD" w:rsidRPr="00A85133" w:rsidRDefault="00CC69DD" w:rsidP="00B820C4">
            <w:pPr>
              <w:pStyle w:val="tabletext11"/>
              <w:jc w:val="right"/>
              <w:rPr>
                <w:ins w:id="3449" w:author="Author"/>
              </w:rPr>
            </w:pPr>
            <w:ins w:id="3450" w:author="Author">
              <w:r w:rsidRPr="00A85133">
                <w:t>$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61CB0929" w14:textId="77777777" w:rsidR="00CC69DD" w:rsidRPr="00A85133" w:rsidRDefault="00CC69DD" w:rsidP="00B820C4">
            <w:pPr>
              <w:pStyle w:val="tabletext11"/>
              <w:tabs>
                <w:tab w:val="decimal" w:pos="340"/>
              </w:tabs>
              <w:jc w:val="right"/>
              <w:rPr>
                <w:ins w:id="3451" w:author="Author"/>
              </w:rPr>
            </w:pPr>
            <w:ins w:id="3452" w:author="Author">
              <w:r w:rsidRPr="00A85133">
                <w:t>48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52B5AD0" w14:textId="77777777" w:rsidR="00CC69DD" w:rsidRPr="00A85133" w:rsidRDefault="00CC69DD" w:rsidP="00B820C4">
            <w:pPr>
              <w:pStyle w:val="tabletext11"/>
              <w:tabs>
                <w:tab w:val="decimal" w:pos="340"/>
              </w:tabs>
              <w:rPr>
                <w:ins w:id="3453" w:author="Author"/>
              </w:rPr>
            </w:pPr>
          </w:p>
        </w:tc>
      </w:tr>
      <w:tr w:rsidR="00CC69DD" w:rsidRPr="00A85133" w14:paraId="4C9E2D0E" w14:textId="77777777" w:rsidTr="00AC74D0">
        <w:trPr>
          <w:cantSplit/>
          <w:trHeight w:val="190"/>
          <w:ins w:id="3454" w:author="Author"/>
        </w:trPr>
        <w:tc>
          <w:tcPr>
            <w:tcW w:w="200" w:type="dxa"/>
          </w:tcPr>
          <w:p w14:paraId="77C9EDCE" w14:textId="77777777" w:rsidR="00CC69DD" w:rsidRPr="00A85133" w:rsidRDefault="00CC69DD" w:rsidP="00B820C4">
            <w:pPr>
              <w:pStyle w:val="tabletext11"/>
              <w:rPr>
                <w:ins w:id="345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8B4ECBA" w14:textId="77777777" w:rsidR="00CC69DD" w:rsidRPr="00A85133" w:rsidRDefault="00CC69DD" w:rsidP="00B820C4">
            <w:pPr>
              <w:pStyle w:val="tabletext11"/>
              <w:jc w:val="center"/>
              <w:rPr>
                <w:ins w:id="3456" w:author="Author"/>
              </w:rPr>
            </w:pPr>
            <w:ins w:id="3457" w:author="Author">
              <w:r w:rsidRPr="00A85133">
                <w:t>6639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FEA5CD5" w14:textId="77777777" w:rsidR="00CC69DD" w:rsidRPr="00A85133" w:rsidRDefault="00CC69DD" w:rsidP="00B820C4">
            <w:pPr>
              <w:pStyle w:val="tabletext11"/>
              <w:jc w:val="right"/>
              <w:rPr>
                <w:ins w:id="3458" w:author="Author"/>
              </w:rPr>
            </w:pPr>
            <w:ins w:id="3459" w:author="Author">
              <w:r w:rsidRPr="00A85133">
                <w:t>10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0CF8393D" w14:textId="77777777" w:rsidR="00CC69DD" w:rsidRPr="00A85133" w:rsidRDefault="00CC69DD" w:rsidP="00B820C4">
            <w:pPr>
              <w:pStyle w:val="tabletext11"/>
              <w:jc w:val="both"/>
              <w:rPr>
                <w:ins w:id="3460" w:author="Author"/>
              </w:rPr>
            </w:pPr>
            <w:ins w:id="3461" w:author="Author">
              <w:r w:rsidRPr="00A85133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29B89554" w14:textId="77777777" w:rsidR="00CC69DD" w:rsidRPr="00A85133" w:rsidRDefault="00CC69DD" w:rsidP="00B820C4">
            <w:pPr>
              <w:pStyle w:val="tabletext11"/>
              <w:jc w:val="right"/>
              <w:rPr>
                <w:ins w:id="3462" w:author="Author"/>
              </w:rPr>
            </w:pPr>
            <w:ins w:id="3463" w:author="Author">
              <w:r w:rsidRPr="00A85133">
                <w:t>19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9458BE3" w14:textId="77777777" w:rsidR="00CC69DD" w:rsidRPr="00A85133" w:rsidRDefault="00CC69DD" w:rsidP="00B820C4">
            <w:pPr>
              <w:pStyle w:val="tabletext11"/>
              <w:rPr>
                <w:ins w:id="346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C144B2B" w14:textId="77777777" w:rsidR="00CC69DD" w:rsidRPr="00A85133" w:rsidRDefault="00CC69DD" w:rsidP="00B820C4">
            <w:pPr>
              <w:pStyle w:val="tabletext11"/>
              <w:rPr>
                <w:ins w:id="3465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194AA4E" w14:textId="77777777" w:rsidR="00CC69DD" w:rsidRPr="00A85133" w:rsidRDefault="00CC69DD" w:rsidP="00B820C4">
            <w:pPr>
              <w:pStyle w:val="tabletext11"/>
              <w:tabs>
                <w:tab w:val="decimal" w:pos="340"/>
              </w:tabs>
              <w:jc w:val="right"/>
              <w:rPr>
                <w:ins w:id="3466" w:author="Author"/>
              </w:rPr>
            </w:pPr>
            <w:ins w:id="3467" w:author="Author">
              <w:r w:rsidRPr="00A85133">
                <w:t>103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F564B94" w14:textId="77777777" w:rsidR="00CC69DD" w:rsidRPr="00A85133" w:rsidRDefault="00CC69DD" w:rsidP="00B820C4">
            <w:pPr>
              <w:pStyle w:val="tabletext11"/>
              <w:tabs>
                <w:tab w:val="decimal" w:pos="340"/>
              </w:tabs>
              <w:rPr>
                <w:ins w:id="3468" w:author="Author"/>
              </w:rPr>
            </w:pPr>
          </w:p>
        </w:tc>
      </w:tr>
      <w:tr w:rsidR="00CC69DD" w:rsidRPr="00A85133" w14:paraId="09EF0E78" w14:textId="77777777" w:rsidTr="00AC74D0">
        <w:trPr>
          <w:cantSplit/>
          <w:trHeight w:val="190"/>
          <w:ins w:id="3469" w:author="Author"/>
        </w:trPr>
        <w:tc>
          <w:tcPr>
            <w:tcW w:w="200" w:type="dxa"/>
          </w:tcPr>
          <w:p w14:paraId="6B334614" w14:textId="77777777" w:rsidR="00CC69DD" w:rsidRPr="00A85133" w:rsidRDefault="00CC69DD" w:rsidP="00B820C4">
            <w:pPr>
              <w:pStyle w:val="tabletext11"/>
              <w:rPr>
                <w:ins w:id="347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29145EDC" w14:textId="77777777" w:rsidR="00CC69DD" w:rsidRPr="00A85133" w:rsidRDefault="00CC69DD" w:rsidP="00B820C4">
            <w:pPr>
              <w:pStyle w:val="tabletext11"/>
              <w:jc w:val="center"/>
              <w:rPr>
                <w:ins w:id="3471" w:author="Author"/>
              </w:rPr>
            </w:pPr>
            <w:ins w:id="3472" w:author="Author">
              <w:r w:rsidRPr="00A85133">
                <w:t>6640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D87DF7D" w14:textId="77777777" w:rsidR="00CC69DD" w:rsidRPr="00A85133" w:rsidRDefault="00CC69DD" w:rsidP="00B820C4">
            <w:pPr>
              <w:pStyle w:val="tabletext11"/>
              <w:jc w:val="right"/>
              <w:rPr>
                <w:ins w:id="3473" w:author="Author"/>
              </w:rPr>
            </w:pPr>
            <w:ins w:id="3474" w:author="Author">
              <w:r w:rsidRPr="00A85133">
                <w:t>20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30956F6A" w14:textId="77777777" w:rsidR="00CC69DD" w:rsidRPr="00A85133" w:rsidRDefault="00CC69DD" w:rsidP="00B820C4">
            <w:pPr>
              <w:pStyle w:val="tabletext11"/>
              <w:jc w:val="both"/>
              <w:rPr>
                <w:ins w:id="3475" w:author="Author"/>
              </w:rPr>
            </w:pPr>
            <w:ins w:id="3476" w:author="Author">
              <w:r w:rsidRPr="00A85133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6FE00767" w14:textId="77777777" w:rsidR="00CC69DD" w:rsidRPr="00A85133" w:rsidRDefault="00CC69DD" w:rsidP="00B820C4">
            <w:pPr>
              <w:pStyle w:val="tabletext11"/>
              <w:jc w:val="right"/>
              <w:rPr>
                <w:ins w:id="3477" w:author="Author"/>
              </w:rPr>
            </w:pPr>
            <w:ins w:id="3478" w:author="Author">
              <w:r w:rsidRPr="00A85133">
                <w:t>25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088E8B7" w14:textId="77777777" w:rsidR="00CC69DD" w:rsidRPr="00A85133" w:rsidRDefault="00CC69DD" w:rsidP="00B820C4">
            <w:pPr>
              <w:pStyle w:val="tabletext11"/>
              <w:rPr>
                <w:ins w:id="347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F547658" w14:textId="77777777" w:rsidR="00CC69DD" w:rsidRPr="00A85133" w:rsidRDefault="00CC69DD" w:rsidP="00B820C4">
            <w:pPr>
              <w:pStyle w:val="tabletext11"/>
              <w:rPr>
                <w:ins w:id="3480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64CDADA" w14:textId="77777777" w:rsidR="00CC69DD" w:rsidRPr="00A85133" w:rsidRDefault="00CC69DD" w:rsidP="00B820C4">
            <w:pPr>
              <w:pStyle w:val="tabletext11"/>
              <w:tabs>
                <w:tab w:val="decimal" w:pos="340"/>
              </w:tabs>
              <w:jc w:val="right"/>
              <w:rPr>
                <w:ins w:id="3481" w:author="Author"/>
              </w:rPr>
            </w:pPr>
            <w:ins w:id="3482" w:author="Author">
              <w:r w:rsidRPr="00A85133">
                <w:t>166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D7483BF" w14:textId="77777777" w:rsidR="00CC69DD" w:rsidRPr="00A85133" w:rsidRDefault="00CC69DD" w:rsidP="00B820C4">
            <w:pPr>
              <w:pStyle w:val="tabletext11"/>
              <w:tabs>
                <w:tab w:val="decimal" w:pos="340"/>
              </w:tabs>
              <w:rPr>
                <w:ins w:id="3483" w:author="Author"/>
              </w:rPr>
            </w:pPr>
          </w:p>
        </w:tc>
      </w:tr>
      <w:tr w:rsidR="00CC69DD" w:rsidRPr="00A85133" w14:paraId="09664EB1" w14:textId="77777777" w:rsidTr="00AC74D0">
        <w:trPr>
          <w:cantSplit/>
          <w:trHeight w:val="190"/>
          <w:ins w:id="3484" w:author="Author"/>
        </w:trPr>
        <w:tc>
          <w:tcPr>
            <w:tcW w:w="200" w:type="dxa"/>
          </w:tcPr>
          <w:p w14:paraId="330AC5BF" w14:textId="77777777" w:rsidR="00CC69DD" w:rsidRPr="00A85133" w:rsidRDefault="00CC69DD" w:rsidP="00B820C4">
            <w:pPr>
              <w:pStyle w:val="tabletext11"/>
              <w:rPr>
                <w:ins w:id="348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3F50F40C" w14:textId="77777777" w:rsidR="00CC69DD" w:rsidRPr="00A85133" w:rsidRDefault="00CC69DD" w:rsidP="00B820C4">
            <w:pPr>
              <w:pStyle w:val="tabletext11"/>
              <w:jc w:val="center"/>
              <w:rPr>
                <w:ins w:id="3486" w:author="Author"/>
              </w:rPr>
            </w:pPr>
            <w:ins w:id="3487" w:author="Author">
              <w:r w:rsidRPr="00A85133">
                <w:t>6602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FAF4B06" w14:textId="77777777" w:rsidR="00CC69DD" w:rsidRPr="00A85133" w:rsidRDefault="00CC69DD" w:rsidP="00B820C4">
            <w:pPr>
              <w:pStyle w:val="tabletext11"/>
              <w:jc w:val="right"/>
              <w:rPr>
                <w:ins w:id="3488" w:author="Author"/>
              </w:rPr>
            </w:pPr>
            <w:ins w:id="3489" w:author="Author">
              <w:r w:rsidRPr="00A85133">
                <w:t>26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22DDF6C7" w14:textId="77777777" w:rsidR="00CC69DD" w:rsidRPr="00A85133" w:rsidRDefault="00CC69DD" w:rsidP="00B820C4">
            <w:pPr>
              <w:pStyle w:val="tabletext11"/>
              <w:jc w:val="both"/>
              <w:rPr>
                <w:ins w:id="3490" w:author="Author"/>
              </w:rPr>
            </w:pPr>
            <w:ins w:id="3491" w:author="Author">
              <w:r w:rsidRPr="00A85133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385102B7" w14:textId="77777777" w:rsidR="00CC69DD" w:rsidRPr="00A85133" w:rsidRDefault="00CC69DD" w:rsidP="00B820C4">
            <w:pPr>
              <w:pStyle w:val="tabletext11"/>
              <w:jc w:val="right"/>
              <w:rPr>
                <w:ins w:id="3492" w:author="Author"/>
              </w:rPr>
            </w:pPr>
            <w:ins w:id="3493" w:author="Author">
              <w:r w:rsidRPr="00A85133">
                <w:t>100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6E1F8D4" w14:textId="77777777" w:rsidR="00CC69DD" w:rsidRPr="00A85133" w:rsidRDefault="00CC69DD" w:rsidP="00B820C4">
            <w:pPr>
              <w:pStyle w:val="tabletext11"/>
              <w:rPr>
                <w:ins w:id="349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613A864" w14:textId="77777777" w:rsidR="00CC69DD" w:rsidRPr="00A85133" w:rsidRDefault="00CC69DD" w:rsidP="00B820C4">
            <w:pPr>
              <w:pStyle w:val="tabletext11"/>
              <w:rPr>
                <w:ins w:id="3495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B2FFA30" w14:textId="77777777" w:rsidR="00CC69DD" w:rsidRPr="00A85133" w:rsidRDefault="00CC69DD" w:rsidP="00B820C4">
            <w:pPr>
              <w:pStyle w:val="tabletext11"/>
              <w:tabs>
                <w:tab w:val="decimal" w:pos="340"/>
              </w:tabs>
              <w:jc w:val="right"/>
              <w:rPr>
                <w:ins w:id="3496" w:author="Author"/>
              </w:rPr>
            </w:pPr>
            <w:ins w:id="3497" w:author="Author">
              <w:r w:rsidRPr="00A85133">
                <w:t>280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A9DF900" w14:textId="77777777" w:rsidR="00CC69DD" w:rsidRPr="00A85133" w:rsidRDefault="00CC69DD" w:rsidP="00B820C4">
            <w:pPr>
              <w:pStyle w:val="tabletext11"/>
              <w:tabs>
                <w:tab w:val="decimal" w:pos="340"/>
              </w:tabs>
              <w:rPr>
                <w:ins w:id="3498" w:author="Author"/>
              </w:rPr>
            </w:pPr>
          </w:p>
        </w:tc>
      </w:tr>
      <w:tr w:rsidR="00CC69DD" w:rsidRPr="00A85133" w14:paraId="4F1746FD" w14:textId="77777777" w:rsidTr="00AC74D0">
        <w:trPr>
          <w:cantSplit/>
          <w:trHeight w:val="190"/>
          <w:ins w:id="3499" w:author="Author"/>
        </w:trPr>
        <w:tc>
          <w:tcPr>
            <w:tcW w:w="200" w:type="dxa"/>
          </w:tcPr>
          <w:p w14:paraId="34E5A009" w14:textId="77777777" w:rsidR="00CC69DD" w:rsidRPr="00A85133" w:rsidRDefault="00CC69DD" w:rsidP="00B820C4">
            <w:pPr>
              <w:pStyle w:val="tabletext11"/>
              <w:rPr>
                <w:ins w:id="350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68395AE6" w14:textId="77777777" w:rsidR="00CC69DD" w:rsidRPr="00A85133" w:rsidRDefault="00CC69DD" w:rsidP="00B820C4">
            <w:pPr>
              <w:pStyle w:val="tabletext11"/>
              <w:jc w:val="center"/>
              <w:rPr>
                <w:ins w:id="3501" w:author="Author"/>
              </w:rPr>
            </w:pPr>
            <w:ins w:id="3502" w:author="Author">
              <w:r w:rsidRPr="00A85133">
                <w:t>6603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B611D64" w14:textId="77777777" w:rsidR="00CC69DD" w:rsidRPr="00A85133" w:rsidRDefault="00CC69DD" w:rsidP="00B820C4">
            <w:pPr>
              <w:pStyle w:val="tabletext11"/>
              <w:jc w:val="right"/>
              <w:rPr>
                <w:ins w:id="3503" w:author="Author"/>
              </w:rPr>
            </w:pPr>
            <w:ins w:id="3504" w:author="Author">
              <w:r w:rsidRPr="00A85133">
                <w:t>101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57B17E7C" w14:textId="77777777" w:rsidR="00CC69DD" w:rsidRPr="00A85133" w:rsidRDefault="00CC69DD" w:rsidP="00B820C4">
            <w:pPr>
              <w:pStyle w:val="tabletext11"/>
              <w:jc w:val="both"/>
              <w:rPr>
                <w:ins w:id="3505" w:author="Author"/>
              </w:rPr>
            </w:pPr>
            <w:ins w:id="3506" w:author="Author">
              <w:r w:rsidRPr="00A85133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4F4E504F" w14:textId="77777777" w:rsidR="00CC69DD" w:rsidRPr="00A85133" w:rsidRDefault="00CC69DD" w:rsidP="00B820C4">
            <w:pPr>
              <w:pStyle w:val="tabletext11"/>
              <w:jc w:val="right"/>
              <w:rPr>
                <w:ins w:id="3507" w:author="Author"/>
              </w:rPr>
            </w:pPr>
            <w:ins w:id="3508" w:author="Author">
              <w:r w:rsidRPr="00A85133">
                <w:t>500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A6BCACF" w14:textId="77777777" w:rsidR="00CC69DD" w:rsidRPr="00A85133" w:rsidRDefault="00CC69DD" w:rsidP="00B820C4">
            <w:pPr>
              <w:pStyle w:val="tabletext11"/>
              <w:rPr>
                <w:ins w:id="350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4500E16" w14:textId="77777777" w:rsidR="00CC69DD" w:rsidRPr="00A85133" w:rsidRDefault="00CC69DD" w:rsidP="00B820C4">
            <w:pPr>
              <w:pStyle w:val="tabletext11"/>
              <w:rPr>
                <w:ins w:id="3510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E39463E" w14:textId="77777777" w:rsidR="00CC69DD" w:rsidRPr="00A85133" w:rsidRDefault="00CC69DD" w:rsidP="00B820C4">
            <w:pPr>
              <w:pStyle w:val="tabletext11"/>
              <w:tabs>
                <w:tab w:val="decimal" w:pos="340"/>
              </w:tabs>
              <w:jc w:val="right"/>
              <w:rPr>
                <w:ins w:id="3511" w:author="Author"/>
              </w:rPr>
            </w:pPr>
            <w:ins w:id="3512" w:author="Author">
              <w:r w:rsidRPr="00A85133">
                <w:t>733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648BA14" w14:textId="77777777" w:rsidR="00CC69DD" w:rsidRPr="00A85133" w:rsidRDefault="00CC69DD" w:rsidP="00B820C4">
            <w:pPr>
              <w:pStyle w:val="tabletext11"/>
              <w:tabs>
                <w:tab w:val="decimal" w:pos="340"/>
              </w:tabs>
              <w:rPr>
                <w:ins w:id="3513" w:author="Author"/>
              </w:rPr>
            </w:pPr>
          </w:p>
        </w:tc>
      </w:tr>
      <w:tr w:rsidR="00CC69DD" w:rsidRPr="00A85133" w14:paraId="11258B3C" w14:textId="77777777" w:rsidTr="00AC74D0">
        <w:trPr>
          <w:cantSplit/>
          <w:trHeight w:val="190"/>
          <w:ins w:id="3514" w:author="Author"/>
        </w:trPr>
        <w:tc>
          <w:tcPr>
            <w:tcW w:w="200" w:type="dxa"/>
          </w:tcPr>
          <w:p w14:paraId="4B0B3AD1" w14:textId="77777777" w:rsidR="00CC69DD" w:rsidRPr="00A85133" w:rsidRDefault="00CC69DD" w:rsidP="00B820C4">
            <w:pPr>
              <w:pStyle w:val="tabletext11"/>
              <w:rPr>
                <w:ins w:id="351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08DC34C7" w14:textId="77777777" w:rsidR="00CC69DD" w:rsidRPr="00A85133" w:rsidRDefault="00CC69DD" w:rsidP="00B820C4">
            <w:pPr>
              <w:pStyle w:val="tabletext11"/>
              <w:jc w:val="center"/>
              <w:rPr>
                <w:ins w:id="3516" w:author="Author"/>
              </w:rPr>
            </w:pPr>
            <w:ins w:id="3517" w:author="Author">
              <w:r w:rsidRPr="00A85133">
                <w:t>6604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2E16966" w14:textId="77777777" w:rsidR="00CC69DD" w:rsidRPr="00A85133" w:rsidRDefault="00CC69DD" w:rsidP="00B820C4">
            <w:pPr>
              <w:pStyle w:val="tabletext11"/>
              <w:jc w:val="right"/>
              <w:rPr>
                <w:ins w:id="3518" w:author="Author"/>
              </w:rPr>
            </w:pPr>
            <w:ins w:id="3519" w:author="Author">
              <w:r w:rsidRPr="00A85133">
                <w:t>501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1C951CE3" w14:textId="77777777" w:rsidR="00CC69DD" w:rsidRPr="00A85133" w:rsidRDefault="00CC69DD" w:rsidP="00B820C4">
            <w:pPr>
              <w:pStyle w:val="tabletext11"/>
              <w:jc w:val="both"/>
              <w:rPr>
                <w:ins w:id="3520" w:author="Author"/>
              </w:rPr>
            </w:pPr>
            <w:ins w:id="3521" w:author="Author">
              <w:r w:rsidRPr="00A85133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1F81F81A" w14:textId="77777777" w:rsidR="00CC69DD" w:rsidRPr="00A85133" w:rsidRDefault="00CC69DD" w:rsidP="00B820C4">
            <w:pPr>
              <w:pStyle w:val="tabletext11"/>
              <w:jc w:val="right"/>
              <w:rPr>
                <w:ins w:id="3522" w:author="Author"/>
              </w:rPr>
            </w:pPr>
            <w:ins w:id="3523" w:author="Author">
              <w:r w:rsidRPr="00A85133">
                <w:t>1,000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817BA70" w14:textId="77777777" w:rsidR="00CC69DD" w:rsidRPr="00A85133" w:rsidRDefault="00CC69DD" w:rsidP="00B820C4">
            <w:pPr>
              <w:pStyle w:val="tabletext11"/>
              <w:rPr>
                <w:ins w:id="352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1582EFC" w14:textId="77777777" w:rsidR="00CC69DD" w:rsidRPr="00A85133" w:rsidRDefault="00CC69DD" w:rsidP="00B820C4">
            <w:pPr>
              <w:pStyle w:val="tabletext11"/>
              <w:rPr>
                <w:ins w:id="3525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F0F3A49" w14:textId="77777777" w:rsidR="00CC69DD" w:rsidRPr="00A85133" w:rsidRDefault="00CC69DD" w:rsidP="00B820C4">
            <w:pPr>
              <w:pStyle w:val="tabletext11"/>
              <w:tabs>
                <w:tab w:val="decimal" w:pos="340"/>
              </w:tabs>
              <w:jc w:val="right"/>
              <w:rPr>
                <w:ins w:id="3526" w:author="Author"/>
              </w:rPr>
            </w:pPr>
            <w:ins w:id="3527" w:author="Author">
              <w:r w:rsidRPr="00A85133">
                <w:t>1,685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63BD9F7" w14:textId="77777777" w:rsidR="00CC69DD" w:rsidRPr="00A85133" w:rsidRDefault="00CC69DD" w:rsidP="00B820C4">
            <w:pPr>
              <w:pStyle w:val="tabletext11"/>
              <w:tabs>
                <w:tab w:val="decimal" w:pos="340"/>
              </w:tabs>
              <w:rPr>
                <w:ins w:id="3528" w:author="Author"/>
              </w:rPr>
            </w:pPr>
          </w:p>
        </w:tc>
      </w:tr>
      <w:tr w:rsidR="00CC69DD" w:rsidRPr="00A85133" w14:paraId="04DD3095" w14:textId="77777777" w:rsidTr="00CC69DD">
        <w:trPr>
          <w:cantSplit/>
          <w:trHeight w:val="190"/>
          <w:ins w:id="3529" w:author="Author"/>
        </w:trPr>
        <w:tc>
          <w:tcPr>
            <w:tcW w:w="200" w:type="dxa"/>
          </w:tcPr>
          <w:p w14:paraId="685B409B" w14:textId="77777777" w:rsidR="00CC69DD" w:rsidRPr="00A85133" w:rsidRDefault="00CC69DD" w:rsidP="00B820C4">
            <w:pPr>
              <w:pStyle w:val="tabletext11"/>
              <w:rPr>
                <w:ins w:id="353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A62E9" w14:textId="77777777" w:rsidR="00CC69DD" w:rsidRPr="00A85133" w:rsidRDefault="00CC69DD" w:rsidP="00B820C4">
            <w:pPr>
              <w:pStyle w:val="tabletext11"/>
              <w:jc w:val="center"/>
              <w:rPr>
                <w:ins w:id="3531" w:author="Author"/>
              </w:rPr>
            </w:pPr>
            <w:ins w:id="3532" w:author="Author">
              <w:r w:rsidRPr="00A85133">
                <w:t>6605</w:t>
              </w:r>
            </w:ins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2414DFF" w14:textId="77777777" w:rsidR="00CC69DD" w:rsidRPr="00A85133" w:rsidRDefault="00CC69DD" w:rsidP="00B820C4">
            <w:pPr>
              <w:pStyle w:val="tabletext11"/>
              <w:jc w:val="right"/>
              <w:rPr>
                <w:ins w:id="3533" w:author="Author"/>
              </w:rPr>
            </w:pPr>
            <w:ins w:id="3534" w:author="Author">
              <w:r w:rsidRPr="00A85133">
                <w:t>Over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7E5A292B" w14:textId="77777777" w:rsidR="00CC69DD" w:rsidRPr="00A85133" w:rsidRDefault="00CC69DD" w:rsidP="00B820C4">
            <w:pPr>
              <w:pStyle w:val="tabletext11"/>
              <w:jc w:val="right"/>
              <w:rPr>
                <w:ins w:id="3535" w:author="Author"/>
              </w:rPr>
            </w:pPr>
            <w:ins w:id="3536" w:author="Author">
              <w:r w:rsidRPr="00A85133">
                <w:t>1,000</w:t>
              </w:r>
            </w:ins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EA4849" w14:textId="77777777" w:rsidR="00CC69DD" w:rsidRPr="00A85133" w:rsidRDefault="00CC69DD" w:rsidP="00B820C4">
            <w:pPr>
              <w:pStyle w:val="tabletext11"/>
              <w:rPr>
                <w:ins w:id="3537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2DE4077D" w14:textId="77777777" w:rsidR="00CC69DD" w:rsidRPr="00A85133" w:rsidRDefault="00CC69DD" w:rsidP="00B820C4">
            <w:pPr>
              <w:pStyle w:val="tabletext11"/>
              <w:rPr>
                <w:ins w:id="3538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200020A0" w14:textId="77777777" w:rsidR="00CC69DD" w:rsidRPr="00A85133" w:rsidRDefault="00CC69DD" w:rsidP="00B820C4">
            <w:pPr>
              <w:pStyle w:val="tabletext11"/>
              <w:tabs>
                <w:tab w:val="decimal" w:pos="340"/>
              </w:tabs>
              <w:jc w:val="right"/>
              <w:rPr>
                <w:ins w:id="3539" w:author="Author"/>
              </w:rPr>
            </w:pPr>
            <w:ins w:id="3540" w:author="Author">
              <w:r w:rsidRPr="00A85133">
                <w:t>3,552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F06847" w14:textId="77777777" w:rsidR="00CC69DD" w:rsidRPr="00A85133" w:rsidRDefault="00CC69DD" w:rsidP="00B820C4">
            <w:pPr>
              <w:pStyle w:val="tabletext11"/>
              <w:tabs>
                <w:tab w:val="decimal" w:pos="340"/>
              </w:tabs>
              <w:rPr>
                <w:ins w:id="3541" w:author="Author"/>
              </w:rPr>
            </w:pPr>
          </w:p>
        </w:tc>
      </w:tr>
    </w:tbl>
    <w:p w14:paraId="349D6DDD" w14:textId="77777777" w:rsidR="00CC69DD" w:rsidRDefault="00CC69DD" w:rsidP="00B820C4">
      <w:pPr>
        <w:pStyle w:val="tablecaption"/>
      </w:pPr>
      <w:ins w:id="3542" w:author="Author">
        <w:r w:rsidRPr="00A85133">
          <w:t>Table 289.B.2.a.(1)(a)(LC) Other Than Auto Service Operations Loss Costs</w:t>
        </w:r>
      </w:ins>
    </w:p>
    <w:p w14:paraId="168C97CC" w14:textId="77777777" w:rsidR="00CC69DD" w:rsidRDefault="00CC69DD" w:rsidP="00B820C4">
      <w:pPr>
        <w:pStyle w:val="isonormal"/>
        <w:jc w:val="left"/>
      </w:pPr>
    </w:p>
    <w:p w14:paraId="2AA81ECA" w14:textId="77777777" w:rsidR="00CC69DD" w:rsidRDefault="00CC69DD" w:rsidP="00B820C4">
      <w:pPr>
        <w:pStyle w:val="isonormal"/>
        <w:sectPr w:rsidR="00CC69DD" w:rsidSect="00CC69DD">
          <w:pgSz w:w="12240" w:h="15840"/>
          <w:pgMar w:top="1400" w:right="960" w:bottom="1560" w:left="1200" w:header="0" w:footer="480" w:gutter="0"/>
          <w:cols w:space="720"/>
          <w:docGrid w:linePitch="360"/>
        </w:sectPr>
      </w:pPr>
    </w:p>
    <w:p w14:paraId="0EB1EF45" w14:textId="77777777" w:rsidR="00CC69DD" w:rsidRPr="00AC77AD" w:rsidRDefault="00CC69DD" w:rsidP="00B820C4">
      <w:pPr>
        <w:pStyle w:val="boxrule"/>
        <w:rPr>
          <w:ins w:id="3543" w:author="Author"/>
        </w:rPr>
      </w:pPr>
      <w:ins w:id="3544" w:author="Author">
        <w:r w:rsidRPr="00AC77AD">
          <w:t>290.  HIRED AUTOS</w:t>
        </w:r>
      </w:ins>
    </w:p>
    <w:p w14:paraId="5B34F345" w14:textId="77777777" w:rsidR="00CC69DD" w:rsidRPr="00AC77AD" w:rsidRDefault="00CC69DD" w:rsidP="00B820C4">
      <w:pPr>
        <w:pStyle w:val="isonormal"/>
        <w:rPr>
          <w:ins w:id="354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00"/>
        <w:gridCol w:w="2400"/>
      </w:tblGrid>
      <w:tr w:rsidR="00CC69DD" w:rsidRPr="00AC77AD" w14:paraId="454E021E" w14:textId="77777777" w:rsidTr="00AC74D0">
        <w:trPr>
          <w:cantSplit/>
          <w:trHeight w:val="190"/>
          <w:ins w:id="3546" w:author="Author"/>
        </w:trPr>
        <w:tc>
          <w:tcPr>
            <w:tcW w:w="200" w:type="dxa"/>
          </w:tcPr>
          <w:p w14:paraId="196589AB" w14:textId="77777777" w:rsidR="00CC69DD" w:rsidRPr="00AC77AD" w:rsidRDefault="00CC69DD" w:rsidP="00B820C4">
            <w:pPr>
              <w:pStyle w:val="tablehead"/>
              <w:rPr>
                <w:ins w:id="3547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5F124D" w14:textId="77777777" w:rsidR="00CC69DD" w:rsidRPr="00AC77AD" w:rsidRDefault="00CC69DD" w:rsidP="00B820C4">
            <w:pPr>
              <w:pStyle w:val="tablehead"/>
              <w:rPr>
                <w:ins w:id="3548" w:author="Author"/>
              </w:rPr>
            </w:pPr>
            <w:ins w:id="3549" w:author="Author">
              <w:r w:rsidRPr="00AC77AD">
                <w:t>Cost Of Hire Basis – All Territories</w:t>
              </w:r>
              <w:r w:rsidRPr="00AC77AD">
                <w:br/>
                <w:t>Liability Base Loss Cost</w:t>
              </w:r>
            </w:ins>
          </w:p>
        </w:tc>
      </w:tr>
      <w:tr w:rsidR="00CC69DD" w:rsidRPr="00AC77AD" w14:paraId="35E62283" w14:textId="77777777" w:rsidTr="00AC74D0">
        <w:trPr>
          <w:cantSplit/>
          <w:trHeight w:val="190"/>
          <w:ins w:id="3550" w:author="Author"/>
        </w:trPr>
        <w:tc>
          <w:tcPr>
            <w:tcW w:w="200" w:type="dxa"/>
          </w:tcPr>
          <w:p w14:paraId="5CB41330" w14:textId="77777777" w:rsidR="00CC69DD" w:rsidRPr="00AC77AD" w:rsidRDefault="00CC69DD" w:rsidP="00B820C4">
            <w:pPr>
              <w:pStyle w:val="tabletext11"/>
              <w:rPr>
                <w:ins w:id="3551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350ED8F" w14:textId="77777777" w:rsidR="00CC69DD" w:rsidRPr="00AC77AD" w:rsidRDefault="00CC69DD" w:rsidP="00B820C4">
            <w:pPr>
              <w:pStyle w:val="tabletext11"/>
              <w:jc w:val="right"/>
              <w:rPr>
                <w:ins w:id="3552" w:author="Author"/>
              </w:rPr>
            </w:pPr>
            <w:ins w:id="3553" w:author="Author">
              <w:r w:rsidRPr="00AC77AD">
                <w:t>$</w:t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2B6479D" w14:textId="77777777" w:rsidR="00CC69DD" w:rsidRPr="00AC77AD" w:rsidRDefault="00CC69DD" w:rsidP="00B820C4">
            <w:pPr>
              <w:pStyle w:val="tabletext11"/>
              <w:rPr>
                <w:ins w:id="3554" w:author="Author"/>
              </w:rPr>
            </w:pPr>
            <w:ins w:id="3555" w:author="Author">
              <w:r w:rsidRPr="00AC77AD">
                <w:t>0.41</w:t>
              </w:r>
            </w:ins>
          </w:p>
        </w:tc>
      </w:tr>
    </w:tbl>
    <w:p w14:paraId="58C6C937" w14:textId="77777777" w:rsidR="00CC69DD" w:rsidRDefault="00CC69DD" w:rsidP="00B820C4">
      <w:pPr>
        <w:pStyle w:val="tablecaption"/>
      </w:pPr>
      <w:ins w:id="3556" w:author="Author">
        <w:r w:rsidRPr="00AC77AD">
          <w:t>Table 290.B.3.a.(1)(LC) Cost Of Hire Basis Liability Loss Cost</w:t>
        </w:r>
      </w:ins>
    </w:p>
    <w:p w14:paraId="5D2223B6" w14:textId="77777777" w:rsidR="00CC69DD" w:rsidRDefault="00CC69DD" w:rsidP="00B820C4">
      <w:pPr>
        <w:pStyle w:val="isonormal"/>
        <w:jc w:val="left"/>
      </w:pPr>
    </w:p>
    <w:p w14:paraId="01C0EA11" w14:textId="77777777" w:rsidR="00CC69DD" w:rsidRDefault="00CC69DD" w:rsidP="00B820C4">
      <w:pPr>
        <w:pStyle w:val="isonormal"/>
        <w:sectPr w:rsidR="00CC69DD" w:rsidSect="00CC69DD">
          <w:pgSz w:w="12240" w:h="15840"/>
          <w:pgMar w:top="1400" w:right="960" w:bottom="1560" w:left="1200" w:header="0" w:footer="480" w:gutter="0"/>
          <w:cols w:space="0"/>
          <w:docGrid w:linePitch="272"/>
        </w:sectPr>
      </w:pPr>
    </w:p>
    <w:p w14:paraId="60E045B2" w14:textId="77777777" w:rsidR="00CC69DD" w:rsidRPr="008A31E5" w:rsidRDefault="00CC69DD" w:rsidP="00B820C4">
      <w:pPr>
        <w:pStyle w:val="boxrule"/>
        <w:rPr>
          <w:ins w:id="3557" w:author="Author"/>
        </w:rPr>
      </w:pPr>
      <w:ins w:id="3558" w:author="Author">
        <w:r w:rsidRPr="008A31E5">
          <w:t>297.  UNINSURED MOTORISTS INSURANCE</w:t>
        </w:r>
      </w:ins>
    </w:p>
    <w:p w14:paraId="16DEAE5D" w14:textId="77777777" w:rsidR="00CC69DD" w:rsidRPr="008A31E5" w:rsidRDefault="00CC69DD" w:rsidP="00B820C4">
      <w:pPr>
        <w:pStyle w:val="isonormal"/>
        <w:rPr>
          <w:ins w:id="3559" w:author="Author"/>
        </w:rPr>
      </w:pPr>
    </w:p>
    <w:tbl>
      <w:tblPr>
        <w:tblW w:w="5000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3"/>
        <w:gridCol w:w="1197"/>
        <w:gridCol w:w="360"/>
        <w:gridCol w:w="1340"/>
        <w:gridCol w:w="360"/>
        <w:gridCol w:w="1340"/>
      </w:tblGrid>
      <w:tr w:rsidR="00CC69DD" w:rsidRPr="008A31E5" w14:paraId="46928379" w14:textId="77777777" w:rsidTr="00AC74D0">
        <w:trPr>
          <w:cantSplit/>
          <w:trHeight w:val="190"/>
          <w:ins w:id="3560" w:author="Author"/>
        </w:trPr>
        <w:tc>
          <w:tcPr>
            <w:tcW w:w="200" w:type="dxa"/>
          </w:tcPr>
          <w:p w14:paraId="77D3D117" w14:textId="77777777" w:rsidR="00CC69DD" w:rsidRPr="008A31E5" w:rsidRDefault="00CC69DD" w:rsidP="00B820C4">
            <w:pPr>
              <w:pStyle w:val="tablehead"/>
              <w:rPr>
                <w:ins w:id="3561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4095F1C" w14:textId="77777777" w:rsidR="00CC69DD" w:rsidRPr="008A31E5" w:rsidRDefault="00CC69DD" w:rsidP="00B820C4">
            <w:pPr>
              <w:pStyle w:val="tablehead"/>
              <w:rPr>
                <w:ins w:id="3562" w:author="Author"/>
              </w:rPr>
            </w:pPr>
            <w:ins w:id="3563" w:author="Author">
              <w:r w:rsidRPr="008A31E5">
                <w:t>Uninsured Motorists Bodily Injury</w:t>
              </w:r>
            </w:ins>
          </w:p>
        </w:tc>
      </w:tr>
      <w:tr w:rsidR="00CC69DD" w:rsidRPr="008A31E5" w14:paraId="2BDCB915" w14:textId="77777777" w:rsidTr="00AC74D0">
        <w:trPr>
          <w:cantSplit/>
          <w:trHeight w:val="518"/>
          <w:ins w:id="3564" w:author="Author"/>
        </w:trPr>
        <w:tc>
          <w:tcPr>
            <w:tcW w:w="200" w:type="dxa"/>
            <w:hideMark/>
          </w:tcPr>
          <w:p w14:paraId="7DCA8BAD" w14:textId="77777777" w:rsidR="00CC69DD" w:rsidRPr="008A31E5" w:rsidRDefault="00CC69DD" w:rsidP="00B820C4">
            <w:pPr>
              <w:pStyle w:val="tablehead"/>
              <w:rPr>
                <w:ins w:id="3565" w:author="Author"/>
              </w:rPr>
            </w:pPr>
          </w:p>
        </w:tc>
        <w:tc>
          <w:tcPr>
            <w:tcW w:w="1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E5D5A11" w14:textId="77777777" w:rsidR="00CC69DD" w:rsidRPr="008A31E5" w:rsidRDefault="00CC69DD" w:rsidP="00B820C4">
            <w:pPr>
              <w:pStyle w:val="tablehead"/>
              <w:rPr>
                <w:ins w:id="3566" w:author="Author"/>
              </w:rPr>
            </w:pPr>
            <w:ins w:id="3567" w:author="Author">
              <w:r w:rsidRPr="008A31E5">
                <w:t>Bodily Injury</w:t>
              </w:r>
              <w:r w:rsidRPr="008A31E5">
                <w:br/>
                <w:t>Limits</w:t>
              </w:r>
            </w:ins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E551F82" w14:textId="77777777" w:rsidR="00CC69DD" w:rsidRPr="008A31E5" w:rsidRDefault="00CC69DD" w:rsidP="00B820C4">
            <w:pPr>
              <w:pStyle w:val="tablehead"/>
              <w:rPr>
                <w:ins w:id="3568" w:author="Author"/>
              </w:rPr>
            </w:pPr>
            <w:ins w:id="3569" w:author="Author">
              <w:r w:rsidRPr="008A31E5">
                <w:t>Private</w:t>
              </w:r>
            </w:ins>
            <w:r w:rsidRPr="008A31E5">
              <w:br/>
            </w:r>
            <w:ins w:id="3570" w:author="Author">
              <w:r w:rsidRPr="008A31E5">
                <w:t>Passenger</w:t>
              </w:r>
              <w:r w:rsidRPr="008A31E5">
                <w:br/>
                <w:t>Types Per</w:t>
              </w:r>
            </w:ins>
            <w:r w:rsidRPr="008A31E5">
              <w:br/>
            </w:r>
            <w:ins w:id="3571" w:author="Author">
              <w:r w:rsidRPr="008A31E5">
                <w:t>Exposure</w:t>
              </w:r>
            </w:ins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2A69631" w14:textId="77777777" w:rsidR="00CC69DD" w:rsidRPr="008A31E5" w:rsidRDefault="00CC69DD" w:rsidP="00B820C4">
            <w:pPr>
              <w:pStyle w:val="tablehead"/>
              <w:rPr>
                <w:ins w:id="3572" w:author="Author"/>
              </w:rPr>
            </w:pPr>
            <w:ins w:id="3573" w:author="Author">
              <w:r w:rsidRPr="008A31E5">
                <w:t>Other Than</w:t>
              </w:r>
            </w:ins>
            <w:r w:rsidRPr="008A31E5">
              <w:br/>
            </w:r>
            <w:ins w:id="3574" w:author="Author">
              <w:r w:rsidRPr="008A31E5">
                <w:t>Private Passenger</w:t>
              </w:r>
            </w:ins>
            <w:r w:rsidRPr="008A31E5">
              <w:br/>
            </w:r>
            <w:ins w:id="3575" w:author="Author">
              <w:r w:rsidRPr="008A31E5">
                <w:t>Types</w:t>
              </w:r>
              <w:r w:rsidRPr="008A31E5">
                <w:br/>
                <w:t>Per Exposure</w:t>
              </w:r>
            </w:ins>
          </w:p>
        </w:tc>
      </w:tr>
      <w:tr w:rsidR="00CC69DD" w:rsidRPr="008A31E5" w14:paraId="21C4B518" w14:textId="77777777" w:rsidTr="00AC74D0">
        <w:trPr>
          <w:cantSplit/>
          <w:trHeight w:val="190"/>
          <w:ins w:id="3576" w:author="Author"/>
        </w:trPr>
        <w:tc>
          <w:tcPr>
            <w:tcW w:w="200" w:type="dxa"/>
          </w:tcPr>
          <w:p w14:paraId="4DB527F4" w14:textId="77777777" w:rsidR="00CC69DD" w:rsidRPr="008A31E5" w:rsidRDefault="00CC69DD" w:rsidP="00B820C4">
            <w:pPr>
              <w:pStyle w:val="tabletext11"/>
              <w:rPr>
                <w:ins w:id="3577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9CAA6DD" w14:textId="77777777" w:rsidR="00CC69DD" w:rsidRPr="008A31E5" w:rsidRDefault="00CC69DD">
            <w:pPr>
              <w:pStyle w:val="tabletext11"/>
              <w:jc w:val="right"/>
              <w:rPr>
                <w:ins w:id="3578" w:author="Author"/>
              </w:rPr>
              <w:pPrChange w:id="3579" w:author="Author">
                <w:pPr>
                  <w:pStyle w:val="tabletext11"/>
                </w:pPr>
              </w:pPrChange>
            </w:pPr>
            <w:ins w:id="3580" w:author="Author">
              <w:r w:rsidRPr="008A31E5">
                <w:t>$</w:t>
              </w:r>
            </w:ins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E70435A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3581" w:author="Author"/>
              </w:rPr>
            </w:pPr>
            <w:ins w:id="3582" w:author="Author">
              <w:r w:rsidRPr="008A31E5">
                <w:t>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3D4B015" w14:textId="77777777" w:rsidR="00CC69DD" w:rsidRPr="008A31E5" w:rsidRDefault="00CC69DD" w:rsidP="00B820C4">
            <w:pPr>
              <w:pStyle w:val="tabletext11"/>
              <w:jc w:val="right"/>
              <w:rPr>
                <w:ins w:id="3583" w:author="Author"/>
              </w:rPr>
            </w:pPr>
            <w:ins w:id="3584" w:author="Author">
              <w:r w:rsidRPr="008A31E5">
                <w:t>$</w:t>
              </w:r>
            </w:ins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3173EE0C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585" w:author="Author"/>
                <w:rFonts w:cs="Arial"/>
                <w:szCs w:val="18"/>
              </w:rPr>
            </w:pPr>
            <w:ins w:id="3586" w:author="Author">
              <w:r w:rsidRPr="008A31E5">
                <w:rPr>
                  <w:rFonts w:cs="Arial"/>
                  <w:color w:val="000000"/>
                  <w:szCs w:val="18"/>
                </w:rPr>
                <w:t>5.52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78002B9" w14:textId="77777777" w:rsidR="00CC69DD" w:rsidRPr="008A31E5" w:rsidRDefault="00CC69DD">
            <w:pPr>
              <w:pStyle w:val="tabletext11"/>
              <w:jc w:val="right"/>
              <w:rPr>
                <w:ins w:id="3587" w:author="Author"/>
                <w:rFonts w:cs="Arial"/>
                <w:szCs w:val="18"/>
              </w:rPr>
              <w:pPrChange w:id="3588" w:author="Author">
                <w:pPr>
                  <w:pStyle w:val="tabletext11"/>
                  <w:jc w:val="center"/>
                </w:pPr>
              </w:pPrChange>
            </w:pPr>
            <w:ins w:id="3589" w:author="Author">
              <w:r w:rsidRPr="008A31E5">
                <w:rPr>
                  <w:rFonts w:cs="Arial"/>
                  <w:szCs w:val="18"/>
                </w:rPr>
                <w:t>$</w:t>
              </w:r>
            </w:ins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4F54E2C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590" w:author="Author"/>
                <w:rFonts w:cs="Arial"/>
                <w:szCs w:val="18"/>
              </w:rPr>
            </w:pPr>
            <w:ins w:id="3591" w:author="Author">
              <w:r w:rsidRPr="008A31E5">
                <w:rPr>
                  <w:rFonts w:cs="Arial"/>
                  <w:color w:val="000000"/>
                  <w:szCs w:val="18"/>
                </w:rPr>
                <w:t>3.88</w:t>
              </w:r>
            </w:ins>
          </w:p>
        </w:tc>
      </w:tr>
      <w:tr w:rsidR="00CC69DD" w:rsidRPr="008A31E5" w14:paraId="6E090EAA" w14:textId="77777777" w:rsidTr="00AC74D0">
        <w:trPr>
          <w:cantSplit/>
          <w:trHeight w:val="190"/>
          <w:ins w:id="3592" w:author="Author"/>
        </w:trPr>
        <w:tc>
          <w:tcPr>
            <w:tcW w:w="200" w:type="dxa"/>
          </w:tcPr>
          <w:p w14:paraId="12641BA9" w14:textId="77777777" w:rsidR="00CC69DD" w:rsidRPr="008A31E5" w:rsidRDefault="00CC69DD" w:rsidP="00B820C4">
            <w:pPr>
              <w:pStyle w:val="tabletext11"/>
              <w:rPr>
                <w:ins w:id="3593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85CFE1" w14:textId="77777777" w:rsidR="00CC69DD" w:rsidRPr="008A31E5" w:rsidRDefault="00CC69DD">
            <w:pPr>
              <w:pStyle w:val="tabletext11"/>
              <w:jc w:val="right"/>
              <w:rPr>
                <w:ins w:id="3594" w:author="Author"/>
              </w:rPr>
              <w:pPrChange w:id="3595" w:author="Author">
                <w:pPr>
                  <w:pStyle w:val="tabletext11"/>
                </w:pPr>
              </w:pPrChange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984A808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3596" w:author="Author"/>
              </w:rPr>
            </w:pPr>
            <w:ins w:id="3597" w:author="Author">
              <w:r w:rsidRPr="008A31E5">
                <w:t>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2F04B7" w14:textId="77777777" w:rsidR="00CC69DD" w:rsidRPr="008A31E5" w:rsidRDefault="00CC69DD" w:rsidP="00B820C4">
            <w:pPr>
              <w:pStyle w:val="tabletext11"/>
              <w:jc w:val="right"/>
              <w:rPr>
                <w:ins w:id="3598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53D490BC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599" w:author="Author"/>
                <w:rFonts w:cs="Arial"/>
                <w:szCs w:val="18"/>
              </w:rPr>
            </w:pPr>
            <w:ins w:id="3600" w:author="Author">
              <w:r w:rsidRPr="008A31E5">
                <w:rPr>
                  <w:rFonts w:cs="Arial"/>
                  <w:color w:val="000000"/>
                  <w:szCs w:val="18"/>
                </w:rPr>
                <w:t>6.90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C1553D" w14:textId="77777777" w:rsidR="00CC69DD" w:rsidRPr="008A31E5" w:rsidRDefault="00CC69DD">
            <w:pPr>
              <w:pStyle w:val="tabletext11"/>
              <w:jc w:val="right"/>
              <w:rPr>
                <w:ins w:id="3601" w:author="Author"/>
                <w:rFonts w:cs="Arial"/>
                <w:szCs w:val="18"/>
              </w:rPr>
              <w:pPrChange w:id="3602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FEFCFF0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603" w:author="Author"/>
                <w:rFonts w:cs="Arial"/>
                <w:szCs w:val="18"/>
              </w:rPr>
            </w:pPr>
            <w:ins w:id="3604" w:author="Author">
              <w:r w:rsidRPr="008A31E5">
                <w:rPr>
                  <w:rFonts w:cs="Arial"/>
                  <w:color w:val="000000"/>
                  <w:szCs w:val="18"/>
                </w:rPr>
                <w:t>4.85</w:t>
              </w:r>
            </w:ins>
          </w:p>
        </w:tc>
      </w:tr>
      <w:tr w:rsidR="00CC69DD" w:rsidRPr="008A31E5" w14:paraId="0D1DEBF4" w14:textId="77777777" w:rsidTr="00AC74D0">
        <w:trPr>
          <w:cantSplit/>
          <w:trHeight w:val="190"/>
          <w:ins w:id="3605" w:author="Author"/>
        </w:trPr>
        <w:tc>
          <w:tcPr>
            <w:tcW w:w="200" w:type="dxa"/>
          </w:tcPr>
          <w:p w14:paraId="6C847FD9" w14:textId="77777777" w:rsidR="00CC69DD" w:rsidRPr="008A31E5" w:rsidRDefault="00CC69DD" w:rsidP="00B820C4">
            <w:pPr>
              <w:pStyle w:val="tabletext11"/>
              <w:rPr>
                <w:ins w:id="3606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299DD8" w14:textId="77777777" w:rsidR="00CC69DD" w:rsidRPr="008A31E5" w:rsidRDefault="00CC69DD">
            <w:pPr>
              <w:pStyle w:val="tabletext11"/>
              <w:jc w:val="right"/>
              <w:rPr>
                <w:ins w:id="3607" w:author="Author"/>
              </w:rPr>
              <w:pPrChange w:id="3608" w:author="Author">
                <w:pPr>
                  <w:pStyle w:val="tabletext11"/>
                </w:pPr>
              </w:pPrChange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199449C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3609" w:author="Author"/>
              </w:rPr>
            </w:pPr>
            <w:ins w:id="3610" w:author="Author">
              <w:r w:rsidRPr="008A31E5">
                <w:t>125,000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E9BFAE" w14:textId="77777777" w:rsidR="00CC69DD" w:rsidRPr="008A31E5" w:rsidRDefault="00CC69DD" w:rsidP="00B820C4">
            <w:pPr>
              <w:pStyle w:val="tabletext11"/>
              <w:jc w:val="right"/>
              <w:rPr>
                <w:ins w:id="3611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756B5A17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612" w:author="Author"/>
                <w:rFonts w:cs="Arial"/>
                <w:szCs w:val="18"/>
              </w:rPr>
            </w:pPr>
            <w:ins w:id="3613" w:author="Author">
              <w:r w:rsidRPr="008A31E5">
                <w:rPr>
                  <w:rFonts w:cs="Arial"/>
                  <w:color w:val="000000"/>
                  <w:szCs w:val="18"/>
                </w:rPr>
                <w:t>7.36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6C0EAE" w14:textId="77777777" w:rsidR="00CC69DD" w:rsidRPr="008A31E5" w:rsidRDefault="00CC69DD">
            <w:pPr>
              <w:pStyle w:val="tabletext11"/>
              <w:jc w:val="right"/>
              <w:rPr>
                <w:ins w:id="3614" w:author="Author"/>
                <w:rFonts w:cs="Arial"/>
                <w:szCs w:val="18"/>
              </w:rPr>
              <w:pPrChange w:id="3615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67BF975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616" w:author="Author"/>
                <w:rFonts w:cs="Arial"/>
                <w:szCs w:val="18"/>
              </w:rPr>
            </w:pPr>
            <w:ins w:id="3617" w:author="Author">
              <w:r w:rsidRPr="008A31E5">
                <w:rPr>
                  <w:rFonts w:cs="Arial"/>
                  <w:color w:val="000000"/>
                  <w:szCs w:val="18"/>
                </w:rPr>
                <w:t>5.16</w:t>
              </w:r>
            </w:ins>
          </w:p>
        </w:tc>
      </w:tr>
      <w:tr w:rsidR="00CC69DD" w:rsidRPr="008A31E5" w14:paraId="1AD9E54A" w14:textId="77777777" w:rsidTr="00CC69DD">
        <w:trPr>
          <w:cantSplit/>
          <w:trHeight w:val="190"/>
          <w:ins w:id="3618" w:author="Author"/>
        </w:trPr>
        <w:tc>
          <w:tcPr>
            <w:tcW w:w="200" w:type="dxa"/>
          </w:tcPr>
          <w:p w14:paraId="4FF1993A" w14:textId="77777777" w:rsidR="00CC69DD" w:rsidRPr="008A31E5" w:rsidRDefault="00CC69DD" w:rsidP="00B820C4">
            <w:pPr>
              <w:pStyle w:val="tabletext11"/>
              <w:rPr>
                <w:ins w:id="3619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9018A5" w14:textId="77777777" w:rsidR="00CC69DD" w:rsidRPr="008A31E5" w:rsidRDefault="00CC69DD">
            <w:pPr>
              <w:pStyle w:val="tabletext11"/>
              <w:jc w:val="right"/>
              <w:rPr>
                <w:ins w:id="3620" w:author="Author"/>
              </w:rPr>
              <w:pPrChange w:id="3621" w:author="Author">
                <w:pPr>
                  <w:pStyle w:val="tabletext11"/>
                </w:pPr>
              </w:pPrChange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0E2BDC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3622" w:author="Author"/>
              </w:rPr>
            </w:pPr>
            <w:ins w:id="3623" w:author="Author">
              <w:r w:rsidRPr="008A31E5">
                <w:t>150,000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B5806C" w14:textId="77777777" w:rsidR="00CC69DD" w:rsidRPr="008A31E5" w:rsidRDefault="00CC69DD" w:rsidP="00B820C4">
            <w:pPr>
              <w:pStyle w:val="tabletext11"/>
              <w:jc w:val="right"/>
              <w:rPr>
                <w:ins w:id="3624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50C968F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625" w:author="Author"/>
                <w:rFonts w:cs="Arial"/>
                <w:szCs w:val="18"/>
              </w:rPr>
            </w:pPr>
            <w:ins w:id="3626" w:author="Author">
              <w:r w:rsidRPr="008A31E5">
                <w:rPr>
                  <w:rFonts w:cs="Arial"/>
                  <w:color w:val="000000"/>
                  <w:szCs w:val="18"/>
                </w:rPr>
                <w:t>7.73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F8D84B" w14:textId="77777777" w:rsidR="00CC69DD" w:rsidRPr="008A31E5" w:rsidRDefault="00CC69DD">
            <w:pPr>
              <w:pStyle w:val="tabletext11"/>
              <w:jc w:val="right"/>
              <w:rPr>
                <w:ins w:id="3627" w:author="Author"/>
                <w:rFonts w:cs="Arial"/>
                <w:szCs w:val="18"/>
              </w:rPr>
              <w:pPrChange w:id="3628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8EA843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629" w:author="Author"/>
                <w:rFonts w:cs="Arial"/>
                <w:szCs w:val="18"/>
              </w:rPr>
            </w:pPr>
            <w:ins w:id="3630" w:author="Author">
              <w:r w:rsidRPr="008A31E5">
                <w:rPr>
                  <w:rFonts w:cs="Arial"/>
                  <w:color w:val="000000"/>
                  <w:szCs w:val="18"/>
                </w:rPr>
                <w:t>5.42</w:t>
              </w:r>
            </w:ins>
          </w:p>
        </w:tc>
      </w:tr>
      <w:tr w:rsidR="00CC69DD" w:rsidRPr="008A31E5" w14:paraId="1CFD67E7" w14:textId="77777777" w:rsidTr="00CC69DD">
        <w:trPr>
          <w:cantSplit/>
          <w:trHeight w:val="190"/>
          <w:ins w:id="3631" w:author="Author"/>
        </w:trPr>
        <w:tc>
          <w:tcPr>
            <w:tcW w:w="200" w:type="dxa"/>
          </w:tcPr>
          <w:p w14:paraId="343DFE48" w14:textId="77777777" w:rsidR="00CC69DD" w:rsidRPr="008A31E5" w:rsidRDefault="00CC69DD" w:rsidP="00B820C4">
            <w:pPr>
              <w:pStyle w:val="tabletext11"/>
              <w:rPr>
                <w:ins w:id="3632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50E50D" w14:textId="77777777" w:rsidR="00CC69DD" w:rsidRPr="008A31E5" w:rsidRDefault="00CC69DD">
            <w:pPr>
              <w:pStyle w:val="tabletext11"/>
              <w:jc w:val="right"/>
              <w:rPr>
                <w:ins w:id="3633" w:author="Author"/>
              </w:rPr>
              <w:pPrChange w:id="3634" w:author="Author">
                <w:pPr>
                  <w:pStyle w:val="tabletext11"/>
                </w:pPr>
              </w:pPrChange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6FF5D8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3635" w:author="Author"/>
              </w:rPr>
            </w:pPr>
            <w:ins w:id="3636" w:author="Author">
              <w:r w:rsidRPr="008A31E5">
                <w:t>200,000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373C4E" w14:textId="77777777" w:rsidR="00CC69DD" w:rsidRPr="008A31E5" w:rsidRDefault="00CC69DD" w:rsidP="00B820C4">
            <w:pPr>
              <w:pStyle w:val="tabletext11"/>
              <w:jc w:val="right"/>
              <w:rPr>
                <w:ins w:id="3637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3115832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638" w:author="Author"/>
                <w:rFonts w:cs="Arial"/>
                <w:szCs w:val="18"/>
              </w:rPr>
            </w:pPr>
            <w:ins w:id="3639" w:author="Author">
              <w:r w:rsidRPr="008A31E5">
                <w:rPr>
                  <w:rFonts w:cs="Arial"/>
                  <w:color w:val="000000"/>
                  <w:szCs w:val="18"/>
                </w:rPr>
                <w:t>8.38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716A86" w14:textId="77777777" w:rsidR="00CC69DD" w:rsidRPr="008A31E5" w:rsidRDefault="00CC69DD">
            <w:pPr>
              <w:pStyle w:val="tabletext11"/>
              <w:jc w:val="right"/>
              <w:rPr>
                <w:ins w:id="3640" w:author="Author"/>
                <w:rFonts w:cs="Arial"/>
                <w:szCs w:val="18"/>
              </w:rPr>
              <w:pPrChange w:id="3641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109A54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642" w:author="Author"/>
                <w:rFonts w:cs="Arial"/>
                <w:szCs w:val="18"/>
              </w:rPr>
            </w:pPr>
            <w:ins w:id="3643" w:author="Author">
              <w:r w:rsidRPr="008A31E5">
                <w:rPr>
                  <w:rFonts w:cs="Arial"/>
                  <w:color w:val="000000"/>
                  <w:szCs w:val="18"/>
                </w:rPr>
                <w:t>5.88</w:t>
              </w:r>
            </w:ins>
          </w:p>
        </w:tc>
      </w:tr>
      <w:tr w:rsidR="00CC69DD" w:rsidRPr="008A31E5" w14:paraId="35DFD4B2" w14:textId="77777777" w:rsidTr="00CC69DD">
        <w:trPr>
          <w:cantSplit/>
          <w:trHeight w:val="190"/>
          <w:ins w:id="3644" w:author="Author"/>
        </w:trPr>
        <w:tc>
          <w:tcPr>
            <w:tcW w:w="200" w:type="dxa"/>
          </w:tcPr>
          <w:p w14:paraId="4087C529" w14:textId="77777777" w:rsidR="00CC69DD" w:rsidRPr="008A31E5" w:rsidRDefault="00CC69DD" w:rsidP="00B820C4">
            <w:pPr>
              <w:pStyle w:val="tabletext11"/>
              <w:rPr>
                <w:ins w:id="3645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A3913C" w14:textId="77777777" w:rsidR="00CC69DD" w:rsidRPr="008A31E5" w:rsidRDefault="00CC69DD">
            <w:pPr>
              <w:pStyle w:val="tabletext11"/>
              <w:jc w:val="right"/>
              <w:rPr>
                <w:ins w:id="3646" w:author="Author"/>
              </w:rPr>
              <w:pPrChange w:id="3647" w:author="Author">
                <w:pPr>
                  <w:pStyle w:val="tabletext11"/>
                </w:pPr>
              </w:pPrChange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076E62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3648" w:author="Author"/>
              </w:rPr>
            </w:pPr>
            <w:ins w:id="3649" w:author="Author">
              <w:r w:rsidRPr="008A31E5">
                <w:t>250,000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22794C" w14:textId="77777777" w:rsidR="00CC69DD" w:rsidRPr="008A31E5" w:rsidRDefault="00CC69DD" w:rsidP="00B820C4">
            <w:pPr>
              <w:pStyle w:val="tabletext11"/>
              <w:jc w:val="right"/>
              <w:rPr>
                <w:ins w:id="3650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A942E54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651" w:author="Author"/>
                <w:rFonts w:cs="Arial"/>
                <w:szCs w:val="18"/>
              </w:rPr>
            </w:pPr>
            <w:ins w:id="3652" w:author="Author">
              <w:r w:rsidRPr="008A31E5">
                <w:rPr>
                  <w:rFonts w:cs="Arial"/>
                  <w:color w:val="000000"/>
                  <w:szCs w:val="18"/>
                </w:rPr>
                <w:t>8.84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C21E91" w14:textId="77777777" w:rsidR="00CC69DD" w:rsidRPr="008A31E5" w:rsidRDefault="00CC69DD">
            <w:pPr>
              <w:pStyle w:val="tabletext11"/>
              <w:jc w:val="right"/>
              <w:rPr>
                <w:ins w:id="3653" w:author="Author"/>
                <w:rFonts w:cs="Arial"/>
                <w:szCs w:val="18"/>
              </w:rPr>
              <w:pPrChange w:id="3654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1B502E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655" w:author="Author"/>
                <w:rFonts w:cs="Arial"/>
                <w:szCs w:val="18"/>
              </w:rPr>
            </w:pPr>
            <w:ins w:id="3656" w:author="Author">
              <w:r w:rsidRPr="008A31E5">
                <w:rPr>
                  <w:rFonts w:cs="Arial"/>
                  <w:color w:val="000000"/>
                  <w:szCs w:val="18"/>
                </w:rPr>
                <w:t>6.19</w:t>
              </w:r>
            </w:ins>
          </w:p>
        </w:tc>
      </w:tr>
      <w:tr w:rsidR="00CC69DD" w:rsidRPr="008A31E5" w14:paraId="55DC1E64" w14:textId="77777777" w:rsidTr="00CC69DD">
        <w:trPr>
          <w:cantSplit/>
          <w:trHeight w:val="190"/>
          <w:ins w:id="3657" w:author="Author"/>
        </w:trPr>
        <w:tc>
          <w:tcPr>
            <w:tcW w:w="200" w:type="dxa"/>
          </w:tcPr>
          <w:p w14:paraId="66EF7E4A" w14:textId="77777777" w:rsidR="00CC69DD" w:rsidRPr="008A31E5" w:rsidRDefault="00CC69DD" w:rsidP="00B820C4">
            <w:pPr>
              <w:pStyle w:val="tabletext11"/>
              <w:rPr>
                <w:ins w:id="3658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CCBD9E" w14:textId="77777777" w:rsidR="00CC69DD" w:rsidRPr="008A31E5" w:rsidRDefault="00CC69DD">
            <w:pPr>
              <w:pStyle w:val="tabletext11"/>
              <w:jc w:val="right"/>
              <w:rPr>
                <w:ins w:id="3659" w:author="Author"/>
              </w:rPr>
              <w:pPrChange w:id="3660" w:author="Author">
                <w:pPr>
                  <w:pStyle w:val="tabletext11"/>
                </w:pPr>
              </w:pPrChange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931CFC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3661" w:author="Author"/>
              </w:rPr>
            </w:pPr>
            <w:ins w:id="3662" w:author="Author">
              <w:r w:rsidRPr="008A31E5">
                <w:t>300,000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CBA712" w14:textId="77777777" w:rsidR="00CC69DD" w:rsidRPr="008A31E5" w:rsidRDefault="00CC69DD" w:rsidP="00B820C4">
            <w:pPr>
              <w:pStyle w:val="tabletext11"/>
              <w:jc w:val="right"/>
              <w:rPr>
                <w:ins w:id="3663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AD527DD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664" w:author="Author"/>
                <w:rFonts w:cs="Arial"/>
                <w:szCs w:val="18"/>
              </w:rPr>
            </w:pPr>
            <w:ins w:id="3665" w:author="Author">
              <w:r w:rsidRPr="008A31E5">
                <w:rPr>
                  <w:rFonts w:cs="Arial"/>
                  <w:color w:val="000000"/>
                  <w:szCs w:val="18"/>
                </w:rPr>
                <w:t>9.21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6750AE" w14:textId="77777777" w:rsidR="00CC69DD" w:rsidRPr="008A31E5" w:rsidRDefault="00CC69DD">
            <w:pPr>
              <w:pStyle w:val="tabletext11"/>
              <w:jc w:val="right"/>
              <w:rPr>
                <w:ins w:id="3666" w:author="Author"/>
                <w:rFonts w:cs="Arial"/>
                <w:szCs w:val="18"/>
              </w:rPr>
              <w:pPrChange w:id="3667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8F05BE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668" w:author="Author"/>
                <w:rFonts w:cs="Arial"/>
                <w:szCs w:val="18"/>
              </w:rPr>
            </w:pPr>
            <w:ins w:id="3669" w:author="Author">
              <w:r w:rsidRPr="008A31E5">
                <w:rPr>
                  <w:rFonts w:cs="Arial"/>
                  <w:color w:val="000000"/>
                  <w:szCs w:val="18"/>
                </w:rPr>
                <w:t>6.46</w:t>
              </w:r>
            </w:ins>
          </w:p>
        </w:tc>
      </w:tr>
      <w:tr w:rsidR="00CC69DD" w:rsidRPr="008A31E5" w14:paraId="7AAFE393" w14:textId="77777777" w:rsidTr="00CC69DD">
        <w:trPr>
          <w:cantSplit/>
          <w:trHeight w:val="190"/>
          <w:ins w:id="3670" w:author="Author"/>
        </w:trPr>
        <w:tc>
          <w:tcPr>
            <w:tcW w:w="200" w:type="dxa"/>
          </w:tcPr>
          <w:p w14:paraId="7886D065" w14:textId="77777777" w:rsidR="00CC69DD" w:rsidRPr="008A31E5" w:rsidRDefault="00CC69DD" w:rsidP="00B820C4">
            <w:pPr>
              <w:pStyle w:val="tabletext11"/>
              <w:rPr>
                <w:ins w:id="3671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F5AC5F" w14:textId="77777777" w:rsidR="00CC69DD" w:rsidRPr="008A31E5" w:rsidRDefault="00CC69DD">
            <w:pPr>
              <w:pStyle w:val="tabletext11"/>
              <w:jc w:val="right"/>
              <w:rPr>
                <w:ins w:id="3672" w:author="Author"/>
              </w:rPr>
              <w:pPrChange w:id="3673" w:author="Author">
                <w:pPr>
                  <w:pStyle w:val="tabletext11"/>
                </w:pPr>
              </w:pPrChange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E2B81D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3674" w:author="Author"/>
              </w:rPr>
            </w:pPr>
            <w:ins w:id="3675" w:author="Author">
              <w:r w:rsidRPr="008A31E5">
                <w:t>350,000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BE1731" w14:textId="77777777" w:rsidR="00CC69DD" w:rsidRPr="008A31E5" w:rsidRDefault="00CC69DD" w:rsidP="00B820C4">
            <w:pPr>
              <w:pStyle w:val="tabletext11"/>
              <w:jc w:val="right"/>
              <w:rPr>
                <w:ins w:id="3676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C8C6095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677" w:author="Author"/>
                <w:rFonts w:cs="Arial"/>
                <w:szCs w:val="18"/>
              </w:rPr>
            </w:pPr>
            <w:ins w:id="3678" w:author="Author">
              <w:r w:rsidRPr="008A31E5">
                <w:rPr>
                  <w:rFonts w:cs="Arial"/>
                  <w:color w:val="000000"/>
                  <w:szCs w:val="18"/>
                </w:rPr>
                <w:t>9.48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620D4C" w14:textId="77777777" w:rsidR="00CC69DD" w:rsidRPr="008A31E5" w:rsidRDefault="00CC69DD">
            <w:pPr>
              <w:pStyle w:val="tabletext11"/>
              <w:jc w:val="right"/>
              <w:rPr>
                <w:ins w:id="3679" w:author="Author"/>
                <w:rFonts w:cs="Arial"/>
                <w:szCs w:val="18"/>
              </w:rPr>
              <w:pPrChange w:id="3680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A4D5EF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681" w:author="Author"/>
                <w:rFonts w:cs="Arial"/>
                <w:szCs w:val="18"/>
              </w:rPr>
            </w:pPr>
            <w:ins w:id="3682" w:author="Author">
              <w:r w:rsidRPr="008A31E5">
                <w:rPr>
                  <w:rFonts w:cs="Arial"/>
                  <w:color w:val="000000"/>
                  <w:szCs w:val="18"/>
                </w:rPr>
                <w:t>6.65</w:t>
              </w:r>
            </w:ins>
          </w:p>
        </w:tc>
      </w:tr>
      <w:tr w:rsidR="00CC69DD" w:rsidRPr="008A31E5" w14:paraId="4736C6BF" w14:textId="77777777" w:rsidTr="00CC69DD">
        <w:trPr>
          <w:cantSplit/>
          <w:trHeight w:val="190"/>
          <w:ins w:id="3683" w:author="Author"/>
        </w:trPr>
        <w:tc>
          <w:tcPr>
            <w:tcW w:w="200" w:type="dxa"/>
          </w:tcPr>
          <w:p w14:paraId="48BA6F9E" w14:textId="77777777" w:rsidR="00CC69DD" w:rsidRPr="008A31E5" w:rsidRDefault="00CC69DD" w:rsidP="00B820C4">
            <w:pPr>
              <w:pStyle w:val="tabletext11"/>
              <w:rPr>
                <w:ins w:id="3684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58EBEC" w14:textId="77777777" w:rsidR="00CC69DD" w:rsidRPr="008A31E5" w:rsidRDefault="00CC69DD">
            <w:pPr>
              <w:pStyle w:val="tabletext11"/>
              <w:jc w:val="right"/>
              <w:rPr>
                <w:ins w:id="3685" w:author="Author"/>
              </w:rPr>
              <w:pPrChange w:id="3686" w:author="Author">
                <w:pPr>
                  <w:pStyle w:val="tabletext11"/>
                </w:pPr>
              </w:pPrChange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5F894F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3687" w:author="Author"/>
              </w:rPr>
            </w:pPr>
            <w:ins w:id="3688" w:author="Author">
              <w:r w:rsidRPr="008A31E5">
                <w:t>400,000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238DF6" w14:textId="77777777" w:rsidR="00CC69DD" w:rsidRPr="008A31E5" w:rsidRDefault="00CC69DD" w:rsidP="00B820C4">
            <w:pPr>
              <w:pStyle w:val="tabletext11"/>
              <w:jc w:val="right"/>
              <w:rPr>
                <w:ins w:id="3689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80A16B9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690" w:author="Author"/>
                <w:rFonts w:cs="Arial"/>
                <w:szCs w:val="18"/>
              </w:rPr>
            </w:pPr>
            <w:ins w:id="3691" w:author="Author">
              <w:r w:rsidRPr="008A31E5">
                <w:rPr>
                  <w:rFonts w:cs="Arial"/>
                  <w:color w:val="000000"/>
                  <w:szCs w:val="18"/>
                </w:rPr>
                <w:t>9.80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167088" w14:textId="77777777" w:rsidR="00CC69DD" w:rsidRPr="008A31E5" w:rsidRDefault="00CC69DD">
            <w:pPr>
              <w:pStyle w:val="tabletext11"/>
              <w:jc w:val="right"/>
              <w:rPr>
                <w:ins w:id="3692" w:author="Author"/>
                <w:rFonts w:cs="Arial"/>
                <w:szCs w:val="18"/>
              </w:rPr>
              <w:pPrChange w:id="3693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E7C329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694" w:author="Author"/>
                <w:rFonts w:cs="Arial"/>
                <w:szCs w:val="18"/>
              </w:rPr>
            </w:pPr>
            <w:ins w:id="3695" w:author="Author">
              <w:r w:rsidRPr="008A31E5">
                <w:rPr>
                  <w:rFonts w:cs="Arial"/>
                  <w:color w:val="000000"/>
                  <w:szCs w:val="18"/>
                </w:rPr>
                <w:t>6.88</w:t>
              </w:r>
            </w:ins>
          </w:p>
        </w:tc>
      </w:tr>
      <w:tr w:rsidR="00CC69DD" w:rsidRPr="008A31E5" w14:paraId="08F2AF4D" w14:textId="77777777" w:rsidTr="00CC69DD">
        <w:trPr>
          <w:cantSplit/>
          <w:trHeight w:val="190"/>
          <w:ins w:id="3696" w:author="Author"/>
        </w:trPr>
        <w:tc>
          <w:tcPr>
            <w:tcW w:w="200" w:type="dxa"/>
          </w:tcPr>
          <w:p w14:paraId="1B7378D6" w14:textId="77777777" w:rsidR="00CC69DD" w:rsidRPr="008A31E5" w:rsidRDefault="00CC69DD" w:rsidP="00B820C4">
            <w:pPr>
              <w:pStyle w:val="tabletext11"/>
              <w:rPr>
                <w:ins w:id="3697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EF6F5A" w14:textId="77777777" w:rsidR="00CC69DD" w:rsidRPr="008A31E5" w:rsidRDefault="00CC69DD">
            <w:pPr>
              <w:pStyle w:val="tabletext11"/>
              <w:jc w:val="right"/>
              <w:rPr>
                <w:ins w:id="3698" w:author="Author"/>
              </w:rPr>
              <w:pPrChange w:id="3699" w:author="Author">
                <w:pPr>
                  <w:pStyle w:val="tabletext11"/>
                </w:pPr>
              </w:pPrChange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8F9FB7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3700" w:author="Author"/>
              </w:rPr>
            </w:pPr>
            <w:ins w:id="3701" w:author="Author">
              <w:r w:rsidRPr="008A31E5">
                <w:t>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EF2F62" w14:textId="77777777" w:rsidR="00CC69DD" w:rsidRPr="008A31E5" w:rsidRDefault="00CC69DD" w:rsidP="00B820C4">
            <w:pPr>
              <w:pStyle w:val="tabletext11"/>
              <w:jc w:val="right"/>
              <w:rPr>
                <w:ins w:id="3702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1F99ED8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703" w:author="Author"/>
                <w:rFonts w:cs="Arial"/>
                <w:szCs w:val="18"/>
              </w:rPr>
            </w:pPr>
            <w:ins w:id="3704" w:author="Author">
              <w:r w:rsidRPr="008A31E5">
                <w:rPr>
                  <w:rFonts w:cs="Arial"/>
                  <w:color w:val="000000"/>
                  <w:szCs w:val="18"/>
                </w:rPr>
                <w:t>10.17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4F6895" w14:textId="77777777" w:rsidR="00CC69DD" w:rsidRPr="008A31E5" w:rsidRDefault="00CC69DD">
            <w:pPr>
              <w:pStyle w:val="tabletext11"/>
              <w:jc w:val="right"/>
              <w:rPr>
                <w:ins w:id="3705" w:author="Author"/>
                <w:rFonts w:cs="Arial"/>
                <w:szCs w:val="18"/>
              </w:rPr>
              <w:pPrChange w:id="3706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6C0B19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707" w:author="Author"/>
                <w:rFonts w:cs="Arial"/>
                <w:szCs w:val="18"/>
              </w:rPr>
            </w:pPr>
            <w:ins w:id="3708" w:author="Author">
              <w:r w:rsidRPr="008A31E5">
                <w:rPr>
                  <w:rFonts w:cs="Arial"/>
                  <w:color w:val="000000"/>
                  <w:szCs w:val="18"/>
                </w:rPr>
                <w:t>7.13</w:t>
              </w:r>
            </w:ins>
          </w:p>
        </w:tc>
      </w:tr>
      <w:tr w:rsidR="00CC69DD" w:rsidRPr="008A31E5" w14:paraId="550F80C5" w14:textId="77777777" w:rsidTr="00CC69DD">
        <w:trPr>
          <w:cantSplit/>
          <w:trHeight w:val="190"/>
          <w:ins w:id="3709" w:author="Author"/>
        </w:trPr>
        <w:tc>
          <w:tcPr>
            <w:tcW w:w="200" w:type="dxa"/>
          </w:tcPr>
          <w:p w14:paraId="613BE20E" w14:textId="77777777" w:rsidR="00CC69DD" w:rsidRPr="008A31E5" w:rsidRDefault="00CC69DD" w:rsidP="00B820C4">
            <w:pPr>
              <w:pStyle w:val="tabletext11"/>
              <w:rPr>
                <w:ins w:id="3710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5C1F0F" w14:textId="77777777" w:rsidR="00CC69DD" w:rsidRPr="008A31E5" w:rsidRDefault="00CC69DD">
            <w:pPr>
              <w:pStyle w:val="tabletext11"/>
              <w:jc w:val="right"/>
              <w:rPr>
                <w:ins w:id="3711" w:author="Author"/>
              </w:rPr>
              <w:pPrChange w:id="3712" w:author="Author">
                <w:pPr>
                  <w:pStyle w:val="tabletext11"/>
                </w:pPr>
              </w:pPrChange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205279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3713" w:author="Author"/>
              </w:rPr>
            </w:pPr>
            <w:ins w:id="3714" w:author="Author">
              <w:r w:rsidRPr="008A31E5">
                <w:t>600,000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08C57F" w14:textId="77777777" w:rsidR="00CC69DD" w:rsidRPr="008A31E5" w:rsidRDefault="00CC69DD" w:rsidP="00B820C4">
            <w:pPr>
              <w:pStyle w:val="tabletext11"/>
              <w:jc w:val="right"/>
              <w:rPr>
                <w:ins w:id="3715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88D754D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716" w:author="Author"/>
                <w:rFonts w:cs="Arial"/>
                <w:szCs w:val="18"/>
              </w:rPr>
            </w:pPr>
            <w:ins w:id="3717" w:author="Author">
              <w:r w:rsidRPr="008A31E5">
                <w:rPr>
                  <w:rFonts w:cs="Arial"/>
                  <w:color w:val="000000"/>
                  <w:szCs w:val="18"/>
                </w:rPr>
                <w:t>10.49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D9CE7C" w14:textId="77777777" w:rsidR="00CC69DD" w:rsidRPr="008A31E5" w:rsidRDefault="00CC69DD">
            <w:pPr>
              <w:pStyle w:val="tabletext11"/>
              <w:jc w:val="right"/>
              <w:rPr>
                <w:ins w:id="3718" w:author="Author"/>
                <w:rFonts w:cs="Arial"/>
                <w:szCs w:val="18"/>
              </w:rPr>
              <w:pPrChange w:id="3719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D337C6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720" w:author="Author"/>
                <w:rFonts w:cs="Arial"/>
                <w:szCs w:val="18"/>
              </w:rPr>
            </w:pPr>
            <w:ins w:id="3721" w:author="Author">
              <w:r w:rsidRPr="008A31E5">
                <w:rPr>
                  <w:rFonts w:cs="Arial"/>
                  <w:color w:val="000000"/>
                  <w:szCs w:val="18"/>
                </w:rPr>
                <w:t>7.36</w:t>
              </w:r>
            </w:ins>
          </w:p>
        </w:tc>
      </w:tr>
      <w:tr w:rsidR="00CC69DD" w:rsidRPr="008A31E5" w14:paraId="243A4899" w14:textId="77777777" w:rsidTr="00CC69DD">
        <w:trPr>
          <w:cantSplit/>
          <w:trHeight w:val="190"/>
          <w:ins w:id="3722" w:author="Author"/>
        </w:trPr>
        <w:tc>
          <w:tcPr>
            <w:tcW w:w="200" w:type="dxa"/>
          </w:tcPr>
          <w:p w14:paraId="4ECBD73D" w14:textId="77777777" w:rsidR="00CC69DD" w:rsidRPr="008A31E5" w:rsidRDefault="00CC69DD" w:rsidP="00B820C4">
            <w:pPr>
              <w:pStyle w:val="tabletext11"/>
              <w:rPr>
                <w:ins w:id="3723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0D188C" w14:textId="77777777" w:rsidR="00CC69DD" w:rsidRPr="008A31E5" w:rsidRDefault="00CC69DD">
            <w:pPr>
              <w:pStyle w:val="tabletext11"/>
              <w:jc w:val="right"/>
              <w:rPr>
                <w:ins w:id="3724" w:author="Author"/>
              </w:rPr>
              <w:pPrChange w:id="3725" w:author="Author">
                <w:pPr>
                  <w:pStyle w:val="tabletext11"/>
                </w:pPr>
              </w:pPrChange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73A772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3726" w:author="Author"/>
              </w:rPr>
            </w:pPr>
            <w:ins w:id="3727" w:author="Author">
              <w:r w:rsidRPr="008A31E5">
                <w:t>750,000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EBB288" w14:textId="77777777" w:rsidR="00CC69DD" w:rsidRPr="008A31E5" w:rsidRDefault="00CC69DD" w:rsidP="00B820C4">
            <w:pPr>
              <w:pStyle w:val="tabletext11"/>
              <w:jc w:val="right"/>
              <w:rPr>
                <w:ins w:id="3728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A2CD776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729" w:author="Author"/>
                <w:rFonts w:cs="Arial"/>
                <w:szCs w:val="18"/>
              </w:rPr>
            </w:pPr>
            <w:ins w:id="3730" w:author="Author">
              <w:r w:rsidRPr="008A31E5">
                <w:rPr>
                  <w:rFonts w:cs="Arial"/>
                  <w:color w:val="000000"/>
                  <w:szCs w:val="18"/>
                </w:rPr>
                <w:t>10.86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528B5A" w14:textId="77777777" w:rsidR="00CC69DD" w:rsidRPr="008A31E5" w:rsidRDefault="00CC69DD">
            <w:pPr>
              <w:pStyle w:val="tabletext11"/>
              <w:jc w:val="right"/>
              <w:rPr>
                <w:ins w:id="3731" w:author="Author"/>
                <w:rFonts w:cs="Arial"/>
                <w:szCs w:val="18"/>
              </w:rPr>
              <w:pPrChange w:id="3732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B8F274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733" w:author="Author"/>
                <w:rFonts w:cs="Arial"/>
                <w:szCs w:val="18"/>
              </w:rPr>
            </w:pPr>
            <w:ins w:id="3734" w:author="Author">
              <w:r w:rsidRPr="008A31E5">
                <w:rPr>
                  <w:rFonts w:cs="Arial"/>
                  <w:color w:val="000000"/>
                  <w:szCs w:val="18"/>
                </w:rPr>
                <w:t>7.62</w:t>
              </w:r>
            </w:ins>
          </w:p>
        </w:tc>
      </w:tr>
      <w:tr w:rsidR="00CC69DD" w:rsidRPr="008A31E5" w14:paraId="2C8EFA5F" w14:textId="77777777" w:rsidTr="00CC69DD">
        <w:trPr>
          <w:cantSplit/>
          <w:trHeight w:val="190"/>
          <w:ins w:id="3735" w:author="Author"/>
        </w:trPr>
        <w:tc>
          <w:tcPr>
            <w:tcW w:w="200" w:type="dxa"/>
          </w:tcPr>
          <w:p w14:paraId="6AFFE42E" w14:textId="77777777" w:rsidR="00CC69DD" w:rsidRPr="008A31E5" w:rsidRDefault="00CC69DD" w:rsidP="00B820C4">
            <w:pPr>
              <w:pStyle w:val="tabletext11"/>
              <w:rPr>
                <w:ins w:id="3736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E1A74D" w14:textId="77777777" w:rsidR="00CC69DD" w:rsidRPr="008A31E5" w:rsidRDefault="00CC69DD">
            <w:pPr>
              <w:pStyle w:val="tabletext11"/>
              <w:jc w:val="right"/>
              <w:rPr>
                <w:ins w:id="3737" w:author="Author"/>
              </w:rPr>
              <w:pPrChange w:id="3738" w:author="Author">
                <w:pPr>
                  <w:pStyle w:val="tabletext11"/>
                </w:pPr>
              </w:pPrChange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DC3912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3739" w:author="Author"/>
              </w:rPr>
            </w:pPr>
            <w:ins w:id="3740" w:author="Author">
              <w:r w:rsidRPr="008A31E5">
                <w:t>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864A5E" w14:textId="77777777" w:rsidR="00CC69DD" w:rsidRPr="008A31E5" w:rsidRDefault="00CC69DD" w:rsidP="00B820C4">
            <w:pPr>
              <w:pStyle w:val="tabletext11"/>
              <w:jc w:val="right"/>
              <w:rPr>
                <w:ins w:id="3741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5DFE877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742" w:author="Author"/>
                <w:rFonts w:cs="Arial"/>
                <w:szCs w:val="18"/>
              </w:rPr>
            </w:pPr>
            <w:ins w:id="3743" w:author="Author">
              <w:r w:rsidRPr="008A31E5">
                <w:rPr>
                  <w:rFonts w:cs="Arial"/>
                  <w:color w:val="000000"/>
                  <w:szCs w:val="18"/>
                </w:rPr>
                <w:t>11.28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E601CA" w14:textId="77777777" w:rsidR="00CC69DD" w:rsidRPr="008A31E5" w:rsidRDefault="00CC69DD">
            <w:pPr>
              <w:pStyle w:val="tabletext11"/>
              <w:jc w:val="right"/>
              <w:rPr>
                <w:ins w:id="3744" w:author="Author"/>
                <w:rFonts w:cs="Arial"/>
                <w:szCs w:val="18"/>
              </w:rPr>
              <w:pPrChange w:id="3745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DF4CB7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746" w:author="Author"/>
                <w:rFonts w:cs="Arial"/>
                <w:szCs w:val="18"/>
              </w:rPr>
            </w:pPr>
            <w:ins w:id="3747" w:author="Author">
              <w:r w:rsidRPr="008A31E5">
                <w:rPr>
                  <w:rFonts w:cs="Arial"/>
                  <w:color w:val="000000"/>
                  <w:szCs w:val="18"/>
                </w:rPr>
                <w:t>7.91</w:t>
              </w:r>
            </w:ins>
          </w:p>
        </w:tc>
      </w:tr>
      <w:tr w:rsidR="00CC69DD" w:rsidRPr="008A31E5" w14:paraId="1A23B8DD" w14:textId="77777777" w:rsidTr="00CC69DD">
        <w:trPr>
          <w:cantSplit/>
          <w:trHeight w:val="190"/>
          <w:ins w:id="3748" w:author="Author"/>
        </w:trPr>
        <w:tc>
          <w:tcPr>
            <w:tcW w:w="200" w:type="dxa"/>
          </w:tcPr>
          <w:p w14:paraId="0427EBF4" w14:textId="77777777" w:rsidR="00CC69DD" w:rsidRPr="008A31E5" w:rsidRDefault="00CC69DD" w:rsidP="00B820C4">
            <w:pPr>
              <w:pStyle w:val="tabletext11"/>
              <w:rPr>
                <w:ins w:id="3749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93902A" w14:textId="77777777" w:rsidR="00CC69DD" w:rsidRPr="008A31E5" w:rsidRDefault="00CC69DD">
            <w:pPr>
              <w:pStyle w:val="tabletext11"/>
              <w:jc w:val="right"/>
              <w:rPr>
                <w:ins w:id="3750" w:author="Author"/>
              </w:rPr>
              <w:pPrChange w:id="3751" w:author="Author">
                <w:pPr>
                  <w:pStyle w:val="tabletext11"/>
                </w:pPr>
              </w:pPrChange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0E484A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3752" w:author="Author"/>
              </w:rPr>
            </w:pPr>
            <w:ins w:id="3753" w:author="Author">
              <w:r w:rsidRPr="008A31E5">
                <w:t>1,500,000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F81F17" w14:textId="77777777" w:rsidR="00CC69DD" w:rsidRPr="008A31E5" w:rsidRDefault="00CC69DD" w:rsidP="00B820C4">
            <w:pPr>
              <w:pStyle w:val="tabletext11"/>
              <w:jc w:val="right"/>
              <w:rPr>
                <w:ins w:id="3754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9CD97E2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755" w:author="Author"/>
                <w:rFonts w:cs="Arial"/>
                <w:szCs w:val="18"/>
              </w:rPr>
            </w:pPr>
            <w:ins w:id="3756" w:author="Author">
              <w:r w:rsidRPr="008A31E5">
                <w:rPr>
                  <w:rFonts w:cs="Arial"/>
                  <w:color w:val="000000"/>
                  <w:szCs w:val="18"/>
                </w:rPr>
                <w:t>11.83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48B3E8" w14:textId="77777777" w:rsidR="00CC69DD" w:rsidRPr="008A31E5" w:rsidRDefault="00CC69DD">
            <w:pPr>
              <w:pStyle w:val="tabletext11"/>
              <w:jc w:val="right"/>
              <w:rPr>
                <w:ins w:id="3757" w:author="Author"/>
                <w:rFonts w:cs="Arial"/>
                <w:szCs w:val="18"/>
              </w:rPr>
              <w:pPrChange w:id="3758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2AC066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759" w:author="Author"/>
                <w:rFonts w:cs="Arial"/>
                <w:szCs w:val="18"/>
              </w:rPr>
            </w:pPr>
            <w:ins w:id="3760" w:author="Author">
              <w:r w:rsidRPr="008A31E5">
                <w:rPr>
                  <w:rFonts w:cs="Arial"/>
                  <w:color w:val="000000"/>
                  <w:szCs w:val="18"/>
                </w:rPr>
                <w:t>8.29</w:t>
              </w:r>
            </w:ins>
          </w:p>
        </w:tc>
      </w:tr>
      <w:tr w:rsidR="00CC69DD" w:rsidRPr="008A31E5" w14:paraId="063B3806" w14:textId="77777777" w:rsidTr="00CC69DD">
        <w:trPr>
          <w:cantSplit/>
          <w:trHeight w:val="190"/>
          <w:ins w:id="3761" w:author="Author"/>
        </w:trPr>
        <w:tc>
          <w:tcPr>
            <w:tcW w:w="200" w:type="dxa"/>
          </w:tcPr>
          <w:p w14:paraId="6777A56A" w14:textId="77777777" w:rsidR="00CC69DD" w:rsidRPr="008A31E5" w:rsidRDefault="00CC69DD" w:rsidP="00B820C4">
            <w:pPr>
              <w:pStyle w:val="tabletext11"/>
              <w:rPr>
                <w:ins w:id="3762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11CE03" w14:textId="77777777" w:rsidR="00CC69DD" w:rsidRPr="008A31E5" w:rsidRDefault="00CC69DD">
            <w:pPr>
              <w:pStyle w:val="tabletext11"/>
              <w:jc w:val="right"/>
              <w:rPr>
                <w:ins w:id="3763" w:author="Author"/>
              </w:rPr>
              <w:pPrChange w:id="3764" w:author="Author">
                <w:pPr>
                  <w:pStyle w:val="tabletext11"/>
                </w:pPr>
              </w:pPrChange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19489E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3765" w:author="Author"/>
              </w:rPr>
            </w:pPr>
            <w:ins w:id="3766" w:author="Author">
              <w:r w:rsidRPr="008A31E5">
                <w:t>2,000,000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03B53B" w14:textId="77777777" w:rsidR="00CC69DD" w:rsidRPr="008A31E5" w:rsidRDefault="00CC69DD" w:rsidP="00B820C4">
            <w:pPr>
              <w:pStyle w:val="tabletext11"/>
              <w:jc w:val="right"/>
              <w:rPr>
                <w:ins w:id="3767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44C7E7D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768" w:author="Author"/>
                <w:rFonts w:cs="Arial"/>
                <w:szCs w:val="18"/>
              </w:rPr>
            </w:pPr>
            <w:ins w:id="3769" w:author="Author">
              <w:r w:rsidRPr="008A31E5">
                <w:rPr>
                  <w:rFonts w:cs="Arial"/>
                  <w:color w:val="000000"/>
                  <w:szCs w:val="18"/>
                </w:rPr>
                <w:t>12.11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9D4405" w14:textId="77777777" w:rsidR="00CC69DD" w:rsidRPr="008A31E5" w:rsidRDefault="00CC69DD">
            <w:pPr>
              <w:pStyle w:val="tabletext11"/>
              <w:jc w:val="right"/>
              <w:rPr>
                <w:ins w:id="3770" w:author="Author"/>
                <w:rFonts w:cs="Arial"/>
                <w:szCs w:val="18"/>
              </w:rPr>
              <w:pPrChange w:id="3771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476004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772" w:author="Author"/>
                <w:rFonts w:cs="Arial"/>
                <w:szCs w:val="18"/>
              </w:rPr>
            </w:pPr>
            <w:ins w:id="3773" w:author="Author">
              <w:r w:rsidRPr="008A31E5">
                <w:rPr>
                  <w:rFonts w:cs="Arial"/>
                  <w:color w:val="000000"/>
                  <w:szCs w:val="18"/>
                </w:rPr>
                <w:t>8.48</w:t>
              </w:r>
            </w:ins>
          </w:p>
        </w:tc>
      </w:tr>
      <w:tr w:rsidR="00CC69DD" w:rsidRPr="008A31E5" w14:paraId="4D9DB02F" w14:textId="77777777" w:rsidTr="00CC69DD">
        <w:trPr>
          <w:cantSplit/>
          <w:trHeight w:val="190"/>
          <w:ins w:id="3774" w:author="Author"/>
        </w:trPr>
        <w:tc>
          <w:tcPr>
            <w:tcW w:w="200" w:type="dxa"/>
          </w:tcPr>
          <w:p w14:paraId="28E0E4FF" w14:textId="77777777" w:rsidR="00CC69DD" w:rsidRPr="008A31E5" w:rsidRDefault="00CC69DD" w:rsidP="00B820C4">
            <w:pPr>
              <w:pStyle w:val="tabletext11"/>
              <w:rPr>
                <w:ins w:id="3775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BDC18F" w14:textId="77777777" w:rsidR="00CC69DD" w:rsidRPr="008A31E5" w:rsidRDefault="00CC69DD">
            <w:pPr>
              <w:pStyle w:val="tabletext11"/>
              <w:jc w:val="right"/>
              <w:rPr>
                <w:ins w:id="3776" w:author="Author"/>
              </w:rPr>
              <w:pPrChange w:id="3777" w:author="Author">
                <w:pPr>
                  <w:pStyle w:val="tabletext11"/>
                </w:pPr>
              </w:pPrChange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B76A42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3778" w:author="Author"/>
              </w:rPr>
            </w:pPr>
            <w:ins w:id="3779" w:author="Author">
              <w:r w:rsidRPr="008A31E5">
                <w:t>2,500,000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74419D" w14:textId="77777777" w:rsidR="00CC69DD" w:rsidRPr="008A31E5" w:rsidRDefault="00CC69DD" w:rsidP="00B820C4">
            <w:pPr>
              <w:pStyle w:val="tabletext11"/>
              <w:jc w:val="right"/>
              <w:rPr>
                <w:ins w:id="3780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A06037E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781" w:author="Author"/>
                <w:rFonts w:cs="Arial"/>
                <w:szCs w:val="18"/>
              </w:rPr>
            </w:pPr>
            <w:ins w:id="3782" w:author="Author">
              <w:r w:rsidRPr="008A31E5">
                <w:rPr>
                  <w:rFonts w:cs="Arial"/>
                  <w:color w:val="000000"/>
                  <w:szCs w:val="18"/>
                </w:rPr>
                <w:t>12.38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C0E25A" w14:textId="77777777" w:rsidR="00CC69DD" w:rsidRPr="008A31E5" w:rsidRDefault="00CC69DD">
            <w:pPr>
              <w:pStyle w:val="tabletext11"/>
              <w:jc w:val="right"/>
              <w:rPr>
                <w:ins w:id="3783" w:author="Author"/>
                <w:rFonts w:cs="Arial"/>
                <w:szCs w:val="18"/>
              </w:rPr>
              <w:pPrChange w:id="3784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B8478D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785" w:author="Author"/>
                <w:rFonts w:cs="Arial"/>
                <w:szCs w:val="18"/>
              </w:rPr>
            </w:pPr>
            <w:ins w:id="3786" w:author="Author">
              <w:r w:rsidRPr="008A31E5">
                <w:rPr>
                  <w:rFonts w:cs="Arial"/>
                  <w:color w:val="000000"/>
                  <w:szCs w:val="18"/>
                </w:rPr>
                <w:t>8.69</w:t>
              </w:r>
            </w:ins>
          </w:p>
        </w:tc>
      </w:tr>
      <w:tr w:rsidR="00CC69DD" w:rsidRPr="008A31E5" w14:paraId="5EFBB785" w14:textId="77777777" w:rsidTr="00CC69DD">
        <w:trPr>
          <w:cantSplit/>
          <w:trHeight w:val="190"/>
          <w:ins w:id="3787" w:author="Author"/>
        </w:trPr>
        <w:tc>
          <w:tcPr>
            <w:tcW w:w="200" w:type="dxa"/>
          </w:tcPr>
          <w:p w14:paraId="357CCB40" w14:textId="77777777" w:rsidR="00CC69DD" w:rsidRPr="008A31E5" w:rsidRDefault="00CC69DD" w:rsidP="00B820C4">
            <w:pPr>
              <w:pStyle w:val="tabletext11"/>
              <w:rPr>
                <w:ins w:id="3788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8E175E" w14:textId="77777777" w:rsidR="00CC69DD" w:rsidRPr="008A31E5" w:rsidRDefault="00CC69DD">
            <w:pPr>
              <w:pStyle w:val="tabletext11"/>
              <w:jc w:val="right"/>
              <w:rPr>
                <w:ins w:id="3789" w:author="Author"/>
              </w:rPr>
              <w:pPrChange w:id="3790" w:author="Author">
                <w:pPr>
                  <w:pStyle w:val="tabletext11"/>
                </w:pPr>
              </w:pPrChange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231EB4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3791" w:author="Author"/>
              </w:rPr>
            </w:pPr>
            <w:ins w:id="3792" w:author="Author">
              <w:r w:rsidRPr="008A31E5">
                <w:t>3,000,000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5DCA04" w14:textId="77777777" w:rsidR="00CC69DD" w:rsidRPr="008A31E5" w:rsidRDefault="00CC69DD" w:rsidP="00B820C4">
            <w:pPr>
              <w:pStyle w:val="tabletext11"/>
              <w:jc w:val="right"/>
              <w:rPr>
                <w:ins w:id="3793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01BC123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794" w:author="Author"/>
                <w:rFonts w:cs="Arial"/>
                <w:szCs w:val="18"/>
              </w:rPr>
            </w:pPr>
            <w:ins w:id="3795" w:author="Author">
              <w:r w:rsidRPr="008A31E5">
                <w:rPr>
                  <w:rFonts w:cs="Arial"/>
                  <w:color w:val="000000"/>
                  <w:szCs w:val="18"/>
                </w:rPr>
                <w:t>12.57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CD32B5" w14:textId="77777777" w:rsidR="00CC69DD" w:rsidRPr="008A31E5" w:rsidRDefault="00CC69DD">
            <w:pPr>
              <w:pStyle w:val="tabletext11"/>
              <w:jc w:val="right"/>
              <w:rPr>
                <w:ins w:id="3796" w:author="Author"/>
                <w:rFonts w:cs="Arial"/>
                <w:szCs w:val="18"/>
              </w:rPr>
              <w:pPrChange w:id="3797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1F1F2C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798" w:author="Author"/>
                <w:rFonts w:cs="Arial"/>
                <w:szCs w:val="18"/>
              </w:rPr>
            </w:pPr>
            <w:ins w:id="3799" w:author="Author">
              <w:r w:rsidRPr="008A31E5">
                <w:rPr>
                  <w:rFonts w:cs="Arial"/>
                  <w:color w:val="000000"/>
                  <w:szCs w:val="18"/>
                </w:rPr>
                <w:t>8.81</w:t>
              </w:r>
            </w:ins>
          </w:p>
        </w:tc>
      </w:tr>
      <w:tr w:rsidR="00CC69DD" w:rsidRPr="008A31E5" w14:paraId="2ABB18C1" w14:textId="77777777" w:rsidTr="00CC69DD">
        <w:trPr>
          <w:cantSplit/>
          <w:trHeight w:val="190"/>
          <w:ins w:id="3800" w:author="Author"/>
        </w:trPr>
        <w:tc>
          <w:tcPr>
            <w:tcW w:w="200" w:type="dxa"/>
          </w:tcPr>
          <w:p w14:paraId="79BC4FAA" w14:textId="77777777" w:rsidR="00CC69DD" w:rsidRPr="008A31E5" w:rsidRDefault="00CC69DD" w:rsidP="00B820C4">
            <w:pPr>
              <w:pStyle w:val="tabletext11"/>
              <w:rPr>
                <w:ins w:id="3801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49319B" w14:textId="77777777" w:rsidR="00CC69DD" w:rsidRPr="008A31E5" w:rsidRDefault="00CC69DD">
            <w:pPr>
              <w:pStyle w:val="tabletext11"/>
              <w:jc w:val="right"/>
              <w:rPr>
                <w:ins w:id="3802" w:author="Author"/>
              </w:rPr>
              <w:pPrChange w:id="3803" w:author="Author">
                <w:pPr>
                  <w:pStyle w:val="tabletext11"/>
                </w:pPr>
              </w:pPrChange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00E319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3804" w:author="Author"/>
              </w:rPr>
            </w:pPr>
            <w:ins w:id="3805" w:author="Author">
              <w:r w:rsidRPr="008A31E5">
                <w:t>5,000,000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14FD1E" w14:textId="77777777" w:rsidR="00CC69DD" w:rsidRPr="008A31E5" w:rsidRDefault="00CC69DD" w:rsidP="00B820C4">
            <w:pPr>
              <w:pStyle w:val="tabletext11"/>
              <w:jc w:val="right"/>
              <w:rPr>
                <w:ins w:id="3806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C3F22DE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807" w:author="Author"/>
                <w:rFonts w:cs="Arial"/>
                <w:szCs w:val="18"/>
              </w:rPr>
            </w:pPr>
            <w:ins w:id="3808" w:author="Author">
              <w:r w:rsidRPr="008A31E5">
                <w:rPr>
                  <w:rFonts w:cs="Arial"/>
                  <w:color w:val="000000"/>
                  <w:szCs w:val="18"/>
                </w:rPr>
                <w:t>13.02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29769D" w14:textId="77777777" w:rsidR="00CC69DD" w:rsidRPr="008A31E5" w:rsidRDefault="00CC69DD">
            <w:pPr>
              <w:pStyle w:val="tabletext11"/>
              <w:jc w:val="right"/>
              <w:rPr>
                <w:ins w:id="3809" w:author="Author"/>
                <w:rFonts w:cs="Arial"/>
                <w:szCs w:val="18"/>
              </w:rPr>
              <w:pPrChange w:id="3810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B84851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811" w:author="Author"/>
                <w:rFonts w:cs="Arial"/>
                <w:szCs w:val="18"/>
              </w:rPr>
            </w:pPr>
            <w:ins w:id="3812" w:author="Author">
              <w:r w:rsidRPr="008A31E5">
                <w:rPr>
                  <w:rFonts w:cs="Arial"/>
                  <w:color w:val="000000"/>
                  <w:szCs w:val="18"/>
                </w:rPr>
                <w:t>9.13</w:t>
              </w:r>
            </w:ins>
          </w:p>
        </w:tc>
      </w:tr>
      <w:tr w:rsidR="00CC69DD" w:rsidRPr="008A31E5" w14:paraId="0138ABF5" w14:textId="77777777" w:rsidTr="00CC69DD">
        <w:trPr>
          <w:cantSplit/>
          <w:trHeight w:val="190"/>
          <w:ins w:id="3813" w:author="Author"/>
        </w:trPr>
        <w:tc>
          <w:tcPr>
            <w:tcW w:w="200" w:type="dxa"/>
          </w:tcPr>
          <w:p w14:paraId="66B168F8" w14:textId="77777777" w:rsidR="00CC69DD" w:rsidRPr="008A31E5" w:rsidRDefault="00CC69DD" w:rsidP="00B820C4">
            <w:pPr>
              <w:pStyle w:val="tabletext11"/>
              <w:rPr>
                <w:ins w:id="3814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14EF86" w14:textId="77777777" w:rsidR="00CC69DD" w:rsidRPr="008A31E5" w:rsidRDefault="00CC69DD">
            <w:pPr>
              <w:pStyle w:val="tabletext11"/>
              <w:jc w:val="right"/>
              <w:rPr>
                <w:ins w:id="3815" w:author="Author"/>
              </w:rPr>
              <w:pPrChange w:id="3816" w:author="Author">
                <w:pPr>
                  <w:pStyle w:val="tabletext11"/>
                </w:pPr>
              </w:pPrChange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35C412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3817" w:author="Author"/>
              </w:rPr>
            </w:pPr>
            <w:ins w:id="3818" w:author="Author">
              <w:r w:rsidRPr="008A31E5">
                <w:t>7,500,000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AF9898" w14:textId="77777777" w:rsidR="00CC69DD" w:rsidRPr="008A31E5" w:rsidRDefault="00CC69DD" w:rsidP="00B820C4">
            <w:pPr>
              <w:pStyle w:val="tabletext11"/>
              <w:jc w:val="right"/>
              <w:rPr>
                <w:ins w:id="3819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97DBF95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820" w:author="Author"/>
                <w:rFonts w:cs="Arial"/>
                <w:szCs w:val="18"/>
              </w:rPr>
            </w:pPr>
            <w:ins w:id="3821" w:author="Author">
              <w:r w:rsidRPr="008A31E5">
                <w:rPr>
                  <w:rFonts w:cs="Arial"/>
                  <w:color w:val="000000"/>
                  <w:szCs w:val="18"/>
                </w:rPr>
                <w:t>13.35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2B9218" w14:textId="77777777" w:rsidR="00CC69DD" w:rsidRPr="008A31E5" w:rsidRDefault="00CC69DD">
            <w:pPr>
              <w:pStyle w:val="tabletext11"/>
              <w:jc w:val="right"/>
              <w:rPr>
                <w:ins w:id="3822" w:author="Author"/>
                <w:rFonts w:cs="Arial"/>
                <w:szCs w:val="18"/>
              </w:rPr>
              <w:pPrChange w:id="3823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9069D4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824" w:author="Author"/>
                <w:rFonts w:cs="Arial"/>
                <w:szCs w:val="18"/>
              </w:rPr>
            </w:pPr>
            <w:ins w:id="3825" w:author="Author">
              <w:r w:rsidRPr="008A31E5">
                <w:rPr>
                  <w:rFonts w:cs="Arial"/>
                  <w:color w:val="000000"/>
                  <w:szCs w:val="18"/>
                </w:rPr>
                <w:t>9.36</w:t>
              </w:r>
            </w:ins>
          </w:p>
        </w:tc>
      </w:tr>
      <w:tr w:rsidR="00CC69DD" w:rsidRPr="008A31E5" w14:paraId="65E39F3D" w14:textId="77777777" w:rsidTr="00CC69DD">
        <w:trPr>
          <w:cantSplit/>
          <w:trHeight w:val="190"/>
          <w:ins w:id="3826" w:author="Author"/>
        </w:trPr>
        <w:tc>
          <w:tcPr>
            <w:tcW w:w="200" w:type="dxa"/>
          </w:tcPr>
          <w:p w14:paraId="7629837B" w14:textId="77777777" w:rsidR="00CC69DD" w:rsidRPr="008A31E5" w:rsidRDefault="00CC69DD" w:rsidP="00B820C4">
            <w:pPr>
              <w:pStyle w:val="tabletext11"/>
              <w:rPr>
                <w:ins w:id="3827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A60FB4" w14:textId="77777777" w:rsidR="00CC69DD" w:rsidRPr="008A31E5" w:rsidRDefault="00CC69DD">
            <w:pPr>
              <w:pStyle w:val="tabletext11"/>
              <w:jc w:val="right"/>
              <w:rPr>
                <w:ins w:id="3828" w:author="Author"/>
              </w:rPr>
              <w:pPrChange w:id="3829" w:author="Author">
                <w:pPr>
                  <w:pStyle w:val="tabletext11"/>
                </w:pPr>
              </w:pPrChange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B541BC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3830" w:author="Author"/>
              </w:rPr>
            </w:pPr>
            <w:ins w:id="3831" w:author="Author">
              <w:r w:rsidRPr="008A31E5">
                <w:t>10,000,000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A79EDE" w14:textId="77777777" w:rsidR="00CC69DD" w:rsidRPr="008A31E5" w:rsidRDefault="00CC69DD" w:rsidP="00B820C4">
            <w:pPr>
              <w:pStyle w:val="tabletext11"/>
              <w:jc w:val="right"/>
              <w:rPr>
                <w:ins w:id="3832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7866EC3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833" w:author="Author"/>
                <w:rFonts w:cs="Arial"/>
                <w:szCs w:val="18"/>
              </w:rPr>
            </w:pPr>
            <w:ins w:id="3834" w:author="Author">
              <w:r w:rsidRPr="008A31E5">
                <w:rPr>
                  <w:rFonts w:cs="Arial"/>
                  <w:color w:val="000000"/>
                  <w:szCs w:val="18"/>
                </w:rPr>
                <w:t>13.53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53E696" w14:textId="77777777" w:rsidR="00CC69DD" w:rsidRPr="008A31E5" w:rsidRDefault="00CC69DD">
            <w:pPr>
              <w:pStyle w:val="tabletext11"/>
              <w:jc w:val="right"/>
              <w:rPr>
                <w:ins w:id="3835" w:author="Author"/>
                <w:rFonts w:cs="Arial"/>
                <w:szCs w:val="18"/>
              </w:rPr>
              <w:pPrChange w:id="3836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C1E7B9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3837" w:author="Author"/>
                <w:rFonts w:cs="Arial"/>
                <w:szCs w:val="18"/>
              </w:rPr>
            </w:pPr>
            <w:ins w:id="3838" w:author="Author">
              <w:r w:rsidRPr="008A31E5">
                <w:rPr>
                  <w:rFonts w:cs="Arial"/>
                  <w:color w:val="000000"/>
                  <w:szCs w:val="18"/>
                </w:rPr>
                <w:t>9.49</w:t>
              </w:r>
            </w:ins>
          </w:p>
        </w:tc>
      </w:tr>
    </w:tbl>
    <w:p w14:paraId="6860CAE3" w14:textId="77777777" w:rsidR="00CC69DD" w:rsidRPr="008A31E5" w:rsidRDefault="00CC69DD" w:rsidP="00B820C4">
      <w:pPr>
        <w:pStyle w:val="tablecaption"/>
        <w:rPr>
          <w:ins w:id="3839" w:author="Author"/>
        </w:rPr>
      </w:pPr>
      <w:ins w:id="3840" w:author="Author">
        <w:r w:rsidRPr="008A31E5">
          <w:t>Table 297.B.3.a.(1)(LC) Single Limits Uninsured Motorists Bodily Injury Coverage Loss Costs</w:t>
        </w:r>
      </w:ins>
    </w:p>
    <w:p w14:paraId="64545D99" w14:textId="77777777" w:rsidR="00CC69DD" w:rsidRPr="008A31E5" w:rsidRDefault="00CC69DD" w:rsidP="00B820C4">
      <w:pPr>
        <w:pStyle w:val="isonormal"/>
        <w:rPr>
          <w:ins w:id="3841" w:author="Author"/>
        </w:rPr>
      </w:pPr>
    </w:p>
    <w:p w14:paraId="1397AF72" w14:textId="77777777" w:rsidR="00CC69DD" w:rsidRPr="008A31E5" w:rsidRDefault="00CC69DD" w:rsidP="00B820C4">
      <w:pPr>
        <w:pStyle w:val="space8"/>
        <w:rPr>
          <w:ins w:id="3842" w:author="Author"/>
        </w:rPr>
      </w:pPr>
    </w:p>
    <w:tbl>
      <w:tblPr>
        <w:tblW w:w="5000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200"/>
        <w:gridCol w:w="360"/>
        <w:gridCol w:w="1340"/>
        <w:gridCol w:w="360"/>
        <w:gridCol w:w="1340"/>
      </w:tblGrid>
      <w:tr w:rsidR="00CC69DD" w:rsidRPr="008A31E5" w14:paraId="0F6521A8" w14:textId="77777777" w:rsidTr="00AC74D0">
        <w:trPr>
          <w:cantSplit/>
          <w:trHeight w:val="190"/>
          <w:ins w:id="3843" w:author="Author"/>
        </w:trPr>
        <w:tc>
          <w:tcPr>
            <w:tcW w:w="200" w:type="dxa"/>
          </w:tcPr>
          <w:p w14:paraId="3D325B5E" w14:textId="77777777" w:rsidR="00CC69DD" w:rsidRPr="008A31E5" w:rsidRDefault="00CC69DD" w:rsidP="00B820C4">
            <w:pPr>
              <w:pStyle w:val="tablehead"/>
              <w:rPr>
                <w:ins w:id="3844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FE7EC68" w14:textId="77777777" w:rsidR="00CC69DD" w:rsidRPr="008A31E5" w:rsidRDefault="00CC69DD" w:rsidP="00B820C4">
            <w:pPr>
              <w:pStyle w:val="tablehead"/>
              <w:rPr>
                <w:ins w:id="3845" w:author="Author"/>
              </w:rPr>
            </w:pPr>
            <w:ins w:id="3846" w:author="Author">
              <w:r w:rsidRPr="008A31E5">
                <w:t>Uninsured Motorists Bodily Injury</w:t>
              </w:r>
              <w:r w:rsidRPr="008A31E5">
                <w:br/>
                <w:t>And Property Damage</w:t>
              </w:r>
            </w:ins>
          </w:p>
        </w:tc>
      </w:tr>
      <w:tr w:rsidR="00CC69DD" w:rsidRPr="008A31E5" w14:paraId="52023884" w14:textId="77777777" w:rsidTr="00AC74D0">
        <w:trPr>
          <w:cantSplit/>
          <w:trHeight w:val="518"/>
          <w:ins w:id="3847" w:author="Author"/>
        </w:trPr>
        <w:tc>
          <w:tcPr>
            <w:tcW w:w="200" w:type="dxa"/>
            <w:hideMark/>
          </w:tcPr>
          <w:p w14:paraId="35C8F5A3" w14:textId="77777777" w:rsidR="00CC69DD" w:rsidRPr="008A31E5" w:rsidRDefault="00CC69DD" w:rsidP="00B820C4">
            <w:pPr>
              <w:pStyle w:val="tablehead"/>
              <w:rPr>
                <w:ins w:id="3848" w:author="Author"/>
              </w:rPr>
            </w:pPr>
          </w:p>
        </w:tc>
        <w:tc>
          <w:tcPr>
            <w:tcW w:w="1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9842C41" w14:textId="77777777" w:rsidR="00CC69DD" w:rsidRPr="008A31E5" w:rsidRDefault="00CC69DD" w:rsidP="00B820C4">
            <w:pPr>
              <w:pStyle w:val="tablehead"/>
              <w:rPr>
                <w:ins w:id="3849" w:author="Author"/>
              </w:rPr>
            </w:pPr>
            <w:ins w:id="3850" w:author="Author">
              <w:r w:rsidRPr="008A31E5">
                <w:br/>
                <w:t>Limits</w:t>
              </w:r>
            </w:ins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EA2A2BC" w14:textId="77777777" w:rsidR="00CC69DD" w:rsidRPr="008A31E5" w:rsidRDefault="00CC69DD" w:rsidP="00B820C4">
            <w:pPr>
              <w:pStyle w:val="tablehead"/>
              <w:rPr>
                <w:ins w:id="3851" w:author="Author"/>
              </w:rPr>
            </w:pPr>
            <w:ins w:id="3852" w:author="Author">
              <w:r w:rsidRPr="008A31E5">
                <w:t>Private</w:t>
              </w:r>
            </w:ins>
            <w:r w:rsidRPr="008A31E5">
              <w:br/>
            </w:r>
            <w:ins w:id="3853" w:author="Author">
              <w:r w:rsidRPr="008A31E5">
                <w:t>Passenger</w:t>
              </w:r>
              <w:r w:rsidRPr="008A31E5">
                <w:br/>
                <w:t>Types Per</w:t>
              </w:r>
            </w:ins>
            <w:r w:rsidRPr="008A31E5">
              <w:br/>
            </w:r>
            <w:ins w:id="3854" w:author="Author">
              <w:r w:rsidRPr="008A31E5">
                <w:t>Exposure</w:t>
              </w:r>
            </w:ins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04A0082" w14:textId="77777777" w:rsidR="00CC69DD" w:rsidRPr="008A31E5" w:rsidRDefault="00CC69DD" w:rsidP="00B820C4">
            <w:pPr>
              <w:pStyle w:val="tablehead"/>
              <w:rPr>
                <w:ins w:id="3855" w:author="Author"/>
              </w:rPr>
            </w:pPr>
            <w:ins w:id="3856" w:author="Author">
              <w:r w:rsidRPr="008A31E5">
                <w:t>Other Than</w:t>
              </w:r>
            </w:ins>
            <w:r w:rsidRPr="008A31E5">
              <w:br/>
            </w:r>
            <w:ins w:id="3857" w:author="Author">
              <w:r w:rsidRPr="008A31E5">
                <w:t>Private Passenger</w:t>
              </w:r>
            </w:ins>
            <w:r w:rsidRPr="008A31E5">
              <w:br/>
            </w:r>
            <w:ins w:id="3858" w:author="Author">
              <w:r w:rsidRPr="008A31E5">
                <w:t>Types</w:t>
              </w:r>
              <w:r w:rsidRPr="008A31E5">
                <w:br/>
                <w:t>Per Exposure</w:t>
              </w:r>
            </w:ins>
          </w:p>
        </w:tc>
      </w:tr>
      <w:tr w:rsidR="00CC69DD" w:rsidRPr="008A31E5" w14:paraId="58EF9B24" w14:textId="77777777" w:rsidTr="00AC74D0">
        <w:trPr>
          <w:cantSplit/>
          <w:trHeight w:val="190"/>
          <w:ins w:id="3859" w:author="Author"/>
        </w:trPr>
        <w:tc>
          <w:tcPr>
            <w:tcW w:w="200" w:type="dxa"/>
          </w:tcPr>
          <w:p w14:paraId="3A3F101F" w14:textId="77777777" w:rsidR="00CC69DD" w:rsidRPr="008A31E5" w:rsidRDefault="00CC69DD" w:rsidP="00B820C4">
            <w:pPr>
              <w:pStyle w:val="tabletext11"/>
              <w:rPr>
                <w:ins w:id="386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05A4BE2" w14:textId="77777777" w:rsidR="00CC69DD" w:rsidRPr="008A31E5" w:rsidRDefault="00CC69DD">
            <w:pPr>
              <w:pStyle w:val="tabletext11"/>
              <w:jc w:val="right"/>
              <w:rPr>
                <w:ins w:id="3861" w:author="Author"/>
              </w:rPr>
              <w:pPrChange w:id="3862" w:author="Author">
                <w:pPr>
                  <w:pStyle w:val="tabletext11"/>
                </w:pPr>
              </w:pPrChange>
            </w:pPr>
            <w:ins w:id="3863" w:author="Author">
              <w:r w:rsidRPr="008A31E5">
                <w:t>$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31DCFAE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jc w:val="both"/>
              <w:rPr>
                <w:ins w:id="3864" w:author="Author"/>
              </w:rPr>
            </w:pPr>
            <w:ins w:id="3865" w:author="Author">
              <w:r w:rsidRPr="008A31E5">
                <w:t>75,000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9B510FD" w14:textId="77777777" w:rsidR="00CC69DD" w:rsidRPr="008A31E5" w:rsidRDefault="00CC69DD" w:rsidP="00B820C4">
            <w:pPr>
              <w:pStyle w:val="tabletext11"/>
              <w:jc w:val="right"/>
              <w:rPr>
                <w:ins w:id="3866" w:author="Author"/>
              </w:rPr>
            </w:pPr>
            <w:ins w:id="3867" w:author="Author">
              <w:r w:rsidRPr="008A31E5">
                <w:t>$</w:t>
              </w:r>
            </w:ins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62599E63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3868" w:author="Author"/>
                <w:rFonts w:cs="Arial"/>
                <w:szCs w:val="18"/>
              </w:rPr>
            </w:pPr>
            <w:ins w:id="3869" w:author="Author">
              <w:r w:rsidRPr="008A31E5">
                <w:rPr>
                  <w:rFonts w:cs="Arial"/>
                  <w:color w:val="000000"/>
                  <w:szCs w:val="18"/>
                </w:rPr>
                <w:t>7.82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31E2C0F" w14:textId="77777777" w:rsidR="00CC69DD" w:rsidRPr="008A31E5" w:rsidRDefault="00CC69DD">
            <w:pPr>
              <w:pStyle w:val="tabletext11"/>
              <w:jc w:val="right"/>
              <w:rPr>
                <w:ins w:id="3870" w:author="Author"/>
                <w:rFonts w:cs="Arial"/>
                <w:szCs w:val="18"/>
              </w:rPr>
              <w:pPrChange w:id="3871" w:author="Author">
                <w:pPr>
                  <w:pStyle w:val="tabletext11"/>
                  <w:jc w:val="center"/>
                </w:pPr>
              </w:pPrChange>
            </w:pPr>
            <w:ins w:id="3872" w:author="Author">
              <w:r w:rsidRPr="008A31E5">
                <w:rPr>
                  <w:rFonts w:cs="Arial"/>
                  <w:szCs w:val="18"/>
                </w:rPr>
                <w:t>$</w:t>
              </w:r>
            </w:ins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78D0B19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3873" w:author="Author"/>
                <w:rFonts w:cs="Arial"/>
                <w:szCs w:val="18"/>
              </w:rPr>
            </w:pPr>
            <w:ins w:id="3874" w:author="Author">
              <w:r w:rsidRPr="008A31E5">
                <w:rPr>
                  <w:rFonts w:cs="Arial"/>
                  <w:color w:val="000000"/>
                  <w:szCs w:val="18"/>
                </w:rPr>
                <w:t>5.32</w:t>
              </w:r>
            </w:ins>
          </w:p>
        </w:tc>
      </w:tr>
      <w:tr w:rsidR="00CC69DD" w:rsidRPr="008A31E5" w14:paraId="018F0928" w14:textId="77777777" w:rsidTr="00AC74D0">
        <w:trPr>
          <w:cantSplit/>
          <w:trHeight w:val="190"/>
          <w:ins w:id="3875" w:author="Author"/>
        </w:trPr>
        <w:tc>
          <w:tcPr>
            <w:tcW w:w="200" w:type="dxa"/>
          </w:tcPr>
          <w:p w14:paraId="7B1FA4D8" w14:textId="77777777" w:rsidR="00CC69DD" w:rsidRPr="008A31E5" w:rsidRDefault="00CC69DD" w:rsidP="00B820C4">
            <w:pPr>
              <w:pStyle w:val="tabletext11"/>
              <w:rPr>
                <w:ins w:id="387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03DA79" w14:textId="77777777" w:rsidR="00CC69DD" w:rsidRPr="008A31E5" w:rsidRDefault="00CC69DD">
            <w:pPr>
              <w:pStyle w:val="tabletext11"/>
              <w:jc w:val="right"/>
              <w:rPr>
                <w:ins w:id="3877" w:author="Author"/>
              </w:rPr>
              <w:pPrChange w:id="3878" w:author="Author">
                <w:pPr>
                  <w:pStyle w:val="tabletext11"/>
                </w:pPr>
              </w:pPrChange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6E10BEE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jc w:val="both"/>
              <w:rPr>
                <w:ins w:id="3879" w:author="Author"/>
              </w:rPr>
            </w:pPr>
            <w:ins w:id="3880" w:author="Author">
              <w:r w:rsidRPr="008A31E5">
                <w:t>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93773C" w14:textId="77777777" w:rsidR="00CC69DD" w:rsidRPr="008A31E5" w:rsidRDefault="00CC69DD" w:rsidP="00B820C4">
            <w:pPr>
              <w:pStyle w:val="tabletext11"/>
              <w:jc w:val="right"/>
              <w:rPr>
                <w:ins w:id="3881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7E522776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3882" w:author="Author"/>
                <w:rFonts w:cs="Arial"/>
                <w:szCs w:val="18"/>
              </w:rPr>
            </w:pPr>
            <w:ins w:id="3883" w:author="Author">
              <w:r w:rsidRPr="008A31E5">
                <w:rPr>
                  <w:rFonts w:cs="Arial"/>
                  <w:color w:val="000000"/>
                  <w:szCs w:val="18"/>
                </w:rPr>
                <w:t>8.42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C0E4EF" w14:textId="77777777" w:rsidR="00CC69DD" w:rsidRPr="008A31E5" w:rsidRDefault="00CC69DD">
            <w:pPr>
              <w:pStyle w:val="tabletext11"/>
              <w:jc w:val="right"/>
              <w:rPr>
                <w:ins w:id="3884" w:author="Author"/>
                <w:rFonts w:cs="Arial"/>
                <w:szCs w:val="18"/>
              </w:rPr>
              <w:pPrChange w:id="3885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31B8375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3886" w:author="Author"/>
                <w:rFonts w:cs="Arial"/>
                <w:szCs w:val="18"/>
              </w:rPr>
            </w:pPr>
            <w:ins w:id="3887" w:author="Author">
              <w:r w:rsidRPr="008A31E5">
                <w:rPr>
                  <w:rFonts w:cs="Arial"/>
                  <w:color w:val="000000"/>
                  <w:szCs w:val="18"/>
                </w:rPr>
                <w:t>5.74</w:t>
              </w:r>
            </w:ins>
          </w:p>
        </w:tc>
      </w:tr>
      <w:tr w:rsidR="00CC69DD" w:rsidRPr="008A31E5" w14:paraId="56310AF0" w14:textId="77777777" w:rsidTr="00AC74D0">
        <w:trPr>
          <w:cantSplit/>
          <w:trHeight w:val="190"/>
          <w:ins w:id="3888" w:author="Author"/>
        </w:trPr>
        <w:tc>
          <w:tcPr>
            <w:tcW w:w="200" w:type="dxa"/>
          </w:tcPr>
          <w:p w14:paraId="675EFB80" w14:textId="77777777" w:rsidR="00CC69DD" w:rsidRPr="008A31E5" w:rsidRDefault="00CC69DD" w:rsidP="00B820C4">
            <w:pPr>
              <w:pStyle w:val="tabletext11"/>
              <w:rPr>
                <w:ins w:id="388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E351A4" w14:textId="77777777" w:rsidR="00CC69DD" w:rsidRPr="008A31E5" w:rsidRDefault="00CC69DD">
            <w:pPr>
              <w:pStyle w:val="tabletext11"/>
              <w:jc w:val="right"/>
              <w:rPr>
                <w:ins w:id="3890" w:author="Author"/>
              </w:rPr>
              <w:pPrChange w:id="3891" w:author="Author">
                <w:pPr>
                  <w:pStyle w:val="tabletext11"/>
                </w:pPr>
              </w:pPrChange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8BFD459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jc w:val="both"/>
              <w:rPr>
                <w:ins w:id="3892" w:author="Author"/>
              </w:rPr>
            </w:pPr>
            <w:ins w:id="3893" w:author="Author">
              <w:r w:rsidRPr="008A31E5">
                <w:t>125,000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423706" w14:textId="77777777" w:rsidR="00CC69DD" w:rsidRPr="008A31E5" w:rsidRDefault="00CC69DD" w:rsidP="00B820C4">
            <w:pPr>
              <w:pStyle w:val="tabletext11"/>
              <w:jc w:val="right"/>
              <w:rPr>
                <w:ins w:id="3894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414588BE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3895" w:author="Author"/>
                <w:rFonts w:cs="Arial"/>
                <w:szCs w:val="18"/>
              </w:rPr>
            </w:pPr>
            <w:ins w:id="3896" w:author="Author">
              <w:r w:rsidRPr="008A31E5">
                <w:rPr>
                  <w:rFonts w:cs="Arial"/>
                  <w:color w:val="000000"/>
                  <w:szCs w:val="18"/>
                </w:rPr>
                <w:t>8.88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9BB745" w14:textId="77777777" w:rsidR="00CC69DD" w:rsidRPr="008A31E5" w:rsidRDefault="00CC69DD">
            <w:pPr>
              <w:pStyle w:val="tabletext11"/>
              <w:jc w:val="right"/>
              <w:rPr>
                <w:ins w:id="3897" w:author="Author"/>
                <w:rFonts w:cs="Arial"/>
                <w:szCs w:val="18"/>
              </w:rPr>
              <w:pPrChange w:id="3898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7D29F2B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3899" w:author="Author"/>
                <w:rFonts w:cs="Arial"/>
                <w:szCs w:val="18"/>
              </w:rPr>
            </w:pPr>
            <w:ins w:id="3900" w:author="Author">
              <w:r w:rsidRPr="008A31E5">
                <w:rPr>
                  <w:rFonts w:cs="Arial"/>
                  <w:color w:val="000000"/>
                  <w:szCs w:val="18"/>
                </w:rPr>
                <w:t>6.05</w:t>
              </w:r>
            </w:ins>
          </w:p>
        </w:tc>
      </w:tr>
      <w:tr w:rsidR="00CC69DD" w:rsidRPr="008A31E5" w14:paraId="5F103C23" w14:textId="77777777" w:rsidTr="00CC69DD">
        <w:trPr>
          <w:cantSplit/>
          <w:trHeight w:val="190"/>
          <w:ins w:id="3901" w:author="Author"/>
        </w:trPr>
        <w:tc>
          <w:tcPr>
            <w:tcW w:w="200" w:type="dxa"/>
          </w:tcPr>
          <w:p w14:paraId="327D7C9E" w14:textId="77777777" w:rsidR="00CC69DD" w:rsidRPr="008A31E5" w:rsidRDefault="00CC69DD" w:rsidP="00B820C4">
            <w:pPr>
              <w:pStyle w:val="tabletext11"/>
              <w:rPr>
                <w:ins w:id="39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2294AA" w14:textId="77777777" w:rsidR="00CC69DD" w:rsidRPr="008A31E5" w:rsidRDefault="00CC69DD">
            <w:pPr>
              <w:pStyle w:val="tabletext11"/>
              <w:jc w:val="right"/>
              <w:rPr>
                <w:ins w:id="3903" w:author="Author"/>
              </w:rPr>
              <w:pPrChange w:id="3904" w:author="Author">
                <w:pPr>
                  <w:pStyle w:val="tabletext11"/>
                </w:pPr>
              </w:pPrChange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ADFA60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jc w:val="both"/>
              <w:rPr>
                <w:ins w:id="3905" w:author="Author"/>
              </w:rPr>
            </w:pPr>
            <w:ins w:id="3906" w:author="Author">
              <w:r w:rsidRPr="008A31E5">
                <w:t>150,000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6B0CB2" w14:textId="77777777" w:rsidR="00CC69DD" w:rsidRPr="008A31E5" w:rsidRDefault="00CC69DD" w:rsidP="00B820C4">
            <w:pPr>
              <w:pStyle w:val="tabletext11"/>
              <w:jc w:val="right"/>
              <w:rPr>
                <w:ins w:id="3907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ED2B7A5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3908" w:author="Author"/>
                <w:rFonts w:cs="Arial"/>
                <w:szCs w:val="18"/>
              </w:rPr>
            </w:pPr>
            <w:ins w:id="3909" w:author="Author">
              <w:r w:rsidRPr="008A31E5">
                <w:rPr>
                  <w:rFonts w:cs="Arial"/>
                  <w:color w:val="000000"/>
                  <w:szCs w:val="18"/>
                </w:rPr>
                <w:t>9.25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DC0A82" w14:textId="77777777" w:rsidR="00CC69DD" w:rsidRPr="008A31E5" w:rsidRDefault="00CC69DD">
            <w:pPr>
              <w:pStyle w:val="tabletext11"/>
              <w:jc w:val="right"/>
              <w:rPr>
                <w:ins w:id="3910" w:author="Author"/>
                <w:rFonts w:cs="Arial"/>
                <w:szCs w:val="18"/>
              </w:rPr>
              <w:pPrChange w:id="3911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8C07B3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3912" w:author="Author"/>
                <w:rFonts w:cs="Arial"/>
                <w:szCs w:val="18"/>
              </w:rPr>
            </w:pPr>
            <w:ins w:id="3913" w:author="Author">
              <w:r w:rsidRPr="008A31E5">
                <w:rPr>
                  <w:rFonts w:cs="Arial"/>
                  <w:color w:val="000000"/>
                  <w:szCs w:val="18"/>
                </w:rPr>
                <w:t>6.31</w:t>
              </w:r>
            </w:ins>
          </w:p>
        </w:tc>
      </w:tr>
      <w:tr w:rsidR="00CC69DD" w:rsidRPr="008A31E5" w14:paraId="0F84CB90" w14:textId="77777777" w:rsidTr="00CC69DD">
        <w:trPr>
          <w:cantSplit/>
          <w:trHeight w:val="190"/>
          <w:ins w:id="3914" w:author="Author"/>
        </w:trPr>
        <w:tc>
          <w:tcPr>
            <w:tcW w:w="200" w:type="dxa"/>
          </w:tcPr>
          <w:p w14:paraId="0CDFE9F4" w14:textId="77777777" w:rsidR="00CC69DD" w:rsidRPr="008A31E5" w:rsidRDefault="00CC69DD" w:rsidP="00B820C4">
            <w:pPr>
              <w:pStyle w:val="tabletext11"/>
              <w:rPr>
                <w:ins w:id="391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1EE3F3" w14:textId="77777777" w:rsidR="00CC69DD" w:rsidRPr="008A31E5" w:rsidRDefault="00CC69DD">
            <w:pPr>
              <w:pStyle w:val="tabletext11"/>
              <w:jc w:val="right"/>
              <w:rPr>
                <w:ins w:id="3916" w:author="Author"/>
              </w:rPr>
              <w:pPrChange w:id="3917" w:author="Author">
                <w:pPr>
                  <w:pStyle w:val="tabletext11"/>
                </w:pPr>
              </w:pPrChange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1B9E7F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jc w:val="both"/>
              <w:rPr>
                <w:ins w:id="3918" w:author="Author"/>
              </w:rPr>
            </w:pPr>
            <w:ins w:id="3919" w:author="Author">
              <w:r w:rsidRPr="008A31E5">
                <w:t>200,000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30F8" w14:textId="77777777" w:rsidR="00CC69DD" w:rsidRPr="008A31E5" w:rsidRDefault="00CC69DD" w:rsidP="00B820C4">
            <w:pPr>
              <w:pStyle w:val="tabletext11"/>
              <w:jc w:val="right"/>
              <w:rPr>
                <w:ins w:id="3920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E0F9B32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3921" w:author="Author"/>
                <w:rFonts w:cs="Arial"/>
                <w:szCs w:val="18"/>
              </w:rPr>
            </w:pPr>
            <w:ins w:id="3922" w:author="Author">
              <w:r w:rsidRPr="008A31E5">
                <w:rPr>
                  <w:rFonts w:cs="Arial"/>
                  <w:color w:val="000000"/>
                  <w:szCs w:val="18"/>
                </w:rPr>
                <w:t>9.90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C1A5CD" w14:textId="77777777" w:rsidR="00CC69DD" w:rsidRPr="008A31E5" w:rsidRDefault="00CC69DD">
            <w:pPr>
              <w:pStyle w:val="tabletext11"/>
              <w:jc w:val="right"/>
              <w:rPr>
                <w:ins w:id="3923" w:author="Author"/>
                <w:rFonts w:cs="Arial"/>
                <w:szCs w:val="18"/>
              </w:rPr>
              <w:pPrChange w:id="3924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02A51A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3925" w:author="Author"/>
                <w:rFonts w:cs="Arial"/>
                <w:szCs w:val="18"/>
              </w:rPr>
            </w:pPr>
            <w:ins w:id="3926" w:author="Author">
              <w:r w:rsidRPr="008A31E5">
                <w:rPr>
                  <w:rFonts w:cs="Arial"/>
                  <w:color w:val="000000"/>
                  <w:szCs w:val="18"/>
                </w:rPr>
                <w:t>6.77</w:t>
              </w:r>
            </w:ins>
          </w:p>
        </w:tc>
      </w:tr>
      <w:tr w:rsidR="00CC69DD" w:rsidRPr="008A31E5" w14:paraId="32193BA7" w14:textId="77777777" w:rsidTr="00CC69DD">
        <w:trPr>
          <w:cantSplit/>
          <w:trHeight w:val="190"/>
          <w:ins w:id="3927" w:author="Author"/>
        </w:trPr>
        <w:tc>
          <w:tcPr>
            <w:tcW w:w="200" w:type="dxa"/>
          </w:tcPr>
          <w:p w14:paraId="7482031D" w14:textId="77777777" w:rsidR="00CC69DD" w:rsidRPr="008A31E5" w:rsidRDefault="00CC69DD" w:rsidP="00B820C4">
            <w:pPr>
              <w:pStyle w:val="tabletext11"/>
              <w:rPr>
                <w:ins w:id="392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BE6B64" w14:textId="77777777" w:rsidR="00CC69DD" w:rsidRPr="008A31E5" w:rsidRDefault="00CC69DD">
            <w:pPr>
              <w:pStyle w:val="tabletext11"/>
              <w:jc w:val="right"/>
              <w:rPr>
                <w:ins w:id="3929" w:author="Author"/>
              </w:rPr>
              <w:pPrChange w:id="3930" w:author="Author">
                <w:pPr>
                  <w:pStyle w:val="tabletext11"/>
                </w:pPr>
              </w:pPrChange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2ABEE9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jc w:val="both"/>
              <w:rPr>
                <w:ins w:id="3931" w:author="Author"/>
              </w:rPr>
            </w:pPr>
            <w:ins w:id="3932" w:author="Author">
              <w:r w:rsidRPr="008A31E5">
                <w:t>250,000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EAB37C" w14:textId="77777777" w:rsidR="00CC69DD" w:rsidRPr="008A31E5" w:rsidRDefault="00CC69DD" w:rsidP="00B820C4">
            <w:pPr>
              <w:pStyle w:val="tabletext11"/>
              <w:jc w:val="right"/>
              <w:rPr>
                <w:ins w:id="3933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6F4506B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3934" w:author="Author"/>
                <w:rFonts w:cs="Arial"/>
                <w:szCs w:val="18"/>
              </w:rPr>
            </w:pPr>
            <w:ins w:id="3935" w:author="Author">
              <w:r w:rsidRPr="008A31E5">
                <w:rPr>
                  <w:rFonts w:cs="Arial"/>
                  <w:color w:val="000000"/>
                  <w:szCs w:val="18"/>
                </w:rPr>
                <w:t>10.36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BE17CD" w14:textId="77777777" w:rsidR="00CC69DD" w:rsidRPr="008A31E5" w:rsidRDefault="00CC69DD">
            <w:pPr>
              <w:pStyle w:val="tabletext11"/>
              <w:jc w:val="right"/>
              <w:rPr>
                <w:ins w:id="3936" w:author="Author"/>
                <w:rFonts w:cs="Arial"/>
                <w:szCs w:val="18"/>
              </w:rPr>
              <w:pPrChange w:id="3937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A3E1C6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3938" w:author="Author"/>
                <w:rFonts w:cs="Arial"/>
                <w:szCs w:val="18"/>
              </w:rPr>
            </w:pPr>
            <w:ins w:id="3939" w:author="Author">
              <w:r w:rsidRPr="008A31E5">
                <w:rPr>
                  <w:rFonts w:cs="Arial"/>
                  <w:color w:val="000000"/>
                  <w:szCs w:val="18"/>
                </w:rPr>
                <w:t>7.08</w:t>
              </w:r>
            </w:ins>
          </w:p>
        </w:tc>
      </w:tr>
      <w:tr w:rsidR="00CC69DD" w:rsidRPr="008A31E5" w14:paraId="358E1D6B" w14:textId="77777777" w:rsidTr="00CC69DD">
        <w:trPr>
          <w:cantSplit/>
          <w:trHeight w:val="190"/>
          <w:ins w:id="3940" w:author="Author"/>
        </w:trPr>
        <w:tc>
          <w:tcPr>
            <w:tcW w:w="200" w:type="dxa"/>
          </w:tcPr>
          <w:p w14:paraId="0D123D87" w14:textId="77777777" w:rsidR="00CC69DD" w:rsidRPr="008A31E5" w:rsidRDefault="00CC69DD" w:rsidP="00B820C4">
            <w:pPr>
              <w:pStyle w:val="tabletext11"/>
              <w:rPr>
                <w:ins w:id="394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CF1EF1" w14:textId="77777777" w:rsidR="00CC69DD" w:rsidRPr="008A31E5" w:rsidRDefault="00CC69DD">
            <w:pPr>
              <w:pStyle w:val="tabletext11"/>
              <w:jc w:val="right"/>
              <w:rPr>
                <w:ins w:id="3942" w:author="Author"/>
              </w:rPr>
              <w:pPrChange w:id="3943" w:author="Author">
                <w:pPr>
                  <w:pStyle w:val="tabletext11"/>
                </w:pPr>
              </w:pPrChange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E2AE30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jc w:val="both"/>
              <w:rPr>
                <w:ins w:id="3944" w:author="Author"/>
              </w:rPr>
            </w:pPr>
            <w:ins w:id="3945" w:author="Author">
              <w:r w:rsidRPr="008A31E5">
                <w:t>300,000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412879" w14:textId="77777777" w:rsidR="00CC69DD" w:rsidRPr="008A31E5" w:rsidRDefault="00CC69DD" w:rsidP="00B820C4">
            <w:pPr>
              <w:pStyle w:val="tabletext11"/>
              <w:jc w:val="right"/>
              <w:rPr>
                <w:ins w:id="3946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4BA9D45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3947" w:author="Author"/>
                <w:rFonts w:cs="Arial"/>
                <w:szCs w:val="18"/>
              </w:rPr>
            </w:pPr>
            <w:ins w:id="3948" w:author="Author">
              <w:r w:rsidRPr="008A31E5">
                <w:rPr>
                  <w:rFonts w:cs="Arial"/>
                  <w:color w:val="000000"/>
                  <w:szCs w:val="18"/>
                </w:rPr>
                <w:t>10.73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304EE3" w14:textId="77777777" w:rsidR="00CC69DD" w:rsidRPr="008A31E5" w:rsidRDefault="00CC69DD">
            <w:pPr>
              <w:pStyle w:val="tabletext11"/>
              <w:jc w:val="right"/>
              <w:rPr>
                <w:ins w:id="3949" w:author="Author"/>
                <w:rFonts w:cs="Arial"/>
                <w:szCs w:val="18"/>
              </w:rPr>
              <w:pPrChange w:id="3950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4F26BE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3951" w:author="Author"/>
                <w:rFonts w:cs="Arial"/>
                <w:szCs w:val="18"/>
              </w:rPr>
            </w:pPr>
            <w:ins w:id="3952" w:author="Author">
              <w:r w:rsidRPr="008A31E5">
                <w:rPr>
                  <w:rFonts w:cs="Arial"/>
                  <w:color w:val="000000"/>
                  <w:szCs w:val="18"/>
                </w:rPr>
                <w:t>7.35</w:t>
              </w:r>
            </w:ins>
          </w:p>
        </w:tc>
      </w:tr>
      <w:tr w:rsidR="00CC69DD" w:rsidRPr="008A31E5" w14:paraId="574B9CDC" w14:textId="77777777" w:rsidTr="00CC69DD">
        <w:trPr>
          <w:cantSplit/>
          <w:trHeight w:val="190"/>
          <w:ins w:id="3953" w:author="Author"/>
        </w:trPr>
        <w:tc>
          <w:tcPr>
            <w:tcW w:w="200" w:type="dxa"/>
          </w:tcPr>
          <w:p w14:paraId="280B55E8" w14:textId="77777777" w:rsidR="00CC69DD" w:rsidRPr="008A31E5" w:rsidRDefault="00CC69DD" w:rsidP="00B820C4">
            <w:pPr>
              <w:pStyle w:val="tabletext11"/>
              <w:rPr>
                <w:ins w:id="395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EB7C6C" w14:textId="77777777" w:rsidR="00CC69DD" w:rsidRPr="008A31E5" w:rsidRDefault="00CC69DD">
            <w:pPr>
              <w:pStyle w:val="tabletext11"/>
              <w:jc w:val="right"/>
              <w:rPr>
                <w:ins w:id="3955" w:author="Author"/>
              </w:rPr>
              <w:pPrChange w:id="3956" w:author="Author">
                <w:pPr>
                  <w:pStyle w:val="tabletext11"/>
                </w:pPr>
              </w:pPrChange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111E97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jc w:val="both"/>
              <w:rPr>
                <w:ins w:id="3957" w:author="Author"/>
              </w:rPr>
            </w:pPr>
            <w:ins w:id="3958" w:author="Author">
              <w:r w:rsidRPr="008A31E5">
                <w:t>350,000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CF5B27" w14:textId="77777777" w:rsidR="00CC69DD" w:rsidRPr="008A31E5" w:rsidRDefault="00CC69DD" w:rsidP="00B820C4">
            <w:pPr>
              <w:pStyle w:val="tabletext11"/>
              <w:jc w:val="right"/>
              <w:rPr>
                <w:ins w:id="3959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2E8A7E8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3960" w:author="Author"/>
                <w:rFonts w:cs="Arial"/>
                <w:szCs w:val="18"/>
              </w:rPr>
            </w:pPr>
            <w:ins w:id="3961" w:author="Author">
              <w:r w:rsidRPr="008A31E5">
                <w:rPr>
                  <w:rFonts w:cs="Arial"/>
                  <w:color w:val="000000"/>
                  <w:szCs w:val="18"/>
                </w:rPr>
                <w:t>11.00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7E46B8" w14:textId="77777777" w:rsidR="00CC69DD" w:rsidRPr="008A31E5" w:rsidRDefault="00CC69DD">
            <w:pPr>
              <w:pStyle w:val="tabletext11"/>
              <w:jc w:val="right"/>
              <w:rPr>
                <w:ins w:id="3962" w:author="Author"/>
                <w:rFonts w:cs="Arial"/>
                <w:szCs w:val="18"/>
              </w:rPr>
              <w:pPrChange w:id="3963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6C0012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3964" w:author="Author"/>
                <w:rFonts w:cs="Arial"/>
                <w:szCs w:val="18"/>
              </w:rPr>
            </w:pPr>
            <w:ins w:id="3965" w:author="Author">
              <w:r w:rsidRPr="008A31E5">
                <w:rPr>
                  <w:rFonts w:cs="Arial"/>
                  <w:color w:val="000000"/>
                  <w:szCs w:val="18"/>
                </w:rPr>
                <w:t>7.54</w:t>
              </w:r>
            </w:ins>
          </w:p>
        </w:tc>
      </w:tr>
      <w:tr w:rsidR="00CC69DD" w:rsidRPr="008A31E5" w14:paraId="5AA3CD9D" w14:textId="77777777" w:rsidTr="00CC69DD">
        <w:trPr>
          <w:cantSplit/>
          <w:trHeight w:val="190"/>
          <w:ins w:id="3966" w:author="Author"/>
        </w:trPr>
        <w:tc>
          <w:tcPr>
            <w:tcW w:w="200" w:type="dxa"/>
          </w:tcPr>
          <w:p w14:paraId="0ACD9A89" w14:textId="77777777" w:rsidR="00CC69DD" w:rsidRPr="008A31E5" w:rsidRDefault="00CC69DD" w:rsidP="00B820C4">
            <w:pPr>
              <w:pStyle w:val="tabletext11"/>
              <w:rPr>
                <w:ins w:id="396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AE41DB" w14:textId="77777777" w:rsidR="00CC69DD" w:rsidRPr="008A31E5" w:rsidRDefault="00CC69DD">
            <w:pPr>
              <w:pStyle w:val="tabletext11"/>
              <w:jc w:val="right"/>
              <w:rPr>
                <w:ins w:id="3968" w:author="Author"/>
              </w:rPr>
              <w:pPrChange w:id="3969" w:author="Author">
                <w:pPr>
                  <w:pStyle w:val="tabletext11"/>
                </w:pPr>
              </w:pPrChange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2117FF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jc w:val="both"/>
              <w:rPr>
                <w:ins w:id="3970" w:author="Author"/>
              </w:rPr>
            </w:pPr>
            <w:ins w:id="3971" w:author="Author">
              <w:r w:rsidRPr="008A31E5">
                <w:t>400,000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A25645" w14:textId="77777777" w:rsidR="00CC69DD" w:rsidRPr="008A31E5" w:rsidRDefault="00CC69DD" w:rsidP="00B820C4">
            <w:pPr>
              <w:pStyle w:val="tabletext11"/>
              <w:jc w:val="right"/>
              <w:rPr>
                <w:ins w:id="3972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2D47D97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3973" w:author="Author"/>
                <w:rFonts w:cs="Arial"/>
                <w:szCs w:val="18"/>
              </w:rPr>
            </w:pPr>
            <w:ins w:id="3974" w:author="Author">
              <w:r w:rsidRPr="008A31E5">
                <w:rPr>
                  <w:rFonts w:cs="Arial"/>
                  <w:color w:val="000000"/>
                  <w:szCs w:val="18"/>
                </w:rPr>
                <w:t>11.32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E2F29B" w14:textId="77777777" w:rsidR="00CC69DD" w:rsidRPr="008A31E5" w:rsidRDefault="00CC69DD">
            <w:pPr>
              <w:pStyle w:val="tabletext11"/>
              <w:jc w:val="right"/>
              <w:rPr>
                <w:ins w:id="3975" w:author="Author"/>
                <w:rFonts w:cs="Arial"/>
                <w:szCs w:val="18"/>
              </w:rPr>
              <w:pPrChange w:id="3976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81FBC1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3977" w:author="Author"/>
                <w:rFonts w:cs="Arial"/>
                <w:szCs w:val="18"/>
              </w:rPr>
            </w:pPr>
            <w:ins w:id="3978" w:author="Author">
              <w:r w:rsidRPr="008A31E5">
                <w:rPr>
                  <w:rFonts w:cs="Arial"/>
                  <w:color w:val="000000"/>
                  <w:szCs w:val="18"/>
                </w:rPr>
                <w:t>7.77</w:t>
              </w:r>
            </w:ins>
          </w:p>
        </w:tc>
      </w:tr>
      <w:tr w:rsidR="00CC69DD" w:rsidRPr="008A31E5" w14:paraId="67541951" w14:textId="77777777" w:rsidTr="00CC69DD">
        <w:trPr>
          <w:cantSplit/>
          <w:trHeight w:val="190"/>
          <w:ins w:id="3979" w:author="Author"/>
        </w:trPr>
        <w:tc>
          <w:tcPr>
            <w:tcW w:w="200" w:type="dxa"/>
          </w:tcPr>
          <w:p w14:paraId="5913EA35" w14:textId="77777777" w:rsidR="00CC69DD" w:rsidRPr="008A31E5" w:rsidRDefault="00CC69DD" w:rsidP="00B820C4">
            <w:pPr>
              <w:pStyle w:val="tabletext11"/>
              <w:rPr>
                <w:ins w:id="398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0CDBDA" w14:textId="77777777" w:rsidR="00CC69DD" w:rsidRPr="008A31E5" w:rsidRDefault="00CC69DD">
            <w:pPr>
              <w:pStyle w:val="tabletext11"/>
              <w:jc w:val="right"/>
              <w:rPr>
                <w:ins w:id="3981" w:author="Author"/>
              </w:rPr>
              <w:pPrChange w:id="3982" w:author="Author">
                <w:pPr>
                  <w:pStyle w:val="tabletext11"/>
                </w:pPr>
              </w:pPrChange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5B29EA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jc w:val="both"/>
              <w:rPr>
                <w:ins w:id="3983" w:author="Author"/>
              </w:rPr>
            </w:pPr>
            <w:ins w:id="3984" w:author="Author">
              <w:r w:rsidRPr="008A31E5">
                <w:t>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63C940" w14:textId="77777777" w:rsidR="00CC69DD" w:rsidRPr="008A31E5" w:rsidRDefault="00CC69DD" w:rsidP="00B820C4">
            <w:pPr>
              <w:pStyle w:val="tabletext11"/>
              <w:jc w:val="right"/>
              <w:rPr>
                <w:ins w:id="3985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72C94E3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3986" w:author="Author"/>
                <w:rFonts w:cs="Arial"/>
                <w:szCs w:val="18"/>
              </w:rPr>
            </w:pPr>
            <w:ins w:id="3987" w:author="Author">
              <w:r w:rsidRPr="008A31E5">
                <w:rPr>
                  <w:rFonts w:cs="Arial"/>
                  <w:color w:val="000000"/>
                  <w:szCs w:val="18"/>
                </w:rPr>
                <w:t>11.69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588D05" w14:textId="77777777" w:rsidR="00CC69DD" w:rsidRPr="008A31E5" w:rsidRDefault="00CC69DD">
            <w:pPr>
              <w:pStyle w:val="tabletext11"/>
              <w:jc w:val="right"/>
              <w:rPr>
                <w:ins w:id="3988" w:author="Author"/>
                <w:rFonts w:cs="Arial"/>
                <w:szCs w:val="18"/>
              </w:rPr>
              <w:pPrChange w:id="3989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2700BE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3990" w:author="Author"/>
                <w:rFonts w:cs="Arial"/>
                <w:szCs w:val="18"/>
              </w:rPr>
            </w:pPr>
            <w:ins w:id="3991" w:author="Author">
              <w:r w:rsidRPr="008A31E5">
                <w:rPr>
                  <w:rFonts w:cs="Arial"/>
                  <w:color w:val="000000"/>
                  <w:szCs w:val="18"/>
                </w:rPr>
                <w:t>8.02</w:t>
              </w:r>
            </w:ins>
          </w:p>
        </w:tc>
      </w:tr>
      <w:tr w:rsidR="00CC69DD" w:rsidRPr="008A31E5" w14:paraId="0E6D44E3" w14:textId="77777777" w:rsidTr="00CC69DD">
        <w:trPr>
          <w:cantSplit/>
          <w:trHeight w:val="190"/>
          <w:ins w:id="3992" w:author="Author"/>
        </w:trPr>
        <w:tc>
          <w:tcPr>
            <w:tcW w:w="200" w:type="dxa"/>
          </w:tcPr>
          <w:p w14:paraId="205C1D48" w14:textId="77777777" w:rsidR="00CC69DD" w:rsidRPr="008A31E5" w:rsidRDefault="00CC69DD" w:rsidP="00B820C4">
            <w:pPr>
              <w:pStyle w:val="tabletext11"/>
              <w:rPr>
                <w:ins w:id="399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DC195E" w14:textId="77777777" w:rsidR="00CC69DD" w:rsidRPr="008A31E5" w:rsidRDefault="00CC69DD">
            <w:pPr>
              <w:pStyle w:val="tabletext11"/>
              <w:jc w:val="right"/>
              <w:rPr>
                <w:ins w:id="3994" w:author="Author"/>
              </w:rPr>
              <w:pPrChange w:id="3995" w:author="Author">
                <w:pPr>
                  <w:pStyle w:val="tabletext11"/>
                </w:pPr>
              </w:pPrChange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C5E630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jc w:val="both"/>
              <w:rPr>
                <w:ins w:id="3996" w:author="Author"/>
              </w:rPr>
            </w:pPr>
            <w:ins w:id="3997" w:author="Author">
              <w:r w:rsidRPr="008A31E5">
                <w:t>600,000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1CC4BD" w14:textId="77777777" w:rsidR="00CC69DD" w:rsidRPr="008A31E5" w:rsidRDefault="00CC69DD" w:rsidP="00B820C4">
            <w:pPr>
              <w:pStyle w:val="tabletext11"/>
              <w:jc w:val="right"/>
              <w:rPr>
                <w:ins w:id="3998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FB43F88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3999" w:author="Author"/>
                <w:rFonts w:cs="Arial"/>
                <w:szCs w:val="18"/>
              </w:rPr>
            </w:pPr>
            <w:ins w:id="4000" w:author="Author">
              <w:r w:rsidRPr="008A31E5">
                <w:rPr>
                  <w:rFonts w:cs="Arial"/>
                  <w:color w:val="000000"/>
                  <w:szCs w:val="18"/>
                </w:rPr>
                <w:t>12.01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F61914" w14:textId="77777777" w:rsidR="00CC69DD" w:rsidRPr="008A31E5" w:rsidRDefault="00CC69DD">
            <w:pPr>
              <w:pStyle w:val="tabletext11"/>
              <w:jc w:val="right"/>
              <w:rPr>
                <w:ins w:id="4001" w:author="Author"/>
                <w:rFonts w:cs="Arial"/>
                <w:szCs w:val="18"/>
              </w:rPr>
              <w:pPrChange w:id="4002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2CD17B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4003" w:author="Author"/>
                <w:rFonts w:cs="Arial"/>
                <w:szCs w:val="18"/>
              </w:rPr>
            </w:pPr>
            <w:ins w:id="4004" w:author="Author">
              <w:r w:rsidRPr="008A31E5">
                <w:rPr>
                  <w:rFonts w:cs="Arial"/>
                  <w:color w:val="000000"/>
                  <w:szCs w:val="18"/>
                </w:rPr>
                <w:t>8.25</w:t>
              </w:r>
            </w:ins>
          </w:p>
        </w:tc>
      </w:tr>
      <w:tr w:rsidR="00CC69DD" w:rsidRPr="008A31E5" w14:paraId="7DDC8253" w14:textId="77777777" w:rsidTr="00CC69DD">
        <w:trPr>
          <w:cantSplit/>
          <w:trHeight w:val="190"/>
          <w:ins w:id="4005" w:author="Author"/>
        </w:trPr>
        <w:tc>
          <w:tcPr>
            <w:tcW w:w="200" w:type="dxa"/>
          </w:tcPr>
          <w:p w14:paraId="10F86CD8" w14:textId="77777777" w:rsidR="00CC69DD" w:rsidRPr="008A31E5" w:rsidRDefault="00CC69DD" w:rsidP="00B820C4">
            <w:pPr>
              <w:pStyle w:val="tabletext11"/>
              <w:rPr>
                <w:ins w:id="400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744CAC" w14:textId="77777777" w:rsidR="00CC69DD" w:rsidRPr="008A31E5" w:rsidRDefault="00CC69DD">
            <w:pPr>
              <w:pStyle w:val="tabletext11"/>
              <w:jc w:val="right"/>
              <w:rPr>
                <w:ins w:id="4007" w:author="Author"/>
              </w:rPr>
              <w:pPrChange w:id="4008" w:author="Author">
                <w:pPr>
                  <w:pStyle w:val="tabletext11"/>
                </w:pPr>
              </w:pPrChange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AE30C8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jc w:val="both"/>
              <w:rPr>
                <w:ins w:id="4009" w:author="Author"/>
              </w:rPr>
            </w:pPr>
            <w:ins w:id="4010" w:author="Author">
              <w:r w:rsidRPr="008A31E5">
                <w:t>750,000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9261BE" w14:textId="77777777" w:rsidR="00CC69DD" w:rsidRPr="008A31E5" w:rsidRDefault="00CC69DD" w:rsidP="00B820C4">
            <w:pPr>
              <w:pStyle w:val="tabletext11"/>
              <w:jc w:val="right"/>
              <w:rPr>
                <w:ins w:id="4011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CBC7DE1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4012" w:author="Author"/>
                <w:rFonts w:cs="Arial"/>
                <w:szCs w:val="18"/>
              </w:rPr>
            </w:pPr>
            <w:ins w:id="4013" w:author="Author">
              <w:r w:rsidRPr="008A31E5">
                <w:rPr>
                  <w:rFonts w:cs="Arial"/>
                  <w:color w:val="000000"/>
                  <w:szCs w:val="18"/>
                </w:rPr>
                <w:t>12.38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3601FE" w14:textId="77777777" w:rsidR="00CC69DD" w:rsidRPr="008A31E5" w:rsidRDefault="00CC69DD">
            <w:pPr>
              <w:pStyle w:val="tabletext11"/>
              <w:jc w:val="right"/>
              <w:rPr>
                <w:ins w:id="4014" w:author="Author"/>
                <w:rFonts w:cs="Arial"/>
                <w:szCs w:val="18"/>
              </w:rPr>
              <w:pPrChange w:id="4015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F764A3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4016" w:author="Author"/>
                <w:rFonts w:cs="Arial"/>
                <w:szCs w:val="18"/>
              </w:rPr>
            </w:pPr>
            <w:ins w:id="4017" w:author="Author">
              <w:r w:rsidRPr="008A31E5">
                <w:rPr>
                  <w:rFonts w:cs="Arial"/>
                  <w:color w:val="000000"/>
                  <w:szCs w:val="18"/>
                </w:rPr>
                <w:t>8.51</w:t>
              </w:r>
            </w:ins>
          </w:p>
        </w:tc>
      </w:tr>
      <w:tr w:rsidR="00CC69DD" w:rsidRPr="008A31E5" w14:paraId="6AB9F5F2" w14:textId="77777777" w:rsidTr="00CC69DD">
        <w:trPr>
          <w:cantSplit/>
          <w:trHeight w:val="190"/>
          <w:ins w:id="4018" w:author="Author"/>
        </w:trPr>
        <w:tc>
          <w:tcPr>
            <w:tcW w:w="200" w:type="dxa"/>
          </w:tcPr>
          <w:p w14:paraId="0F80A470" w14:textId="77777777" w:rsidR="00CC69DD" w:rsidRPr="008A31E5" w:rsidRDefault="00CC69DD" w:rsidP="00B820C4">
            <w:pPr>
              <w:pStyle w:val="tabletext11"/>
              <w:rPr>
                <w:ins w:id="40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3120F2" w14:textId="77777777" w:rsidR="00CC69DD" w:rsidRPr="008A31E5" w:rsidRDefault="00CC69DD">
            <w:pPr>
              <w:pStyle w:val="tabletext11"/>
              <w:jc w:val="right"/>
              <w:rPr>
                <w:ins w:id="4020" w:author="Author"/>
              </w:rPr>
              <w:pPrChange w:id="4021" w:author="Author">
                <w:pPr>
                  <w:pStyle w:val="tabletext11"/>
                </w:pPr>
              </w:pPrChange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C9CFF6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jc w:val="both"/>
              <w:rPr>
                <w:ins w:id="4022" w:author="Author"/>
              </w:rPr>
            </w:pPr>
            <w:ins w:id="4023" w:author="Author">
              <w:r w:rsidRPr="008A31E5">
                <w:t>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3BE75C" w14:textId="77777777" w:rsidR="00CC69DD" w:rsidRPr="008A31E5" w:rsidRDefault="00CC69DD" w:rsidP="00B820C4">
            <w:pPr>
              <w:pStyle w:val="tabletext11"/>
              <w:jc w:val="right"/>
              <w:rPr>
                <w:ins w:id="4024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22789D8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4025" w:author="Author"/>
                <w:rFonts w:cs="Arial"/>
                <w:szCs w:val="18"/>
              </w:rPr>
            </w:pPr>
            <w:ins w:id="4026" w:author="Author">
              <w:r w:rsidRPr="008A31E5">
                <w:rPr>
                  <w:rFonts w:cs="Arial"/>
                  <w:color w:val="000000"/>
                  <w:szCs w:val="18"/>
                </w:rPr>
                <w:t>12.80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DFD9A4" w14:textId="77777777" w:rsidR="00CC69DD" w:rsidRPr="008A31E5" w:rsidRDefault="00CC69DD">
            <w:pPr>
              <w:pStyle w:val="tabletext11"/>
              <w:jc w:val="right"/>
              <w:rPr>
                <w:ins w:id="4027" w:author="Author"/>
                <w:rFonts w:cs="Arial"/>
                <w:szCs w:val="18"/>
              </w:rPr>
              <w:pPrChange w:id="4028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AD4EEF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4029" w:author="Author"/>
                <w:rFonts w:cs="Arial"/>
                <w:szCs w:val="18"/>
              </w:rPr>
            </w:pPr>
            <w:ins w:id="4030" w:author="Author">
              <w:r w:rsidRPr="008A31E5">
                <w:rPr>
                  <w:rFonts w:cs="Arial"/>
                  <w:color w:val="000000"/>
                  <w:szCs w:val="18"/>
                </w:rPr>
                <w:t>8.80</w:t>
              </w:r>
            </w:ins>
          </w:p>
        </w:tc>
      </w:tr>
      <w:tr w:rsidR="00CC69DD" w:rsidRPr="008A31E5" w14:paraId="4396C810" w14:textId="77777777" w:rsidTr="00CC69DD">
        <w:trPr>
          <w:cantSplit/>
          <w:trHeight w:val="190"/>
          <w:ins w:id="4031" w:author="Author"/>
        </w:trPr>
        <w:tc>
          <w:tcPr>
            <w:tcW w:w="200" w:type="dxa"/>
          </w:tcPr>
          <w:p w14:paraId="7B1D3DEC" w14:textId="77777777" w:rsidR="00CC69DD" w:rsidRPr="008A31E5" w:rsidRDefault="00CC69DD" w:rsidP="00B820C4">
            <w:pPr>
              <w:pStyle w:val="tabletext11"/>
              <w:rPr>
                <w:ins w:id="403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DD6DFD" w14:textId="77777777" w:rsidR="00CC69DD" w:rsidRPr="008A31E5" w:rsidRDefault="00CC69DD">
            <w:pPr>
              <w:pStyle w:val="tabletext11"/>
              <w:jc w:val="right"/>
              <w:rPr>
                <w:ins w:id="4033" w:author="Author"/>
              </w:rPr>
              <w:pPrChange w:id="4034" w:author="Author">
                <w:pPr>
                  <w:pStyle w:val="tabletext11"/>
                </w:pPr>
              </w:pPrChange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D14213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jc w:val="both"/>
              <w:rPr>
                <w:ins w:id="4035" w:author="Author"/>
              </w:rPr>
            </w:pPr>
            <w:ins w:id="4036" w:author="Author">
              <w:r w:rsidRPr="008A31E5">
                <w:t>1,500,000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E0B176" w14:textId="77777777" w:rsidR="00CC69DD" w:rsidRPr="008A31E5" w:rsidRDefault="00CC69DD" w:rsidP="00B820C4">
            <w:pPr>
              <w:pStyle w:val="tabletext11"/>
              <w:jc w:val="right"/>
              <w:rPr>
                <w:ins w:id="4037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D04DE8C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4038" w:author="Author"/>
                <w:rFonts w:cs="Arial"/>
                <w:szCs w:val="18"/>
              </w:rPr>
            </w:pPr>
            <w:ins w:id="4039" w:author="Author">
              <w:r w:rsidRPr="008A31E5">
                <w:rPr>
                  <w:rFonts w:cs="Arial"/>
                  <w:color w:val="000000"/>
                  <w:szCs w:val="18"/>
                </w:rPr>
                <w:t>13.35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DA832A" w14:textId="77777777" w:rsidR="00CC69DD" w:rsidRPr="008A31E5" w:rsidRDefault="00CC69DD">
            <w:pPr>
              <w:pStyle w:val="tabletext11"/>
              <w:jc w:val="right"/>
              <w:rPr>
                <w:ins w:id="4040" w:author="Author"/>
                <w:rFonts w:cs="Arial"/>
                <w:szCs w:val="18"/>
              </w:rPr>
              <w:pPrChange w:id="4041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E6C816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4042" w:author="Author"/>
                <w:rFonts w:cs="Arial"/>
                <w:szCs w:val="18"/>
              </w:rPr>
            </w:pPr>
            <w:ins w:id="4043" w:author="Author">
              <w:r w:rsidRPr="008A31E5">
                <w:rPr>
                  <w:rFonts w:cs="Arial"/>
                  <w:color w:val="000000"/>
                  <w:szCs w:val="18"/>
                </w:rPr>
                <w:t>9.18</w:t>
              </w:r>
            </w:ins>
          </w:p>
        </w:tc>
      </w:tr>
      <w:tr w:rsidR="00CC69DD" w:rsidRPr="008A31E5" w14:paraId="33A9D106" w14:textId="77777777" w:rsidTr="00CC69DD">
        <w:trPr>
          <w:cantSplit/>
          <w:trHeight w:val="190"/>
          <w:ins w:id="4044" w:author="Author"/>
        </w:trPr>
        <w:tc>
          <w:tcPr>
            <w:tcW w:w="200" w:type="dxa"/>
          </w:tcPr>
          <w:p w14:paraId="0A85E003" w14:textId="77777777" w:rsidR="00CC69DD" w:rsidRPr="008A31E5" w:rsidRDefault="00CC69DD" w:rsidP="00B820C4">
            <w:pPr>
              <w:pStyle w:val="tabletext11"/>
              <w:rPr>
                <w:ins w:id="404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EF9088" w14:textId="77777777" w:rsidR="00CC69DD" w:rsidRPr="008A31E5" w:rsidRDefault="00CC69DD">
            <w:pPr>
              <w:pStyle w:val="tabletext11"/>
              <w:jc w:val="right"/>
              <w:rPr>
                <w:ins w:id="4046" w:author="Author"/>
              </w:rPr>
              <w:pPrChange w:id="4047" w:author="Author">
                <w:pPr>
                  <w:pStyle w:val="tabletext11"/>
                </w:pPr>
              </w:pPrChange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888926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jc w:val="both"/>
              <w:rPr>
                <w:ins w:id="4048" w:author="Author"/>
              </w:rPr>
            </w:pPr>
            <w:ins w:id="4049" w:author="Author">
              <w:r w:rsidRPr="008A31E5">
                <w:t>2,000,000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02452F" w14:textId="77777777" w:rsidR="00CC69DD" w:rsidRPr="008A31E5" w:rsidRDefault="00CC69DD" w:rsidP="00B820C4">
            <w:pPr>
              <w:pStyle w:val="tabletext11"/>
              <w:jc w:val="right"/>
              <w:rPr>
                <w:ins w:id="4050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424CF66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4051" w:author="Author"/>
                <w:rFonts w:cs="Arial"/>
                <w:szCs w:val="18"/>
              </w:rPr>
            </w:pPr>
            <w:ins w:id="4052" w:author="Author">
              <w:r w:rsidRPr="008A31E5">
                <w:rPr>
                  <w:rFonts w:cs="Arial"/>
                  <w:color w:val="000000"/>
                  <w:szCs w:val="18"/>
                </w:rPr>
                <w:t>13.63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356626" w14:textId="77777777" w:rsidR="00CC69DD" w:rsidRPr="008A31E5" w:rsidRDefault="00CC69DD">
            <w:pPr>
              <w:pStyle w:val="tabletext11"/>
              <w:jc w:val="right"/>
              <w:rPr>
                <w:ins w:id="4053" w:author="Author"/>
                <w:rFonts w:cs="Arial"/>
                <w:szCs w:val="18"/>
              </w:rPr>
              <w:pPrChange w:id="4054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9CC7CC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4055" w:author="Author"/>
                <w:rFonts w:cs="Arial"/>
                <w:szCs w:val="18"/>
              </w:rPr>
            </w:pPr>
            <w:ins w:id="4056" w:author="Author">
              <w:r w:rsidRPr="008A31E5">
                <w:rPr>
                  <w:rFonts w:cs="Arial"/>
                  <w:color w:val="000000"/>
                  <w:szCs w:val="18"/>
                </w:rPr>
                <w:t>9.37</w:t>
              </w:r>
            </w:ins>
          </w:p>
        </w:tc>
      </w:tr>
      <w:tr w:rsidR="00CC69DD" w:rsidRPr="008A31E5" w14:paraId="43E73CE5" w14:textId="77777777" w:rsidTr="00CC69DD">
        <w:trPr>
          <w:cantSplit/>
          <w:trHeight w:val="190"/>
          <w:ins w:id="4057" w:author="Author"/>
        </w:trPr>
        <w:tc>
          <w:tcPr>
            <w:tcW w:w="200" w:type="dxa"/>
          </w:tcPr>
          <w:p w14:paraId="14C4ACF2" w14:textId="77777777" w:rsidR="00CC69DD" w:rsidRPr="008A31E5" w:rsidRDefault="00CC69DD" w:rsidP="00B820C4">
            <w:pPr>
              <w:pStyle w:val="tabletext11"/>
              <w:rPr>
                <w:ins w:id="405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2B8A9E" w14:textId="77777777" w:rsidR="00CC69DD" w:rsidRPr="008A31E5" w:rsidRDefault="00CC69DD" w:rsidP="00B820C4">
            <w:pPr>
              <w:pStyle w:val="tabletext11"/>
              <w:jc w:val="right"/>
              <w:rPr>
                <w:ins w:id="405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71ACE9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jc w:val="both"/>
              <w:rPr>
                <w:ins w:id="4060" w:author="Author"/>
              </w:rPr>
            </w:pPr>
            <w:ins w:id="4061" w:author="Author">
              <w:r w:rsidRPr="008A31E5">
                <w:t>2,500,000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03347F" w14:textId="77777777" w:rsidR="00CC69DD" w:rsidRPr="008A31E5" w:rsidRDefault="00CC69DD" w:rsidP="00B820C4">
            <w:pPr>
              <w:pStyle w:val="tabletext11"/>
              <w:jc w:val="right"/>
              <w:rPr>
                <w:ins w:id="4062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B01BB69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4063" w:author="Author"/>
                <w:rFonts w:cs="Arial"/>
                <w:szCs w:val="18"/>
              </w:rPr>
            </w:pPr>
            <w:ins w:id="4064" w:author="Author">
              <w:r w:rsidRPr="008A31E5">
                <w:rPr>
                  <w:rFonts w:cs="Arial"/>
                  <w:color w:val="000000"/>
                  <w:szCs w:val="18"/>
                </w:rPr>
                <w:t>13.90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7F8BBB" w14:textId="77777777" w:rsidR="00CC69DD" w:rsidRPr="008A31E5" w:rsidRDefault="00CC69DD">
            <w:pPr>
              <w:pStyle w:val="tabletext11"/>
              <w:jc w:val="right"/>
              <w:rPr>
                <w:ins w:id="4065" w:author="Author"/>
                <w:rFonts w:cs="Arial"/>
                <w:szCs w:val="18"/>
              </w:rPr>
              <w:pPrChange w:id="4066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203D94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4067" w:author="Author"/>
                <w:rFonts w:cs="Arial"/>
                <w:szCs w:val="18"/>
              </w:rPr>
            </w:pPr>
            <w:ins w:id="4068" w:author="Author">
              <w:r w:rsidRPr="008A31E5">
                <w:rPr>
                  <w:rFonts w:cs="Arial"/>
                  <w:color w:val="000000"/>
                  <w:szCs w:val="18"/>
                </w:rPr>
                <w:t>9.58</w:t>
              </w:r>
            </w:ins>
          </w:p>
        </w:tc>
      </w:tr>
      <w:tr w:rsidR="00CC69DD" w:rsidRPr="008A31E5" w14:paraId="79D954BF" w14:textId="77777777" w:rsidTr="00CC69DD">
        <w:trPr>
          <w:cantSplit/>
          <w:trHeight w:val="190"/>
          <w:ins w:id="4069" w:author="Author"/>
        </w:trPr>
        <w:tc>
          <w:tcPr>
            <w:tcW w:w="200" w:type="dxa"/>
          </w:tcPr>
          <w:p w14:paraId="1917E6C6" w14:textId="77777777" w:rsidR="00CC69DD" w:rsidRPr="008A31E5" w:rsidRDefault="00CC69DD" w:rsidP="00B820C4">
            <w:pPr>
              <w:pStyle w:val="tabletext11"/>
              <w:rPr>
                <w:ins w:id="407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FCFBA4" w14:textId="77777777" w:rsidR="00CC69DD" w:rsidRPr="008A31E5" w:rsidRDefault="00CC69DD" w:rsidP="00B820C4">
            <w:pPr>
              <w:pStyle w:val="tabletext11"/>
              <w:jc w:val="right"/>
              <w:rPr>
                <w:ins w:id="4071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4EA7E2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jc w:val="both"/>
              <w:rPr>
                <w:ins w:id="4072" w:author="Author"/>
              </w:rPr>
            </w:pPr>
            <w:ins w:id="4073" w:author="Author">
              <w:r w:rsidRPr="008A31E5">
                <w:t>3,000,000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8B52C2" w14:textId="77777777" w:rsidR="00CC69DD" w:rsidRPr="008A31E5" w:rsidRDefault="00CC69DD" w:rsidP="00B820C4">
            <w:pPr>
              <w:pStyle w:val="tabletext11"/>
              <w:jc w:val="right"/>
              <w:rPr>
                <w:ins w:id="4074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7F2A528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4075" w:author="Author"/>
                <w:rFonts w:cs="Arial"/>
                <w:szCs w:val="18"/>
              </w:rPr>
            </w:pPr>
            <w:ins w:id="4076" w:author="Author">
              <w:r w:rsidRPr="008A31E5">
                <w:rPr>
                  <w:rFonts w:cs="Arial"/>
                  <w:color w:val="000000"/>
                  <w:szCs w:val="18"/>
                </w:rPr>
                <w:t>14.09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B6D0B7" w14:textId="77777777" w:rsidR="00CC69DD" w:rsidRPr="008A31E5" w:rsidRDefault="00CC69DD">
            <w:pPr>
              <w:pStyle w:val="tabletext11"/>
              <w:jc w:val="right"/>
              <w:rPr>
                <w:ins w:id="4077" w:author="Author"/>
                <w:rFonts w:cs="Arial"/>
                <w:szCs w:val="18"/>
              </w:rPr>
              <w:pPrChange w:id="4078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71C682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4079" w:author="Author"/>
                <w:rFonts w:cs="Arial"/>
                <w:szCs w:val="18"/>
              </w:rPr>
            </w:pPr>
            <w:ins w:id="4080" w:author="Author">
              <w:r w:rsidRPr="008A31E5">
                <w:rPr>
                  <w:rFonts w:cs="Arial"/>
                  <w:color w:val="000000"/>
                  <w:szCs w:val="18"/>
                </w:rPr>
                <w:t>9.70</w:t>
              </w:r>
            </w:ins>
          </w:p>
        </w:tc>
      </w:tr>
      <w:tr w:rsidR="00CC69DD" w:rsidRPr="008A31E5" w14:paraId="0C838E6D" w14:textId="77777777" w:rsidTr="00CC69DD">
        <w:trPr>
          <w:cantSplit/>
          <w:trHeight w:val="190"/>
          <w:ins w:id="4081" w:author="Author"/>
        </w:trPr>
        <w:tc>
          <w:tcPr>
            <w:tcW w:w="200" w:type="dxa"/>
          </w:tcPr>
          <w:p w14:paraId="21951667" w14:textId="77777777" w:rsidR="00CC69DD" w:rsidRPr="008A31E5" w:rsidRDefault="00CC69DD" w:rsidP="00B820C4">
            <w:pPr>
              <w:pStyle w:val="tabletext11"/>
              <w:rPr>
                <w:ins w:id="408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89405C" w14:textId="77777777" w:rsidR="00CC69DD" w:rsidRPr="008A31E5" w:rsidRDefault="00CC69DD" w:rsidP="00B820C4">
            <w:pPr>
              <w:pStyle w:val="tabletext11"/>
              <w:jc w:val="right"/>
              <w:rPr>
                <w:ins w:id="408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770C8B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jc w:val="both"/>
              <w:rPr>
                <w:ins w:id="4084" w:author="Author"/>
              </w:rPr>
            </w:pPr>
            <w:ins w:id="4085" w:author="Author">
              <w:r w:rsidRPr="008A31E5">
                <w:t>5,000,000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292BE8" w14:textId="77777777" w:rsidR="00CC69DD" w:rsidRPr="008A31E5" w:rsidRDefault="00CC69DD" w:rsidP="00B820C4">
            <w:pPr>
              <w:pStyle w:val="tabletext11"/>
              <w:jc w:val="right"/>
              <w:rPr>
                <w:ins w:id="4086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7861D0D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4087" w:author="Author"/>
                <w:rFonts w:cs="Arial"/>
                <w:szCs w:val="18"/>
              </w:rPr>
            </w:pPr>
            <w:ins w:id="4088" w:author="Author">
              <w:r w:rsidRPr="008A31E5">
                <w:rPr>
                  <w:rFonts w:cs="Arial"/>
                  <w:color w:val="000000"/>
                  <w:szCs w:val="18"/>
                </w:rPr>
                <w:t>14.54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15574A" w14:textId="77777777" w:rsidR="00CC69DD" w:rsidRPr="008A31E5" w:rsidRDefault="00CC69DD">
            <w:pPr>
              <w:pStyle w:val="tabletext11"/>
              <w:jc w:val="right"/>
              <w:rPr>
                <w:ins w:id="4089" w:author="Author"/>
                <w:rFonts w:cs="Arial"/>
                <w:szCs w:val="18"/>
              </w:rPr>
              <w:pPrChange w:id="4090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C26403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4091" w:author="Author"/>
                <w:rFonts w:cs="Arial"/>
                <w:szCs w:val="18"/>
              </w:rPr>
            </w:pPr>
            <w:ins w:id="4092" w:author="Author">
              <w:r w:rsidRPr="008A31E5">
                <w:rPr>
                  <w:rFonts w:cs="Arial"/>
                  <w:color w:val="000000"/>
                  <w:szCs w:val="18"/>
                </w:rPr>
                <w:t>10.02</w:t>
              </w:r>
            </w:ins>
          </w:p>
        </w:tc>
      </w:tr>
      <w:tr w:rsidR="00CC69DD" w:rsidRPr="008A31E5" w14:paraId="1FB8120B" w14:textId="77777777" w:rsidTr="00CC69DD">
        <w:trPr>
          <w:cantSplit/>
          <w:trHeight w:val="190"/>
          <w:ins w:id="4093" w:author="Author"/>
        </w:trPr>
        <w:tc>
          <w:tcPr>
            <w:tcW w:w="200" w:type="dxa"/>
          </w:tcPr>
          <w:p w14:paraId="2DFB9C14" w14:textId="77777777" w:rsidR="00CC69DD" w:rsidRPr="008A31E5" w:rsidRDefault="00CC69DD" w:rsidP="00B820C4">
            <w:pPr>
              <w:pStyle w:val="tabletext11"/>
              <w:rPr>
                <w:ins w:id="409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9F72C0" w14:textId="77777777" w:rsidR="00CC69DD" w:rsidRPr="008A31E5" w:rsidRDefault="00CC69DD" w:rsidP="00B820C4">
            <w:pPr>
              <w:pStyle w:val="tabletext11"/>
              <w:jc w:val="right"/>
              <w:rPr>
                <w:ins w:id="4095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01EE2B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jc w:val="both"/>
              <w:rPr>
                <w:ins w:id="4096" w:author="Author"/>
              </w:rPr>
            </w:pPr>
            <w:ins w:id="4097" w:author="Author">
              <w:r w:rsidRPr="008A31E5">
                <w:t>7,500,000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1AA6DC" w14:textId="77777777" w:rsidR="00CC69DD" w:rsidRPr="008A31E5" w:rsidRDefault="00CC69DD" w:rsidP="00B820C4">
            <w:pPr>
              <w:pStyle w:val="tabletext11"/>
              <w:jc w:val="right"/>
              <w:rPr>
                <w:ins w:id="4098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2802B74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4099" w:author="Author"/>
                <w:rFonts w:cs="Arial"/>
                <w:szCs w:val="18"/>
              </w:rPr>
            </w:pPr>
            <w:ins w:id="4100" w:author="Author">
              <w:r w:rsidRPr="008A31E5">
                <w:rPr>
                  <w:rFonts w:cs="Arial"/>
                  <w:color w:val="000000"/>
                  <w:szCs w:val="18"/>
                </w:rPr>
                <w:t>14.87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0FB956" w14:textId="77777777" w:rsidR="00CC69DD" w:rsidRPr="008A31E5" w:rsidRDefault="00CC69DD">
            <w:pPr>
              <w:pStyle w:val="tabletext11"/>
              <w:jc w:val="right"/>
              <w:rPr>
                <w:ins w:id="4101" w:author="Author"/>
                <w:rFonts w:cs="Arial"/>
                <w:szCs w:val="18"/>
              </w:rPr>
              <w:pPrChange w:id="4102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45FAED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4103" w:author="Author"/>
                <w:rFonts w:cs="Arial"/>
                <w:szCs w:val="18"/>
              </w:rPr>
            </w:pPr>
            <w:ins w:id="4104" w:author="Author">
              <w:r w:rsidRPr="008A31E5">
                <w:rPr>
                  <w:rFonts w:cs="Arial"/>
                  <w:color w:val="000000"/>
                  <w:szCs w:val="18"/>
                </w:rPr>
                <w:t>10.25</w:t>
              </w:r>
            </w:ins>
          </w:p>
        </w:tc>
      </w:tr>
      <w:tr w:rsidR="00CC69DD" w:rsidRPr="008A31E5" w14:paraId="225E6740" w14:textId="77777777" w:rsidTr="00CC69DD">
        <w:trPr>
          <w:cantSplit/>
          <w:trHeight w:val="190"/>
          <w:ins w:id="4105" w:author="Author"/>
        </w:trPr>
        <w:tc>
          <w:tcPr>
            <w:tcW w:w="200" w:type="dxa"/>
          </w:tcPr>
          <w:p w14:paraId="7398EF75" w14:textId="77777777" w:rsidR="00CC69DD" w:rsidRPr="008A31E5" w:rsidRDefault="00CC69DD" w:rsidP="00B820C4">
            <w:pPr>
              <w:pStyle w:val="tabletext11"/>
              <w:rPr>
                <w:ins w:id="410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2755F0" w14:textId="77777777" w:rsidR="00CC69DD" w:rsidRPr="008A31E5" w:rsidRDefault="00CC69DD" w:rsidP="00B820C4">
            <w:pPr>
              <w:pStyle w:val="tabletext11"/>
              <w:jc w:val="right"/>
              <w:rPr>
                <w:ins w:id="4107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18AA88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jc w:val="both"/>
              <w:rPr>
                <w:ins w:id="4108" w:author="Author"/>
              </w:rPr>
            </w:pPr>
            <w:ins w:id="4109" w:author="Author">
              <w:r w:rsidRPr="008A31E5">
                <w:t>10,000,000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531526" w14:textId="77777777" w:rsidR="00CC69DD" w:rsidRPr="008A31E5" w:rsidRDefault="00CC69DD" w:rsidP="00B820C4">
            <w:pPr>
              <w:pStyle w:val="tabletext11"/>
              <w:jc w:val="right"/>
              <w:rPr>
                <w:ins w:id="4110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85F2275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4111" w:author="Author"/>
                <w:rFonts w:cs="Arial"/>
                <w:szCs w:val="18"/>
              </w:rPr>
            </w:pPr>
            <w:ins w:id="4112" w:author="Author">
              <w:r w:rsidRPr="008A31E5">
                <w:rPr>
                  <w:rFonts w:cs="Arial"/>
                  <w:color w:val="000000"/>
                  <w:szCs w:val="18"/>
                </w:rPr>
                <w:t>15.05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B99934" w14:textId="77777777" w:rsidR="00CC69DD" w:rsidRPr="008A31E5" w:rsidRDefault="00CC69DD">
            <w:pPr>
              <w:pStyle w:val="tabletext11"/>
              <w:jc w:val="right"/>
              <w:rPr>
                <w:ins w:id="4113" w:author="Author"/>
                <w:rFonts w:cs="Arial"/>
                <w:szCs w:val="18"/>
              </w:rPr>
              <w:pPrChange w:id="4114" w:author="Author">
                <w:pPr>
                  <w:pStyle w:val="tabletext11"/>
                  <w:jc w:val="center"/>
                </w:pPr>
              </w:pPrChange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372A4C" w14:textId="77777777" w:rsidR="00CC69DD" w:rsidRPr="008A31E5" w:rsidRDefault="00CC69DD" w:rsidP="00B820C4">
            <w:pPr>
              <w:pStyle w:val="tabletext11"/>
              <w:tabs>
                <w:tab w:val="decimal" w:pos="481"/>
              </w:tabs>
              <w:rPr>
                <w:ins w:id="4115" w:author="Author"/>
                <w:rFonts w:cs="Arial"/>
                <w:szCs w:val="18"/>
              </w:rPr>
            </w:pPr>
            <w:ins w:id="4116" w:author="Author">
              <w:r w:rsidRPr="008A31E5">
                <w:rPr>
                  <w:rFonts w:cs="Arial"/>
                  <w:color w:val="000000"/>
                  <w:szCs w:val="18"/>
                </w:rPr>
                <w:t>10.38</w:t>
              </w:r>
            </w:ins>
          </w:p>
        </w:tc>
      </w:tr>
    </w:tbl>
    <w:p w14:paraId="1AABBA39" w14:textId="77777777" w:rsidR="00CC69DD" w:rsidRPr="008A31E5" w:rsidRDefault="00CC69DD" w:rsidP="00B820C4">
      <w:pPr>
        <w:pStyle w:val="tablecaption"/>
        <w:rPr>
          <w:ins w:id="4117" w:author="Author"/>
        </w:rPr>
      </w:pPr>
      <w:ins w:id="4118" w:author="Author">
        <w:r w:rsidRPr="008A31E5">
          <w:t>Table 297.B.3.a.(2)(LC) Single Limits Uninsured Motorists Bodily Injury And Property Damage Coverage Loss Costs</w:t>
        </w:r>
      </w:ins>
    </w:p>
    <w:p w14:paraId="4913EA7B" w14:textId="77777777" w:rsidR="00CC69DD" w:rsidRPr="008A31E5" w:rsidRDefault="00CC69DD" w:rsidP="00B820C4">
      <w:pPr>
        <w:pStyle w:val="isonormal"/>
        <w:rPr>
          <w:ins w:id="4119" w:author="Author"/>
        </w:rPr>
      </w:pPr>
    </w:p>
    <w:p w14:paraId="1C175F5B" w14:textId="77777777" w:rsidR="00CC69DD" w:rsidRPr="008A31E5" w:rsidRDefault="00CC69DD" w:rsidP="00B820C4">
      <w:pPr>
        <w:pStyle w:val="space8"/>
        <w:rPr>
          <w:ins w:id="4120" w:author="Author"/>
        </w:rPr>
      </w:pPr>
    </w:p>
    <w:tbl>
      <w:tblPr>
        <w:tblW w:w="5000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200"/>
        <w:gridCol w:w="360"/>
        <w:gridCol w:w="1340"/>
        <w:gridCol w:w="360"/>
        <w:gridCol w:w="1340"/>
      </w:tblGrid>
      <w:tr w:rsidR="00CC69DD" w:rsidRPr="008A31E5" w14:paraId="5E2B7896" w14:textId="77777777" w:rsidTr="00AC74D0">
        <w:trPr>
          <w:cantSplit/>
          <w:trHeight w:val="190"/>
          <w:ins w:id="4121" w:author="Author"/>
        </w:trPr>
        <w:tc>
          <w:tcPr>
            <w:tcW w:w="200" w:type="dxa"/>
          </w:tcPr>
          <w:p w14:paraId="47B1E466" w14:textId="77777777" w:rsidR="00CC69DD" w:rsidRPr="008A31E5" w:rsidRDefault="00CC69DD" w:rsidP="00B820C4">
            <w:pPr>
              <w:pStyle w:val="tablehead"/>
              <w:rPr>
                <w:ins w:id="4122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3FBB1" w14:textId="77777777" w:rsidR="00CC69DD" w:rsidRPr="008A31E5" w:rsidRDefault="00CC69DD" w:rsidP="00B820C4">
            <w:pPr>
              <w:pStyle w:val="tablehead"/>
              <w:rPr>
                <w:ins w:id="4123" w:author="Author"/>
              </w:rPr>
            </w:pPr>
            <w:ins w:id="4124" w:author="Author">
              <w:r w:rsidRPr="008A31E5">
                <w:t>Underinsured Motorists Bodily Injury</w:t>
              </w:r>
            </w:ins>
          </w:p>
        </w:tc>
      </w:tr>
      <w:tr w:rsidR="00CC69DD" w:rsidRPr="008A31E5" w14:paraId="57093EA5" w14:textId="77777777" w:rsidTr="00AC74D0">
        <w:trPr>
          <w:cantSplit/>
          <w:trHeight w:val="518"/>
          <w:ins w:id="4125" w:author="Author"/>
        </w:trPr>
        <w:tc>
          <w:tcPr>
            <w:tcW w:w="200" w:type="dxa"/>
            <w:hideMark/>
          </w:tcPr>
          <w:p w14:paraId="44BDF0AD" w14:textId="77777777" w:rsidR="00CC69DD" w:rsidRPr="008A31E5" w:rsidRDefault="00CC69DD" w:rsidP="00B820C4">
            <w:pPr>
              <w:pStyle w:val="tablehead"/>
              <w:rPr>
                <w:ins w:id="4126" w:author="Author"/>
              </w:rPr>
            </w:pPr>
          </w:p>
        </w:tc>
        <w:tc>
          <w:tcPr>
            <w:tcW w:w="1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5C7030D" w14:textId="77777777" w:rsidR="00CC69DD" w:rsidRPr="008A31E5" w:rsidRDefault="00CC69DD" w:rsidP="00B820C4">
            <w:pPr>
              <w:pStyle w:val="tablehead"/>
              <w:rPr>
                <w:ins w:id="4127" w:author="Author"/>
              </w:rPr>
            </w:pPr>
            <w:ins w:id="4128" w:author="Author">
              <w:r w:rsidRPr="008A31E5">
                <w:t>Bodily Injury</w:t>
              </w:r>
              <w:r w:rsidRPr="008A31E5">
                <w:br/>
                <w:t>Limits</w:t>
              </w:r>
            </w:ins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ECCDA44" w14:textId="77777777" w:rsidR="00CC69DD" w:rsidRPr="008A31E5" w:rsidRDefault="00CC69DD" w:rsidP="00B820C4">
            <w:pPr>
              <w:pStyle w:val="tablehead"/>
              <w:rPr>
                <w:ins w:id="4129" w:author="Author"/>
              </w:rPr>
            </w:pPr>
            <w:ins w:id="4130" w:author="Author">
              <w:r w:rsidRPr="008A31E5">
                <w:t>Private Passenger</w:t>
              </w:r>
              <w:r w:rsidRPr="008A31E5">
                <w:br/>
                <w:t>Types Per</w:t>
              </w:r>
            </w:ins>
            <w:r w:rsidRPr="008A31E5">
              <w:br/>
            </w:r>
            <w:ins w:id="4131" w:author="Author">
              <w:r w:rsidRPr="008A31E5">
                <w:t>Exposure</w:t>
              </w:r>
            </w:ins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3DE6D06" w14:textId="77777777" w:rsidR="00CC69DD" w:rsidRPr="008A31E5" w:rsidRDefault="00CC69DD" w:rsidP="00B820C4">
            <w:pPr>
              <w:pStyle w:val="tablehead"/>
              <w:rPr>
                <w:ins w:id="4132" w:author="Author"/>
              </w:rPr>
            </w:pPr>
            <w:ins w:id="4133" w:author="Author">
              <w:r w:rsidRPr="008A31E5">
                <w:t>Other Than</w:t>
              </w:r>
            </w:ins>
            <w:r w:rsidRPr="008A31E5">
              <w:br/>
            </w:r>
            <w:ins w:id="4134" w:author="Author">
              <w:r w:rsidRPr="008A31E5">
                <w:t>Private Passenger</w:t>
              </w:r>
            </w:ins>
            <w:r w:rsidRPr="008A31E5">
              <w:br/>
            </w:r>
            <w:ins w:id="4135" w:author="Author">
              <w:r w:rsidRPr="008A31E5">
                <w:t>Types</w:t>
              </w:r>
              <w:r w:rsidRPr="008A31E5">
                <w:br/>
                <w:t>Per Exposure</w:t>
              </w:r>
            </w:ins>
          </w:p>
        </w:tc>
      </w:tr>
      <w:tr w:rsidR="00CC69DD" w:rsidRPr="008A31E5" w14:paraId="7895D383" w14:textId="77777777" w:rsidTr="00AC74D0">
        <w:trPr>
          <w:cantSplit/>
          <w:trHeight w:val="190"/>
          <w:ins w:id="4136" w:author="Author"/>
        </w:trPr>
        <w:tc>
          <w:tcPr>
            <w:tcW w:w="200" w:type="dxa"/>
          </w:tcPr>
          <w:p w14:paraId="18B51404" w14:textId="77777777" w:rsidR="00CC69DD" w:rsidRPr="008A31E5" w:rsidRDefault="00CC69DD" w:rsidP="00B820C4">
            <w:pPr>
              <w:pStyle w:val="tabletext11"/>
              <w:rPr>
                <w:ins w:id="413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5CD8949" w14:textId="77777777" w:rsidR="00CC69DD" w:rsidRPr="008A31E5" w:rsidRDefault="00CC69DD" w:rsidP="00B820C4">
            <w:pPr>
              <w:pStyle w:val="tabletext11"/>
              <w:jc w:val="right"/>
              <w:rPr>
                <w:ins w:id="4138" w:author="Author"/>
              </w:rPr>
            </w:pPr>
            <w:ins w:id="4139" w:author="Author">
              <w:r w:rsidRPr="008A31E5">
                <w:t>$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9189952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4140" w:author="Author"/>
              </w:rPr>
            </w:pPr>
            <w:ins w:id="4141" w:author="Author">
              <w:r w:rsidRPr="008A31E5">
                <w:t>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FBEDCE4" w14:textId="77777777" w:rsidR="00CC69DD" w:rsidRPr="008A31E5" w:rsidRDefault="00CC69DD" w:rsidP="00B820C4">
            <w:pPr>
              <w:pStyle w:val="tabletext11"/>
              <w:jc w:val="right"/>
              <w:rPr>
                <w:ins w:id="4142" w:author="Author"/>
              </w:rPr>
            </w:pPr>
            <w:ins w:id="4143" w:author="Author">
              <w:r w:rsidRPr="008A31E5">
                <w:t>$</w:t>
              </w:r>
            </w:ins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082D0B92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144" w:author="Author"/>
                <w:rFonts w:cs="Arial"/>
                <w:szCs w:val="18"/>
              </w:rPr>
            </w:pPr>
            <w:ins w:id="4145" w:author="Author">
              <w:r w:rsidRPr="008A31E5">
                <w:rPr>
                  <w:rFonts w:cs="Arial"/>
                  <w:color w:val="000000"/>
                  <w:szCs w:val="18"/>
                </w:rPr>
                <w:t>0.46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3219384" w14:textId="77777777" w:rsidR="00CC69DD" w:rsidRPr="008A31E5" w:rsidRDefault="00CC69DD" w:rsidP="00B820C4">
            <w:pPr>
              <w:pStyle w:val="tabletext11"/>
              <w:jc w:val="right"/>
              <w:rPr>
                <w:ins w:id="4146" w:author="Author"/>
                <w:rFonts w:cs="Arial"/>
                <w:szCs w:val="18"/>
              </w:rPr>
            </w:pPr>
            <w:ins w:id="4147" w:author="Author">
              <w:r w:rsidRPr="008A31E5">
                <w:rPr>
                  <w:rFonts w:cs="Arial"/>
                  <w:szCs w:val="18"/>
                </w:rPr>
                <w:t>$</w:t>
              </w:r>
            </w:ins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A25009F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148" w:author="Author"/>
                <w:rFonts w:cs="Arial"/>
                <w:szCs w:val="18"/>
              </w:rPr>
            </w:pPr>
            <w:ins w:id="4149" w:author="Author">
              <w:r w:rsidRPr="008A31E5">
                <w:rPr>
                  <w:rFonts w:cs="Arial"/>
                  <w:color w:val="000000"/>
                  <w:szCs w:val="18"/>
                </w:rPr>
                <w:t>0.30</w:t>
              </w:r>
            </w:ins>
          </w:p>
        </w:tc>
      </w:tr>
      <w:tr w:rsidR="00CC69DD" w:rsidRPr="008A31E5" w14:paraId="7CF3850D" w14:textId="77777777" w:rsidTr="00AC74D0">
        <w:trPr>
          <w:cantSplit/>
          <w:trHeight w:val="190"/>
          <w:ins w:id="4150" w:author="Author"/>
        </w:trPr>
        <w:tc>
          <w:tcPr>
            <w:tcW w:w="200" w:type="dxa"/>
          </w:tcPr>
          <w:p w14:paraId="26E03D41" w14:textId="77777777" w:rsidR="00CC69DD" w:rsidRPr="008A31E5" w:rsidRDefault="00CC69DD" w:rsidP="00B820C4">
            <w:pPr>
              <w:pStyle w:val="tabletext11"/>
              <w:rPr>
                <w:ins w:id="415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9AB96A" w14:textId="77777777" w:rsidR="00CC69DD" w:rsidRPr="008A31E5" w:rsidRDefault="00CC69DD" w:rsidP="00B820C4">
            <w:pPr>
              <w:pStyle w:val="tabletext11"/>
              <w:jc w:val="right"/>
              <w:rPr>
                <w:ins w:id="415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1C7BFF8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4153" w:author="Author"/>
              </w:rPr>
            </w:pPr>
            <w:ins w:id="4154" w:author="Author">
              <w:r w:rsidRPr="008A31E5">
                <w:t>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1C6A3B" w14:textId="77777777" w:rsidR="00CC69DD" w:rsidRPr="008A31E5" w:rsidRDefault="00CC69DD" w:rsidP="00B820C4">
            <w:pPr>
              <w:pStyle w:val="tabletext11"/>
              <w:jc w:val="right"/>
              <w:rPr>
                <w:ins w:id="4155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28242ACF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156" w:author="Author"/>
                <w:rFonts w:cs="Arial"/>
                <w:szCs w:val="18"/>
              </w:rPr>
            </w:pPr>
            <w:ins w:id="4157" w:author="Author">
              <w:r w:rsidRPr="008A31E5">
                <w:rPr>
                  <w:rFonts w:cs="Arial"/>
                  <w:color w:val="000000"/>
                  <w:szCs w:val="18"/>
                </w:rPr>
                <w:t>2.46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8B04B8" w14:textId="77777777" w:rsidR="00CC69DD" w:rsidRPr="008A31E5" w:rsidRDefault="00CC69DD" w:rsidP="00B820C4">
            <w:pPr>
              <w:pStyle w:val="tabletext11"/>
              <w:jc w:val="right"/>
              <w:rPr>
                <w:ins w:id="4158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640BF32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159" w:author="Author"/>
                <w:rFonts w:cs="Arial"/>
                <w:szCs w:val="18"/>
              </w:rPr>
            </w:pPr>
            <w:ins w:id="4160" w:author="Author">
              <w:r w:rsidRPr="008A31E5">
                <w:rPr>
                  <w:rFonts w:cs="Arial"/>
                  <w:color w:val="000000"/>
                  <w:szCs w:val="18"/>
                </w:rPr>
                <w:t>1.61</w:t>
              </w:r>
            </w:ins>
          </w:p>
        </w:tc>
      </w:tr>
      <w:tr w:rsidR="00CC69DD" w:rsidRPr="008A31E5" w14:paraId="3C5869ED" w14:textId="77777777" w:rsidTr="00AC74D0">
        <w:trPr>
          <w:cantSplit/>
          <w:trHeight w:val="190"/>
          <w:ins w:id="4161" w:author="Author"/>
        </w:trPr>
        <w:tc>
          <w:tcPr>
            <w:tcW w:w="200" w:type="dxa"/>
          </w:tcPr>
          <w:p w14:paraId="25444427" w14:textId="77777777" w:rsidR="00CC69DD" w:rsidRPr="008A31E5" w:rsidRDefault="00CC69DD" w:rsidP="00B820C4">
            <w:pPr>
              <w:pStyle w:val="tabletext11"/>
              <w:rPr>
                <w:ins w:id="416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F74C88" w14:textId="77777777" w:rsidR="00CC69DD" w:rsidRPr="008A31E5" w:rsidRDefault="00CC69DD" w:rsidP="00B820C4">
            <w:pPr>
              <w:pStyle w:val="tabletext11"/>
              <w:jc w:val="right"/>
              <w:rPr>
                <w:ins w:id="416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83FD85F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4164" w:author="Author"/>
              </w:rPr>
            </w:pPr>
            <w:ins w:id="4165" w:author="Author">
              <w:r w:rsidRPr="008A31E5">
                <w:t>125,000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5C7B9E" w14:textId="77777777" w:rsidR="00CC69DD" w:rsidRPr="008A31E5" w:rsidRDefault="00CC69DD" w:rsidP="00B820C4">
            <w:pPr>
              <w:pStyle w:val="tabletext11"/>
              <w:jc w:val="right"/>
              <w:rPr>
                <w:ins w:id="4166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4AFF44B3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167" w:author="Author"/>
                <w:rFonts w:cs="Arial"/>
                <w:szCs w:val="18"/>
              </w:rPr>
            </w:pPr>
            <w:ins w:id="4168" w:author="Author">
              <w:r w:rsidRPr="008A31E5">
                <w:rPr>
                  <w:rFonts w:cs="Arial"/>
                  <w:color w:val="000000"/>
                  <w:szCs w:val="18"/>
                </w:rPr>
                <w:t>3.78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FB5ADF" w14:textId="77777777" w:rsidR="00CC69DD" w:rsidRPr="008A31E5" w:rsidRDefault="00CC69DD" w:rsidP="00B820C4">
            <w:pPr>
              <w:pStyle w:val="tabletext11"/>
              <w:jc w:val="right"/>
              <w:rPr>
                <w:ins w:id="4169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EDA00AA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170" w:author="Author"/>
                <w:rFonts w:cs="Arial"/>
                <w:szCs w:val="18"/>
              </w:rPr>
            </w:pPr>
            <w:ins w:id="4171" w:author="Author">
              <w:r w:rsidRPr="008A31E5">
                <w:rPr>
                  <w:rFonts w:cs="Arial"/>
                  <w:color w:val="000000"/>
                  <w:szCs w:val="18"/>
                </w:rPr>
                <w:t>2.46</w:t>
              </w:r>
            </w:ins>
          </w:p>
        </w:tc>
      </w:tr>
      <w:tr w:rsidR="00CC69DD" w:rsidRPr="008A31E5" w14:paraId="26849C53" w14:textId="77777777" w:rsidTr="00CC69DD">
        <w:trPr>
          <w:cantSplit/>
          <w:trHeight w:val="190"/>
          <w:ins w:id="4172" w:author="Author"/>
        </w:trPr>
        <w:tc>
          <w:tcPr>
            <w:tcW w:w="200" w:type="dxa"/>
          </w:tcPr>
          <w:p w14:paraId="26E47FCB" w14:textId="77777777" w:rsidR="00CC69DD" w:rsidRPr="008A31E5" w:rsidRDefault="00CC69DD" w:rsidP="00B820C4">
            <w:pPr>
              <w:pStyle w:val="tabletext11"/>
              <w:rPr>
                <w:ins w:id="417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07484B" w14:textId="77777777" w:rsidR="00CC69DD" w:rsidRPr="008A31E5" w:rsidRDefault="00CC69DD" w:rsidP="00B820C4">
            <w:pPr>
              <w:pStyle w:val="tabletext11"/>
              <w:jc w:val="right"/>
              <w:rPr>
                <w:ins w:id="4174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6D2BE7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4175" w:author="Author"/>
              </w:rPr>
            </w:pPr>
            <w:ins w:id="4176" w:author="Author">
              <w:r w:rsidRPr="008A31E5">
                <w:t>150,000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3A21C6" w14:textId="77777777" w:rsidR="00CC69DD" w:rsidRPr="008A31E5" w:rsidRDefault="00CC69DD" w:rsidP="00B820C4">
            <w:pPr>
              <w:pStyle w:val="tabletext11"/>
              <w:jc w:val="right"/>
              <w:rPr>
                <w:ins w:id="4177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12E6F24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178" w:author="Author"/>
                <w:rFonts w:cs="Arial"/>
                <w:szCs w:val="18"/>
              </w:rPr>
            </w:pPr>
            <w:ins w:id="4179" w:author="Author">
              <w:r w:rsidRPr="008A31E5">
                <w:rPr>
                  <w:rFonts w:cs="Arial"/>
                  <w:color w:val="000000"/>
                  <w:szCs w:val="18"/>
                </w:rPr>
                <w:t>6.26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6A731F" w14:textId="77777777" w:rsidR="00CC69DD" w:rsidRPr="008A31E5" w:rsidRDefault="00CC69DD" w:rsidP="00B820C4">
            <w:pPr>
              <w:pStyle w:val="tabletext11"/>
              <w:jc w:val="right"/>
              <w:rPr>
                <w:ins w:id="4180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CF4B32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181" w:author="Author"/>
                <w:rFonts w:cs="Arial"/>
                <w:szCs w:val="18"/>
              </w:rPr>
            </w:pPr>
            <w:ins w:id="4182" w:author="Author">
              <w:r w:rsidRPr="008A31E5">
                <w:rPr>
                  <w:rFonts w:cs="Arial"/>
                  <w:color w:val="000000"/>
                  <w:szCs w:val="18"/>
                </w:rPr>
                <w:t>4.07</w:t>
              </w:r>
            </w:ins>
          </w:p>
        </w:tc>
      </w:tr>
      <w:tr w:rsidR="00CC69DD" w:rsidRPr="008A31E5" w14:paraId="66F34FB2" w14:textId="77777777" w:rsidTr="00CC69DD">
        <w:trPr>
          <w:cantSplit/>
          <w:trHeight w:val="190"/>
          <w:ins w:id="4183" w:author="Author"/>
        </w:trPr>
        <w:tc>
          <w:tcPr>
            <w:tcW w:w="200" w:type="dxa"/>
          </w:tcPr>
          <w:p w14:paraId="486DE9DA" w14:textId="77777777" w:rsidR="00CC69DD" w:rsidRPr="008A31E5" w:rsidRDefault="00CC69DD" w:rsidP="00B820C4">
            <w:pPr>
              <w:pStyle w:val="tabletext11"/>
              <w:rPr>
                <w:ins w:id="418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B137E6" w14:textId="77777777" w:rsidR="00CC69DD" w:rsidRPr="008A31E5" w:rsidRDefault="00CC69DD" w:rsidP="00B820C4">
            <w:pPr>
              <w:pStyle w:val="tabletext11"/>
              <w:jc w:val="right"/>
              <w:rPr>
                <w:ins w:id="4185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BA3505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4186" w:author="Author"/>
              </w:rPr>
            </w:pPr>
            <w:ins w:id="4187" w:author="Author">
              <w:r w:rsidRPr="008A31E5">
                <w:t>200,000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90B8B7" w14:textId="77777777" w:rsidR="00CC69DD" w:rsidRPr="008A31E5" w:rsidRDefault="00CC69DD" w:rsidP="00B820C4">
            <w:pPr>
              <w:pStyle w:val="tabletext11"/>
              <w:jc w:val="right"/>
              <w:rPr>
                <w:ins w:id="4188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D0B0B49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189" w:author="Author"/>
                <w:rFonts w:cs="Arial"/>
                <w:szCs w:val="18"/>
              </w:rPr>
            </w:pPr>
            <w:ins w:id="4190" w:author="Author">
              <w:r w:rsidRPr="008A31E5">
                <w:rPr>
                  <w:rFonts w:cs="Arial"/>
                  <w:color w:val="000000"/>
                  <w:szCs w:val="18"/>
                </w:rPr>
                <w:t>10.58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BCE250" w14:textId="77777777" w:rsidR="00CC69DD" w:rsidRPr="008A31E5" w:rsidRDefault="00CC69DD" w:rsidP="00B820C4">
            <w:pPr>
              <w:pStyle w:val="tabletext11"/>
              <w:jc w:val="right"/>
              <w:rPr>
                <w:ins w:id="4191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42D507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192" w:author="Author"/>
                <w:rFonts w:cs="Arial"/>
                <w:szCs w:val="18"/>
              </w:rPr>
            </w:pPr>
            <w:ins w:id="4193" w:author="Author">
              <w:r w:rsidRPr="008A31E5">
                <w:rPr>
                  <w:rFonts w:cs="Arial"/>
                  <w:color w:val="000000"/>
                  <w:szCs w:val="18"/>
                </w:rPr>
                <w:t>6.88</w:t>
              </w:r>
            </w:ins>
          </w:p>
        </w:tc>
      </w:tr>
      <w:tr w:rsidR="00CC69DD" w:rsidRPr="008A31E5" w14:paraId="309EFCB1" w14:textId="77777777" w:rsidTr="00CC69DD">
        <w:trPr>
          <w:cantSplit/>
          <w:trHeight w:val="190"/>
          <w:ins w:id="4194" w:author="Author"/>
        </w:trPr>
        <w:tc>
          <w:tcPr>
            <w:tcW w:w="200" w:type="dxa"/>
          </w:tcPr>
          <w:p w14:paraId="1F455DEC" w14:textId="77777777" w:rsidR="00CC69DD" w:rsidRPr="008A31E5" w:rsidRDefault="00CC69DD" w:rsidP="00B820C4">
            <w:pPr>
              <w:pStyle w:val="tabletext11"/>
              <w:rPr>
                <w:ins w:id="419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30DCAF" w14:textId="77777777" w:rsidR="00CC69DD" w:rsidRPr="008A31E5" w:rsidRDefault="00CC69DD" w:rsidP="00B820C4">
            <w:pPr>
              <w:pStyle w:val="tabletext11"/>
              <w:jc w:val="right"/>
              <w:rPr>
                <w:ins w:id="419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8EF705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4197" w:author="Author"/>
              </w:rPr>
            </w:pPr>
            <w:ins w:id="4198" w:author="Author">
              <w:r w:rsidRPr="008A31E5">
                <w:t>250,000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A765AA" w14:textId="77777777" w:rsidR="00CC69DD" w:rsidRPr="008A31E5" w:rsidRDefault="00CC69DD" w:rsidP="00B820C4">
            <w:pPr>
              <w:pStyle w:val="tabletext11"/>
              <w:jc w:val="right"/>
              <w:rPr>
                <w:ins w:id="4199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FF40559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200" w:author="Author"/>
                <w:rFonts w:cs="Arial"/>
                <w:szCs w:val="18"/>
              </w:rPr>
            </w:pPr>
            <w:ins w:id="4201" w:author="Author">
              <w:r w:rsidRPr="008A31E5">
                <w:rPr>
                  <w:rFonts w:cs="Arial"/>
                  <w:color w:val="000000"/>
                  <w:szCs w:val="18"/>
                </w:rPr>
                <w:t>13.90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7DF1F5" w14:textId="77777777" w:rsidR="00CC69DD" w:rsidRPr="008A31E5" w:rsidRDefault="00CC69DD" w:rsidP="00B820C4">
            <w:pPr>
              <w:pStyle w:val="tabletext11"/>
              <w:jc w:val="right"/>
              <w:rPr>
                <w:ins w:id="4202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B840E9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203" w:author="Author"/>
                <w:rFonts w:cs="Arial"/>
                <w:szCs w:val="18"/>
              </w:rPr>
            </w:pPr>
            <w:ins w:id="4204" w:author="Author">
              <w:r w:rsidRPr="008A31E5">
                <w:rPr>
                  <w:rFonts w:cs="Arial"/>
                  <w:color w:val="000000"/>
                  <w:szCs w:val="18"/>
                </w:rPr>
                <w:t>9.04</w:t>
              </w:r>
            </w:ins>
          </w:p>
        </w:tc>
      </w:tr>
      <w:tr w:rsidR="00CC69DD" w:rsidRPr="008A31E5" w14:paraId="5B33DB6F" w14:textId="77777777" w:rsidTr="00CC69DD">
        <w:trPr>
          <w:cantSplit/>
          <w:trHeight w:val="190"/>
          <w:ins w:id="4205" w:author="Author"/>
        </w:trPr>
        <w:tc>
          <w:tcPr>
            <w:tcW w:w="200" w:type="dxa"/>
          </w:tcPr>
          <w:p w14:paraId="5E50E82B" w14:textId="77777777" w:rsidR="00CC69DD" w:rsidRPr="008A31E5" w:rsidRDefault="00CC69DD" w:rsidP="00B820C4">
            <w:pPr>
              <w:pStyle w:val="tabletext11"/>
              <w:rPr>
                <w:ins w:id="420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E7999A" w14:textId="77777777" w:rsidR="00CC69DD" w:rsidRPr="008A31E5" w:rsidRDefault="00CC69DD" w:rsidP="00B820C4">
            <w:pPr>
              <w:pStyle w:val="tabletext11"/>
              <w:jc w:val="right"/>
              <w:rPr>
                <w:ins w:id="4207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FC9CF0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4208" w:author="Author"/>
              </w:rPr>
            </w:pPr>
            <w:ins w:id="4209" w:author="Author">
              <w:r w:rsidRPr="008A31E5">
                <w:t>300,000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1D5D8F" w14:textId="77777777" w:rsidR="00CC69DD" w:rsidRPr="008A31E5" w:rsidRDefault="00CC69DD" w:rsidP="00B820C4">
            <w:pPr>
              <w:pStyle w:val="tabletext11"/>
              <w:jc w:val="right"/>
              <w:rPr>
                <w:ins w:id="4210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69AFD88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211" w:author="Author"/>
                <w:rFonts w:cs="Arial"/>
                <w:szCs w:val="18"/>
              </w:rPr>
            </w:pPr>
            <w:ins w:id="4212" w:author="Author">
              <w:r w:rsidRPr="008A31E5">
                <w:rPr>
                  <w:rFonts w:cs="Arial"/>
                  <w:color w:val="000000"/>
                  <w:szCs w:val="18"/>
                </w:rPr>
                <w:t>17.38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FD284B" w14:textId="77777777" w:rsidR="00CC69DD" w:rsidRPr="008A31E5" w:rsidRDefault="00CC69DD" w:rsidP="00B820C4">
            <w:pPr>
              <w:pStyle w:val="tabletext11"/>
              <w:jc w:val="right"/>
              <w:rPr>
                <w:ins w:id="4213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FF8F94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214" w:author="Author"/>
                <w:rFonts w:cs="Arial"/>
                <w:szCs w:val="18"/>
              </w:rPr>
            </w:pPr>
            <w:ins w:id="4215" w:author="Author">
              <w:r w:rsidRPr="008A31E5">
                <w:rPr>
                  <w:rFonts w:cs="Arial"/>
                  <w:color w:val="000000"/>
                  <w:szCs w:val="18"/>
                </w:rPr>
                <w:t>11.30</w:t>
              </w:r>
            </w:ins>
          </w:p>
        </w:tc>
      </w:tr>
      <w:tr w:rsidR="00CC69DD" w:rsidRPr="008A31E5" w14:paraId="3B87BEA8" w14:textId="77777777" w:rsidTr="00CC69DD">
        <w:trPr>
          <w:cantSplit/>
          <w:trHeight w:val="190"/>
          <w:ins w:id="4216" w:author="Author"/>
        </w:trPr>
        <w:tc>
          <w:tcPr>
            <w:tcW w:w="200" w:type="dxa"/>
          </w:tcPr>
          <w:p w14:paraId="6F7613C7" w14:textId="77777777" w:rsidR="00CC69DD" w:rsidRPr="008A31E5" w:rsidRDefault="00CC69DD" w:rsidP="00B820C4">
            <w:pPr>
              <w:pStyle w:val="tabletext11"/>
              <w:rPr>
                <w:ins w:id="421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E1AD0F" w14:textId="77777777" w:rsidR="00CC69DD" w:rsidRPr="008A31E5" w:rsidRDefault="00CC69DD" w:rsidP="00B820C4">
            <w:pPr>
              <w:pStyle w:val="tabletext11"/>
              <w:jc w:val="right"/>
              <w:rPr>
                <w:ins w:id="4218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B8E45A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4219" w:author="Author"/>
              </w:rPr>
            </w:pPr>
            <w:ins w:id="4220" w:author="Author">
              <w:r w:rsidRPr="008A31E5">
                <w:t>350,000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1D2A9C" w14:textId="77777777" w:rsidR="00CC69DD" w:rsidRPr="008A31E5" w:rsidRDefault="00CC69DD" w:rsidP="00B820C4">
            <w:pPr>
              <w:pStyle w:val="tabletext11"/>
              <w:jc w:val="right"/>
              <w:rPr>
                <w:ins w:id="4221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0F87B4F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222" w:author="Author"/>
                <w:rFonts w:cs="Arial"/>
                <w:szCs w:val="18"/>
              </w:rPr>
            </w:pPr>
            <w:ins w:id="4223" w:author="Author">
              <w:r w:rsidRPr="008A31E5">
                <w:rPr>
                  <w:rFonts w:cs="Arial"/>
                  <w:color w:val="000000"/>
                  <w:szCs w:val="18"/>
                </w:rPr>
                <w:t>20.11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9F8156" w14:textId="77777777" w:rsidR="00CC69DD" w:rsidRPr="008A31E5" w:rsidRDefault="00CC69DD" w:rsidP="00B820C4">
            <w:pPr>
              <w:pStyle w:val="tabletext11"/>
              <w:jc w:val="right"/>
              <w:rPr>
                <w:ins w:id="4224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3168A2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225" w:author="Author"/>
                <w:rFonts w:cs="Arial"/>
                <w:szCs w:val="18"/>
              </w:rPr>
            </w:pPr>
            <w:ins w:id="4226" w:author="Author">
              <w:r w:rsidRPr="008A31E5">
                <w:rPr>
                  <w:rFonts w:cs="Arial"/>
                  <w:color w:val="000000"/>
                  <w:szCs w:val="18"/>
                </w:rPr>
                <w:t>13.07</w:t>
              </w:r>
            </w:ins>
          </w:p>
        </w:tc>
      </w:tr>
      <w:tr w:rsidR="00CC69DD" w:rsidRPr="008A31E5" w14:paraId="7BCEDF28" w14:textId="77777777" w:rsidTr="00CC69DD">
        <w:trPr>
          <w:cantSplit/>
          <w:trHeight w:val="190"/>
          <w:ins w:id="4227" w:author="Author"/>
        </w:trPr>
        <w:tc>
          <w:tcPr>
            <w:tcW w:w="200" w:type="dxa"/>
          </w:tcPr>
          <w:p w14:paraId="61AA0886" w14:textId="77777777" w:rsidR="00CC69DD" w:rsidRPr="008A31E5" w:rsidRDefault="00CC69DD" w:rsidP="00B820C4">
            <w:pPr>
              <w:pStyle w:val="tabletext11"/>
              <w:rPr>
                <w:ins w:id="422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15E02F" w14:textId="77777777" w:rsidR="00CC69DD" w:rsidRPr="008A31E5" w:rsidRDefault="00CC69DD" w:rsidP="00B820C4">
            <w:pPr>
              <w:pStyle w:val="tabletext11"/>
              <w:jc w:val="right"/>
              <w:rPr>
                <w:ins w:id="422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464D4F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4230" w:author="Author"/>
              </w:rPr>
            </w:pPr>
            <w:ins w:id="4231" w:author="Author">
              <w:r w:rsidRPr="008A31E5">
                <w:t>400,000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108831" w14:textId="77777777" w:rsidR="00CC69DD" w:rsidRPr="008A31E5" w:rsidRDefault="00CC69DD" w:rsidP="00B820C4">
            <w:pPr>
              <w:pStyle w:val="tabletext11"/>
              <w:jc w:val="right"/>
              <w:rPr>
                <w:ins w:id="4232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A45BE5B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233" w:author="Author"/>
                <w:rFonts w:cs="Arial"/>
                <w:szCs w:val="18"/>
              </w:rPr>
            </w:pPr>
            <w:ins w:id="4234" w:author="Author">
              <w:r w:rsidRPr="008A31E5">
                <w:rPr>
                  <w:rFonts w:cs="Arial"/>
                  <w:color w:val="000000"/>
                  <w:szCs w:val="18"/>
                </w:rPr>
                <w:t>22.90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A47AE2" w14:textId="77777777" w:rsidR="00CC69DD" w:rsidRPr="008A31E5" w:rsidRDefault="00CC69DD" w:rsidP="00B820C4">
            <w:pPr>
              <w:pStyle w:val="tabletext11"/>
              <w:jc w:val="right"/>
              <w:rPr>
                <w:ins w:id="4235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0AF110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236" w:author="Author"/>
                <w:rFonts w:cs="Arial"/>
                <w:szCs w:val="18"/>
              </w:rPr>
            </w:pPr>
            <w:ins w:id="4237" w:author="Author">
              <w:r w:rsidRPr="008A31E5">
                <w:rPr>
                  <w:rFonts w:cs="Arial"/>
                  <w:color w:val="000000"/>
                  <w:szCs w:val="18"/>
                </w:rPr>
                <w:t>14.88</w:t>
              </w:r>
            </w:ins>
          </w:p>
        </w:tc>
      </w:tr>
      <w:tr w:rsidR="00CC69DD" w:rsidRPr="008A31E5" w14:paraId="0BA12305" w14:textId="77777777" w:rsidTr="00CC69DD">
        <w:trPr>
          <w:cantSplit/>
          <w:trHeight w:val="190"/>
          <w:ins w:id="4238" w:author="Author"/>
        </w:trPr>
        <w:tc>
          <w:tcPr>
            <w:tcW w:w="200" w:type="dxa"/>
          </w:tcPr>
          <w:p w14:paraId="4A53F465" w14:textId="77777777" w:rsidR="00CC69DD" w:rsidRPr="008A31E5" w:rsidRDefault="00CC69DD" w:rsidP="00B820C4">
            <w:pPr>
              <w:pStyle w:val="tabletext11"/>
              <w:rPr>
                <w:ins w:id="423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D3B211" w14:textId="77777777" w:rsidR="00CC69DD" w:rsidRPr="008A31E5" w:rsidRDefault="00CC69DD" w:rsidP="00B820C4">
            <w:pPr>
              <w:pStyle w:val="tabletext11"/>
              <w:jc w:val="right"/>
              <w:rPr>
                <w:ins w:id="4240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62F4D2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4241" w:author="Author"/>
              </w:rPr>
            </w:pPr>
            <w:ins w:id="4242" w:author="Author">
              <w:r w:rsidRPr="008A31E5">
                <w:t>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56CA12" w14:textId="77777777" w:rsidR="00CC69DD" w:rsidRPr="008A31E5" w:rsidRDefault="00CC69DD" w:rsidP="00B820C4">
            <w:pPr>
              <w:pStyle w:val="tabletext11"/>
              <w:jc w:val="right"/>
              <w:rPr>
                <w:ins w:id="4243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892EDB5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244" w:author="Author"/>
                <w:rFonts w:cs="Arial"/>
                <w:szCs w:val="18"/>
              </w:rPr>
            </w:pPr>
            <w:ins w:id="4245" w:author="Author">
              <w:r w:rsidRPr="008A31E5">
                <w:rPr>
                  <w:rFonts w:cs="Arial"/>
                  <w:color w:val="000000"/>
                  <w:szCs w:val="18"/>
                </w:rPr>
                <w:t>26.50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B5FD89" w14:textId="77777777" w:rsidR="00CC69DD" w:rsidRPr="008A31E5" w:rsidRDefault="00CC69DD" w:rsidP="00B820C4">
            <w:pPr>
              <w:pStyle w:val="tabletext11"/>
              <w:jc w:val="right"/>
              <w:rPr>
                <w:ins w:id="4246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CC673C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247" w:author="Author"/>
                <w:rFonts w:cs="Arial"/>
                <w:szCs w:val="18"/>
              </w:rPr>
            </w:pPr>
            <w:ins w:id="4248" w:author="Author">
              <w:r w:rsidRPr="008A31E5">
                <w:rPr>
                  <w:rFonts w:cs="Arial"/>
                  <w:color w:val="000000"/>
                  <w:szCs w:val="18"/>
                </w:rPr>
                <w:t>17.23</w:t>
              </w:r>
            </w:ins>
          </w:p>
        </w:tc>
      </w:tr>
      <w:tr w:rsidR="00CC69DD" w:rsidRPr="008A31E5" w14:paraId="0EEF328B" w14:textId="77777777" w:rsidTr="00CC69DD">
        <w:trPr>
          <w:cantSplit/>
          <w:trHeight w:val="190"/>
          <w:ins w:id="4249" w:author="Author"/>
        </w:trPr>
        <w:tc>
          <w:tcPr>
            <w:tcW w:w="200" w:type="dxa"/>
          </w:tcPr>
          <w:p w14:paraId="3FC92F76" w14:textId="77777777" w:rsidR="00CC69DD" w:rsidRPr="008A31E5" w:rsidRDefault="00CC69DD" w:rsidP="00B820C4">
            <w:pPr>
              <w:pStyle w:val="tabletext11"/>
              <w:rPr>
                <w:ins w:id="425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2EA7FF" w14:textId="77777777" w:rsidR="00CC69DD" w:rsidRPr="008A31E5" w:rsidRDefault="00CC69DD" w:rsidP="00B820C4">
            <w:pPr>
              <w:pStyle w:val="tabletext11"/>
              <w:jc w:val="right"/>
              <w:rPr>
                <w:ins w:id="4251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EFAB38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4252" w:author="Author"/>
              </w:rPr>
            </w:pPr>
            <w:ins w:id="4253" w:author="Author">
              <w:r w:rsidRPr="008A31E5">
                <w:t>600,000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88450F" w14:textId="77777777" w:rsidR="00CC69DD" w:rsidRPr="008A31E5" w:rsidRDefault="00CC69DD" w:rsidP="00B820C4">
            <w:pPr>
              <w:pStyle w:val="tabletext11"/>
              <w:jc w:val="right"/>
              <w:rPr>
                <w:ins w:id="4254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3CE0F63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255" w:author="Author"/>
                <w:rFonts w:cs="Arial"/>
                <w:szCs w:val="18"/>
              </w:rPr>
            </w:pPr>
            <w:ins w:id="4256" w:author="Author">
              <w:r w:rsidRPr="008A31E5">
                <w:rPr>
                  <w:rFonts w:cs="Arial"/>
                  <w:color w:val="000000"/>
                  <w:szCs w:val="18"/>
                </w:rPr>
                <w:t>29.72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3138FB" w14:textId="77777777" w:rsidR="00CC69DD" w:rsidRPr="008A31E5" w:rsidRDefault="00CC69DD" w:rsidP="00B820C4">
            <w:pPr>
              <w:pStyle w:val="tabletext11"/>
              <w:jc w:val="right"/>
              <w:rPr>
                <w:ins w:id="4257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63EFB1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258" w:author="Author"/>
                <w:rFonts w:cs="Arial"/>
                <w:szCs w:val="18"/>
              </w:rPr>
            </w:pPr>
            <w:ins w:id="4259" w:author="Author">
              <w:r w:rsidRPr="008A31E5">
                <w:rPr>
                  <w:rFonts w:cs="Arial"/>
                  <w:color w:val="000000"/>
                  <w:szCs w:val="18"/>
                </w:rPr>
                <w:t>19.32</w:t>
              </w:r>
            </w:ins>
          </w:p>
        </w:tc>
      </w:tr>
      <w:tr w:rsidR="00CC69DD" w:rsidRPr="008A31E5" w14:paraId="063FFF8F" w14:textId="77777777" w:rsidTr="00CC69DD">
        <w:trPr>
          <w:cantSplit/>
          <w:trHeight w:val="190"/>
          <w:ins w:id="4260" w:author="Author"/>
        </w:trPr>
        <w:tc>
          <w:tcPr>
            <w:tcW w:w="200" w:type="dxa"/>
          </w:tcPr>
          <w:p w14:paraId="0972BECA" w14:textId="77777777" w:rsidR="00CC69DD" w:rsidRPr="008A31E5" w:rsidRDefault="00CC69DD" w:rsidP="00B820C4">
            <w:pPr>
              <w:pStyle w:val="tabletext11"/>
              <w:rPr>
                <w:ins w:id="426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0DF904" w14:textId="77777777" w:rsidR="00CC69DD" w:rsidRPr="008A31E5" w:rsidRDefault="00CC69DD" w:rsidP="00B820C4">
            <w:pPr>
              <w:pStyle w:val="tabletext11"/>
              <w:jc w:val="right"/>
              <w:rPr>
                <w:ins w:id="426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16D9AE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4263" w:author="Author"/>
              </w:rPr>
            </w:pPr>
            <w:ins w:id="4264" w:author="Author">
              <w:r w:rsidRPr="008A31E5">
                <w:t>750,000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A9D023" w14:textId="77777777" w:rsidR="00CC69DD" w:rsidRPr="008A31E5" w:rsidRDefault="00CC69DD" w:rsidP="00B820C4">
            <w:pPr>
              <w:pStyle w:val="tabletext11"/>
              <w:jc w:val="right"/>
              <w:rPr>
                <w:ins w:id="4265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DA2A614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266" w:author="Author"/>
                <w:rFonts w:cs="Arial"/>
                <w:szCs w:val="18"/>
              </w:rPr>
            </w:pPr>
            <w:ins w:id="4267" w:author="Author">
              <w:r w:rsidRPr="008A31E5">
                <w:rPr>
                  <w:rFonts w:cs="Arial"/>
                  <w:color w:val="000000"/>
                  <w:szCs w:val="18"/>
                </w:rPr>
                <w:t>33.65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CA4586" w14:textId="77777777" w:rsidR="00CC69DD" w:rsidRPr="008A31E5" w:rsidRDefault="00CC69DD" w:rsidP="00B820C4">
            <w:pPr>
              <w:pStyle w:val="tabletext11"/>
              <w:jc w:val="right"/>
              <w:rPr>
                <w:ins w:id="4268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DA140C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269" w:author="Author"/>
                <w:rFonts w:cs="Arial"/>
                <w:szCs w:val="18"/>
              </w:rPr>
            </w:pPr>
            <w:ins w:id="4270" w:author="Author">
              <w:r w:rsidRPr="008A31E5">
                <w:rPr>
                  <w:rFonts w:cs="Arial"/>
                  <w:color w:val="000000"/>
                  <w:szCs w:val="18"/>
                </w:rPr>
                <w:t>21.87</w:t>
              </w:r>
            </w:ins>
          </w:p>
        </w:tc>
      </w:tr>
      <w:tr w:rsidR="00CC69DD" w:rsidRPr="008A31E5" w14:paraId="7A327C57" w14:textId="77777777" w:rsidTr="00CC69DD">
        <w:trPr>
          <w:cantSplit/>
          <w:trHeight w:val="190"/>
          <w:ins w:id="4271" w:author="Author"/>
        </w:trPr>
        <w:tc>
          <w:tcPr>
            <w:tcW w:w="200" w:type="dxa"/>
          </w:tcPr>
          <w:p w14:paraId="603BB357" w14:textId="77777777" w:rsidR="00CC69DD" w:rsidRPr="008A31E5" w:rsidRDefault="00CC69DD" w:rsidP="00B820C4">
            <w:pPr>
              <w:pStyle w:val="tabletext11"/>
              <w:rPr>
                <w:ins w:id="427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5BF8C1" w14:textId="77777777" w:rsidR="00CC69DD" w:rsidRPr="008A31E5" w:rsidRDefault="00CC69DD" w:rsidP="00B820C4">
            <w:pPr>
              <w:pStyle w:val="tabletext11"/>
              <w:jc w:val="right"/>
              <w:rPr>
                <w:ins w:id="427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62F062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4274" w:author="Author"/>
              </w:rPr>
            </w:pPr>
            <w:ins w:id="4275" w:author="Author">
              <w:r w:rsidRPr="008A31E5">
                <w:t>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ACCB92" w14:textId="77777777" w:rsidR="00CC69DD" w:rsidRPr="008A31E5" w:rsidRDefault="00CC69DD" w:rsidP="00B820C4">
            <w:pPr>
              <w:pStyle w:val="tabletext11"/>
              <w:jc w:val="right"/>
              <w:rPr>
                <w:ins w:id="4276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20A9680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277" w:author="Author"/>
                <w:rFonts w:cs="Arial"/>
                <w:szCs w:val="18"/>
              </w:rPr>
            </w:pPr>
            <w:ins w:id="4278" w:author="Author">
              <w:r w:rsidRPr="008A31E5">
                <w:rPr>
                  <w:rFonts w:cs="Arial"/>
                  <w:color w:val="000000"/>
                  <w:szCs w:val="18"/>
                </w:rPr>
                <w:t>38.47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3C8D14" w14:textId="77777777" w:rsidR="00CC69DD" w:rsidRPr="008A31E5" w:rsidRDefault="00CC69DD" w:rsidP="00B820C4">
            <w:pPr>
              <w:pStyle w:val="tabletext11"/>
              <w:jc w:val="right"/>
              <w:rPr>
                <w:ins w:id="4279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FD3DA3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280" w:author="Author"/>
                <w:rFonts w:cs="Arial"/>
                <w:szCs w:val="18"/>
              </w:rPr>
            </w:pPr>
            <w:ins w:id="4281" w:author="Author">
              <w:r w:rsidRPr="008A31E5">
                <w:rPr>
                  <w:rFonts w:cs="Arial"/>
                  <w:color w:val="000000"/>
                  <w:szCs w:val="18"/>
                </w:rPr>
                <w:t>25.00</w:t>
              </w:r>
            </w:ins>
          </w:p>
        </w:tc>
      </w:tr>
      <w:tr w:rsidR="00CC69DD" w:rsidRPr="008A31E5" w14:paraId="5740074A" w14:textId="77777777" w:rsidTr="00CC69DD">
        <w:trPr>
          <w:cantSplit/>
          <w:trHeight w:val="190"/>
          <w:ins w:id="4282" w:author="Author"/>
        </w:trPr>
        <w:tc>
          <w:tcPr>
            <w:tcW w:w="200" w:type="dxa"/>
          </w:tcPr>
          <w:p w14:paraId="7DD9058B" w14:textId="77777777" w:rsidR="00CC69DD" w:rsidRPr="008A31E5" w:rsidRDefault="00CC69DD" w:rsidP="00B820C4">
            <w:pPr>
              <w:pStyle w:val="tabletext11"/>
              <w:rPr>
                <w:ins w:id="428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B6B417" w14:textId="77777777" w:rsidR="00CC69DD" w:rsidRPr="008A31E5" w:rsidRDefault="00CC69DD" w:rsidP="00B820C4">
            <w:pPr>
              <w:pStyle w:val="tabletext11"/>
              <w:jc w:val="right"/>
              <w:rPr>
                <w:ins w:id="4284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277CF2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4285" w:author="Author"/>
              </w:rPr>
            </w:pPr>
            <w:ins w:id="4286" w:author="Author">
              <w:r w:rsidRPr="008A31E5">
                <w:t>1,500,000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F1184C" w14:textId="77777777" w:rsidR="00CC69DD" w:rsidRPr="008A31E5" w:rsidRDefault="00CC69DD" w:rsidP="00B820C4">
            <w:pPr>
              <w:pStyle w:val="tabletext11"/>
              <w:jc w:val="right"/>
              <w:rPr>
                <w:ins w:id="4287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63DE0EC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288" w:author="Author"/>
                <w:rFonts w:cs="Arial"/>
                <w:szCs w:val="18"/>
              </w:rPr>
            </w:pPr>
            <w:ins w:id="4289" w:author="Author">
              <w:r w:rsidRPr="008A31E5">
                <w:rPr>
                  <w:rFonts w:cs="Arial"/>
                  <w:color w:val="000000"/>
                  <w:szCs w:val="18"/>
                </w:rPr>
                <w:t>45.21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EA71E2" w14:textId="77777777" w:rsidR="00CC69DD" w:rsidRPr="008A31E5" w:rsidRDefault="00CC69DD" w:rsidP="00B820C4">
            <w:pPr>
              <w:pStyle w:val="tabletext11"/>
              <w:jc w:val="right"/>
              <w:rPr>
                <w:ins w:id="4290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1FD520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291" w:author="Author"/>
                <w:rFonts w:cs="Arial"/>
                <w:szCs w:val="18"/>
              </w:rPr>
            </w:pPr>
            <w:ins w:id="4292" w:author="Author">
              <w:r w:rsidRPr="008A31E5">
                <w:rPr>
                  <w:rFonts w:cs="Arial"/>
                  <w:color w:val="000000"/>
                  <w:szCs w:val="18"/>
                </w:rPr>
                <w:t>29.39</w:t>
              </w:r>
            </w:ins>
          </w:p>
        </w:tc>
      </w:tr>
      <w:tr w:rsidR="00CC69DD" w:rsidRPr="008A31E5" w14:paraId="0DC0F46A" w14:textId="77777777" w:rsidTr="00CC69DD">
        <w:trPr>
          <w:cantSplit/>
          <w:trHeight w:val="190"/>
          <w:ins w:id="4293" w:author="Author"/>
        </w:trPr>
        <w:tc>
          <w:tcPr>
            <w:tcW w:w="200" w:type="dxa"/>
          </w:tcPr>
          <w:p w14:paraId="4E64737B" w14:textId="77777777" w:rsidR="00CC69DD" w:rsidRPr="008A31E5" w:rsidRDefault="00CC69DD" w:rsidP="00B820C4">
            <w:pPr>
              <w:pStyle w:val="tabletext11"/>
              <w:rPr>
                <w:ins w:id="429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AF081A" w14:textId="77777777" w:rsidR="00CC69DD" w:rsidRPr="008A31E5" w:rsidRDefault="00CC69DD" w:rsidP="00B820C4">
            <w:pPr>
              <w:pStyle w:val="tabletext11"/>
              <w:jc w:val="right"/>
              <w:rPr>
                <w:ins w:id="4295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D6C628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4296" w:author="Author"/>
              </w:rPr>
            </w:pPr>
            <w:ins w:id="4297" w:author="Author">
              <w:r w:rsidRPr="008A31E5">
                <w:t>2,000,000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7CB7FD" w14:textId="77777777" w:rsidR="00CC69DD" w:rsidRPr="008A31E5" w:rsidRDefault="00CC69DD" w:rsidP="00B820C4">
            <w:pPr>
              <w:pStyle w:val="tabletext11"/>
              <w:jc w:val="right"/>
              <w:rPr>
                <w:ins w:id="4298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0AB1503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299" w:author="Author"/>
                <w:rFonts w:cs="Arial"/>
                <w:szCs w:val="18"/>
              </w:rPr>
            </w:pPr>
            <w:ins w:id="4300" w:author="Author">
              <w:r w:rsidRPr="008A31E5">
                <w:rPr>
                  <w:rFonts w:cs="Arial"/>
                  <w:color w:val="000000"/>
                  <w:szCs w:val="18"/>
                </w:rPr>
                <w:t>49.96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520575" w14:textId="77777777" w:rsidR="00CC69DD" w:rsidRPr="008A31E5" w:rsidRDefault="00CC69DD" w:rsidP="00B820C4">
            <w:pPr>
              <w:pStyle w:val="tabletext11"/>
              <w:jc w:val="right"/>
              <w:rPr>
                <w:ins w:id="4301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A82C86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302" w:author="Author"/>
                <w:rFonts w:cs="Arial"/>
                <w:szCs w:val="18"/>
              </w:rPr>
            </w:pPr>
            <w:ins w:id="4303" w:author="Author">
              <w:r w:rsidRPr="008A31E5">
                <w:rPr>
                  <w:rFonts w:cs="Arial"/>
                  <w:color w:val="000000"/>
                  <w:szCs w:val="18"/>
                </w:rPr>
                <w:t>32.47</w:t>
              </w:r>
            </w:ins>
          </w:p>
        </w:tc>
      </w:tr>
      <w:tr w:rsidR="00CC69DD" w:rsidRPr="008A31E5" w14:paraId="69EECB29" w14:textId="77777777" w:rsidTr="00CC69DD">
        <w:trPr>
          <w:cantSplit/>
          <w:trHeight w:val="190"/>
          <w:ins w:id="4304" w:author="Author"/>
        </w:trPr>
        <w:tc>
          <w:tcPr>
            <w:tcW w:w="200" w:type="dxa"/>
          </w:tcPr>
          <w:p w14:paraId="3E6D30EB" w14:textId="77777777" w:rsidR="00CC69DD" w:rsidRPr="008A31E5" w:rsidRDefault="00CC69DD" w:rsidP="00B820C4">
            <w:pPr>
              <w:pStyle w:val="tabletext11"/>
              <w:rPr>
                <w:ins w:id="430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FA79DD" w14:textId="77777777" w:rsidR="00CC69DD" w:rsidRPr="008A31E5" w:rsidRDefault="00CC69DD" w:rsidP="00B820C4">
            <w:pPr>
              <w:pStyle w:val="tabletext11"/>
              <w:jc w:val="right"/>
              <w:rPr>
                <w:ins w:id="430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2212F7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4307" w:author="Author"/>
              </w:rPr>
            </w:pPr>
            <w:ins w:id="4308" w:author="Author">
              <w:r w:rsidRPr="008A31E5">
                <w:t>2,500,000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3E54FC" w14:textId="77777777" w:rsidR="00CC69DD" w:rsidRPr="008A31E5" w:rsidRDefault="00CC69DD" w:rsidP="00B820C4">
            <w:pPr>
              <w:pStyle w:val="tabletext11"/>
              <w:jc w:val="right"/>
              <w:rPr>
                <w:ins w:id="4309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54F3DC9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310" w:author="Author"/>
                <w:rFonts w:cs="Arial"/>
                <w:szCs w:val="18"/>
              </w:rPr>
            </w:pPr>
            <w:ins w:id="4311" w:author="Author">
              <w:r w:rsidRPr="008A31E5">
                <w:rPr>
                  <w:rFonts w:cs="Arial"/>
                  <w:color w:val="000000"/>
                  <w:szCs w:val="18"/>
                </w:rPr>
                <w:t>53.02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0213C7" w14:textId="77777777" w:rsidR="00CC69DD" w:rsidRPr="008A31E5" w:rsidRDefault="00CC69DD" w:rsidP="00B820C4">
            <w:pPr>
              <w:pStyle w:val="tabletext11"/>
              <w:jc w:val="right"/>
              <w:rPr>
                <w:ins w:id="4312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BD5EE8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313" w:author="Author"/>
                <w:rFonts w:cs="Arial"/>
                <w:szCs w:val="18"/>
              </w:rPr>
            </w:pPr>
            <w:ins w:id="4314" w:author="Author">
              <w:r w:rsidRPr="008A31E5">
                <w:rPr>
                  <w:rFonts w:cs="Arial"/>
                  <w:color w:val="000000"/>
                  <w:szCs w:val="18"/>
                </w:rPr>
                <w:t>34.46</w:t>
              </w:r>
            </w:ins>
          </w:p>
        </w:tc>
      </w:tr>
      <w:tr w:rsidR="00CC69DD" w:rsidRPr="008A31E5" w14:paraId="6491A4EA" w14:textId="77777777" w:rsidTr="00CC69DD">
        <w:trPr>
          <w:cantSplit/>
          <w:trHeight w:val="190"/>
          <w:ins w:id="4315" w:author="Author"/>
        </w:trPr>
        <w:tc>
          <w:tcPr>
            <w:tcW w:w="200" w:type="dxa"/>
          </w:tcPr>
          <w:p w14:paraId="08F4DEC8" w14:textId="77777777" w:rsidR="00CC69DD" w:rsidRPr="008A31E5" w:rsidRDefault="00CC69DD" w:rsidP="00B820C4">
            <w:pPr>
              <w:pStyle w:val="tabletext11"/>
              <w:rPr>
                <w:ins w:id="431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134DF0" w14:textId="77777777" w:rsidR="00CC69DD" w:rsidRPr="008A31E5" w:rsidRDefault="00CC69DD" w:rsidP="00B820C4">
            <w:pPr>
              <w:pStyle w:val="tabletext11"/>
              <w:jc w:val="right"/>
              <w:rPr>
                <w:ins w:id="4317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A1BB44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4318" w:author="Author"/>
              </w:rPr>
            </w:pPr>
            <w:ins w:id="4319" w:author="Author">
              <w:r w:rsidRPr="008A31E5">
                <w:t>3,000,000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99F9B2" w14:textId="77777777" w:rsidR="00CC69DD" w:rsidRPr="008A31E5" w:rsidRDefault="00CC69DD" w:rsidP="00B820C4">
            <w:pPr>
              <w:pStyle w:val="tabletext11"/>
              <w:jc w:val="right"/>
              <w:rPr>
                <w:ins w:id="4320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90CDAEA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321" w:author="Author"/>
                <w:rFonts w:cs="Arial"/>
                <w:szCs w:val="18"/>
              </w:rPr>
            </w:pPr>
            <w:ins w:id="4322" w:author="Author">
              <w:r w:rsidRPr="008A31E5">
                <w:rPr>
                  <w:rFonts w:cs="Arial"/>
                  <w:color w:val="000000"/>
                  <w:szCs w:val="18"/>
                </w:rPr>
                <w:t>55.04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36EDCB" w14:textId="77777777" w:rsidR="00CC69DD" w:rsidRPr="008A31E5" w:rsidRDefault="00CC69DD" w:rsidP="00B820C4">
            <w:pPr>
              <w:pStyle w:val="tabletext11"/>
              <w:jc w:val="right"/>
              <w:rPr>
                <w:ins w:id="4323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4D53B8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324" w:author="Author"/>
                <w:rFonts w:cs="Arial"/>
                <w:szCs w:val="18"/>
              </w:rPr>
            </w:pPr>
            <w:ins w:id="4325" w:author="Author">
              <w:r w:rsidRPr="008A31E5">
                <w:rPr>
                  <w:rFonts w:cs="Arial"/>
                  <w:color w:val="000000"/>
                  <w:szCs w:val="18"/>
                </w:rPr>
                <w:t>35.78</w:t>
              </w:r>
            </w:ins>
          </w:p>
        </w:tc>
      </w:tr>
      <w:tr w:rsidR="00CC69DD" w:rsidRPr="008A31E5" w14:paraId="6D562BD0" w14:textId="77777777" w:rsidTr="00CC69DD">
        <w:trPr>
          <w:cantSplit/>
          <w:trHeight w:val="190"/>
          <w:ins w:id="4326" w:author="Author"/>
        </w:trPr>
        <w:tc>
          <w:tcPr>
            <w:tcW w:w="200" w:type="dxa"/>
          </w:tcPr>
          <w:p w14:paraId="42709480" w14:textId="77777777" w:rsidR="00CC69DD" w:rsidRPr="008A31E5" w:rsidRDefault="00CC69DD" w:rsidP="00B820C4">
            <w:pPr>
              <w:pStyle w:val="tabletext11"/>
              <w:rPr>
                <w:ins w:id="432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FDD720" w14:textId="77777777" w:rsidR="00CC69DD" w:rsidRPr="008A31E5" w:rsidRDefault="00CC69DD" w:rsidP="00B820C4">
            <w:pPr>
              <w:pStyle w:val="tabletext11"/>
              <w:jc w:val="right"/>
              <w:rPr>
                <w:ins w:id="4328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32E4A7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4329" w:author="Author"/>
              </w:rPr>
            </w:pPr>
            <w:ins w:id="4330" w:author="Author">
              <w:r w:rsidRPr="008A31E5">
                <w:t>5,000,000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7AC896" w14:textId="77777777" w:rsidR="00CC69DD" w:rsidRPr="008A31E5" w:rsidRDefault="00CC69DD" w:rsidP="00B820C4">
            <w:pPr>
              <w:pStyle w:val="tabletext11"/>
              <w:jc w:val="right"/>
              <w:rPr>
                <w:ins w:id="4331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C6E0E51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332" w:author="Author"/>
                <w:rFonts w:cs="Arial"/>
                <w:szCs w:val="18"/>
              </w:rPr>
            </w:pPr>
            <w:ins w:id="4333" w:author="Author">
              <w:r w:rsidRPr="008A31E5">
                <w:rPr>
                  <w:rFonts w:cs="Arial"/>
                  <w:color w:val="000000"/>
                  <w:szCs w:val="18"/>
                </w:rPr>
                <w:t>61.03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27FB96" w14:textId="77777777" w:rsidR="00CC69DD" w:rsidRPr="008A31E5" w:rsidRDefault="00CC69DD" w:rsidP="00B820C4">
            <w:pPr>
              <w:pStyle w:val="tabletext11"/>
              <w:jc w:val="right"/>
              <w:rPr>
                <w:ins w:id="4334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EB923E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335" w:author="Author"/>
                <w:rFonts w:cs="Arial"/>
                <w:szCs w:val="18"/>
              </w:rPr>
            </w:pPr>
            <w:ins w:id="4336" w:author="Author">
              <w:r w:rsidRPr="008A31E5">
                <w:rPr>
                  <w:rFonts w:cs="Arial"/>
                  <w:color w:val="000000"/>
                  <w:szCs w:val="18"/>
                </w:rPr>
                <w:t>39.67</w:t>
              </w:r>
            </w:ins>
          </w:p>
        </w:tc>
      </w:tr>
      <w:tr w:rsidR="00CC69DD" w:rsidRPr="008A31E5" w14:paraId="10A72FFE" w14:textId="77777777" w:rsidTr="00CC69DD">
        <w:trPr>
          <w:cantSplit/>
          <w:trHeight w:val="190"/>
          <w:ins w:id="4337" w:author="Author"/>
        </w:trPr>
        <w:tc>
          <w:tcPr>
            <w:tcW w:w="200" w:type="dxa"/>
          </w:tcPr>
          <w:p w14:paraId="1DDBBBDB" w14:textId="77777777" w:rsidR="00CC69DD" w:rsidRPr="008A31E5" w:rsidRDefault="00CC69DD" w:rsidP="00B820C4">
            <w:pPr>
              <w:pStyle w:val="tabletext11"/>
              <w:rPr>
                <w:ins w:id="433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C28C9D" w14:textId="77777777" w:rsidR="00CC69DD" w:rsidRPr="008A31E5" w:rsidRDefault="00CC69DD" w:rsidP="00B820C4">
            <w:pPr>
              <w:pStyle w:val="tabletext11"/>
              <w:jc w:val="right"/>
              <w:rPr>
                <w:ins w:id="433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992485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4340" w:author="Author"/>
              </w:rPr>
            </w:pPr>
            <w:ins w:id="4341" w:author="Author">
              <w:r w:rsidRPr="008A31E5">
                <w:t>7,500,000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1AF913" w14:textId="77777777" w:rsidR="00CC69DD" w:rsidRPr="008A31E5" w:rsidRDefault="00CC69DD" w:rsidP="00B820C4">
            <w:pPr>
              <w:pStyle w:val="tabletext11"/>
              <w:jc w:val="right"/>
              <w:rPr>
                <w:ins w:id="4342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2D24A5B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343" w:author="Author"/>
                <w:rFonts w:cs="Arial"/>
                <w:szCs w:val="18"/>
              </w:rPr>
            </w:pPr>
            <w:ins w:id="4344" w:author="Author">
              <w:r w:rsidRPr="008A31E5">
                <w:rPr>
                  <w:rFonts w:cs="Arial"/>
                  <w:color w:val="000000"/>
                  <w:szCs w:val="18"/>
                </w:rPr>
                <w:t>64.99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7B79F3" w14:textId="77777777" w:rsidR="00CC69DD" w:rsidRPr="008A31E5" w:rsidRDefault="00CC69DD" w:rsidP="00B820C4">
            <w:pPr>
              <w:pStyle w:val="tabletext11"/>
              <w:jc w:val="right"/>
              <w:rPr>
                <w:ins w:id="4345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022089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346" w:author="Author"/>
                <w:rFonts w:cs="Arial"/>
                <w:szCs w:val="18"/>
              </w:rPr>
            </w:pPr>
            <w:ins w:id="4347" w:author="Author">
              <w:r w:rsidRPr="008A31E5">
                <w:rPr>
                  <w:rFonts w:cs="Arial"/>
                  <w:color w:val="000000"/>
                  <w:szCs w:val="18"/>
                </w:rPr>
                <w:t>42.24</w:t>
              </w:r>
            </w:ins>
          </w:p>
        </w:tc>
      </w:tr>
      <w:tr w:rsidR="00CC69DD" w:rsidRPr="008A31E5" w14:paraId="5335EC0C" w14:textId="77777777" w:rsidTr="00CC69DD">
        <w:trPr>
          <w:cantSplit/>
          <w:trHeight w:val="190"/>
          <w:ins w:id="4348" w:author="Author"/>
        </w:trPr>
        <w:tc>
          <w:tcPr>
            <w:tcW w:w="200" w:type="dxa"/>
          </w:tcPr>
          <w:p w14:paraId="78E8DF70" w14:textId="77777777" w:rsidR="00CC69DD" w:rsidRPr="008A31E5" w:rsidRDefault="00CC69DD" w:rsidP="00B820C4">
            <w:pPr>
              <w:pStyle w:val="tabletext11"/>
              <w:rPr>
                <w:ins w:id="434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D0C66C" w14:textId="77777777" w:rsidR="00CC69DD" w:rsidRPr="008A31E5" w:rsidRDefault="00CC69DD" w:rsidP="00B820C4">
            <w:pPr>
              <w:pStyle w:val="tabletext11"/>
              <w:jc w:val="right"/>
              <w:rPr>
                <w:ins w:id="4350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58E518" w14:textId="77777777" w:rsidR="00CC69DD" w:rsidRPr="008A31E5" w:rsidRDefault="00CC69DD" w:rsidP="00B820C4">
            <w:pPr>
              <w:pStyle w:val="tabletext11"/>
              <w:tabs>
                <w:tab w:val="decimal" w:pos="900"/>
              </w:tabs>
              <w:rPr>
                <w:ins w:id="4351" w:author="Author"/>
              </w:rPr>
            </w:pPr>
            <w:ins w:id="4352" w:author="Author">
              <w:r w:rsidRPr="008A31E5">
                <w:t>10,000,000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59849D" w14:textId="77777777" w:rsidR="00CC69DD" w:rsidRPr="008A31E5" w:rsidRDefault="00CC69DD" w:rsidP="00B820C4">
            <w:pPr>
              <w:pStyle w:val="tabletext11"/>
              <w:jc w:val="right"/>
              <w:rPr>
                <w:ins w:id="4353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A414C09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354" w:author="Author"/>
                <w:rFonts w:cs="Arial"/>
                <w:szCs w:val="18"/>
              </w:rPr>
            </w:pPr>
            <w:ins w:id="4355" w:author="Author">
              <w:r w:rsidRPr="008A31E5">
                <w:rPr>
                  <w:rFonts w:cs="Arial"/>
                  <w:color w:val="000000"/>
                  <w:szCs w:val="18"/>
                </w:rPr>
                <w:t>67.77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0EB64E" w14:textId="77777777" w:rsidR="00CC69DD" w:rsidRPr="008A31E5" w:rsidRDefault="00CC69DD" w:rsidP="00B820C4">
            <w:pPr>
              <w:pStyle w:val="tabletext11"/>
              <w:jc w:val="right"/>
              <w:rPr>
                <w:ins w:id="4356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74C1A7" w14:textId="77777777" w:rsidR="00CC69DD" w:rsidRPr="008A31E5" w:rsidRDefault="00CC69DD" w:rsidP="00B820C4">
            <w:pPr>
              <w:pStyle w:val="tabletext11"/>
              <w:tabs>
                <w:tab w:val="decimal" w:pos="480"/>
              </w:tabs>
              <w:rPr>
                <w:ins w:id="4357" w:author="Author"/>
                <w:rFonts w:cs="Arial"/>
                <w:szCs w:val="18"/>
              </w:rPr>
            </w:pPr>
            <w:ins w:id="4358" w:author="Author">
              <w:r w:rsidRPr="008A31E5">
                <w:rPr>
                  <w:rFonts w:cs="Arial"/>
                  <w:color w:val="000000"/>
                  <w:szCs w:val="18"/>
                </w:rPr>
                <w:t>44.06</w:t>
              </w:r>
            </w:ins>
          </w:p>
        </w:tc>
      </w:tr>
    </w:tbl>
    <w:p w14:paraId="56AD7408" w14:textId="77777777" w:rsidR="00CC69DD" w:rsidRPr="008A31E5" w:rsidRDefault="00CC69DD" w:rsidP="00B820C4">
      <w:pPr>
        <w:pStyle w:val="tablecaption"/>
        <w:rPr>
          <w:ins w:id="4359" w:author="Author"/>
        </w:rPr>
      </w:pPr>
      <w:ins w:id="4360" w:author="Author">
        <w:r w:rsidRPr="008A31E5">
          <w:t>Table 297.B.3.a.(3)(LC) Single Limits Underinsured Motorists Bodily Injury Coverage Loss Costs</w:t>
        </w:r>
      </w:ins>
    </w:p>
    <w:p w14:paraId="5749316B" w14:textId="77777777" w:rsidR="00CC69DD" w:rsidRPr="008A31E5" w:rsidRDefault="00CC69DD" w:rsidP="00B820C4">
      <w:pPr>
        <w:pStyle w:val="isonormal"/>
        <w:rPr>
          <w:ins w:id="4361" w:author="Author"/>
        </w:rPr>
      </w:pPr>
    </w:p>
    <w:p w14:paraId="2DF9BFE5" w14:textId="77777777" w:rsidR="00CC69DD" w:rsidRPr="008A31E5" w:rsidRDefault="00CC69DD" w:rsidP="00B820C4">
      <w:pPr>
        <w:pStyle w:val="space8"/>
        <w:rPr>
          <w:ins w:id="4362" w:author="Author"/>
        </w:rPr>
      </w:pPr>
    </w:p>
    <w:tbl>
      <w:tblPr>
        <w:tblW w:w="5042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50"/>
        <w:gridCol w:w="1880"/>
        <w:gridCol w:w="150"/>
        <w:gridCol w:w="1222"/>
        <w:gridCol w:w="229"/>
        <w:gridCol w:w="1211"/>
      </w:tblGrid>
      <w:tr w:rsidR="00CC69DD" w:rsidRPr="008A31E5" w14:paraId="70B985F3" w14:textId="77777777" w:rsidTr="00AC74D0">
        <w:trPr>
          <w:cantSplit/>
          <w:trHeight w:val="190"/>
          <w:ins w:id="4363" w:author="Author"/>
        </w:trPr>
        <w:tc>
          <w:tcPr>
            <w:tcW w:w="200" w:type="dxa"/>
          </w:tcPr>
          <w:p w14:paraId="61438EDA" w14:textId="77777777" w:rsidR="00CC69DD" w:rsidRPr="008A31E5" w:rsidRDefault="00CC69DD" w:rsidP="00B820C4">
            <w:pPr>
              <w:pStyle w:val="tablehead"/>
              <w:rPr>
                <w:ins w:id="4364" w:author="Author"/>
              </w:rPr>
            </w:pPr>
          </w:p>
        </w:tc>
        <w:tc>
          <w:tcPr>
            <w:tcW w:w="4842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7CC3927" w14:textId="77777777" w:rsidR="00CC69DD" w:rsidRPr="008A31E5" w:rsidRDefault="00CC69DD" w:rsidP="00B820C4">
            <w:pPr>
              <w:pStyle w:val="tablehead"/>
              <w:rPr>
                <w:ins w:id="4365" w:author="Author"/>
              </w:rPr>
            </w:pPr>
            <w:ins w:id="4366" w:author="Author">
              <w:r w:rsidRPr="008A31E5">
                <w:t>Uninsured Motorists Bodily Injury</w:t>
              </w:r>
            </w:ins>
          </w:p>
        </w:tc>
      </w:tr>
      <w:tr w:rsidR="00CC69DD" w:rsidRPr="008A31E5" w14:paraId="36480A6B" w14:textId="77777777" w:rsidTr="00AC74D0">
        <w:trPr>
          <w:cantSplit/>
          <w:trHeight w:val="518"/>
          <w:ins w:id="4367" w:author="Author"/>
        </w:trPr>
        <w:tc>
          <w:tcPr>
            <w:tcW w:w="200" w:type="dxa"/>
            <w:hideMark/>
          </w:tcPr>
          <w:p w14:paraId="1854B3FD" w14:textId="77777777" w:rsidR="00CC69DD" w:rsidRPr="008A31E5" w:rsidRDefault="00CC69DD" w:rsidP="00B820C4">
            <w:pPr>
              <w:pStyle w:val="tablehead"/>
              <w:rPr>
                <w:ins w:id="4368" w:author="Author"/>
              </w:rPr>
            </w:pPr>
          </w:p>
        </w:tc>
        <w:tc>
          <w:tcPr>
            <w:tcW w:w="20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489BC5E" w14:textId="77777777" w:rsidR="00CC69DD" w:rsidRPr="008A31E5" w:rsidRDefault="00CC69DD" w:rsidP="00B820C4">
            <w:pPr>
              <w:pStyle w:val="tablehead"/>
              <w:rPr>
                <w:ins w:id="4369" w:author="Author"/>
              </w:rPr>
            </w:pPr>
            <w:ins w:id="4370" w:author="Author">
              <w:r w:rsidRPr="008A31E5">
                <w:t>Bodily Injury</w:t>
              </w:r>
              <w:r w:rsidRPr="008A31E5">
                <w:br/>
                <w:t>Limits</w:t>
              </w:r>
            </w:ins>
          </w:p>
        </w:tc>
        <w:tc>
          <w:tcPr>
            <w:tcW w:w="1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30C1241" w14:textId="77777777" w:rsidR="00CC69DD" w:rsidRPr="008A31E5" w:rsidRDefault="00CC69DD" w:rsidP="00B820C4">
            <w:pPr>
              <w:pStyle w:val="tablehead"/>
              <w:rPr>
                <w:ins w:id="4371" w:author="Author"/>
              </w:rPr>
            </w:pPr>
            <w:ins w:id="4372" w:author="Author">
              <w:r w:rsidRPr="008A31E5">
                <w:t>Private</w:t>
              </w:r>
            </w:ins>
            <w:r w:rsidRPr="008A31E5">
              <w:br/>
            </w:r>
            <w:ins w:id="4373" w:author="Author">
              <w:r w:rsidRPr="008A31E5">
                <w:t>Passenger</w:t>
              </w:r>
              <w:r w:rsidRPr="008A31E5">
                <w:br/>
                <w:t>Types Per</w:t>
              </w:r>
            </w:ins>
            <w:r w:rsidRPr="008A31E5">
              <w:br/>
            </w:r>
            <w:ins w:id="4374" w:author="Author">
              <w:r w:rsidRPr="008A31E5">
                <w:t>Exposure</w:t>
              </w:r>
            </w:ins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125129D" w14:textId="77777777" w:rsidR="00CC69DD" w:rsidRPr="008A31E5" w:rsidRDefault="00CC69DD" w:rsidP="00B820C4">
            <w:pPr>
              <w:pStyle w:val="tablehead"/>
              <w:rPr>
                <w:ins w:id="4375" w:author="Author"/>
              </w:rPr>
            </w:pPr>
            <w:ins w:id="4376" w:author="Author">
              <w:r w:rsidRPr="008A31E5">
                <w:t>Other Than</w:t>
              </w:r>
            </w:ins>
            <w:r w:rsidRPr="008A31E5">
              <w:br/>
            </w:r>
            <w:ins w:id="4377" w:author="Author">
              <w:r w:rsidRPr="008A31E5">
                <w:t>Private</w:t>
              </w:r>
            </w:ins>
            <w:r w:rsidRPr="008A31E5">
              <w:br/>
            </w:r>
            <w:ins w:id="4378" w:author="Author">
              <w:r w:rsidRPr="008A31E5">
                <w:t>Passenger</w:t>
              </w:r>
            </w:ins>
            <w:r w:rsidRPr="008A31E5">
              <w:br/>
            </w:r>
            <w:ins w:id="4379" w:author="Author">
              <w:r w:rsidRPr="008A31E5">
                <w:t>Types</w:t>
              </w:r>
              <w:r w:rsidRPr="008A31E5">
                <w:br/>
                <w:t>Per Exposure</w:t>
              </w:r>
            </w:ins>
          </w:p>
        </w:tc>
      </w:tr>
      <w:tr w:rsidR="00CC69DD" w:rsidRPr="008A31E5" w14:paraId="18187B31" w14:textId="77777777" w:rsidTr="00AC74D0">
        <w:trPr>
          <w:cantSplit/>
          <w:trHeight w:val="190"/>
          <w:ins w:id="4380" w:author="Author"/>
        </w:trPr>
        <w:tc>
          <w:tcPr>
            <w:tcW w:w="200" w:type="dxa"/>
          </w:tcPr>
          <w:p w14:paraId="04C48E9B" w14:textId="77777777" w:rsidR="00CC69DD" w:rsidRPr="008A31E5" w:rsidRDefault="00CC69DD" w:rsidP="00B820C4">
            <w:pPr>
              <w:pStyle w:val="tabletext11"/>
              <w:rPr>
                <w:ins w:id="4381" w:author="Author"/>
              </w:rPr>
            </w:pP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39F7AB9" w14:textId="77777777" w:rsidR="00CC69DD" w:rsidRPr="008A31E5" w:rsidRDefault="00CC69DD" w:rsidP="00B820C4">
            <w:pPr>
              <w:pStyle w:val="tabletext11"/>
              <w:rPr>
                <w:ins w:id="4382" w:author="Author"/>
              </w:rPr>
            </w:pPr>
            <w:ins w:id="4383" w:author="Author">
              <w:r w:rsidRPr="008A31E5">
                <w:t>$</w:t>
              </w:r>
            </w:ins>
          </w:p>
        </w:tc>
        <w:tc>
          <w:tcPr>
            <w:tcW w:w="18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833B758" w14:textId="77777777" w:rsidR="00CC69DD" w:rsidRPr="008A31E5" w:rsidRDefault="00CC69DD" w:rsidP="00B820C4">
            <w:pPr>
              <w:pStyle w:val="tabletext11"/>
              <w:tabs>
                <w:tab w:val="decimal" w:pos="800"/>
              </w:tabs>
              <w:jc w:val="both"/>
              <w:rPr>
                <w:ins w:id="4384" w:author="Author"/>
              </w:rPr>
            </w:pPr>
            <w:ins w:id="4385" w:author="Author">
              <w:r w:rsidRPr="008A31E5">
                <w:t>25,000/50,000</w:t>
              </w:r>
            </w:ins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30D5DEC" w14:textId="77777777" w:rsidR="00CC69DD" w:rsidRPr="008A31E5" w:rsidRDefault="00CC69DD" w:rsidP="00B820C4">
            <w:pPr>
              <w:pStyle w:val="tabletext11"/>
              <w:jc w:val="right"/>
              <w:rPr>
                <w:ins w:id="4386" w:author="Author"/>
              </w:rPr>
            </w:pPr>
            <w:ins w:id="4387" w:author="Author">
              <w:r w:rsidRPr="008A31E5">
                <w:t>$</w:t>
              </w:r>
            </w:ins>
          </w:p>
        </w:tc>
        <w:tc>
          <w:tcPr>
            <w:tcW w:w="122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02D8EDFF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388" w:author="Author"/>
                <w:rFonts w:cs="Arial"/>
                <w:szCs w:val="18"/>
              </w:rPr>
            </w:pPr>
            <w:ins w:id="4389" w:author="Author">
              <w:r w:rsidRPr="008A31E5">
                <w:rPr>
                  <w:rFonts w:cs="Arial"/>
                  <w:color w:val="000000"/>
                  <w:szCs w:val="18"/>
                </w:rPr>
                <w:t>4.60</w:t>
              </w:r>
            </w:ins>
          </w:p>
        </w:tc>
        <w:tc>
          <w:tcPr>
            <w:tcW w:w="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72EF925" w14:textId="77777777" w:rsidR="00CC69DD" w:rsidRPr="008A31E5" w:rsidRDefault="00CC69DD" w:rsidP="00B820C4">
            <w:pPr>
              <w:pStyle w:val="tabletext11"/>
              <w:jc w:val="right"/>
              <w:rPr>
                <w:ins w:id="4390" w:author="Author"/>
                <w:rFonts w:cs="Arial"/>
                <w:szCs w:val="18"/>
              </w:rPr>
            </w:pPr>
            <w:ins w:id="4391" w:author="Author">
              <w:r w:rsidRPr="008A31E5">
                <w:rPr>
                  <w:rFonts w:cs="Arial"/>
                  <w:szCs w:val="18"/>
                </w:rPr>
                <w:t>$</w:t>
              </w:r>
            </w:ins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018F269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392" w:author="Author"/>
                <w:rFonts w:cs="Arial"/>
                <w:szCs w:val="18"/>
              </w:rPr>
            </w:pPr>
            <w:ins w:id="4393" w:author="Author">
              <w:r w:rsidRPr="008A31E5">
                <w:rPr>
                  <w:rFonts w:cs="Arial"/>
                  <w:color w:val="000000"/>
                  <w:szCs w:val="18"/>
                </w:rPr>
                <w:t>3.23</w:t>
              </w:r>
            </w:ins>
          </w:p>
        </w:tc>
      </w:tr>
      <w:tr w:rsidR="00CC69DD" w:rsidRPr="008A31E5" w14:paraId="753E7191" w14:textId="77777777" w:rsidTr="00AC74D0">
        <w:trPr>
          <w:cantSplit/>
          <w:trHeight w:val="190"/>
          <w:ins w:id="4394" w:author="Author"/>
        </w:trPr>
        <w:tc>
          <w:tcPr>
            <w:tcW w:w="200" w:type="dxa"/>
          </w:tcPr>
          <w:p w14:paraId="7E3AC07E" w14:textId="77777777" w:rsidR="00CC69DD" w:rsidRPr="008A31E5" w:rsidRDefault="00CC69DD" w:rsidP="00B820C4">
            <w:pPr>
              <w:pStyle w:val="tabletext11"/>
              <w:rPr>
                <w:ins w:id="4395" w:author="Author"/>
              </w:rPr>
            </w:pP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F79CBB" w14:textId="77777777" w:rsidR="00CC69DD" w:rsidRPr="008A31E5" w:rsidRDefault="00CC69DD" w:rsidP="00B820C4">
            <w:pPr>
              <w:pStyle w:val="tabletext11"/>
              <w:rPr>
                <w:ins w:id="4396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C448E9E" w14:textId="77777777" w:rsidR="00CC69DD" w:rsidRPr="008A31E5" w:rsidRDefault="00CC69DD" w:rsidP="00B820C4">
            <w:pPr>
              <w:pStyle w:val="tabletext11"/>
              <w:tabs>
                <w:tab w:val="decimal" w:pos="800"/>
              </w:tabs>
              <w:jc w:val="both"/>
              <w:rPr>
                <w:ins w:id="4397" w:author="Author"/>
              </w:rPr>
            </w:pPr>
            <w:ins w:id="4398" w:author="Author">
              <w:r w:rsidRPr="008A31E5">
                <w:t>50,000/100,000</w:t>
              </w:r>
            </w:ins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2037B1" w14:textId="77777777" w:rsidR="00CC69DD" w:rsidRPr="008A31E5" w:rsidRDefault="00CC69DD" w:rsidP="00B820C4">
            <w:pPr>
              <w:pStyle w:val="tabletext11"/>
              <w:jc w:val="right"/>
              <w:rPr>
                <w:ins w:id="4399" w:author="Author"/>
              </w:rPr>
            </w:pPr>
          </w:p>
        </w:tc>
        <w:tc>
          <w:tcPr>
            <w:tcW w:w="122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7805312D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400" w:author="Author"/>
                <w:rFonts w:cs="Arial"/>
                <w:szCs w:val="18"/>
              </w:rPr>
            </w:pPr>
            <w:ins w:id="4401" w:author="Author">
              <w:r w:rsidRPr="008A31E5">
                <w:rPr>
                  <w:rFonts w:cs="Arial"/>
                  <w:color w:val="000000"/>
                  <w:szCs w:val="18"/>
                </w:rPr>
                <w:t>5.84</w:t>
              </w:r>
            </w:ins>
          </w:p>
        </w:tc>
        <w:tc>
          <w:tcPr>
            <w:tcW w:w="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3C8E2B" w14:textId="77777777" w:rsidR="00CC69DD" w:rsidRPr="008A31E5" w:rsidRDefault="00CC69DD" w:rsidP="00B820C4">
            <w:pPr>
              <w:pStyle w:val="tabletext11"/>
              <w:jc w:val="right"/>
              <w:rPr>
                <w:ins w:id="4402" w:author="Author"/>
                <w:rFonts w:cs="Arial"/>
                <w:szCs w:val="18"/>
              </w:rPr>
            </w:pPr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0270D86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403" w:author="Author"/>
                <w:rFonts w:cs="Arial"/>
                <w:szCs w:val="18"/>
              </w:rPr>
            </w:pPr>
            <w:ins w:id="4404" w:author="Author">
              <w:r w:rsidRPr="008A31E5">
                <w:rPr>
                  <w:rFonts w:cs="Arial"/>
                  <w:color w:val="000000"/>
                  <w:szCs w:val="18"/>
                </w:rPr>
                <w:t>4.10</w:t>
              </w:r>
            </w:ins>
          </w:p>
        </w:tc>
      </w:tr>
      <w:tr w:rsidR="00CC69DD" w:rsidRPr="008A31E5" w14:paraId="72B76931" w14:textId="77777777" w:rsidTr="00AC74D0">
        <w:trPr>
          <w:cantSplit/>
          <w:trHeight w:val="190"/>
          <w:ins w:id="4405" w:author="Author"/>
        </w:trPr>
        <w:tc>
          <w:tcPr>
            <w:tcW w:w="200" w:type="dxa"/>
          </w:tcPr>
          <w:p w14:paraId="7797C81A" w14:textId="77777777" w:rsidR="00CC69DD" w:rsidRPr="008A31E5" w:rsidRDefault="00CC69DD" w:rsidP="00B820C4">
            <w:pPr>
              <w:pStyle w:val="tabletext11"/>
              <w:rPr>
                <w:ins w:id="4406" w:author="Author"/>
              </w:rPr>
            </w:pP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E48269" w14:textId="77777777" w:rsidR="00CC69DD" w:rsidRPr="008A31E5" w:rsidRDefault="00CC69DD" w:rsidP="00B820C4">
            <w:pPr>
              <w:pStyle w:val="tabletext11"/>
              <w:rPr>
                <w:ins w:id="4407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D6BBE74" w14:textId="77777777" w:rsidR="00CC69DD" w:rsidRPr="008A31E5" w:rsidRDefault="00CC69DD" w:rsidP="00B820C4">
            <w:pPr>
              <w:pStyle w:val="tabletext11"/>
              <w:tabs>
                <w:tab w:val="decimal" w:pos="800"/>
              </w:tabs>
              <w:jc w:val="both"/>
              <w:rPr>
                <w:ins w:id="4408" w:author="Author"/>
              </w:rPr>
            </w:pPr>
            <w:ins w:id="4409" w:author="Author">
              <w:r w:rsidRPr="008A31E5">
                <w:t>100,000/300,000</w:t>
              </w:r>
            </w:ins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76267B" w14:textId="77777777" w:rsidR="00CC69DD" w:rsidRPr="008A31E5" w:rsidRDefault="00CC69DD" w:rsidP="00B820C4">
            <w:pPr>
              <w:pStyle w:val="tabletext11"/>
              <w:jc w:val="right"/>
              <w:rPr>
                <w:ins w:id="4410" w:author="Author"/>
              </w:rPr>
            </w:pPr>
          </w:p>
        </w:tc>
        <w:tc>
          <w:tcPr>
            <w:tcW w:w="122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54AF1B51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411" w:author="Author"/>
                <w:rFonts w:cs="Arial"/>
                <w:szCs w:val="18"/>
              </w:rPr>
            </w:pPr>
            <w:ins w:id="4412" w:author="Author">
              <w:r w:rsidRPr="008A31E5">
                <w:rPr>
                  <w:rFonts w:cs="Arial"/>
                  <w:color w:val="000000"/>
                  <w:szCs w:val="18"/>
                </w:rPr>
                <w:t>7.27</w:t>
              </w:r>
            </w:ins>
          </w:p>
        </w:tc>
        <w:tc>
          <w:tcPr>
            <w:tcW w:w="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B7DC13" w14:textId="77777777" w:rsidR="00CC69DD" w:rsidRPr="008A31E5" w:rsidRDefault="00CC69DD" w:rsidP="00B820C4">
            <w:pPr>
              <w:pStyle w:val="tabletext11"/>
              <w:jc w:val="right"/>
              <w:rPr>
                <w:ins w:id="4413" w:author="Author"/>
                <w:rFonts w:cs="Arial"/>
                <w:szCs w:val="18"/>
              </w:rPr>
            </w:pPr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482A317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414" w:author="Author"/>
                <w:rFonts w:cs="Arial"/>
                <w:szCs w:val="18"/>
              </w:rPr>
            </w:pPr>
            <w:ins w:id="4415" w:author="Author">
              <w:r w:rsidRPr="008A31E5">
                <w:rPr>
                  <w:rFonts w:cs="Arial"/>
                  <w:color w:val="000000"/>
                  <w:szCs w:val="18"/>
                </w:rPr>
                <w:t>5.10</w:t>
              </w:r>
            </w:ins>
          </w:p>
        </w:tc>
      </w:tr>
      <w:tr w:rsidR="00CC69DD" w:rsidRPr="008A31E5" w14:paraId="066B130B" w14:textId="77777777" w:rsidTr="00AC74D0">
        <w:trPr>
          <w:cantSplit/>
          <w:trHeight w:val="190"/>
          <w:ins w:id="4416" w:author="Author"/>
        </w:trPr>
        <w:tc>
          <w:tcPr>
            <w:tcW w:w="200" w:type="dxa"/>
          </w:tcPr>
          <w:p w14:paraId="014B73B7" w14:textId="77777777" w:rsidR="00CC69DD" w:rsidRPr="008A31E5" w:rsidRDefault="00CC69DD" w:rsidP="00B820C4">
            <w:pPr>
              <w:pStyle w:val="tabletext11"/>
              <w:rPr>
                <w:ins w:id="4417" w:author="Author"/>
              </w:rPr>
            </w:pP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A2F125" w14:textId="77777777" w:rsidR="00CC69DD" w:rsidRPr="008A31E5" w:rsidRDefault="00CC69DD" w:rsidP="00B820C4">
            <w:pPr>
              <w:pStyle w:val="tabletext11"/>
              <w:rPr>
                <w:ins w:id="4418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0A0516" w14:textId="77777777" w:rsidR="00CC69DD" w:rsidRPr="008A31E5" w:rsidRDefault="00CC69DD" w:rsidP="00B820C4">
            <w:pPr>
              <w:pStyle w:val="tabletext11"/>
              <w:tabs>
                <w:tab w:val="decimal" w:pos="800"/>
              </w:tabs>
              <w:jc w:val="both"/>
              <w:rPr>
                <w:ins w:id="4419" w:author="Author"/>
              </w:rPr>
            </w:pPr>
            <w:ins w:id="4420" w:author="Author">
              <w:r w:rsidRPr="008A31E5">
                <w:t>250,000/500,000</w:t>
              </w:r>
            </w:ins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7210D5" w14:textId="77777777" w:rsidR="00CC69DD" w:rsidRPr="008A31E5" w:rsidRDefault="00CC69DD" w:rsidP="00B820C4">
            <w:pPr>
              <w:pStyle w:val="tabletext11"/>
              <w:jc w:val="right"/>
              <w:rPr>
                <w:ins w:id="4421" w:author="Author"/>
              </w:rPr>
            </w:pPr>
          </w:p>
        </w:tc>
        <w:tc>
          <w:tcPr>
            <w:tcW w:w="122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5FC8E54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422" w:author="Author"/>
                <w:rFonts w:cs="Arial"/>
                <w:szCs w:val="18"/>
              </w:rPr>
            </w:pPr>
            <w:ins w:id="4423" w:author="Author">
              <w:r w:rsidRPr="008A31E5">
                <w:rPr>
                  <w:rFonts w:cs="Arial"/>
                  <w:color w:val="000000"/>
                  <w:szCs w:val="18"/>
                </w:rPr>
                <w:t>9.02</w:t>
              </w:r>
            </w:ins>
          </w:p>
        </w:tc>
        <w:tc>
          <w:tcPr>
            <w:tcW w:w="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ECE2EB" w14:textId="77777777" w:rsidR="00CC69DD" w:rsidRPr="008A31E5" w:rsidRDefault="00CC69DD" w:rsidP="00B820C4">
            <w:pPr>
              <w:pStyle w:val="tabletext11"/>
              <w:jc w:val="right"/>
              <w:rPr>
                <w:ins w:id="4424" w:author="Author"/>
                <w:rFonts w:cs="Arial"/>
                <w:szCs w:val="18"/>
              </w:rPr>
            </w:pPr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C9FFE6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425" w:author="Author"/>
                <w:rFonts w:cs="Arial"/>
                <w:szCs w:val="18"/>
              </w:rPr>
            </w:pPr>
            <w:ins w:id="4426" w:author="Author">
              <w:r w:rsidRPr="008A31E5">
                <w:rPr>
                  <w:rFonts w:cs="Arial"/>
                  <w:color w:val="000000"/>
                  <w:szCs w:val="18"/>
                </w:rPr>
                <w:t>6.32</w:t>
              </w:r>
            </w:ins>
          </w:p>
        </w:tc>
      </w:tr>
      <w:tr w:rsidR="00CC69DD" w:rsidRPr="008A31E5" w14:paraId="540BD341" w14:textId="77777777" w:rsidTr="00AC74D0">
        <w:trPr>
          <w:cantSplit/>
          <w:trHeight w:val="190"/>
          <w:ins w:id="4427" w:author="Author"/>
        </w:trPr>
        <w:tc>
          <w:tcPr>
            <w:tcW w:w="200" w:type="dxa"/>
          </w:tcPr>
          <w:p w14:paraId="54C64378" w14:textId="77777777" w:rsidR="00CC69DD" w:rsidRPr="008A31E5" w:rsidRDefault="00CC69DD" w:rsidP="00B820C4">
            <w:pPr>
              <w:pStyle w:val="tabletext11"/>
              <w:rPr>
                <w:ins w:id="4428" w:author="Author"/>
              </w:rPr>
            </w:pP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172E74" w14:textId="77777777" w:rsidR="00CC69DD" w:rsidRPr="008A31E5" w:rsidRDefault="00CC69DD" w:rsidP="00B820C4">
            <w:pPr>
              <w:pStyle w:val="tabletext11"/>
              <w:rPr>
                <w:ins w:id="4429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5E0C80" w14:textId="77777777" w:rsidR="00CC69DD" w:rsidRPr="008A31E5" w:rsidRDefault="00CC69DD" w:rsidP="00B820C4">
            <w:pPr>
              <w:pStyle w:val="tabletext11"/>
              <w:tabs>
                <w:tab w:val="decimal" w:pos="800"/>
              </w:tabs>
              <w:jc w:val="both"/>
              <w:rPr>
                <w:ins w:id="4430" w:author="Author"/>
              </w:rPr>
            </w:pPr>
            <w:ins w:id="4431" w:author="Author">
              <w:r w:rsidRPr="008A31E5">
                <w:t>500,000/1,000,000</w:t>
              </w:r>
            </w:ins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128E13" w14:textId="77777777" w:rsidR="00CC69DD" w:rsidRPr="008A31E5" w:rsidRDefault="00CC69DD" w:rsidP="00B820C4">
            <w:pPr>
              <w:pStyle w:val="tabletext11"/>
              <w:jc w:val="right"/>
              <w:rPr>
                <w:ins w:id="4432" w:author="Author"/>
              </w:rPr>
            </w:pPr>
          </w:p>
        </w:tc>
        <w:tc>
          <w:tcPr>
            <w:tcW w:w="122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6E1473E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433" w:author="Author"/>
                <w:rFonts w:cs="Arial"/>
                <w:szCs w:val="18"/>
              </w:rPr>
            </w:pPr>
            <w:ins w:id="4434" w:author="Author">
              <w:r w:rsidRPr="008A31E5">
                <w:rPr>
                  <w:rFonts w:cs="Arial"/>
                  <w:color w:val="000000"/>
                  <w:szCs w:val="18"/>
                </w:rPr>
                <w:t>10.26</w:t>
              </w:r>
            </w:ins>
          </w:p>
        </w:tc>
        <w:tc>
          <w:tcPr>
            <w:tcW w:w="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76F548" w14:textId="77777777" w:rsidR="00CC69DD" w:rsidRPr="008A31E5" w:rsidRDefault="00CC69DD" w:rsidP="00B820C4">
            <w:pPr>
              <w:pStyle w:val="tabletext11"/>
              <w:jc w:val="right"/>
              <w:rPr>
                <w:ins w:id="4435" w:author="Author"/>
                <w:rFonts w:cs="Arial"/>
                <w:szCs w:val="18"/>
              </w:rPr>
            </w:pPr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ACAA3E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436" w:author="Author"/>
                <w:rFonts w:cs="Arial"/>
                <w:szCs w:val="18"/>
              </w:rPr>
            </w:pPr>
            <w:ins w:id="4437" w:author="Author">
              <w:r w:rsidRPr="008A31E5">
                <w:rPr>
                  <w:rFonts w:cs="Arial"/>
                  <w:color w:val="000000"/>
                  <w:szCs w:val="18"/>
                </w:rPr>
                <w:t>7.20</w:t>
              </w:r>
            </w:ins>
          </w:p>
        </w:tc>
      </w:tr>
      <w:tr w:rsidR="00CC69DD" w:rsidRPr="008A31E5" w14:paraId="6F54EDB4" w14:textId="77777777" w:rsidTr="00AC74D0">
        <w:trPr>
          <w:cantSplit/>
          <w:trHeight w:val="190"/>
          <w:ins w:id="4438" w:author="Author"/>
        </w:trPr>
        <w:tc>
          <w:tcPr>
            <w:tcW w:w="200" w:type="dxa"/>
          </w:tcPr>
          <w:p w14:paraId="64B4506F" w14:textId="77777777" w:rsidR="00CC69DD" w:rsidRPr="008A31E5" w:rsidRDefault="00CC69DD" w:rsidP="00B820C4">
            <w:pPr>
              <w:pStyle w:val="tabletext11"/>
              <w:rPr>
                <w:ins w:id="4439" w:author="Author"/>
              </w:rPr>
            </w:pP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7E9AC5" w14:textId="77777777" w:rsidR="00CC69DD" w:rsidRPr="008A31E5" w:rsidRDefault="00CC69DD" w:rsidP="00B820C4">
            <w:pPr>
              <w:pStyle w:val="tabletext11"/>
              <w:rPr>
                <w:ins w:id="4440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047FB6" w14:textId="77777777" w:rsidR="00CC69DD" w:rsidRPr="008A31E5" w:rsidRDefault="00CC69DD" w:rsidP="00B820C4">
            <w:pPr>
              <w:pStyle w:val="tabletext11"/>
              <w:tabs>
                <w:tab w:val="decimal" w:pos="800"/>
              </w:tabs>
              <w:jc w:val="both"/>
              <w:rPr>
                <w:ins w:id="4441" w:author="Author"/>
              </w:rPr>
            </w:pPr>
            <w:ins w:id="4442" w:author="Author">
              <w:r w:rsidRPr="008A31E5">
                <w:t>1,000,000/2,000,000</w:t>
              </w:r>
            </w:ins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A4449B" w14:textId="77777777" w:rsidR="00CC69DD" w:rsidRPr="008A31E5" w:rsidRDefault="00CC69DD" w:rsidP="00B820C4">
            <w:pPr>
              <w:pStyle w:val="tabletext11"/>
              <w:jc w:val="right"/>
              <w:rPr>
                <w:ins w:id="4443" w:author="Author"/>
              </w:rPr>
            </w:pPr>
          </w:p>
        </w:tc>
        <w:tc>
          <w:tcPr>
            <w:tcW w:w="122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BE8BFD4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444" w:author="Author"/>
                <w:rFonts w:cs="Arial"/>
                <w:szCs w:val="18"/>
              </w:rPr>
            </w:pPr>
            <w:ins w:id="4445" w:author="Author">
              <w:r w:rsidRPr="008A31E5">
                <w:rPr>
                  <w:rFonts w:cs="Arial"/>
                  <w:color w:val="000000"/>
                  <w:szCs w:val="18"/>
                </w:rPr>
                <w:t>11.32</w:t>
              </w:r>
            </w:ins>
          </w:p>
        </w:tc>
        <w:tc>
          <w:tcPr>
            <w:tcW w:w="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1419D5" w14:textId="77777777" w:rsidR="00CC69DD" w:rsidRPr="008A31E5" w:rsidRDefault="00CC69DD" w:rsidP="00B820C4">
            <w:pPr>
              <w:pStyle w:val="tabletext11"/>
              <w:jc w:val="right"/>
              <w:rPr>
                <w:ins w:id="4446" w:author="Author"/>
                <w:rFonts w:cs="Arial"/>
                <w:szCs w:val="18"/>
              </w:rPr>
            </w:pPr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2FD6EC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447" w:author="Author"/>
                <w:rFonts w:cs="Arial"/>
                <w:szCs w:val="18"/>
              </w:rPr>
            </w:pPr>
            <w:ins w:id="4448" w:author="Author">
              <w:r w:rsidRPr="008A31E5">
                <w:rPr>
                  <w:rFonts w:cs="Arial"/>
                  <w:color w:val="000000"/>
                  <w:szCs w:val="18"/>
                </w:rPr>
                <w:t>7.94</w:t>
              </w:r>
            </w:ins>
          </w:p>
        </w:tc>
      </w:tr>
      <w:tr w:rsidR="00CC69DD" w:rsidRPr="008A31E5" w14:paraId="4BC2BD41" w14:textId="77777777" w:rsidTr="00AC74D0">
        <w:trPr>
          <w:cantSplit/>
          <w:trHeight w:val="190"/>
          <w:ins w:id="4449" w:author="Author"/>
        </w:trPr>
        <w:tc>
          <w:tcPr>
            <w:tcW w:w="200" w:type="dxa"/>
          </w:tcPr>
          <w:p w14:paraId="283007A8" w14:textId="77777777" w:rsidR="00CC69DD" w:rsidRPr="008A31E5" w:rsidRDefault="00CC69DD" w:rsidP="00B820C4">
            <w:pPr>
              <w:pStyle w:val="tabletext11"/>
              <w:rPr>
                <w:ins w:id="4450" w:author="Author"/>
              </w:rPr>
            </w:pP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A275D9" w14:textId="77777777" w:rsidR="00CC69DD" w:rsidRPr="008A31E5" w:rsidRDefault="00CC69DD" w:rsidP="00B820C4">
            <w:pPr>
              <w:pStyle w:val="tabletext11"/>
              <w:rPr>
                <w:ins w:id="4451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8FDA0D" w14:textId="77777777" w:rsidR="00CC69DD" w:rsidRPr="008A31E5" w:rsidRDefault="00CC69DD" w:rsidP="00B820C4">
            <w:pPr>
              <w:pStyle w:val="tabletext11"/>
              <w:tabs>
                <w:tab w:val="decimal" w:pos="800"/>
              </w:tabs>
              <w:jc w:val="both"/>
              <w:rPr>
                <w:ins w:id="4452" w:author="Author"/>
              </w:rPr>
            </w:pPr>
            <w:ins w:id="4453" w:author="Author">
              <w:r w:rsidRPr="008A31E5">
                <w:t>2,500,000/5,000,000</w:t>
              </w:r>
            </w:ins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AD04DB" w14:textId="77777777" w:rsidR="00CC69DD" w:rsidRPr="008A31E5" w:rsidRDefault="00CC69DD" w:rsidP="00B820C4">
            <w:pPr>
              <w:pStyle w:val="tabletext11"/>
              <w:jc w:val="right"/>
              <w:rPr>
                <w:ins w:id="4454" w:author="Author"/>
              </w:rPr>
            </w:pPr>
          </w:p>
        </w:tc>
        <w:tc>
          <w:tcPr>
            <w:tcW w:w="122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1A0211F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455" w:author="Author"/>
                <w:rFonts w:cs="Arial"/>
                <w:szCs w:val="18"/>
              </w:rPr>
            </w:pPr>
            <w:ins w:id="4456" w:author="Author">
              <w:r w:rsidRPr="008A31E5">
                <w:rPr>
                  <w:rFonts w:cs="Arial"/>
                  <w:color w:val="000000"/>
                  <w:szCs w:val="18"/>
                </w:rPr>
                <w:t>12.43</w:t>
              </w:r>
            </w:ins>
          </w:p>
        </w:tc>
        <w:tc>
          <w:tcPr>
            <w:tcW w:w="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237AC0" w14:textId="77777777" w:rsidR="00CC69DD" w:rsidRPr="008A31E5" w:rsidRDefault="00CC69DD" w:rsidP="00B820C4">
            <w:pPr>
              <w:pStyle w:val="tabletext11"/>
              <w:jc w:val="right"/>
              <w:rPr>
                <w:ins w:id="4457" w:author="Author"/>
                <w:rFonts w:cs="Arial"/>
                <w:szCs w:val="18"/>
              </w:rPr>
            </w:pPr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290573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458" w:author="Author"/>
                <w:rFonts w:cs="Arial"/>
                <w:szCs w:val="18"/>
              </w:rPr>
            </w:pPr>
            <w:ins w:id="4459" w:author="Author">
              <w:r w:rsidRPr="008A31E5">
                <w:rPr>
                  <w:rFonts w:cs="Arial"/>
                  <w:color w:val="000000"/>
                  <w:szCs w:val="18"/>
                </w:rPr>
                <w:t>8.71</w:t>
              </w:r>
            </w:ins>
          </w:p>
        </w:tc>
      </w:tr>
      <w:tr w:rsidR="00CC69DD" w:rsidRPr="008A31E5" w14:paraId="501DED98" w14:textId="77777777" w:rsidTr="00AC74D0">
        <w:trPr>
          <w:cantSplit/>
          <w:trHeight w:val="190"/>
          <w:ins w:id="4460" w:author="Author"/>
        </w:trPr>
        <w:tc>
          <w:tcPr>
            <w:tcW w:w="200" w:type="dxa"/>
          </w:tcPr>
          <w:p w14:paraId="08E35476" w14:textId="77777777" w:rsidR="00CC69DD" w:rsidRPr="008A31E5" w:rsidRDefault="00CC69DD" w:rsidP="00B820C4">
            <w:pPr>
              <w:pStyle w:val="tabletext11"/>
              <w:rPr>
                <w:ins w:id="4461" w:author="Author"/>
              </w:rPr>
            </w:pP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2BF149" w14:textId="77777777" w:rsidR="00CC69DD" w:rsidRPr="008A31E5" w:rsidRDefault="00CC69DD" w:rsidP="00B820C4">
            <w:pPr>
              <w:pStyle w:val="tabletext11"/>
              <w:rPr>
                <w:ins w:id="4462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D43CC2" w14:textId="77777777" w:rsidR="00CC69DD" w:rsidRPr="008A31E5" w:rsidRDefault="00CC69DD" w:rsidP="00B820C4">
            <w:pPr>
              <w:pStyle w:val="tabletext11"/>
              <w:tabs>
                <w:tab w:val="decimal" w:pos="800"/>
              </w:tabs>
              <w:jc w:val="both"/>
              <w:rPr>
                <w:ins w:id="4463" w:author="Author"/>
              </w:rPr>
            </w:pPr>
            <w:ins w:id="4464" w:author="Author">
              <w:r w:rsidRPr="008A31E5">
                <w:t>5,000,000/10,000,000</w:t>
              </w:r>
            </w:ins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2BC402" w14:textId="77777777" w:rsidR="00CC69DD" w:rsidRPr="008A31E5" w:rsidRDefault="00CC69DD" w:rsidP="00B820C4">
            <w:pPr>
              <w:pStyle w:val="tabletext11"/>
              <w:jc w:val="right"/>
              <w:rPr>
                <w:ins w:id="4465" w:author="Author"/>
              </w:rPr>
            </w:pPr>
          </w:p>
        </w:tc>
        <w:tc>
          <w:tcPr>
            <w:tcW w:w="122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30B38FF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466" w:author="Author"/>
                <w:rFonts w:cs="Arial"/>
                <w:szCs w:val="18"/>
              </w:rPr>
            </w:pPr>
            <w:ins w:id="4467" w:author="Author">
              <w:r w:rsidRPr="008A31E5">
                <w:rPr>
                  <w:rFonts w:cs="Arial"/>
                  <w:color w:val="000000"/>
                  <w:szCs w:val="18"/>
                </w:rPr>
                <w:t>13.07</w:t>
              </w:r>
            </w:ins>
          </w:p>
        </w:tc>
        <w:tc>
          <w:tcPr>
            <w:tcW w:w="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967849" w14:textId="77777777" w:rsidR="00CC69DD" w:rsidRPr="008A31E5" w:rsidRDefault="00CC69DD" w:rsidP="00B820C4">
            <w:pPr>
              <w:pStyle w:val="tabletext11"/>
              <w:jc w:val="right"/>
              <w:rPr>
                <w:ins w:id="4468" w:author="Author"/>
                <w:rFonts w:cs="Arial"/>
                <w:szCs w:val="18"/>
              </w:rPr>
            </w:pPr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9166B4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469" w:author="Author"/>
                <w:rFonts w:cs="Arial"/>
                <w:szCs w:val="18"/>
              </w:rPr>
            </w:pPr>
            <w:ins w:id="4470" w:author="Author">
              <w:r w:rsidRPr="008A31E5">
                <w:rPr>
                  <w:rFonts w:cs="Arial"/>
                  <w:color w:val="000000"/>
                  <w:szCs w:val="18"/>
                </w:rPr>
                <w:t>9.17</w:t>
              </w:r>
            </w:ins>
          </w:p>
        </w:tc>
      </w:tr>
    </w:tbl>
    <w:p w14:paraId="2730B0C5" w14:textId="77777777" w:rsidR="00CC69DD" w:rsidRPr="008A31E5" w:rsidRDefault="00CC69DD" w:rsidP="00B820C4">
      <w:pPr>
        <w:pStyle w:val="tablecaption"/>
        <w:rPr>
          <w:ins w:id="4471" w:author="Author"/>
        </w:rPr>
      </w:pPr>
      <w:ins w:id="4472" w:author="Author">
        <w:r w:rsidRPr="008A31E5">
          <w:t>Table 297.B.3.a.(4)(LC) Split Limits Uninsured Motorists Bodily Injury Coverage Loss Costs</w:t>
        </w:r>
      </w:ins>
    </w:p>
    <w:p w14:paraId="11FA3329" w14:textId="77777777" w:rsidR="00CC69DD" w:rsidRPr="008A31E5" w:rsidRDefault="00CC69DD" w:rsidP="00B820C4">
      <w:pPr>
        <w:pStyle w:val="isonormal"/>
        <w:rPr>
          <w:ins w:id="4473" w:author="Author"/>
        </w:rPr>
      </w:pPr>
    </w:p>
    <w:p w14:paraId="46896B35" w14:textId="77777777" w:rsidR="00CC69DD" w:rsidRPr="008A31E5" w:rsidRDefault="00CC69DD" w:rsidP="00B820C4">
      <w:pPr>
        <w:pStyle w:val="space8"/>
        <w:rPr>
          <w:ins w:id="4474" w:author="Author"/>
        </w:rPr>
      </w:pPr>
    </w:p>
    <w:tbl>
      <w:tblPr>
        <w:tblW w:w="5011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0"/>
        <w:gridCol w:w="1931"/>
        <w:gridCol w:w="150"/>
        <w:gridCol w:w="1200"/>
        <w:gridCol w:w="150"/>
        <w:gridCol w:w="1140"/>
      </w:tblGrid>
      <w:tr w:rsidR="00CC69DD" w:rsidRPr="008A31E5" w14:paraId="21C4D07F" w14:textId="77777777" w:rsidTr="00AC74D0">
        <w:trPr>
          <w:cantSplit/>
          <w:trHeight w:val="190"/>
          <w:ins w:id="4475" w:author="Author"/>
        </w:trPr>
        <w:tc>
          <w:tcPr>
            <w:tcW w:w="200" w:type="dxa"/>
          </w:tcPr>
          <w:p w14:paraId="20E2BCC1" w14:textId="77777777" w:rsidR="00CC69DD" w:rsidRPr="008A31E5" w:rsidRDefault="00CC69DD" w:rsidP="00B820C4">
            <w:pPr>
              <w:pStyle w:val="tablehead"/>
              <w:rPr>
                <w:ins w:id="4476" w:author="Author"/>
              </w:rPr>
            </w:pPr>
          </w:p>
        </w:tc>
        <w:tc>
          <w:tcPr>
            <w:tcW w:w="4811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56FEC30" w14:textId="77777777" w:rsidR="00CC69DD" w:rsidRPr="008A31E5" w:rsidRDefault="00CC69DD" w:rsidP="00B820C4">
            <w:pPr>
              <w:pStyle w:val="tablehead"/>
              <w:rPr>
                <w:ins w:id="4477" w:author="Author"/>
              </w:rPr>
            </w:pPr>
            <w:ins w:id="4478" w:author="Author">
              <w:r w:rsidRPr="008A31E5">
                <w:t>Underinsured Motorists Bodily Injury</w:t>
              </w:r>
            </w:ins>
          </w:p>
        </w:tc>
      </w:tr>
      <w:tr w:rsidR="00CC69DD" w:rsidRPr="008A31E5" w14:paraId="6544BB3A" w14:textId="77777777" w:rsidTr="00AC74D0">
        <w:trPr>
          <w:cantSplit/>
          <w:trHeight w:val="518"/>
          <w:ins w:id="4479" w:author="Author"/>
        </w:trPr>
        <w:tc>
          <w:tcPr>
            <w:tcW w:w="200" w:type="dxa"/>
            <w:hideMark/>
          </w:tcPr>
          <w:p w14:paraId="167F5090" w14:textId="77777777" w:rsidR="00CC69DD" w:rsidRPr="008A31E5" w:rsidRDefault="00CC69DD" w:rsidP="00B820C4">
            <w:pPr>
              <w:pStyle w:val="tablehead"/>
              <w:rPr>
                <w:ins w:id="4480" w:author="Author"/>
              </w:rPr>
            </w:pPr>
          </w:p>
        </w:tc>
        <w:tc>
          <w:tcPr>
            <w:tcW w:w="2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D424F2C" w14:textId="77777777" w:rsidR="00CC69DD" w:rsidRPr="008A31E5" w:rsidRDefault="00CC69DD" w:rsidP="00B820C4">
            <w:pPr>
              <w:pStyle w:val="tablehead"/>
              <w:rPr>
                <w:ins w:id="4481" w:author="Author"/>
              </w:rPr>
            </w:pPr>
            <w:ins w:id="4482" w:author="Author">
              <w:r w:rsidRPr="008A31E5">
                <w:t>Bodily Injury</w:t>
              </w:r>
              <w:r w:rsidRPr="008A31E5">
                <w:br/>
                <w:t>Limits</w:t>
              </w:r>
            </w:ins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3E420ED" w14:textId="77777777" w:rsidR="00CC69DD" w:rsidRPr="008A31E5" w:rsidRDefault="00CC69DD" w:rsidP="00B820C4">
            <w:pPr>
              <w:pStyle w:val="tablehead"/>
              <w:rPr>
                <w:ins w:id="4483" w:author="Author"/>
              </w:rPr>
            </w:pPr>
            <w:ins w:id="4484" w:author="Author">
              <w:r w:rsidRPr="008A31E5">
                <w:t>Private</w:t>
              </w:r>
            </w:ins>
            <w:r w:rsidRPr="008A31E5">
              <w:br/>
            </w:r>
            <w:ins w:id="4485" w:author="Author">
              <w:r w:rsidRPr="008A31E5">
                <w:t>Passenger</w:t>
              </w:r>
              <w:r w:rsidRPr="008A31E5">
                <w:br/>
                <w:t>Types Per</w:t>
              </w:r>
            </w:ins>
            <w:r w:rsidRPr="008A31E5">
              <w:br/>
            </w:r>
            <w:ins w:id="4486" w:author="Author">
              <w:r w:rsidRPr="008A31E5">
                <w:t>Exposure</w:t>
              </w:r>
            </w:ins>
          </w:p>
        </w:tc>
        <w:tc>
          <w:tcPr>
            <w:tcW w:w="12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D00B0D" w14:textId="77777777" w:rsidR="00CC69DD" w:rsidRPr="008A31E5" w:rsidRDefault="00CC69DD" w:rsidP="00B820C4">
            <w:pPr>
              <w:pStyle w:val="tablehead"/>
              <w:rPr>
                <w:ins w:id="4487" w:author="Author"/>
              </w:rPr>
            </w:pPr>
            <w:ins w:id="4488" w:author="Author">
              <w:r w:rsidRPr="008A31E5">
                <w:t>Other Than</w:t>
              </w:r>
            </w:ins>
            <w:r w:rsidRPr="008A31E5">
              <w:br/>
            </w:r>
            <w:ins w:id="4489" w:author="Author">
              <w:r w:rsidRPr="008A31E5">
                <w:t>Private</w:t>
              </w:r>
            </w:ins>
            <w:r w:rsidRPr="008A31E5">
              <w:br/>
            </w:r>
            <w:ins w:id="4490" w:author="Author">
              <w:r w:rsidRPr="008A31E5">
                <w:t>Passenger</w:t>
              </w:r>
            </w:ins>
            <w:r w:rsidRPr="008A31E5">
              <w:br/>
            </w:r>
            <w:ins w:id="4491" w:author="Author">
              <w:r w:rsidRPr="008A31E5">
                <w:t>Types</w:t>
              </w:r>
              <w:r w:rsidRPr="008A31E5">
                <w:br/>
                <w:t>Per Exposure</w:t>
              </w:r>
            </w:ins>
          </w:p>
        </w:tc>
      </w:tr>
      <w:tr w:rsidR="00CC69DD" w:rsidRPr="008A31E5" w14:paraId="2D4648CD" w14:textId="77777777" w:rsidTr="00AC74D0">
        <w:trPr>
          <w:cantSplit/>
          <w:trHeight w:val="190"/>
          <w:ins w:id="4492" w:author="Author"/>
        </w:trPr>
        <w:tc>
          <w:tcPr>
            <w:tcW w:w="200" w:type="dxa"/>
          </w:tcPr>
          <w:p w14:paraId="18CF812E" w14:textId="77777777" w:rsidR="00CC69DD" w:rsidRPr="008A31E5" w:rsidRDefault="00CC69DD" w:rsidP="00B820C4">
            <w:pPr>
              <w:pStyle w:val="tabletext11"/>
              <w:rPr>
                <w:ins w:id="4493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B9B84C5" w14:textId="77777777" w:rsidR="00CC69DD" w:rsidRPr="008A31E5" w:rsidRDefault="00CC69DD" w:rsidP="00B820C4">
            <w:pPr>
              <w:pStyle w:val="tabletext11"/>
              <w:jc w:val="right"/>
              <w:rPr>
                <w:ins w:id="4494" w:author="Author"/>
              </w:rPr>
            </w:pPr>
            <w:ins w:id="4495" w:author="Author">
              <w:r w:rsidRPr="008A31E5">
                <w:t>$</w:t>
              </w:r>
            </w:ins>
          </w:p>
        </w:tc>
        <w:tc>
          <w:tcPr>
            <w:tcW w:w="1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8416936" w14:textId="77777777" w:rsidR="00CC69DD" w:rsidRPr="008A31E5" w:rsidRDefault="00CC69DD" w:rsidP="00B820C4">
            <w:pPr>
              <w:pStyle w:val="tabletext11"/>
              <w:tabs>
                <w:tab w:val="decimal" w:pos="800"/>
              </w:tabs>
              <w:jc w:val="both"/>
              <w:rPr>
                <w:ins w:id="4496" w:author="Author"/>
              </w:rPr>
            </w:pPr>
            <w:ins w:id="4497" w:author="Author">
              <w:r w:rsidRPr="008A31E5">
                <w:t>50,000/100,000</w:t>
              </w:r>
            </w:ins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06E08F9" w14:textId="77777777" w:rsidR="00CC69DD" w:rsidRPr="008A31E5" w:rsidRDefault="00CC69DD" w:rsidP="00B820C4">
            <w:pPr>
              <w:pStyle w:val="tabletext11"/>
              <w:jc w:val="right"/>
              <w:rPr>
                <w:ins w:id="4498" w:author="Author"/>
              </w:rPr>
            </w:pPr>
            <w:ins w:id="4499" w:author="Author">
              <w:r w:rsidRPr="008A31E5">
                <w:t>$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685AEF74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500" w:author="Author"/>
                <w:rFonts w:cs="Arial"/>
                <w:szCs w:val="18"/>
              </w:rPr>
            </w:pPr>
            <w:ins w:id="4501" w:author="Author">
              <w:r w:rsidRPr="008A31E5">
                <w:rPr>
                  <w:rFonts w:cs="Arial"/>
                  <w:color w:val="000000"/>
                  <w:szCs w:val="18"/>
                </w:rPr>
                <w:t>0.69</w:t>
              </w:r>
            </w:ins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3A11B6C" w14:textId="77777777" w:rsidR="00CC69DD" w:rsidRPr="008A31E5" w:rsidRDefault="00CC69DD" w:rsidP="00B820C4">
            <w:pPr>
              <w:pStyle w:val="tabletext11"/>
              <w:rPr>
                <w:ins w:id="4502" w:author="Author"/>
                <w:rFonts w:cs="Arial"/>
                <w:szCs w:val="18"/>
              </w:rPr>
            </w:pPr>
            <w:ins w:id="4503" w:author="Author">
              <w:r w:rsidRPr="008A31E5">
                <w:rPr>
                  <w:rFonts w:cs="Arial"/>
                  <w:szCs w:val="18"/>
                </w:rPr>
                <w:t>$</w:t>
              </w:r>
            </w:ins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6A5AF63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504" w:author="Author"/>
                <w:rFonts w:cs="Arial"/>
                <w:szCs w:val="18"/>
              </w:rPr>
            </w:pPr>
            <w:ins w:id="4505" w:author="Author">
              <w:r w:rsidRPr="008A31E5">
                <w:rPr>
                  <w:rFonts w:cs="Arial"/>
                  <w:color w:val="000000"/>
                  <w:szCs w:val="18"/>
                </w:rPr>
                <w:t>0.45</w:t>
              </w:r>
            </w:ins>
          </w:p>
        </w:tc>
      </w:tr>
      <w:tr w:rsidR="00CC69DD" w:rsidRPr="008A31E5" w14:paraId="2EEB149B" w14:textId="77777777" w:rsidTr="00AC74D0">
        <w:trPr>
          <w:cantSplit/>
          <w:trHeight w:val="190"/>
          <w:ins w:id="4506" w:author="Author"/>
        </w:trPr>
        <w:tc>
          <w:tcPr>
            <w:tcW w:w="200" w:type="dxa"/>
          </w:tcPr>
          <w:p w14:paraId="7C63A029" w14:textId="77777777" w:rsidR="00CC69DD" w:rsidRPr="008A31E5" w:rsidRDefault="00CC69DD" w:rsidP="00B820C4">
            <w:pPr>
              <w:pStyle w:val="tabletext11"/>
              <w:rPr>
                <w:ins w:id="4507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042DDF" w14:textId="77777777" w:rsidR="00CC69DD" w:rsidRPr="008A31E5" w:rsidRDefault="00CC69DD" w:rsidP="00B820C4">
            <w:pPr>
              <w:pStyle w:val="tabletext11"/>
              <w:jc w:val="right"/>
              <w:rPr>
                <w:ins w:id="4508" w:author="Author"/>
              </w:rPr>
            </w:pPr>
          </w:p>
        </w:tc>
        <w:tc>
          <w:tcPr>
            <w:tcW w:w="1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C6089EB" w14:textId="77777777" w:rsidR="00CC69DD" w:rsidRPr="008A31E5" w:rsidRDefault="00CC69DD" w:rsidP="00B820C4">
            <w:pPr>
              <w:pStyle w:val="tabletext11"/>
              <w:tabs>
                <w:tab w:val="decimal" w:pos="800"/>
              </w:tabs>
              <w:jc w:val="both"/>
              <w:rPr>
                <w:ins w:id="4509" w:author="Author"/>
              </w:rPr>
            </w:pPr>
            <w:ins w:id="4510" w:author="Author">
              <w:r w:rsidRPr="008A31E5">
                <w:t>100,000/300,000</w:t>
              </w:r>
            </w:ins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97E844" w14:textId="77777777" w:rsidR="00CC69DD" w:rsidRPr="008A31E5" w:rsidRDefault="00CC69DD" w:rsidP="00B820C4">
            <w:pPr>
              <w:pStyle w:val="tabletext11"/>
              <w:jc w:val="right"/>
              <w:rPr>
                <w:ins w:id="4511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24B66820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512" w:author="Author"/>
                <w:rFonts w:cs="Arial"/>
                <w:szCs w:val="18"/>
              </w:rPr>
            </w:pPr>
            <w:ins w:id="4513" w:author="Author">
              <w:r w:rsidRPr="008A31E5">
                <w:rPr>
                  <w:rFonts w:cs="Arial"/>
                  <w:color w:val="000000"/>
                  <w:szCs w:val="18"/>
                </w:rPr>
                <w:t>3.25</w:t>
              </w:r>
            </w:ins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C54B00" w14:textId="77777777" w:rsidR="00CC69DD" w:rsidRPr="008A31E5" w:rsidRDefault="00CC69DD" w:rsidP="00B820C4">
            <w:pPr>
              <w:pStyle w:val="tabletext11"/>
              <w:jc w:val="center"/>
              <w:rPr>
                <w:ins w:id="4514" w:author="Author"/>
                <w:rFonts w:cs="Arial"/>
                <w:szCs w:val="18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FDAFB65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515" w:author="Author"/>
                <w:rFonts w:cs="Arial"/>
                <w:szCs w:val="18"/>
              </w:rPr>
            </w:pPr>
            <w:ins w:id="4516" w:author="Author">
              <w:r w:rsidRPr="008A31E5">
                <w:rPr>
                  <w:rFonts w:cs="Arial"/>
                  <w:color w:val="000000"/>
                  <w:szCs w:val="18"/>
                </w:rPr>
                <w:t>2.11</w:t>
              </w:r>
            </w:ins>
          </w:p>
        </w:tc>
      </w:tr>
      <w:tr w:rsidR="00CC69DD" w:rsidRPr="008A31E5" w14:paraId="57E936D2" w14:textId="77777777" w:rsidTr="00AC74D0">
        <w:trPr>
          <w:cantSplit/>
          <w:trHeight w:val="190"/>
          <w:ins w:id="4517" w:author="Author"/>
        </w:trPr>
        <w:tc>
          <w:tcPr>
            <w:tcW w:w="200" w:type="dxa"/>
          </w:tcPr>
          <w:p w14:paraId="0B8239A8" w14:textId="77777777" w:rsidR="00CC69DD" w:rsidRPr="008A31E5" w:rsidRDefault="00CC69DD" w:rsidP="00B820C4">
            <w:pPr>
              <w:pStyle w:val="tabletext11"/>
              <w:rPr>
                <w:ins w:id="4518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EA901D" w14:textId="77777777" w:rsidR="00CC69DD" w:rsidRPr="008A31E5" w:rsidRDefault="00CC69DD" w:rsidP="00B820C4">
            <w:pPr>
              <w:pStyle w:val="tabletext11"/>
              <w:jc w:val="right"/>
              <w:rPr>
                <w:ins w:id="4519" w:author="Author"/>
              </w:rPr>
            </w:pPr>
          </w:p>
        </w:tc>
        <w:tc>
          <w:tcPr>
            <w:tcW w:w="1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A77736" w14:textId="77777777" w:rsidR="00CC69DD" w:rsidRPr="008A31E5" w:rsidRDefault="00CC69DD" w:rsidP="00B820C4">
            <w:pPr>
              <w:pStyle w:val="tabletext11"/>
              <w:tabs>
                <w:tab w:val="decimal" w:pos="800"/>
              </w:tabs>
              <w:jc w:val="both"/>
              <w:rPr>
                <w:ins w:id="4520" w:author="Author"/>
              </w:rPr>
            </w:pPr>
            <w:ins w:id="4521" w:author="Author">
              <w:r w:rsidRPr="008A31E5">
                <w:t>250,000/500,000</w:t>
              </w:r>
            </w:ins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9521D2" w14:textId="77777777" w:rsidR="00CC69DD" w:rsidRPr="008A31E5" w:rsidRDefault="00CC69DD" w:rsidP="00B820C4">
            <w:pPr>
              <w:pStyle w:val="tabletext11"/>
              <w:jc w:val="right"/>
              <w:rPr>
                <w:ins w:id="452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53F288B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523" w:author="Author"/>
                <w:rFonts w:cs="Arial"/>
                <w:szCs w:val="18"/>
              </w:rPr>
            </w:pPr>
            <w:ins w:id="4524" w:author="Author">
              <w:r w:rsidRPr="008A31E5">
                <w:rPr>
                  <w:rFonts w:cs="Arial"/>
                  <w:color w:val="000000"/>
                  <w:szCs w:val="18"/>
                </w:rPr>
                <w:t>15.37</w:t>
              </w:r>
            </w:ins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031944" w14:textId="77777777" w:rsidR="00CC69DD" w:rsidRPr="008A31E5" w:rsidRDefault="00CC69DD" w:rsidP="00B820C4">
            <w:pPr>
              <w:pStyle w:val="tabletext11"/>
              <w:jc w:val="center"/>
              <w:rPr>
                <w:ins w:id="4525" w:author="Author"/>
                <w:rFonts w:cs="Arial"/>
                <w:szCs w:val="18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ED0518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526" w:author="Author"/>
                <w:rFonts w:cs="Arial"/>
                <w:szCs w:val="18"/>
              </w:rPr>
            </w:pPr>
            <w:ins w:id="4527" w:author="Author">
              <w:r w:rsidRPr="008A31E5">
                <w:rPr>
                  <w:rFonts w:cs="Arial"/>
                  <w:color w:val="000000"/>
                  <w:szCs w:val="18"/>
                </w:rPr>
                <w:t>9.99</w:t>
              </w:r>
            </w:ins>
          </w:p>
        </w:tc>
      </w:tr>
      <w:tr w:rsidR="00CC69DD" w:rsidRPr="008A31E5" w14:paraId="1A5809D3" w14:textId="77777777" w:rsidTr="00AC74D0">
        <w:trPr>
          <w:cantSplit/>
          <w:trHeight w:val="190"/>
          <w:ins w:id="4528" w:author="Author"/>
        </w:trPr>
        <w:tc>
          <w:tcPr>
            <w:tcW w:w="200" w:type="dxa"/>
          </w:tcPr>
          <w:p w14:paraId="28E8EC9C" w14:textId="77777777" w:rsidR="00CC69DD" w:rsidRPr="008A31E5" w:rsidRDefault="00CC69DD" w:rsidP="00B820C4">
            <w:pPr>
              <w:pStyle w:val="tabletext11"/>
              <w:rPr>
                <w:ins w:id="4529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C9D9BE" w14:textId="77777777" w:rsidR="00CC69DD" w:rsidRPr="008A31E5" w:rsidRDefault="00CC69DD" w:rsidP="00B820C4">
            <w:pPr>
              <w:pStyle w:val="tabletext11"/>
              <w:jc w:val="right"/>
              <w:rPr>
                <w:ins w:id="4530" w:author="Author"/>
              </w:rPr>
            </w:pPr>
          </w:p>
        </w:tc>
        <w:tc>
          <w:tcPr>
            <w:tcW w:w="1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B302EB" w14:textId="77777777" w:rsidR="00CC69DD" w:rsidRPr="008A31E5" w:rsidRDefault="00CC69DD" w:rsidP="00B820C4">
            <w:pPr>
              <w:pStyle w:val="tabletext11"/>
              <w:tabs>
                <w:tab w:val="decimal" w:pos="800"/>
              </w:tabs>
              <w:jc w:val="both"/>
              <w:rPr>
                <w:ins w:id="4531" w:author="Author"/>
              </w:rPr>
            </w:pPr>
            <w:ins w:id="4532" w:author="Author">
              <w:r w:rsidRPr="008A31E5">
                <w:t>500,000/1,000,000</w:t>
              </w:r>
            </w:ins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83FAB6" w14:textId="77777777" w:rsidR="00CC69DD" w:rsidRPr="008A31E5" w:rsidRDefault="00CC69DD" w:rsidP="00B820C4">
            <w:pPr>
              <w:pStyle w:val="tabletext11"/>
              <w:jc w:val="right"/>
              <w:rPr>
                <w:ins w:id="453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436165F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534" w:author="Author"/>
                <w:rFonts w:cs="Arial"/>
                <w:szCs w:val="18"/>
              </w:rPr>
            </w:pPr>
            <w:ins w:id="4535" w:author="Author">
              <w:r w:rsidRPr="008A31E5">
                <w:rPr>
                  <w:rFonts w:cs="Arial"/>
                  <w:color w:val="000000"/>
                  <w:szCs w:val="18"/>
                </w:rPr>
                <w:t>27.32</w:t>
              </w:r>
            </w:ins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0516E7" w14:textId="77777777" w:rsidR="00CC69DD" w:rsidRPr="008A31E5" w:rsidRDefault="00CC69DD" w:rsidP="00B820C4">
            <w:pPr>
              <w:pStyle w:val="tabletext11"/>
              <w:jc w:val="center"/>
              <w:rPr>
                <w:ins w:id="4536" w:author="Author"/>
                <w:rFonts w:cs="Arial"/>
                <w:szCs w:val="18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4C4DF8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537" w:author="Author"/>
                <w:rFonts w:cs="Arial"/>
                <w:szCs w:val="18"/>
              </w:rPr>
            </w:pPr>
            <w:ins w:id="4538" w:author="Author">
              <w:r w:rsidRPr="008A31E5">
                <w:rPr>
                  <w:rFonts w:cs="Arial"/>
                  <w:color w:val="000000"/>
                  <w:szCs w:val="18"/>
                </w:rPr>
                <w:t>17.77</w:t>
              </w:r>
            </w:ins>
          </w:p>
        </w:tc>
      </w:tr>
      <w:tr w:rsidR="00CC69DD" w:rsidRPr="008A31E5" w14:paraId="6CDE9E0D" w14:textId="77777777" w:rsidTr="00AC74D0">
        <w:trPr>
          <w:cantSplit/>
          <w:trHeight w:val="190"/>
          <w:ins w:id="4539" w:author="Author"/>
        </w:trPr>
        <w:tc>
          <w:tcPr>
            <w:tcW w:w="200" w:type="dxa"/>
          </w:tcPr>
          <w:p w14:paraId="3E7D9841" w14:textId="77777777" w:rsidR="00CC69DD" w:rsidRPr="008A31E5" w:rsidRDefault="00CC69DD" w:rsidP="00B820C4">
            <w:pPr>
              <w:pStyle w:val="tabletext11"/>
              <w:rPr>
                <w:ins w:id="4540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46BCB8" w14:textId="77777777" w:rsidR="00CC69DD" w:rsidRPr="008A31E5" w:rsidRDefault="00CC69DD" w:rsidP="00B820C4">
            <w:pPr>
              <w:pStyle w:val="tabletext11"/>
              <w:jc w:val="right"/>
              <w:rPr>
                <w:ins w:id="4541" w:author="Author"/>
              </w:rPr>
            </w:pPr>
          </w:p>
        </w:tc>
        <w:tc>
          <w:tcPr>
            <w:tcW w:w="1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C2C724" w14:textId="77777777" w:rsidR="00CC69DD" w:rsidRPr="008A31E5" w:rsidRDefault="00CC69DD" w:rsidP="00B820C4">
            <w:pPr>
              <w:pStyle w:val="tabletext11"/>
              <w:tabs>
                <w:tab w:val="decimal" w:pos="800"/>
              </w:tabs>
              <w:jc w:val="both"/>
              <w:rPr>
                <w:ins w:id="4542" w:author="Author"/>
              </w:rPr>
            </w:pPr>
            <w:ins w:id="4543" w:author="Author">
              <w:r w:rsidRPr="008A31E5">
                <w:t>1,000,000/2,000,000</w:t>
              </w:r>
            </w:ins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5EAA48" w14:textId="77777777" w:rsidR="00CC69DD" w:rsidRPr="008A31E5" w:rsidRDefault="00CC69DD" w:rsidP="00B820C4">
            <w:pPr>
              <w:pStyle w:val="tabletext11"/>
              <w:jc w:val="right"/>
              <w:rPr>
                <w:ins w:id="4544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CB79640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545" w:author="Author"/>
                <w:rFonts w:cs="Arial"/>
                <w:szCs w:val="18"/>
              </w:rPr>
            </w:pPr>
            <w:ins w:id="4546" w:author="Author">
              <w:r w:rsidRPr="008A31E5">
                <w:rPr>
                  <w:rFonts w:cs="Arial"/>
                  <w:color w:val="000000"/>
                  <w:szCs w:val="18"/>
                </w:rPr>
                <w:t>39.28</w:t>
              </w:r>
            </w:ins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0BE619" w14:textId="77777777" w:rsidR="00CC69DD" w:rsidRPr="008A31E5" w:rsidRDefault="00CC69DD" w:rsidP="00B820C4">
            <w:pPr>
              <w:pStyle w:val="tabletext11"/>
              <w:jc w:val="center"/>
              <w:rPr>
                <w:ins w:id="4547" w:author="Author"/>
                <w:rFonts w:cs="Arial"/>
                <w:szCs w:val="18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87268C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548" w:author="Author"/>
                <w:rFonts w:cs="Arial"/>
                <w:szCs w:val="18"/>
              </w:rPr>
            </w:pPr>
            <w:ins w:id="4549" w:author="Author">
              <w:r w:rsidRPr="008A31E5">
                <w:rPr>
                  <w:rFonts w:cs="Arial"/>
                  <w:color w:val="000000"/>
                  <w:szCs w:val="18"/>
                </w:rPr>
                <w:t>25.53</w:t>
              </w:r>
            </w:ins>
          </w:p>
        </w:tc>
      </w:tr>
      <w:tr w:rsidR="00CC69DD" w:rsidRPr="008A31E5" w14:paraId="16117789" w14:textId="77777777" w:rsidTr="00AC74D0">
        <w:trPr>
          <w:cantSplit/>
          <w:trHeight w:val="190"/>
          <w:ins w:id="4550" w:author="Author"/>
        </w:trPr>
        <w:tc>
          <w:tcPr>
            <w:tcW w:w="200" w:type="dxa"/>
          </w:tcPr>
          <w:p w14:paraId="336246B8" w14:textId="77777777" w:rsidR="00CC69DD" w:rsidRPr="008A31E5" w:rsidRDefault="00CC69DD" w:rsidP="00B820C4">
            <w:pPr>
              <w:pStyle w:val="tabletext11"/>
              <w:rPr>
                <w:ins w:id="4551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3FCD32" w14:textId="77777777" w:rsidR="00CC69DD" w:rsidRPr="008A31E5" w:rsidRDefault="00CC69DD" w:rsidP="00B820C4">
            <w:pPr>
              <w:pStyle w:val="tabletext11"/>
              <w:jc w:val="right"/>
              <w:rPr>
                <w:ins w:id="4552" w:author="Author"/>
              </w:rPr>
            </w:pPr>
          </w:p>
        </w:tc>
        <w:tc>
          <w:tcPr>
            <w:tcW w:w="1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AFD487" w14:textId="77777777" w:rsidR="00CC69DD" w:rsidRPr="008A31E5" w:rsidRDefault="00CC69DD" w:rsidP="00B820C4">
            <w:pPr>
              <w:pStyle w:val="tabletext11"/>
              <w:tabs>
                <w:tab w:val="decimal" w:pos="800"/>
              </w:tabs>
              <w:jc w:val="both"/>
              <w:rPr>
                <w:ins w:id="4553" w:author="Author"/>
              </w:rPr>
            </w:pPr>
            <w:ins w:id="4554" w:author="Author">
              <w:r w:rsidRPr="008A31E5">
                <w:t>2,500,000/5,000,000</w:t>
              </w:r>
            </w:ins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78FEF4" w14:textId="77777777" w:rsidR="00CC69DD" w:rsidRPr="008A31E5" w:rsidRDefault="00CC69DD" w:rsidP="00B820C4">
            <w:pPr>
              <w:pStyle w:val="tabletext11"/>
              <w:jc w:val="right"/>
              <w:rPr>
                <w:ins w:id="4555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6D9D486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556" w:author="Author"/>
                <w:rFonts w:cs="Arial"/>
                <w:szCs w:val="18"/>
              </w:rPr>
            </w:pPr>
            <w:ins w:id="4557" w:author="Author">
              <w:r w:rsidRPr="008A31E5">
                <w:rPr>
                  <w:rFonts w:cs="Arial"/>
                  <w:color w:val="000000"/>
                  <w:szCs w:val="18"/>
                </w:rPr>
                <w:t>53.15</w:t>
              </w:r>
            </w:ins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BAD227" w14:textId="77777777" w:rsidR="00CC69DD" w:rsidRPr="008A31E5" w:rsidRDefault="00CC69DD" w:rsidP="00B820C4">
            <w:pPr>
              <w:pStyle w:val="tabletext11"/>
              <w:jc w:val="center"/>
              <w:rPr>
                <w:ins w:id="4558" w:author="Author"/>
                <w:rFonts w:cs="Arial"/>
                <w:szCs w:val="18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1CE1DB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559" w:author="Author"/>
                <w:rFonts w:cs="Arial"/>
                <w:szCs w:val="18"/>
              </w:rPr>
            </w:pPr>
            <w:ins w:id="4560" w:author="Author">
              <w:r w:rsidRPr="008A31E5">
                <w:rPr>
                  <w:rFonts w:cs="Arial"/>
                  <w:color w:val="000000"/>
                  <w:szCs w:val="18"/>
                </w:rPr>
                <w:t>34.55</w:t>
              </w:r>
            </w:ins>
          </w:p>
        </w:tc>
      </w:tr>
      <w:tr w:rsidR="00CC69DD" w:rsidRPr="008A31E5" w14:paraId="5DD6CFBC" w14:textId="77777777" w:rsidTr="00AC74D0">
        <w:trPr>
          <w:cantSplit/>
          <w:trHeight w:val="190"/>
          <w:ins w:id="4561" w:author="Author"/>
        </w:trPr>
        <w:tc>
          <w:tcPr>
            <w:tcW w:w="200" w:type="dxa"/>
          </w:tcPr>
          <w:p w14:paraId="3723889B" w14:textId="77777777" w:rsidR="00CC69DD" w:rsidRPr="008A31E5" w:rsidRDefault="00CC69DD" w:rsidP="00B820C4">
            <w:pPr>
              <w:pStyle w:val="tabletext11"/>
              <w:rPr>
                <w:ins w:id="4562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3C60DF" w14:textId="77777777" w:rsidR="00CC69DD" w:rsidRPr="008A31E5" w:rsidRDefault="00CC69DD" w:rsidP="00B820C4">
            <w:pPr>
              <w:pStyle w:val="tabletext11"/>
              <w:jc w:val="right"/>
              <w:rPr>
                <w:ins w:id="4563" w:author="Author"/>
              </w:rPr>
            </w:pPr>
          </w:p>
        </w:tc>
        <w:tc>
          <w:tcPr>
            <w:tcW w:w="1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5D3E8D" w14:textId="77777777" w:rsidR="00CC69DD" w:rsidRPr="008A31E5" w:rsidRDefault="00CC69DD" w:rsidP="00B820C4">
            <w:pPr>
              <w:pStyle w:val="tabletext11"/>
              <w:tabs>
                <w:tab w:val="decimal" w:pos="800"/>
              </w:tabs>
              <w:jc w:val="both"/>
              <w:rPr>
                <w:ins w:id="4564" w:author="Author"/>
              </w:rPr>
            </w:pPr>
            <w:ins w:id="4565" w:author="Author">
              <w:r w:rsidRPr="008A31E5">
                <w:t>5,000,000/10,000,000</w:t>
              </w:r>
            </w:ins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358482" w14:textId="77777777" w:rsidR="00CC69DD" w:rsidRPr="008A31E5" w:rsidRDefault="00CC69DD" w:rsidP="00B820C4">
            <w:pPr>
              <w:pStyle w:val="tabletext11"/>
              <w:jc w:val="right"/>
              <w:rPr>
                <w:ins w:id="456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0294E8A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567" w:author="Author"/>
                <w:rFonts w:cs="Arial"/>
                <w:szCs w:val="18"/>
              </w:rPr>
            </w:pPr>
            <w:ins w:id="4568" w:author="Author">
              <w:r w:rsidRPr="008A31E5">
                <w:rPr>
                  <w:rFonts w:cs="Arial"/>
                  <w:color w:val="000000"/>
                  <w:szCs w:val="18"/>
                </w:rPr>
                <w:t>61.91</w:t>
              </w:r>
            </w:ins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B6B969" w14:textId="77777777" w:rsidR="00CC69DD" w:rsidRPr="008A31E5" w:rsidRDefault="00CC69DD" w:rsidP="00B820C4">
            <w:pPr>
              <w:pStyle w:val="tabletext11"/>
              <w:jc w:val="center"/>
              <w:rPr>
                <w:ins w:id="4569" w:author="Author"/>
                <w:rFonts w:cs="Arial"/>
                <w:szCs w:val="18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F3AA3D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570" w:author="Author"/>
                <w:rFonts w:cs="Arial"/>
                <w:szCs w:val="18"/>
              </w:rPr>
            </w:pPr>
            <w:ins w:id="4571" w:author="Author">
              <w:r w:rsidRPr="008A31E5">
                <w:rPr>
                  <w:rFonts w:cs="Arial"/>
                  <w:color w:val="000000"/>
                  <w:szCs w:val="18"/>
                </w:rPr>
                <w:t>40.24</w:t>
              </w:r>
            </w:ins>
          </w:p>
        </w:tc>
      </w:tr>
    </w:tbl>
    <w:p w14:paraId="14EC3684" w14:textId="77777777" w:rsidR="00CC69DD" w:rsidRPr="008A31E5" w:rsidRDefault="00CC69DD" w:rsidP="00B820C4">
      <w:pPr>
        <w:pStyle w:val="tablecaption"/>
        <w:rPr>
          <w:ins w:id="4572" w:author="Author"/>
        </w:rPr>
      </w:pPr>
      <w:ins w:id="4573" w:author="Author">
        <w:r w:rsidRPr="008A31E5">
          <w:t>Table 297.B.3.a.(5)(LC) Split Limits Underinsured Motorists Bodily Injury Coverage Loss Costs</w:t>
        </w:r>
      </w:ins>
    </w:p>
    <w:p w14:paraId="44F429EA" w14:textId="77777777" w:rsidR="00CC69DD" w:rsidRPr="008A31E5" w:rsidRDefault="00CC69DD" w:rsidP="00B820C4">
      <w:pPr>
        <w:pStyle w:val="isonormal"/>
        <w:rPr>
          <w:ins w:id="4574" w:author="Author"/>
        </w:rPr>
      </w:pPr>
    </w:p>
    <w:p w14:paraId="65F8C62E" w14:textId="77777777" w:rsidR="00CC69DD" w:rsidRPr="008A31E5" w:rsidRDefault="00CC69DD" w:rsidP="00B820C4">
      <w:pPr>
        <w:pStyle w:val="space8"/>
        <w:rPr>
          <w:ins w:id="457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CC69DD" w:rsidRPr="008A31E5" w14:paraId="08D168AF" w14:textId="77777777" w:rsidTr="00AC74D0">
        <w:trPr>
          <w:cantSplit/>
          <w:trHeight w:val="190"/>
          <w:ins w:id="4576" w:author="Author"/>
        </w:trPr>
        <w:tc>
          <w:tcPr>
            <w:tcW w:w="200" w:type="dxa"/>
          </w:tcPr>
          <w:p w14:paraId="13D7BA31" w14:textId="77777777" w:rsidR="00CC69DD" w:rsidRPr="008A31E5" w:rsidRDefault="00CC69DD" w:rsidP="00B820C4">
            <w:pPr>
              <w:pStyle w:val="tabletext11"/>
              <w:rPr>
                <w:ins w:id="4577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0E975B" w14:textId="77777777" w:rsidR="00CC69DD" w:rsidRPr="008A31E5" w:rsidRDefault="00CC69DD" w:rsidP="00B820C4">
            <w:pPr>
              <w:pStyle w:val="tablehead"/>
              <w:rPr>
                <w:ins w:id="4578" w:author="Author"/>
              </w:rPr>
            </w:pPr>
            <w:ins w:id="4579" w:author="Author">
              <w:r w:rsidRPr="008A31E5">
                <w:t>Property Damage</w:t>
              </w:r>
            </w:ins>
          </w:p>
        </w:tc>
      </w:tr>
      <w:tr w:rsidR="00CC69DD" w:rsidRPr="008A31E5" w14:paraId="4185C7FA" w14:textId="77777777" w:rsidTr="00AC74D0">
        <w:trPr>
          <w:cantSplit/>
          <w:trHeight w:val="190"/>
          <w:ins w:id="4580" w:author="Author"/>
        </w:trPr>
        <w:tc>
          <w:tcPr>
            <w:tcW w:w="200" w:type="dxa"/>
            <w:hideMark/>
          </w:tcPr>
          <w:p w14:paraId="64A9C741" w14:textId="77777777" w:rsidR="00CC69DD" w:rsidRPr="008A31E5" w:rsidRDefault="00CC69DD" w:rsidP="00B820C4">
            <w:pPr>
              <w:pStyle w:val="tablehead"/>
              <w:rPr>
                <w:ins w:id="4581" w:author="Author"/>
              </w:rPr>
            </w:pPr>
            <w:ins w:id="4582" w:author="Author">
              <w:r w:rsidRPr="008A31E5">
                <w:br/>
              </w:r>
              <w:r w:rsidRPr="008A31E5">
                <w:br/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04E05F7" w14:textId="77777777" w:rsidR="00CC69DD" w:rsidRPr="008A31E5" w:rsidRDefault="00CC69DD" w:rsidP="00B820C4">
            <w:pPr>
              <w:pStyle w:val="tablehead"/>
              <w:rPr>
                <w:ins w:id="4583" w:author="Author"/>
              </w:rPr>
            </w:pPr>
            <w:ins w:id="4584" w:author="Author">
              <w:r w:rsidRPr="008A31E5">
                <w:t>Property Damage</w:t>
              </w:r>
              <w:r w:rsidRPr="008A31E5">
                <w:br/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C47D083" w14:textId="77777777" w:rsidR="00CC69DD" w:rsidRPr="008A31E5" w:rsidRDefault="00CC69DD" w:rsidP="00B820C4">
            <w:pPr>
              <w:pStyle w:val="tablehead"/>
              <w:rPr>
                <w:ins w:id="4585" w:author="Author"/>
              </w:rPr>
            </w:pPr>
            <w:ins w:id="4586" w:author="Author">
              <w:r w:rsidRPr="008A31E5">
                <w:t>Private</w:t>
              </w:r>
              <w:r w:rsidRPr="008A31E5">
                <w:br/>
                <w:t>Passenger</w:t>
              </w:r>
              <w:r w:rsidRPr="008A31E5">
                <w:br/>
                <w:t>Types</w:t>
              </w:r>
              <w:r w:rsidRPr="008A31E5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A170E20" w14:textId="77777777" w:rsidR="00CC69DD" w:rsidRPr="008A31E5" w:rsidRDefault="00CC69DD" w:rsidP="00B820C4">
            <w:pPr>
              <w:pStyle w:val="tablehead"/>
              <w:rPr>
                <w:ins w:id="4587" w:author="Author"/>
              </w:rPr>
            </w:pPr>
            <w:ins w:id="4588" w:author="Author">
              <w:r w:rsidRPr="008A31E5">
                <w:t>Other Than</w:t>
              </w:r>
              <w:r w:rsidRPr="008A31E5">
                <w:br/>
                <w:t>Private</w:t>
              </w:r>
              <w:r w:rsidRPr="008A31E5">
                <w:br/>
                <w:t>Passenger</w:t>
              </w:r>
              <w:r w:rsidRPr="008A31E5">
                <w:br/>
                <w:t>Types</w:t>
              </w:r>
              <w:r w:rsidRPr="008A31E5">
                <w:br/>
                <w:t>Per Exposure</w:t>
              </w:r>
            </w:ins>
          </w:p>
        </w:tc>
      </w:tr>
      <w:tr w:rsidR="00CC69DD" w:rsidRPr="008A31E5" w14:paraId="734AFA80" w14:textId="77777777" w:rsidTr="00AC74D0">
        <w:trPr>
          <w:cantSplit/>
          <w:trHeight w:val="190"/>
          <w:ins w:id="4589" w:author="Author"/>
        </w:trPr>
        <w:tc>
          <w:tcPr>
            <w:tcW w:w="200" w:type="dxa"/>
          </w:tcPr>
          <w:p w14:paraId="4455A04E" w14:textId="77777777" w:rsidR="00CC69DD" w:rsidRPr="008A31E5" w:rsidRDefault="00CC69DD" w:rsidP="00B820C4">
            <w:pPr>
              <w:pStyle w:val="tabletext11"/>
              <w:rPr>
                <w:ins w:id="459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3F3AC0D" w14:textId="77777777" w:rsidR="00CC69DD" w:rsidRPr="008A31E5" w:rsidRDefault="00CC69DD" w:rsidP="00B820C4">
            <w:pPr>
              <w:pStyle w:val="tabletext11"/>
              <w:jc w:val="right"/>
              <w:rPr>
                <w:ins w:id="4591" w:author="Author"/>
              </w:rPr>
            </w:pPr>
            <w:ins w:id="4592" w:author="Author">
              <w:r w:rsidRPr="008A31E5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61C2EC9" w14:textId="77777777" w:rsidR="00CC69DD" w:rsidRPr="008A31E5" w:rsidRDefault="00CC69DD" w:rsidP="00B820C4">
            <w:pPr>
              <w:pStyle w:val="tabletext11"/>
              <w:tabs>
                <w:tab w:val="decimal" w:pos="970"/>
              </w:tabs>
              <w:rPr>
                <w:ins w:id="4593" w:author="Author"/>
              </w:rPr>
            </w:pPr>
            <w:ins w:id="4594" w:author="Author">
              <w:r w:rsidRPr="008A31E5">
                <w:t>25,000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23BBA7A" w14:textId="77777777" w:rsidR="00CC69DD" w:rsidRPr="008A31E5" w:rsidRDefault="00CC69DD" w:rsidP="00B820C4">
            <w:pPr>
              <w:pStyle w:val="tabletext11"/>
              <w:jc w:val="right"/>
              <w:rPr>
                <w:ins w:id="4595" w:author="Author"/>
              </w:rPr>
            </w:pPr>
            <w:ins w:id="4596" w:author="Author">
              <w:r w:rsidRPr="008A31E5"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86D8B8D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597" w:author="Author"/>
                <w:rFonts w:cs="Arial"/>
                <w:szCs w:val="18"/>
              </w:rPr>
            </w:pPr>
            <w:ins w:id="4598" w:author="Author">
              <w:r w:rsidRPr="008A31E5">
                <w:rPr>
                  <w:rFonts w:cs="Arial"/>
                  <w:szCs w:val="18"/>
                </w:rPr>
                <w:t>2.17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D8F60A9" w14:textId="77777777" w:rsidR="00CC69DD" w:rsidRPr="008A31E5" w:rsidRDefault="00CC69DD" w:rsidP="00B820C4">
            <w:pPr>
              <w:pStyle w:val="tabletext11"/>
              <w:jc w:val="right"/>
              <w:rPr>
                <w:ins w:id="4599" w:author="Author"/>
              </w:rPr>
            </w:pPr>
            <w:ins w:id="4600" w:author="Author">
              <w:r w:rsidRPr="008A31E5"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07C1553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601" w:author="Author"/>
                <w:rFonts w:cs="Arial"/>
                <w:szCs w:val="18"/>
              </w:rPr>
            </w:pPr>
            <w:ins w:id="4602" w:author="Author">
              <w:r w:rsidRPr="008A31E5">
                <w:rPr>
                  <w:rFonts w:cs="Arial"/>
                  <w:szCs w:val="18"/>
                </w:rPr>
                <w:t>1.27</w:t>
              </w:r>
            </w:ins>
          </w:p>
        </w:tc>
      </w:tr>
      <w:tr w:rsidR="00CC69DD" w:rsidRPr="008A31E5" w14:paraId="48EF6E79" w14:textId="77777777" w:rsidTr="00AC74D0">
        <w:trPr>
          <w:cantSplit/>
          <w:trHeight w:val="190"/>
          <w:ins w:id="4603" w:author="Author"/>
        </w:trPr>
        <w:tc>
          <w:tcPr>
            <w:tcW w:w="200" w:type="dxa"/>
          </w:tcPr>
          <w:p w14:paraId="1E78E92D" w14:textId="77777777" w:rsidR="00CC69DD" w:rsidRPr="008A31E5" w:rsidRDefault="00CC69DD" w:rsidP="00B820C4">
            <w:pPr>
              <w:pStyle w:val="tabletext11"/>
              <w:rPr>
                <w:ins w:id="460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F9633BF" w14:textId="77777777" w:rsidR="00CC69DD" w:rsidRPr="008A31E5" w:rsidRDefault="00CC69DD" w:rsidP="00B820C4">
            <w:pPr>
              <w:pStyle w:val="tabletext11"/>
              <w:jc w:val="right"/>
              <w:rPr>
                <w:ins w:id="460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04BFC67" w14:textId="77777777" w:rsidR="00CC69DD" w:rsidRPr="008A31E5" w:rsidRDefault="00CC69DD" w:rsidP="00B820C4">
            <w:pPr>
              <w:pStyle w:val="tabletext11"/>
              <w:tabs>
                <w:tab w:val="decimal" w:pos="970"/>
              </w:tabs>
              <w:rPr>
                <w:ins w:id="4606" w:author="Author"/>
              </w:rPr>
            </w:pPr>
            <w:ins w:id="4607" w:author="Author">
              <w:r w:rsidRPr="008A31E5">
                <w:t>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E1EE956" w14:textId="77777777" w:rsidR="00CC69DD" w:rsidRPr="008A31E5" w:rsidRDefault="00CC69DD" w:rsidP="00B820C4">
            <w:pPr>
              <w:pStyle w:val="tabletext11"/>
              <w:jc w:val="right"/>
              <w:rPr>
                <w:ins w:id="460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2EA73FD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609" w:author="Author"/>
                <w:rFonts w:cs="Arial"/>
                <w:szCs w:val="18"/>
              </w:rPr>
            </w:pPr>
            <w:ins w:id="4610" w:author="Author">
              <w:r w:rsidRPr="008A31E5">
                <w:rPr>
                  <w:rFonts w:cs="Arial"/>
                  <w:szCs w:val="18"/>
                </w:rPr>
                <w:t>2.30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7709264" w14:textId="77777777" w:rsidR="00CC69DD" w:rsidRPr="008A31E5" w:rsidRDefault="00CC69DD" w:rsidP="00B820C4">
            <w:pPr>
              <w:pStyle w:val="tabletext11"/>
              <w:jc w:val="right"/>
              <w:rPr>
                <w:ins w:id="461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4ACEC3C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612" w:author="Author"/>
                <w:rFonts w:cs="Arial"/>
                <w:szCs w:val="18"/>
              </w:rPr>
            </w:pPr>
            <w:ins w:id="4613" w:author="Author">
              <w:r w:rsidRPr="008A31E5">
                <w:rPr>
                  <w:rFonts w:cs="Arial"/>
                  <w:szCs w:val="18"/>
                </w:rPr>
                <w:t>1.34</w:t>
              </w:r>
            </w:ins>
          </w:p>
        </w:tc>
      </w:tr>
      <w:tr w:rsidR="00CC69DD" w:rsidRPr="008A31E5" w14:paraId="4DF5EA36" w14:textId="77777777" w:rsidTr="00AC74D0">
        <w:trPr>
          <w:cantSplit/>
          <w:trHeight w:val="190"/>
          <w:ins w:id="4614" w:author="Author"/>
        </w:trPr>
        <w:tc>
          <w:tcPr>
            <w:tcW w:w="200" w:type="dxa"/>
          </w:tcPr>
          <w:p w14:paraId="246DE609" w14:textId="77777777" w:rsidR="00CC69DD" w:rsidRPr="008A31E5" w:rsidRDefault="00CC69DD" w:rsidP="00B820C4">
            <w:pPr>
              <w:pStyle w:val="tabletext11"/>
              <w:rPr>
                <w:ins w:id="461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71EA516" w14:textId="77777777" w:rsidR="00CC69DD" w:rsidRPr="008A31E5" w:rsidRDefault="00CC69DD" w:rsidP="00B820C4">
            <w:pPr>
              <w:pStyle w:val="tabletext11"/>
              <w:jc w:val="right"/>
              <w:rPr>
                <w:ins w:id="461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B01136" w14:textId="77777777" w:rsidR="00CC69DD" w:rsidRPr="008A31E5" w:rsidRDefault="00CC69DD" w:rsidP="00B820C4">
            <w:pPr>
              <w:pStyle w:val="tabletext11"/>
              <w:tabs>
                <w:tab w:val="decimal" w:pos="970"/>
              </w:tabs>
              <w:rPr>
                <w:ins w:id="4617" w:author="Author"/>
              </w:rPr>
            </w:pPr>
            <w:ins w:id="4618" w:author="Author">
              <w:r w:rsidRPr="008A31E5">
                <w:t>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69124C0" w14:textId="77777777" w:rsidR="00CC69DD" w:rsidRPr="008A31E5" w:rsidRDefault="00CC69DD" w:rsidP="00B820C4">
            <w:pPr>
              <w:pStyle w:val="tabletext11"/>
              <w:jc w:val="right"/>
              <w:rPr>
                <w:ins w:id="461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93BB550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620" w:author="Author"/>
                <w:rFonts w:cs="Arial"/>
                <w:szCs w:val="18"/>
              </w:rPr>
            </w:pPr>
            <w:ins w:id="4621" w:author="Author">
              <w:r w:rsidRPr="008A31E5">
                <w:rPr>
                  <w:rFonts w:cs="Arial"/>
                  <w:szCs w:val="18"/>
                </w:rPr>
                <w:t>2.43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2A7968E" w14:textId="77777777" w:rsidR="00CC69DD" w:rsidRPr="008A31E5" w:rsidRDefault="00CC69DD" w:rsidP="00B820C4">
            <w:pPr>
              <w:pStyle w:val="tabletext11"/>
              <w:jc w:val="right"/>
              <w:rPr>
                <w:ins w:id="462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2478CEB" w14:textId="77777777" w:rsidR="00CC69DD" w:rsidRPr="008A31E5" w:rsidRDefault="00CC69DD" w:rsidP="00B820C4">
            <w:pPr>
              <w:pStyle w:val="tabletext11"/>
              <w:tabs>
                <w:tab w:val="decimal" w:pos="441"/>
              </w:tabs>
              <w:rPr>
                <w:ins w:id="4623" w:author="Author"/>
                <w:rFonts w:cs="Arial"/>
                <w:szCs w:val="18"/>
              </w:rPr>
            </w:pPr>
            <w:ins w:id="4624" w:author="Author">
              <w:r w:rsidRPr="008A31E5">
                <w:rPr>
                  <w:rFonts w:cs="Arial"/>
                  <w:szCs w:val="18"/>
                </w:rPr>
                <w:t>1.42</w:t>
              </w:r>
            </w:ins>
          </w:p>
        </w:tc>
      </w:tr>
    </w:tbl>
    <w:p w14:paraId="6E270776" w14:textId="77777777" w:rsidR="00CC69DD" w:rsidRPr="008A31E5" w:rsidRDefault="00CC69DD" w:rsidP="00B820C4">
      <w:pPr>
        <w:pStyle w:val="tablecaption"/>
        <w:rPr>
          <w:ins w:id="4625" w:author="Author"/>
        </w:rPr>
      </w:pPr>
      <w:ins w:id="4626" w:author="Author">
        <w:r w:rsidRPr="008A31E5">
          <w:t>Table 297.B.3.a.(6)(LC) Split Limits Uninsured Motorists Property Damage Coverage Loss Costs</w:t>
        </w:r>
      </w:ins>
    </w:p>
    <w:p w14:paraId="6A561EA5" w14:textId="77777777" w:rsidR="00CC69DD" w:rsidRPr="008A31E5" w:rsidRDefault="00CC69DD" w:rsidP="00B820C4">
      <w:pPr>
        <w:pStyle w:val="isonormal"/>
        <w:rPr>
          <w:ins w:id="4627" w:author="Author"/>
        </w:rPr>
      </w:pPr>
    </w:p>
    <w:p w14:paraId="04E2859F" w14:textId="77777777" w:rsidR="00CC69DD" w:rsidRPr="008A31E5" w:rsidRDefault="00CC69DD" w:rsidP="00B820C4">
      <w:pPr>
        <w:pStyle w:val="space8"/>
        <w:rPr>
          <w:ins w:id="4628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CC69DD" w:rsidRPr="008A31E5" w14:paraId="26AF5C8C" w14:textId="77777777" w:rsidTr="00AC74D0">
        <w:trPr>
          <w:trHeight w:val="190"/>
          <w:ins w:id="4629" w:author="Author"/>
        </w:trPr>
        <w:tc>
          <w:tcPr>
            <w:tcW w:w="210" w:type="dxa"/>
          </w:tcPr>
          <w:p w14:paraId="012CEAE6" w14:textId="77777777" w:rsidR="00CC69DD" w:rsidRPr="008A31E5" w:rsidRDefault="00CC69DD" w:rsidP="00B820C4">
            <w:pPr>
              <w:pStyle w:val="tablehead"/>
              <w:rPr>
                <w:ins w:id="4630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3C2DA2" w14:textId="77777777" w:rsidR="00CC69DD" w:rsidRPr="008A31E5" w:rsidRDefault="00CC69DD" w:rsidP="00B820C4">
            <w:pPr>
              <w:pStyle w:val="tablehead"/>
              <w:rPr>
                <w:ins w:id="4631" w:author="Author"/>
              </w:rPr>
            </w:pPr>
            <w:ins w:id="4632" w:author="Author">
              <w:r w:rsidRPr="008A31E5">
                <w:t>Loss Cost</w:t>
              </w:r>
            </w:ins>
          </w:p>
        </w:tc>
      </w:tr>
      <w:tr w:rsidR="00CC69DD" w:rsidRPr="008A31E5" w14:paraId="1E07B3E7" w14:textId="77777777" w:rsidTr="00AC74D0">
        <w:trPr>
          <w:trHeight w:val="190"/>
          <w:ins w:id="4633" w:author="Author"/>
        </w:trPr>
        <w:tc>
          <w:tcPr>
            <w:tcW w:w="210" w:type="dxa"/>
          </w:tcPr>
          <w:p w14:paraId="307E2AC8" w14:textId="77777777" w:rsidR="00CC69DD" w:rsidRPr="008A31E5" w:rsidRDefault="00CC69DD" w:rsidP="00B820C4">
            <w:pPr>
              <w:pStyle w:val="tabletext11"/>
              <w:rPr>
                <w:ins w:id="4634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3C1A86" w14:textId="77777777" w:rsidR="00CC69DD" w:rsidRPr="008A31E5" w:rsidRDefault="00CC69DD" w:rsidP="00B820C4">
            <w:pPr>
              <w:pStyle w:val="tabletext11"/>
              <w:jc w:val="right"/>
              <w:rPr>
                <w:ins w:id="4635" w:author="Author"/>
              </w:rPr>
            </w:pPr>
            <w:ins w:id="4636" w:author="Author">
              <w:r w:rsidRPr="008A31E5">
                <w:t>$</w:t>
              </w:r>
            </w:ins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D28365" w14:textId="77777777" w:rsidR="00CC69DD" w:rsidRPr="008A31E5" w:rsidRDefault="00CC69DD" w:rsidP="00B820C4">
            <w:pPr>
              <w:pStyle w:val="tabletext11"/>
              <w:tabs>
                <w:tab w:val="decimal" w:pos="130"/>
              </w:tabs>
              <w:rPr>
                <w:ins w:id="4637" w:author="Author"/>
              </w:rPr>
            </w:pPr>
            <w:ins w:id="4638" w:author="Author">
              <w:r w:rsidRPr="008A31E5">
                <w:rPr>
                  <w:noProof/>
                </w:rPr>
                <w:t>1.25</w:t>
              </w:r>
            </w:ins>
          </w:p>
        </w:tc>
      </w:tr>
    </w:tbl>
    <w:p w14:paraId="288D6236" w14:textId="77777777" w:rsidR="00CC69DD" w:rsidRPr="008A31E5" w:rsidRDefault="00CC69DD" w:rsidP="00B820C4">
      <w:pPr>
        <w:pStyle w:val="tablecaption"/>
        <w:rPr>
          <w:ins w:id="4639" w:author="Author"/>
        </w:rPr>
      </w:pPr>
      <w:ins w:id="4640" w:author="Author">
        <w:r w:rsidRPr="008A31E5">
          <w:t>Table 297.B.4.(LC) Individual Named Insured Loss Cost</w:t>
        </w:r>
      </w:ins>
    </w:p>
    <w:p w14:paraId="52FD7B6C" w14:textId="77777777" w:rsidR="00CC69DD" w:rsidRPr="008A31E5" w:rsidRDefault="00CC69DD" w:rsidP="00B820C4">
      <w:pPr>
        <w:pStyle w:val="isonormal"/>
        <w:rPr>
          <w:ins w:id="4641" w:author="Author"/>
        </w:rPr>
      </w:pPr>
    </w:p>
    <w:p w14:paraId="6174B4DA" w14:textId="77777777" w:rsidR="00CC69DD" w:rsidRPr="008A31E5" w:rsidRDefault="00CC69DD" w:rsidP="00B820C4">
      <w:pPr>
        <w:pStyle w:val="space8"/>
        <w:rPr>
          <w:ins w:id="4642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CC69DD" w:rsidRPr="008A31E5" w14:paraId="7B1B3340" w14:textId="77777777" w:rsidTr="00AC74D0">
        <w:trPr>
          <w:trHeight w:val="190"/>
          <w:ins w:id="4643" w:author="Author"/>
        </w:trPr>
        <w:tc>
          <w:tcPr>
            <w:tcW w:w="210" w:type="dxa"/>
          </w:tcPr>
          <w:p w14:paraId="554AE822" w14:textId="77777777" w:rsidR="00CC69DD" w:rsidRPr="008A31E5" w:rsidRDefault="00CC69DD" w:rsidP="00B820C4">
            <w:pPr>
              <w:pStyle w:val="tablehead"/>
              <w:rPr>
                <w:ins w:id="4644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5B8517F" w14:textId="77777777" w:rsidR="00CC69DD" w:rsidRPr="008A31E5" w:rsidRDefault="00CC69DD" w:rsidP="00B820C4">
            <w:pPr>
              <w:pStyle w:val="tablehead"/>
              <w:rPr>
                <w:ins w:id="4645" w:author="Author"/>
              </w:rPr>
            </w:pPr>
            <w:ins w:id="4646" w:author="Author">
              <w:r w:rsidRPr="008A31E5">
                <w:t>Loss Cost</w:t>
              </w:r>
            </w:ins>
          </w:p>
        </w:tc>
      </w:tr>
      <w:tr w:rsidR="00CC69DD" w:rsidRPr="008A31E5" w14:paraId="562F1845" w14:textId="77777777" w:rsidTr="00AC74D0">
        <w:trPr>
          <w:trHeight w:val="190"/>
          <w:ins w:id="4647" w:author="Author"/>
        </w:trPr>
        <w:tc>
          <w:tcPr>
            <w:tcW w:w="210" w:type="dxa"/>
          </w:tcPr>
          <w:p w14:paraId="5D8A0E57" w14:textId="77777777" w:rsidR="00CC69DD" w:rsidRPr="008A31E5" w:rsidRDefault="00CC69DD" w:rsidP="00B820C4">
            <w:pPr>
              <w:pStyle w:val="tabletext11"/>
              <w:rPr>
                <w:ins w:id="4648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55159F" w14:textId="77777777" w:rsidR="00CC69DD" w:rsidRPr="008A31E5" w:rsidRDefault="00CC69DD" w:rsidP="00B820C4">
            <w:pPr>
              <w:pStyle w:val="tabletext11"/>
              <w:jc w:val="right"/>
              <w:rPr>
                <w:ins w:id="4649" w:author="Author"/>
              </w:rPr>
            </w:pPr>
            <w:ins w:id="4650" w:author="Author">
              <w:r w:rsidRPr="008A31E5">
                <w:t>$</w:t>
              </w:r>
            </w:ins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2B2B76" w14:textId="77777777" w:rsidR="00CC69DD" w:rsidRPr="008A31E5" w:rsidRDefault="00CC69DD" w:rsidP="00B820C4">
            <w:pPr>
              <w:pStyle w:val="tabletext11"/>
              <w:tabs>
                <w:tab w:val="decimal" w:pos="130"/>
              </w:tabs>
              <w:rPr>
                <w:ins w:id="4651" w:author="Author"/>
              </w:rPr>
            </w:pPr>
            <w:ins w:id="4652" w:author="Author">
              <w:r w:rsidRPr="008A31E5">
                <w:rPr>
                  <w:noProof/>
                </w:rPr>
                <w:t>1.25</w:t>
              </w:r>
            </w:ins>
          </w:p>
        </w:tc>
      </w:tr>
    </w:tbl>
    <w:p w14:paraId="67C2F711" w14:textId="77777777" w:rsidR="00CC69DD" w:rsidRDefault="00CC69DD" w:rsidP="00B820C4">
      <w:pPr>
        <w:pStyle w:val="tablecaption"/>
      </w:pPr>
      <w:ins w:id="4653" w:author="Author">
        <w:r w:rsidRPr="008A31E5">
          <w:t>Table 297.B.5.(LC) Uninsured Motorists Bodily Injury And Property Damage Full Coverage Loss Cost</w:t>
        </w:r>
      </w:ins>
    </w:p>
    <w:p w14:paraId="3D8D2583" w14:textId="77777777" w:rsidR="008E2843" w:rsidRPr="00DE5B88" w:rsidDel="007A4134" w:rsidRDefault="008E2843" w:rsidP="00B820C4">
      <w:pPr>
        <w:pStyle w:val="boxrule"/>
        <w:rPr>
          <w:del w:id="4654" w:author="Author"/>
        </w:rPr>
      </w:pPr>
      <w:r>
        <w:br w:type="page"/>
      </w:r>
      <w:del w:id="4655" w:author="Author">
        <w:r w:rsidRPr="00DE5B88" w:rsidDel="007A4134">
          <w:delText>25.  PREMIUM DEVELOPMENT – ZONE-RATED AUTOS</w:delText>
        </w:r>
      </w:del>
    </w:p>
    <w:p w14:paraId="6AE4E05D" w14:textId="77777777" w:rsidR="008E2843" w:rsidRPr="00DE5B88" w:rsidDel="007A4134" w:rsidRDefault="008E2843" w:rsidP="00B820C4">
      <w:pPr>
        <w:pStyle w:val="isonormal"/>
        <w:suppressAutoHyphens/>
        <w:rPr>
          <w:del w:id="4656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8E2843" w:rsidRPr="00DE5B88" w:rsidDel="007A4134" w14:paraId="390A38F9" w14:textId="77777777" w:rsidTr="00A15CFF">
        <w:trPr>
          <w:cantSplit/>
          <w:trHeight w:val="190"/>
          <w:del w:id="46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803E74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4658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8CCEB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4659" w:author="Author"/>
              </w:rPr>
            </w:pPr>
            <w:del w:id="4660" w:author="Author">
              <w:r w:rsidRPr="00DE5B88" w:rsidDel="007A4134">
                <w:delText>Zone-rating Table – Zone 06 (Chicago) Combinations</w:delText>
              </w:r>
            </w:del>
          </w:p>
        </w:tc>
      </w:tr>
      <w:tr w:rsidR="008E2843" w:rsidRPr="00DE5B88" w:rsidDel="007A4134" w14:paraId="165B7164" w14:textId="77777777" w:rsidTr="00A15CFF">
        <w:trPr>
          <w:cantSplit/>
          <w:trHeight w:val="190"/>
          <w:del w:id="46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388DFC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4662" w:author="Author"/>
              </w:rPr>
            </w:pPr>
            <w:del w:id="4663" w:author="Author">
              <w:r w:rsidRPr="00DE5B88" w:rsidDel="007A4134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BDB1C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4664" w:author="Author"/>
              </w:rPr>
            </w:pPr>
            <w:del w:id="4665" w:author="Author">
              <w:r w:rsidRPr="00DE5B88" w:rsidDel="007A4134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17D7D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4666" w:author="Author"/>
              </w:rPr>
            </w:pPr>
            <w:del w:id="4667" w:author="Author">
              <w:r w:rsidRPr="00DE5B88" w:rsidDel="007A4134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806B8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4668" w:author="Author"/>
              </w:rPr>
            </w:pPr>
            <w:del w:id="4669" w:author="Author">
              <w:r w:rsidRPr="00DE5B88" w:rsidDel="007A4134">
                <w:delText xml:space="preserve">$100,000 </w:delText>
              </w:r>
              <w:r w:rsidRPr="00DE5B88" w:rsidDel="007A4134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6804E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4670" w:author="Author"/>
              </w:rPr>
            </w:pPr>
            <w:del w:id="4671" w:author="Author">
              <w:r w:rsidRPr="00DE5B88" w:rsidDel="007A4134">
                <w:delText>$500</w:delText>
              </w:r>
              <w:r w:rsidRPr="00DE5B88" w:rsidDel="007A4134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52AC6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4672" w:author="Author"/>
              </w:rPr>
            </w:pPr>
            <w:del w:id="4673" w:author="Author">
              <w:r w:rsidRPr="00DE5B88" w:rsidDel="007A4134">
                <w:delText>$500 Deductible</w:delText>
              </w:r>
              <w:r w:rsidRPr="00DE5B88" w:rsidDel="007A4134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699E9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4674" w:author="Author"/>
              </w:rPr>
            </w:pPr>
            <w:del w:id="4675" w:author="Author">
              <w:r w:rsidRPr="00DE5B88" w:rsidDel="007A4134">
                <w:delText>$500 Deductible</w:delText>
              </w:r>
              <w:r w:rsidRPr="00DE5B88" w:rsidDel="007A4134">
                <w:br/>
                <w:delText>Comprehensive</w:delText>
              </w:r>
            </w:del>
          </w:p>
        </w:tc>
      </w:tr>
      <w:tr w:rsidR="008E2843" w:rsidRPr="00DE5B88" w:rsidDel="007A4134" w14:paraId="5B3499C8" w14:textId="77777777" w:rsidTr="00A15CFF">
        <w:trPr>
          <w:cantSplit/>
          <w:trHeight w:val="190"/>
          <w:del w:id="46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19C98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6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5A685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4678" w:author="Author"/>
              </w:rPr>
            </w:pPr>
            <w:del w:id="4679" w:author="Author">
              <w:r w:rsidRPr="00DE5B88" w:rsidDel="007A4134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2320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680" w:author="Author"/>
              </w:rPr>
            </w:pPr>
            <w:del w:id="4681" w:author="Author">
              <w:r w:rsidRPr="00DE5B88" w:rsidDel="007A4134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A61E2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682" w:author="Author"/>
              </w:rPr>
            </w:pPr>
            <w:del w:id="4683" w:author="Author">
              <w:r w:rsidRPr="00DE5B88" w:rsidDel="007A4134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E0398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684" w:author="Author"/>
              </w:rPr>
            </w:pPr>
            <w:del w:id="468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0CBF9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686" w:author="Author"/>
              </w:rPr>
            </w:pPr>
            <w:del w:id="4687" w:author="Author">
              <w:r w:rsidRPr="00DE5B88" w:rsidDel="007A4134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1E2CB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688" w:author="Author"/>
              </w:rPr>
            </w:pPr>
            <w:del w:id="468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A638C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690" w:author="Author"/>
              </w:rPr>
            </w:pPr>
            <w:del w:id="4691" w:author="Author">
              <w:r w:rsidRPr="00DE5B88" w:rsidDel="007A4134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DE05E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692" w:author="Author"/>
              </w:rPr>
            </w:pPr>
            <w:del w:id="469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94A12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694" w:author="Author"/>
              </w:rPr>
            </w:pPr>
            <w:del w:id="4695" w:author="Author">
              <w:r w:rsidRPr="00DE5B88" w:rsidDel="007A4134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F6CD7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696" w:author="Author"/>
              </w:rPr>
            </w:pPr>
            <w:del w:id="469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8E2843" w:rsidRPr="00DE5B88" w:rsidDel="007A4134" w14:paraId="47100764" w14:textId="77777777" w:rsidTr="00A15CFF">
        <w:trPr>
          <w:cantSplit/>
          <w:trHeight w:val="190"/>
          <w:del w:id="46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FC61C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6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0CEA3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4700" w:author="Author"/>
              </w:rPr>
            </w:pPr>
            <w:del w:id="4701" w:author="Author">
              <w:r w:rsidRPr="00DE5B88" w:rsidDel="007A4134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4422E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702" w:author="Author"/>
              </w:rPr>
            </w:pPr>
            <w:del w:id="4703" w:author="Author">
              <w:r w:rsidRPr="00DE5B88" w:rsidDel="007A4134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FBA9C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70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ABD63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705" w:author="Author"/>
              </w:rPr>
            </w:pPr>
            <w:del w:id="470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45969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70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AE981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708" w:author="Author"/>
              </w:rPr>
            </w:pPr>
            <w:del w:id="470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0E5D0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7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140D9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711" w:author="Author"/>
              </w:rPr>
            </w:pPr>
            <w:del w:id="471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5951B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7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A08B6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714" w:author="Author"/>
              </w:rPr>
            </w:pPr>
            <w:del w:id="471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8E2843" w:rsidRPr="00DE5B88" w:rsidDel="007A4134" w14:paraId="1FE0F39A" w14:textId="77777777" w:rsidTr="00A15CFF">
        <w:trPr>
          <w:cantSplit/>
          <w:trHeight w:val="190"/>
          <w:del w:id="47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F86A8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7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BD020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4718" w:author="Author"/>
              </w:rPr>
            </w:pPr>
            <w:del w:id="4719" w:author="Author">
              <w:r w:rsidRPr="00DE5B88" w:rsidDel="007A4134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C4AF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720" w:author="Author"/>
              </w:rPr>
            </w:pPr>
            <w:del w:id="4721" w:author="Author">
              <w:r w:rsidRPr="00DE5B88" w:rsidDel="007A4134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A4E2F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72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A2D8A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723" w:author="Author"/>
              </w:rPr>
            </w:pPr>
            <w:del w:id="472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1999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5EFCE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72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18E92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726" w:author="Author"/>
              </w:rPr>
            </w:pPr>
            <w:del w:id="472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B5890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7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57E30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729" w:author="Author"/>
              </w:rPr>
            </w:pPr>
            <w:del w:id="473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ACA68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7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7E85D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732" w:author="Author"/>
              </w:rPr>
            </w:pPr>
            <w:del w:id="473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175</w:delText>
              </w:r>
            </w:del>
          </w:p>
        </w:tc>
      </w:tr>
      <w:tr w:rsidR="008E2843" w:rsidRPr="00DE5B88" w:rsidDel="007A4134" w14:paraId="274BC725" w14:textId="77777777" w:rsidTr="00A15CFF">
        <w:trPr>
          <w:cantSplit/>
          <w:trHeight w:val="190"/>
          <w:del w:id="47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EE2FC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7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B3D5B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4736" w:author="Author"/>
              </w:rPr>
            </w:pPr>
            <w:del w:id="4737" w:author="Author">
              <w:r w:rsidRPr="00DE5B88" w:rsidDel="007A4134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DAD0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738" w:author="Author"/>
              </w:rPr>
            </w:pPr>
            <w:del w:id="4739" w:author="Author">
              <w:r w:rsidRPr="00DE5B88" w:rsidDel="007A4134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C34DF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74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91E81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741" w:author="Author"/>
              </w:rPr>
            </w:pPr>
            <w:del w:id="474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80EC5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74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F8358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744" w:author="Author"/>
              </w:rPr>
            </w:pPr>
            <w:del w:id="474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2A470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7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F46A6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747" w:author="Author"/>
              </w:rPr>
            </w:pPr>
            <w:del w:id="474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A1EEF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7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5970D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750" w:author="Author"/>
              </w:rPr>
            </w:pPr>
            <w:del w:id="475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8E2843" w:rsidRPr="00DE5B88" w:rsidDel="007A4134" w14:paraId="13987872" w14:textId="77777777" w:rsidTr="00A15CFF">
        <w:trPr>
          <w:cantSplit/>
          <w:trHeight w:val="190"/>
          <w:del w:id="47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23AFC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7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A6CBB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4754" w:author="Author"/>
              </w:rPr>
            </w:pPr>
            <w:del w:id="4755" w:author="Author">
              <w:r w:rsidRPr="00DE5B88" w:rsidDel="007A4134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A382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756" w:author="Author"/>
              </w:rPr>
            </w:pPr>
            <w:del w:id="4757" w:author="Author">
              <w:r w:rsidRPr="00DE5B88" w:rsidDel="007A4134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D9BBB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75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040DA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759" w:author="Author"/>
              </w:rPr>
            </w:pPr>
            <w:del w:id="476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8C073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76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FEDE5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762" w:author="Author"/>
              </w:rPr>
            </w:pPr>
            <w:del w:id="476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A4A35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7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1C3F5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765" w:author="Author"/>
              </w:rPr>
            </w:pPr>
            <w:del w:id="476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B6BF8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7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DF60F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768" w:author="Author"/>
              </w:rPr>
            </w:pPr>
            <w:del w:id="476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8E2843" w:rsidRPr="00DE5B88" w:rsidDel="007A4134" w14:paraId="4AD2B58C" w14:textId="77777777" w:rsidTr="00A15CFF">
        <w:trPr>
          <w:cantSplit/>
          <w:trHeight w:val="190"/>
          <w:del w:id="47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51592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7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6C9D2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4772" w:author="Author"/>
              </w:rPr>
            </w:pPr>
            <w:del w:id="4773" w:author="Author">
              <w:r w:rsidRPr="00DE5B88" w:rsidDel="007A4134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9592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774" w:author="Author"/>
              </w:rPr>
            </w:pPr>
            <w:del w:id="4775" w:author="Author">
              <w:r w:rsidRPr="00DE5B88" w:rsidDel="007A4134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ADFB2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77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897DE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777" w:author="Author"/>
              </w:rPr>
            </w:pPr>
            <w:del w:id="477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1564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B00C9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77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DFD87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780" w:author="Author"/>
              </w:rPr>
            </w:pPr>
            <w:del w:id="478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81393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7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7D760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783" w:author="Author"/>
              </w:rPr>
            </w:pPr>
            <w:del w:id="478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2501F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7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C864E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786" w:author="Author"/>
              </w:rPr>
            </w:pPr>
            <w:del w:id="478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8E2843" w:rsidRPr="00DE5B88" w:rsidDel="007A4134" w14:paraId="0A8338D0" w14:textId="77777777" w:rsidTr="00A15CFF">
        <w:trPr>
          <w:cantSplit/>
          <w:trHeight w:val="190"/>
          <w:del w:id="47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8BA35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7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5EE29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4790" w:author="Author"/>
              </w:rPr>
            </w:pPr>
            <w:del w:id="4791" w:author="Author">
              <w:r w:rsidRPr="00DE5B88" w:rsidDel="007A4134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E858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792" w:author="Author"/>
              </w:rPr>
            </w:pPr>
            <w:del w:id="4793" w:author="Author">
              <w:r w:rsidRPr="00DE5B88" w:rsidDel="007A4134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A5050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79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BDA82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795" w:author="Author"/>
              </w:rPr>
            </w:pPr>
            <w:del w:id="479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1564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E8506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79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62869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798" w:author="Author"/>
              </w:rPr>
            </w:pPr>
            <w:del w:id="479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D3428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8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AAFFF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801" w:author="Author"/>
              </w:rPr>
            </w:pPr>
            <w:del w:id="480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29996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8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EF61A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804" w:author="Author"/>
              </w:rPr>
            </w:pPr>
            <w:del w:id="480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8E2843" w:rsidRPr="00DE5B88" w:rsidDel="007A4134" w14:paraId="0B78A671" w14:textId="77777777" w:rsidTr="00A15CFF">
        <w:trPr>
          <w:cantSplit/>
          <w:trHeight w:val="190"/>
          <w:del w:id="48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274CE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8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EA68A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4808" w:author="Author"/>
              </w:rPr>
            </w:pPr>
            <w:del w:id="4809" w:author="Author">
              <w:r w:rsidRPr="00DE5B88" w:rsidDel="007A4134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7EDC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810" w:author="Author"/>
              </w:rPr>
            </w:pPr>
            <w:del w:id="4811" w:author="Author">
              <w:r w:rsidRPr="00DE5B88" w:rsidDel="007A4134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3A9A0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81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32EB9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813" w:author="Author"/>
              </w:rPr>
            </w:pPr>
            <w:del w:id="481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1564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8591F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81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3CB55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816" w:author="Author"/>
              </w:rPr>
            </w:pPr>
            <w:del w:id="481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0504C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8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94EEA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819" w:author="Author"/>
              </w:rPr>
            </w:pPr>
            <w:del w:id="482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955F6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8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78E1B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822" w:author="Author"/>
              </w:rPr>
            </w:pPr>
            <w:del w:id="482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8E2843" w:rsidRPr="00DE5B88" w:rsidDel="007A4134" w14:paraId="25C5BF79" w14:textId="77777777" w:rsidTr="00A15CFF">
        <w:trPr>
          <w:cantSplit/>
          <w:trHeight w:val="190"/>
          <w:del w:id="48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95F8E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8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B2E3B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4826" w:author="Author"/>
              </w:rPr>
            </w:pPr>
            <w:del w:id="4827" w:author="Author">
              <w:r w:rsidRPr="00DE5B88" w:rsidDel="007A4134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9659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828" w:author="Author"/>
              </w:rPr>
            </w:pPr>
            <w:del w:id="4829" w:author="Author">
              <w:r w:rsidRPr="00DE5B88" w:rsidDel="007A4134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AC7CF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83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42373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831" w:author="Author"/>
              </w:rPr>
            </w:pPr>
            <w:del w:id="483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4E0B8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83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1C46B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834" w:author="Author"/>
              </w:rPr>
            </w:pPr>
            <w:del w:id="483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D238D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8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DC7AA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837" w:author="Author"/>
              </w:rPr>
            </w:pPr>
            <w:del w:id="483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5B63D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8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1207E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840" w:author="Author"/>
              </w:rPr>
            </w:pPr>
            <w:del w:id="484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8E2843" w:rsidRPr="00DE5B88" w:rsidDel="007A4134" w14:paraId="04C461C3" w14:textId="77777777" w:rsidTr="00A15CFF">
        <w:trPr>
          <w:cantSplit/>
          <w:trHeight w:val="190"/>
          <w:del w:id="48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4F524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8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47F61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4844" w:author="Author"/>
              </w:rPr>
            </w:pPr>
            <w:del w:id="4845" w:author="Author">
              <w:r w:rsidRPr="00DE5B88" w:rsidDel="007A4134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7834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846" w:author="Author"/>
              </w:rPr>
            </w:pPr>
            <w:del w:id="4847" w:author="Author">
              <w:r w:rsidRPr="00DE5B88" w:rsidDel="007A4134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2523B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84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D8489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849" w:author="Author"/>
              </w:rPr>
            </w:pPr>
            <w:del w:id="485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66E27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85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0BB07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852" w:author="Author"/>
              </w:rPr>
            </w:pPr>
            <w:del w:id="485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7CF9D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8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8A046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855" w:author="Author"/>
              </w:rPr>
            </w:pPr>
            <w:del w:id="485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D6AB1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8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6E97D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858" w:author="Author"/>
              </w:rPr>
            </w:pPr>
            <w:del w:id="485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217</w:delText>
              </w:r>
            </w:del>
          </w:p>
        </w:tc>
      </w:tr>
      <w:tr w:rsidR="008E2843" w:rsidRPr="00DE5B88" w:rsidDel="007A4134" w14:paraId="3635275F" w14:textId="77777777" w:rsidTr="00A15CFF">
        <w:trPr>
          <w:cantSplit/>
          <w:trHeight w:val="190"/>
          <w:del w:id="48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E727F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8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51C6D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4862" w:author="Author"/>
              </w:rPr>
            </w:pPr>
            <w:del w:id="4863" w:author="Author">
              <w:r w:rsidRPr="00DE5B88" w:rsidDel="007A4134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0587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864" w:author="Author"/>
              </w:rPr>
            </w:pPr>
            <w:del w:id="4865" w:author="Author">
              <w:r w:rsidRPr="00DE5B88" w:rsidDel="007A4134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5DAE8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86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FD7C3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867" w:author="Author"/>
              </w:rPr>
            </w:pPr>
            <w:del w:id="486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1564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91FCC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86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9A3E4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870" w:author="Author"/>
              </w:rPr>
            </w:pPr>
            <w:del w:id="487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52D15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8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35403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873" w:author="Author"/>
              </w:rPr>
            </w:pPr>
            <w:del w:id="487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ED100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8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8D20E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876" w:author="Author"/>
              </w:rPr>
            </w:pPr>
            <w:del w:id="487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8E2843" w:rsidRPr="00DE5B88" w:rsidDel="007A4134" w14:paraId="683C716E" w14:textId="77777777" w:rsidTr="00A15CFF">
        <w:trPr>
          <w:cantSplit/>
          <w:trHeight w:val="190"/>
          <w:del w:id="48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344A5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8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4DBD9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4880" w:author="Author"/>
              </w:rPr>
            </w:pPr>
            <w:del w:id="4881" w:author="Author">
              <w:r w:rsidRPr="00DE5B88" w:rsidDel="007A4134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2F16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882" w:author="Author"/>
              </w:rPr>
            </w:pPr>
            <w:del w:id="4883" w:author="Author">
              <w:r w:rsidRPr="00DE5B88" w:rsidDel="007A4134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346AB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88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EDD37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885" w:author="Author"/>
              </w:rPr>
            </w:pPr>
            <w:del w:id="488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1999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D5EA1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88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829C9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888" w:author="Author"/>
              </w:rPr>
            </w:pPr>
            <w:del w:id="488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BD5E9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8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E185C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891" w:author="Author"/>
              </w:rPr>
            </w:pPr>
            <w:del w:id="489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D586A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8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9C3F7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894" w:author="Author"/>
              </w:rPr>
            </w:pPr>
            <w:del w:id="489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175</w:delText>
              </w:r>
            </w:del>
          </w:p>
        </w:tc>
      </w:tr>
      <w:tr w:rsidR="008E2843" w:rsidRPr="00DE5B88" w:rsidDel="007A4134" w14:paraId="75B072B3" w14:textId="77777777" w:rsidTr="00A15CFF">
        <w:trPr>
          <w:cantSplit/>
          <w:trHeight w:val="190"/>
          <w:del w:id="48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D86CB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8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E9314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4898" w:author="Author"/>
              </w:rPr>
            </w:pPr>
            <w:del w:id="4899" w:author="Author">
              <w:r w:rsidRPr="00DE5B88" w:rsidDel="007A4134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D128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900" w:author="Author"/>
              </w:rPr>
            </w:pPr>
            <w:del w:id="4901" w:author="Author">
              <w:r w:rsidRPr="00DE5B88" w:rsidDel="007A4134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ED6C1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90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59538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903" w:author="Author"/>
              </w:rPr>
            </w:pPr>
            <w:del w:id="490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E718D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90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B1016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906" w:author="Author"/>
              </w:rPr>
            </w:pPr>
            <w:del w:id="490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8F3AE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9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D2DCF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909" w:author="Author"/>
              </w:rPr>
            </w:pPr>
            <w:del w:id="491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74137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9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1AF83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912" w:author="Author"/>
              </w:rPr>
            </w:pPr>
            <w:del w:id="491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8E2843" w:rsidRPr="00DE5B88" w:rsidDel="007A4134" w14:paraId="73F687D6" w14:textId="77777777" w:rsidTr="00A15CFF">
        <w:trPr>
          <w:cantSplit/>
          <w:trHeight w:val="190"/>
          <w:del w:id="49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2D236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9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31EE0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4916" w:author="Author"/>
              </w:rPr>
            </w:pPr>
            <w:del w:id="4917" w:author="Author">
              <w:r w:rsidRPr="00DE5B88" w:rsidDel="007A4134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43AA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918" w:author="Author"/>
              </w:rPr>
            </w:pPr>
            <w:del w:id="4919" w:author="Author">
              <w:r w:rsidRPr="00DE5B88" w:rsidDel="007A4134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3B439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92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9C6AF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921" w:author="Author"/>
              </w:rPr>
            </w:pPr>
            <w:del w:id="492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1564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C07CA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92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7A839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924" w:author="Author"/>
              </w:rPr>
            </w:pPr>
            <w:del w:id="492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17BDF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9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DF220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927" w:author="Author"/>
              </w:rPr>
            </w:pPr>
            <w:del w:id="492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28CE4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9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7DE63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930" w:author="Author"/>
              </w:rPr>
            </w:pPr>
            <w:del w:id="493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8E2843" w:rsidRPr="00DE5B88" w:rsidDel="007A4134" w14:paraId="7AA8550C" w14:textId="77777777" w:rsidTr="00A15CFF">
        <w:trPr>
          <w:cantSplit/>
          <w:trHeight w:val="190"/>
          <w:del w:id="49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C624D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9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F1401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4934" w:author="Author"/>
              </w:rPr>
            </w:pPr>
            <w:del w:id="4935" w:author="Author">
              <w:r w:rsidRPr="00DE5B88" w:rsidDel="007A4134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F5F6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936" w:author="Author"/>
              </w:rPr>
            </w:pPr>
            <w:del w:id="4937" w:author="Author">
              <w:r w:rsidRPr="00DE5B88" w:rsidDel="007A4134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6BC1C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93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F563D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939" w:author="Author"/>
              </w:rPr>
            </w:pPr>
            <w:del w:id="494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039DE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94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CC566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942" w:author="Author"/>
              </w:rPr>
            </w:pPr>
            <w:del w:id="494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1B271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9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B8C69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945" w:author="Author"/>
              </w:rPr>
            </w:pPr>
            <w:del w:id="494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A6C80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9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555B9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948" w:author="Author"/>
              </w:rPr>
            </w:pPr>
            <w:del w:id="494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8E2843" w:rsidRPr="00DE5B88" w:rsidDel="007A4134" w14:paraId="167CC495" w14:textId="77777777" w:rsidTr="00A15CFF">
        <w:trPr>
          <w:cantSplit/>
          <w:trHeight w:val="190"/>
          <w:del w:id="49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D3AFD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9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DEB14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4952" w:author="Author"/>
              </w:rPr>
            </w:pPr>
            <w:del w:id="4953" w:author="Author">
              <w:r w:rsidRPr="00DE5B88" w:rsidDel="007A4134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0308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954" w:author="Author"/>
              </w:rPr>
            </w:pPr>
            <w:del w:id="4955" w:author="Author">
              <w:r w:rsidRPr="00DE5B88" w:rsidDel="007A4134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52E28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95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C9C21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957" w:author="Author"/>
              </w:rPr>
            </w:pPr>
            <w:del w:id="495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28C7A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95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80017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960" w:author="Author"/>
              </w:rPr>
            </w:pPr>
            <w:del w:id="496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C5549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9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4B630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963" w:author="Author"/>
              </w:rPr>
            </w:pPr>
            <w:del w:id="496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22B72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9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D9CC3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966" w:author="Author"/>
              </w:rPr>
            </w:pPr>
            <w:del w:id="496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8E2843" w:rsidRPr="00DE5B88" w:rsidDel="007A4134" w14:paraId="6B259530" w14:textId="77777777" w:rsidTr="00A15CFF">
        <w:trPr>
          <w:cantSplit/>
          <w:trHeight w:val="190"/>
          <w:del w:id="49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8E571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9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06B85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4970" w:author="Author"/>
              </w:rPr>
            </w:pPr>
            <w:del w:id="4971" w:author="Author">
              <w:r w:rsidRPr="00DE5B88" w:rsidDel="007A4134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9967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972" w:author="Author"/>
              </w:rPr>
            </w:pPr>
            <w:del w:id="4973" w:author="Author">
              <w:r w:rsidRPr="00DE5B88" w:rsidDel="007A4134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AD780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97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E315A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975" w:author="Author"/>
              </w:rPr>
            </w:pPr>
            <w:del w:id="497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C2E22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97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6B431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978" w:author="Author"/>
              </w:rPr>
            </w:pPr>
            <w:del w:id="497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F8CCE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9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D978B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981" w:author="Author"/>
              </w:rPr>
            </w:pPr>
            <w:del w:id="498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F899D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9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3277A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984" w:author="Author"/>
              </w:rPr>
            </w:pPr>
            <w:del w:id="498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8E2843" w:rsidRPr="00DE5B88" w:rsidDel="007A4134" w14:paraId="5F565E81" w14:textId="77777777" w:rsidTr="00A15CFF">
        <w:trPr>
          <w:cantSplit/>
          <w:trHeight w:val="190"/>
          <w:del w:id="49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D949E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9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3DE87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4988" w:author="Author"/>
              </w:rPr>
            </w:pPr>
            <w:del w:id="4989" w:author="Author">
              <w:r w:rsidRPr="00DE5B88" w:rsidDel="007A4134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CDE2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990" w:author="Author"/>
              </w:rPr>
            </w:pPr>
            <w:del w:id="4991" w:author="Author">
              <w:r w:rsidRPr="00DE5B88" w:rsidDel="007A4134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D4250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99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9CB49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993" w:author="Author"/>
              </w:rPr>
            </w:pPr>
            <w:del w:id="499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1905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C7D54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99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4EAE6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996" w:author="Author"/>
              </w:rPr>
            </w:pPr>
            <w:del w:id="499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85B7E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49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ECF6F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4999" w:author="Author"/>
              </w:rPr>
            </w:pPr>
            <w:del w:id="500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CAC6F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0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406B0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002" w:author="Author"/>
              </w:rPr>
            </w:pPr>
            <w:del w:id="500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262</w:delText>
              </w:r>
            </w:del>
          </w:p>
        </w:tc>
      </w:tr>
      <w:tr w:rsidR="008E2843" w:rsidRPr="00DE5B88" w:rsidDel="007A4134" w14:paraId="712F9108" w14:textId="77777777" w:rsidTr="00A15CFF">
        <w:trPr>
          <w:cantSplit/>
          <w:trHeight w:val="190"/>
          <w:del w:id="50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7463D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0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6F4EF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006" w:author="Author"/>
              </w:rPr>
            </w:pPr>
            <w:del w:id="5007" w:author="Author">
              <w:r w:rsidRPr="00DE5B88" w:rsidDel="007A4134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F801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008" w:author="Author"/>
              </w:rPr>
            </w:pPr>
            <w:del w:id="5009" w:author="Author">
              <w:r w:rsidRPr="00DE5B88" w:rsidDel="007A4134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32CC2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01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CEB21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011" w:author="Author"/>
              </w:rPr>
            </w:pPr>
            <w:del w:id="501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1815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91C4A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01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317D3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014" w:author="Author"/>
              </w:rPr>
            </w:pPr>
            <w:del w:id="501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9DF60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0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F37FB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017" w:author="Author"/>
              </w:rPr>
            </w:pPr>
            <w:del w:id="501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76A8E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0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3A8C9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020" w:author="Author"/>
              </w:rPr>
            </w:pPr>
            <w:del w:id="502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  <w:tr w:rsidR="008E2843" w:rsidRPr="00DE5B88" w:rsidDel="007A4134" w14:paraId="5CE12ACE" w14:textId="77777777" w:rsidTr="00A15CFF">
        <w:trPr>
          <w:cantSplit/>
          <w:trHeight w:val="190"/>
          <w:del w:id="50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DBD17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0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0DD10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024" w:author="Author"/>
              </w:rPr>
            </w:pPr>
            <w:del w:id="5025" w:author="Author">
              <w:r w:rsidRPr="00DE5B88" w:rsidDel="007A4134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D862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026" w:author="Author"/>
              </w:rPr>
            </w:pPr>
            <w:del w:id="5027" w:author="Author">
              <w:r w:rsidRPr="00DE5B88" w:rsidDel="007A4134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81649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02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FD7C9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029" w:author="Author"/>
              </w:rPr>
            </w:pPr>
            <w:del w:id="503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1815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A2082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03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204CD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032" w:author="Author"/>
              </w:rPr>
            </w:pPr>
            <w:del w:id="503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317BB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0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634B8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035" w:author="Author"/>
              </w:rPr>
            </w:pPr>
            <w:del w:id="503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55818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0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56680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038" w:author="Author"/>
              </w:rPr>
            </w:pPr>
            <w:del w:id="503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  <w:tr w:rsidR="008E2843" w:rsidRPr="00DE5B88" w:rsidDel="007A4134" w14:paraId="4035EF0E" w14:textId="77777777" w:rsidTr="00A15CFF">
        <w:trPr>
          <w:cantSplit/>
          <w:trHeight w:val="190"/>
          <w:del w:id="50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341A5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0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479D0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042" w:author="Author"/>
              </w:rPr>
            </w:pPr>
            <w:del w:id="5043" w:author="Author">
              <w:r w:rsidRPr="00DE5B88" w:rsidDel="007A4134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20F7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044" w:author="Author"/>
              </w:rPr>
            </w:pPr>
            <w:del w:id="5045" w:author="Author">
              <w:r w:rsidRPr="00DE5B88" w:rsidDel="007A4134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B7CEB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04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836E0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047" w:author="Author"/>
              </w:rPr>
            </w:pPr>
            <w:del w:id="504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20A0B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04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C3543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050" w:author="Author"/>
              </w:rPr>
            </w:pPr>
            <w:del w:id="505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82AED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0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7AB81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053" w:author="Author"/>
              </w:rPr>
            </w:pPr>
            <w:del w:id="505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F5FEF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0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43F5B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056" w:author="Author"/>
              </w:rPr>
            </w:pPr>
            <w:del w:id="505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8E2843" w:rsidRPr="00DE5B88" w:rsidDel="007A4134" w14:paraId="09F7D9DC" w14:textId="77777777" w:rsidTr="00A15CFF">
        <w:trPr>
          <w:cantSplit/>
          <w:trHeight w:val="190"/>
          <w:del w:id="50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20BEE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0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7B2ED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060" w:author="Author"/>
              </w:rPr>
            </w:pPr>
            <w:del w:id="5061" w:author="Author">
              <w:r w:rsidRPr="00DE5B88" w:rsidDel="007A4134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80B3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062" w:author="Author"/>
              </w:rPr>
            </w:pPr>
            <w:del w:id="5063" w:author="Author">
              <w:r w:rsidRPr="00DE5B88" w:rsidDel="007A4134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C3CE2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06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C92B8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065" w:author="Author"/>
              </w:rPr>
            </w:pPr>
            <w:del w:id="506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96AC3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06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595DD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068" w:author="Author"/>
              </w:rPr>
            </w:pPr>
            <w:del w:id="506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730E1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0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EFD57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071" w:author="Author"/>
              </w:rPr>
            </w:pPr>
            <w:del w:id="507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DD9CB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0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D1C17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074" w:author="Author"/>
              </w:rPr>
            </w:pPr>
            <w:del w:id="507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8E2843" w:rsidRPr="00DE5B88" w:rsidDel="007A4134" w14:paraId="4211511F" w14:textId="77777777" w:rsidTr="00A15CFF">
        <w:trPr>
          <w:cantSplit/>
          <w:trHeight w:val="190"/>
          <w:del w:id="50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6D886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0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73863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078" w:author="Author"/>
              </w:rPr>
            </w:pPr>
            <w:del w:id="5079" w:author="Author">
              <w:r w:rsidRPr="00DE5B88" w:rsidDel="007A4134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B296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080" w:author="Author"/>
              </w:rPr>
            </w:pPr>
            <w:del w:id="5081" w:author="Author">
              <w:r w:rsidRPr="00DE5B88" w:rsidDel="007A4134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D0718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08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A0B78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083" w:author="Author"/>
              </w:rPr>
            </w:pPr>
            <w:del w:id="508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AD0A8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08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7908F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086" w:author="Author"/>
              </w:rPr>
            </w:pPr>
            <w:del w:id="508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5A1A1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0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A7B1D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089" w:author="Author"/>
              </w:rPr>
            </w:pPr>
            <w:del w:id="509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5E0B2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0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DF8C2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092" w:author="Author"/>
              </w:rPr>
            </w:pPr>
            <w:del w:id="509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8E2843" w:rsidRPr="00DE5B88" w:rsidDel="007A4134" w14:paraId="3CAD1C42" w14:textId="77777777" w:rsidTr="00A15CFF">
        <w:trPr>
          <w:cantSplit/>
          <w:trHeight w:val="190"/>
          <w:del w:id="50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61E3A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0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6A1BC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096" w:author="Author"/>
              </w:rPr>
            </w:pPr>
            <w:del w:id="5097" w:author="Author">
              <w:r w:rsidRPr="00DE5B88" w:rsidDel="007A4134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761A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098" w:author="Author"/>
              </w:rPr>
            </w:pPr>
            <w:del w:id="5099" w:author="Author">
              <w:r w:rsidRPr="00DE5B88" w:rsidDel="007A4134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49C13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10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85753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101" w:author="Author"/>
              </w:rPr>
            </w:pPr>
            <w:del w:id="510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1815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EF18A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10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91655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104" w:author="Author"/>
              </w:rPr>
            </w:pPr>
            <w:del w:id="510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E93D3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1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DEC1A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107" w:author="Author"/>
              </w:rPr>
            </w:pPr>
            <w:del w:id="510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B6CBA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1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AF85C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110" w:author="Author"/>
              </w:rPr>
            </w:pPr>
            <w:del w:id="511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  <w:tr w:rsidR="008E2843" w:rsidRPr="00DE5B88" w:rsidDel="007A4134" w14:paraId="5D96F8C2" w14:textId="77777777" w:rsidTr="00A15CFF">
        <w:trPr>
          <w:cantSplit/>
          <w:trHeight w:val="190"/>
          <w:del w:id="51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21E37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1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F7398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114" w:author="Author"/>
              </w:rPr>
            </w:pPr>
            <w:del w:id="5115" w:author="Author">
              <w:r w:rsidRPr="00DE5B88" w:rsidDel="007A4134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2464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116" w:author="Author"/>
              </w:rPr>
            </w:pPr>
            <w:del w:id="5117" w:author="Author">
              <w:r w:rsidRPr="00DE5B88" w:rsidDel="007A4134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6E737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11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4FC70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119" w:author="Author"/>
              </w:rPr>
            </w:pPr>
            <w:del w:id="512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1926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93906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12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172A4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122" w:author="Author"/>
              </w:rPr>
            </w:pPr>
            <w:del w:id="512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BE2A2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1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6503B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125" w:author="Author"/>
              </w:rPr>
            </w:pPr>
            <w:del w:id="512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4BAD8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1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4D53D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128" w:author="Author"/>
              </w:rPr>
            </w:pPr>
            <w:del w:id="512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200</w:delText>
              </w:r>
            </w:del>
          </w:p>
        </w:tc>
      </w:tr>
      <w:tr w:rsidR="008E2843" w:rsidRPr="00DE5B88" w:rsidDel="007A4134" w14:paraId="42666BD3" w14:textId="77777777" w:rsidTr="00A15CFF">
        <w:trPr>
          <w:cantSplit/>
          <w:trHeight w:val="190"/>
          <w:del w:id="51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D2228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1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2D4FB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132" w:author="Author"/>
              </w:rPr>
            </w:pPr>
            <w:del w:id="5133" w:author="Author">
              <w:r w:rsidRPr="00DE5B88" w:rsidDel="007A4134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16F6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134" w:author="Author"/>
              </w:rPr>
            </w:pPr>
            <w:del w:id="5135" w:author="Author">
              <w:r w:rsidRPr="00DE5B88" w:rsidDel="007A4134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8BDAE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13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59758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137" w:author="Author"/>
              </w:rPr>
            </w:pPr>
            <w:del w:id="513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FEC34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13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96C27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140" w:author="Author"/>
              </w:rPr>
            </w:pPr>
            <w:del w:id="514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AF9EE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1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70FDC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143" w:author="Author"/>
              </w:rPr>
            </w:pPr>
            <w:del w:id="514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C4BC0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1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6DE7E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146" w:author="Author"/>
              </w:rPr>
            </w:pPr>
            <w:del w:id="514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8E2843" w:rsidRPr="00DE5B88" w:rsidDel="007A4134" w14:paraId="65E21897" w14:textId="77777777" w:rsidTr="00A15CFF">
        <w:trPr>
          <w:cantSplit/>
          <w:trHeight w:val="190"/>
          <w:del w:id="51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434E7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1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75DF7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150" w:author="Author"/>
              </w:rPr>
            </w:pPr>
            <w:del w:id="5151" w:author="Author">
              <w:r w:rsidRPr="00DE5B88" w:rsidDel="007A4134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CA21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152" w:author="Author"/>
              </w:rPr>
            </w:pPr>
            <w:del w:id="5153" w:author="Author">
              <w:r w:rsidRPr="00DE5B88" w:rsidDel="007A4134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F2887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15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6A4E1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155" w:author="Author"/>
              </w:rPr>
            </w:pPr>
            <w:del w:id="515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41C048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15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7A8FC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158" w:author="Author"/>
              </w:rPr>
            </w:pPr>
            <w:del w:id="515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E9B3D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1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A5C31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161" w:author="Author"/>
              </w:rPr>
            </w:pPr>
            <w:del w:id="516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3AC80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1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18EA5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164" w:author="Author"/>
              </w:rPr>
            </w:pPr>
            <w:del w:id="516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8E2843" w:rsidRPr="00DE5B88" w:rsidDel="007A4134" w14:paraId="7D2C4DDD" w14:textId="77777777" w:rsidTr="00A15CFF">
        <w:trPr>
          <w:cantSplit/>
          <w:trHeight w:val="190"/>
          <w:del w:id="51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D639A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1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EFC50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168" w:author="Author"/>
              </w:rPr>
            </w:pPr>
            <w:del w:id="5169" w:author="Author">
              <w:r w:rsidRPr="00DE5B88" w:rsidDel="007A4134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23C7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170" w:author="Author"/>
              </w:rPr>
            </w:pPr>
            <w:del w:id="5171" w:author="Author">
              <w:r w:rsidRPr="00DE5B88" w:rsidDel="007A4134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666BE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17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478D5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173" w:author="Author"/>
              </w:rPr>
            </w:pPr>
            <w:del w:id="517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05EA1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17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F26A0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176" w:author="Author"/>
              </w:rPr>
            </w:pPr>
            <w:del w:id="517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D92CD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1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9AC9D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179" w:author="Author"/>
              </w:rPr>
            </w:pPr>
            <w:del w:id="518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3F0A3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1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788FA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182" w:author="Author"/>
              </w:rPr>
            </w:pPr>
            <w:del w:id="518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8E2843" w:rsidRPr="00DE5B88" w:rsidDel="007A4134" w14:paraId="26D924E6" w14:textId="77777777" w:rsidTr="00A15CFF">
        <w:trPr>
          <w:cantSplit/>
          <w:trHeight w:val="190"/>
          <w:del w:id="51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B400B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1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C0F79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186" w:author="Author"/>
              </w:rPr>
            </w:pPr>
            <w:del w:id="5187" w:author="Author">
              <w:r w:rsidRPr="00DE5B88" w:rsidDel="007A4134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A682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188" w:author="Author"/>
              </w:rPr>
            </w:pPr>
            <w:del w:id="5189" w:author="Author">
              <w:r w:rsidRPr="00DE5B88" w:rsidDel="007A4134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B9854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19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3B56D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191" w:author="Author"/>
              </w:rPr>
            </w:pPr>
            <w:del w:id="519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7FC36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19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78614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194" w:author="Author"/>
              </w:rPr>
            </w:pPr>
            <w:del w:id="519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39656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1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F3A3C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197" w:author="Author"/>
              </w:rPr>
            </w:pPr>
            <w:del w:id="519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DF5CE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1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FB6ED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200" w:author="Author"/>
              </w:rPr>
            </w:pPr>
            <w:del w:id="520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217</w:delText>
              </w:r>
            </w:del>
          </w:p>
        </w:tc>
      </w:tr>
      <w:tr w:rsidR="008E2843" w:rsidRPr="00DE5B88" w:rsidDel="007A4134" w14:paraId="28131857" w14:textId="77777777" w:rsidTr="00A15CFF">
        <w:trPr>
          <w:cantSplit/>
          <w:trHeight w:val="190"/>
          <w:del w:id="52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36954E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2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B41D1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204" w:author="Author"/>
              </w:rPr>
            </w:pPr>
            <w:del w:id="5205" w:author="Author">
              <w:r w:rsidRPr="00DE5B88" w:rsidDel="007A4134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8BA6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206" w:author="Author"/>
              </w:rPr>
            </w:pPr>
            <w:del w:id="5207" w:author="Author">
              <w:r w:rsidRPr="00DE5B88" w:rsidDel="007A4134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22F1B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20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9F77C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209" w:author="Author"/>
              </w:rPr>
            </w:pPr>
            <w:del w:id="521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C2207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21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658BD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212" w:author="Author"/>
              </w:rPr>
            </w:pPr>
            <w:del w:id="521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B3947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2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54A59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215" w:author="Author"/>
              </w:rPr>
            </w:pPr>
            <w:del w:id="521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61DA2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2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FA5EC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218" w:author="Author"/>
              </w:rPr>
            </w:pPr>
            <w:del w:id="521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8E2843" w:rsidRPr="00DE5B88" w:rsidDel="007A4134" w14:paraId="0DD61922" w14:textId="77777777" w:rsidTr="00A15CFF">
        <w:trPr>
          <w:cantSplit/>
          <w:trHeight w:val="190"/>
          <w:del w:id="52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999AD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2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6371F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222" w:author="Author"/>
              </w:rPr>
            </w:pPr>
            <w:del w:id="5223" w:author="Author">
              <w:r w:rsidRPr="00DE5B88" w:rsidDel="007A4134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D746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224" w:author="Author"/>
              </w:rPr>
            </w:pPr>
            <w:del w:id="5225" w:author="Author">
              <w:r w:rsidRPr="00DE5B88" w:rsidDel="007A4134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3792F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22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0D2D9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227" w:author="Author"/>
              </w:rPr>
            </w:pPr>
            <w:del w:id="522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9B1EB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22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F583E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230" w:author="Author"/>
              </w:rPr>
            </w:pPr>
            <w:del w:id="523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D13A2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2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B2090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233" w:author="Author"/>
              </w:rPr>
            </w:pPr>
            <w:del w:id="523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11E17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2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03260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236" w:author="Author"/>
              </w:rPr>
            </w:pPr>
            <w:del w:id="523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8E2843" w:rsidRPr="00DE5B88" w:rsidDel="007A4134" w14:paraId="75C6CB78" w14:textId="77777777" w:rsidTr="00A15CFF">
        <w:trPr>
          <w:cantSplit/>
          <w:trHeight w:val="190"/>
          <w:del w:id="52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8EF13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2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97A5E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240" w:author="Author"/>
              </w:rPr>
            </w:pPr>
            <w:del w:id="5241" w:author="Author">
              <w:r w:rsidRPr="00DE5B88" w:rsidDel="007A4134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82D6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242" w:author="Author"/>
              </w:rPr>
            </w:pPr>
            <w:del w:id="5243" w:author="Author">
              <w:r w:rsidRPr="00DE5B88" w:rsidDel="007A4134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A1DC2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24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8765A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245" w:author="Author"/>
              </w:rPr>
            </w:pPr>
            <w:del w:id="524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1905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53E5A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24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9E08A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248" w:author="Author"/>
              </w:rPr>
            </w:pPr>
            <w:del w:id="524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BF492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2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6676D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251" w:author="Author"/>
              </w:rPr>
            </w:pPr>
            <w:del w:id="525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EA2B3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2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88A24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254" w:author="Author"/>
              </w:rPr>
            </w:pPr>
            <w:del w:id="525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262</w:delText>
              </w:r>
            </w:del>
          </w:p>
        </w:tc>
      </w:tr>
      <w:tr w:rsidR="008E2843" w:rsidRPr="00DE5B88" w:rsidDel="007A4134" w14:paraId="07AA3E57" w14:textId="77777777" w:rsidTr="00A15CFF">
        <w:trPr>
          <w:cantSplit/>
          <w:trHeight w:val="190"/>
          <w:del w:id="52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78AB9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2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B7009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258" w:author="Author"/>
              </w:rPr>
            </w:pPr>
            <w:del w:id="5259" w:author="Author">
              <w:r w:rsidRPr="00DE5B88" w:rsidDel="007A4134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5DB3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260" w:author="Author"/>
              </w:rPr>
            </w:pPr>
            <w:del w:id="5261" w:author="Author">
              <w:r w:rsidRPr="00DE5B88" w:rsidDel="007A4134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18A86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26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021B5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263" w:author="Author"/>
              </w:rPr>
            </w:pPr>
            <w:del w:id="526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DFA5D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26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EAA6E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266" w:author="Author"/>
              </w:rPr>
            </w:pPr>
            <w:del w:id="526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1134A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2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1C8FA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269" w:author="Author"/>
              </w:rPr>
            </w:pPr>
            <w:del w:id="527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BFD5F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2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80CFA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272" w:author="Author"/>
              </w:rPr>
            </w:pPr>
            <w:del w:id="527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8E2843" w:rsidRPr="00DE5B88" w:rsidDel="007A4134" w14:paraId="03251196" w14:textId="77777777" w:rsidTr="00A15CFF">
        <w:trPr>
          <w:cantSplit/>
          <w:trHeight w:val="190"/>
          <w:del w:id="52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2643D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2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50D02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276" w:author="Author"/>
              </w:rPr>
            </w:pPr>
            <w:del w:id="5277" w:author="Author">
              <w:r w:rsidRPr="00DE5B88" w:rsidDel="007A4134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0DC4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278" w:author="Author"/>
              </w:rPr>
            </w:pPr>
            <w:del w:id="5279" w:author="Author">
              <w:r w:rsidRPr="00DE5B88" w:rsidDel="007A4134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9F150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28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F6EF8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281" w:author="Author"/>
              </w:rPr>
            </w:pPr>
            <w:del w:id="528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50189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28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CC06B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284" w:author="Author"/>
              </w:rPr>
            </w:pPr>
            <w:del w:id="528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2A544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2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EEF6C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287" w:author="Author"/>
              </w:rPr>
            </w:pPr>
            <w:del w:id="528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7F620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2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E17A7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290" w:author="Author"/>
              </w:rPr>
            </w:pPr>
            <w:del w:id="529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8E2843" w:rsidRPr="00DE5B88" w:rsidDel="007A4134" w14:paraId="210D7E5A" w14:textId="77777777" w:rsidTr="00A15CFF">
        <w:trPr>
          <w:cantSplit/>
          <w:trHeight w:val="190"/>
          <w:del w:id="52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206AD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2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0125A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294" w:author="Author"/>
              </w:rPr>
            </w:pPr>
            <w:del w:id="5295" w:author="Author">
              <w:r w:rsidRPr="00DE5B88" w:rsidDel="007A4134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CD96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296" w:author="Author"/>
              </w:rPr>
            </w:pPr>
            <w:del w:id="5297" w:author="Author">
              <w:r w:rsidRPr="00DE5B88" w:rsidDel="007A4134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EDA5B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29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FBB1D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299" w:author="Author"/>
              </w:rPr>
            </w:pPr>
            <w:del w:id="530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E1E30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30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CED17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302" w:author="Author"/>
              </w:rPr>
            </w:pPr>
            <w:del w:id="530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479BB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3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2DF70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305" w:author="Author"/>
              </w:rPr>
            </w:pPr>
            <w:del w:id="530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6A93D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3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B5B5D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308" w:author="Author"/>
              </w:rPr>
            </w:pPr>
            <w:del w:id="530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217</w:delText>
              </w:r>
            </w:del>
          </w:p>
        </w:tc>
      </w:tr>
      <w:tr w:rsidR="008E2843" w:rsidRPr="00DE5B88" w:rsidDel="007A4134" w14:paraId="7216C7FA" w14:textId="77777777" w:rsidTr="00A15CFF">
        <w:trPr>
          <w:cantSplit/>
          <w:trHeight w:val="190"/>
          <w:del w:id="53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B5119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3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0D853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312" w:author="Author"/>
              </w:rPr>
            </w:pPr>
            <w:del w:id="5313" w:author="Author">
              <w:r w:rsidRPr="00DE5B88" w:rsidDel="007A4134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7B56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314" w:author="Author"/>
              </w:rPr>
            </w:pPr>
            <w:del w:id="5315" w:author="Author">
              <w:r w:rsidRPr="00DE5B88" w:rsidDel="007A4134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6714A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31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90E5D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317" w:author="Author"/>
              </w:rPr>
            </w:pPr>
            <w:del w:id="531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1905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CD935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31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993EB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320" w:author="Author"/>
              </w:rPr>
            </w:pPr>
            <w:del w:id="532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08372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3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393F0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323" w:author="Author"/>
              </w:rPr>
            </w:pPr>
            <w:del w:id="532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345B5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3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A10A5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326" w:author="Author"/>
              </w:rPr>
            </w:pPr>
            <w:del w:id="532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262</w:delText>
              </w:r>
            </w:del>
          </w:p>
        </w:tc>
      </w:tr>
      <w:tr w:rsidR="008E2843" w:rsidRPr="00DE5B88" w:rsidDel="007A4134" w14:paraId="00F1F0F1" w14:textId="77777777" w:rsidTr="00A15CFF">
        <w:trPr>
          <w:cantSplit/>
          <w:trHeight w:val="190"/>
          <w:del w:id="53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02C53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3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5CC70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330" w:author="Author"/>
              </w:rPr>
            </w:pPr>
            <w:del w:id="5331" w:author="Author">
              <w:r w:rsidRPr="00DE5B88" w:rsidDel="007A4134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0DAB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332" w:author="Author"/>
              </w:rPr>
            </w:pPr>
            <w:del w:id="5333" w:author="Author">
              <w:r w:rsidRPr="00DE5B88" w:rsidDel="007A4134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22E21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33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4856E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335" w:author="Author"/>
              </w:rPr>
            </w:pPr>
            <w:del w:id="533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3AF838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33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51526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338" w:author="Author"/>
              </w:rPr>
            </w:pPr>
            <w:del w:id="533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D4613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3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A23C3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341" w:author="Author"/>
              </w:rPr>
            </w:pPr>
            <w:del w:id="534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EDF86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3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5E83C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344" w:author="Author"/>
              </w:rPr>
            </w:pPr>
            <w:del w:id="534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8E2843" w:rsidRPr="00DE5B88" w:rsidDel="007A4134" w14:paraId="67765728" w14:textId="77777777" w:rsidTr="00A15CFF">
        <w:trPr>
          <w:cantSplit/>
          <w:trHeight w:val="190"/>
          <w:del w:id="53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B4EF0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3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35A42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348" w:author="Author"/>
              </w:rPr>
            </w:pPr>
            <w:del w:id="5349" w:author="Author">
              <w:r w:rsidRPr="00DE5B88" w:rsidDel="007A4134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A4C1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350" w:author="Author"/>
              </w:rPr>
            </w:pPr>
            <w:del w:id="5351" w:author="Author">
              <w:r w:rsidRPr="00DE5B88" w:rsidDel="007A4134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75544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35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2F572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353" w:author="Author"/>
              </w:rPr>
            </w:pPr>
            <w:del w:id="535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1944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2E41F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35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A5645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356" w:author="Author"/>
              </w:rPr>
            </w:pPr>
            <w:del w:id="535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064B1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3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7CBA0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359" w:author="Author"/>
              </w:rPr>
            </w:pPr>
            <w:del w:id="536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FA841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3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AAAB3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362" w:author="Author"/>
              </w:rPr>
            </w:pPr>
            <w:del w:id="536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271</w:delText>
              </w:r>
            </w:del>
          </w:p>
        </w:tc>
      </w:tr>
      <w:tr w:rsidR="008E2843" w:rsidRPr="00DE5B88" w:rsidDel="007A4134" w14:paraId="201B8BBC" w14:textId="77777777" w:rsidTr="00A15CFF">
        <w:trPr>
          <w:cantSplit/>
          <w:trHeight w:val="190"/>
          <w:del w:id="53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FA8A0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3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CEE21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366" w:author="Author"/>
              </w:rPr>
            </w:pPr>
            <w:del w:id="5367" w:author="Author">
              <w:r w:rsidRPr="00DE5B88" w:rsidDel="007A4134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8307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368" w:author="Author"/>
              </w:rPr>
            </w:pPr>
            <w:del w:id="5369" w:author="Author">
              <w:r w:rsidRPr="00DE5B88" w:rsidDel="007A4134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8751B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37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55C9B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371" w:author="Author"/>
              </w:rPr>
            </w:pPr>
            <w:del w:id="537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2775B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37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DB2B2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374" w:author="Author"/>
              </w:rPr>
            </w:pPr>
            <w:del w:id="537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13F3F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3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83924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377" w:author="Author"/>
              </w:rPr>
            </w:pPr>
            <w:del w:id="537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8F096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3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67AB1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380" w:author="Author"/>
              </w:rPr>
            </w:pPr>
            <w:del w:id="538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8E2843" w:rsidRPr="00DE5B88" w:rsidDel="007A4134" w14:paraId="555DEF62" w14:textId="77777777" w:rsidTr="00A15CFF">
        <w:trPr>
          <w:cantSplit/>
          <w:trHeight w:val="190"/>
          <w:del w:id="53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CC6EA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3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E082F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384" w:author="Author"/>
              </w:rPr>
            </w:pPr>
            <w:del w:id="5385" w:author="Author">
              <w:r w:rsidRPr="00DE5B88" w:rsidDel="007A4134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CD52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386" w:author="Author"/>
              </w:rPr>
            </w:pPr>
            <w:del w:id="5387" w:author="Author">
              <w:r w:rsidRPr="00DE5B88" w:rsidDel="007A4134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9A307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38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41B29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389" w:author="Author"/>
              </w:rPr>
            </w:pPr>
            <w:del w:id="539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6C828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39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D92A3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392" w:author="Author"/>
              </w:rPr>
            </w:pPr>
            <w:del w:id="539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34AB3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3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9A0C4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395" w:author="Author"/>
              </w:rPr>
            </w:pPr>
            <w:del w:id="539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D6578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3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E8144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398" w:author="Author"/>
              </w:rPr>
            </w:pPr>
            <w:del w:id="539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8E2843" w:rsidRPr="00DE5B88" w:rsidDel="007A4134" w14:paraId="0BABEB96" w14:textId="77777777" w:rsidTr="00A15CFF">
        <w:trPr>
          <w:cantSplit/>
          <w:trHeight w:val="190"/>
          <w:del w:id="54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B5606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4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085DE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402" w:author="Author"/>
              </w:rPr>
            </w:pPr>
            <w:del w:id="5403" w:author="Author">
              <w:r w:rsidRPr="00DE5B88" w:rsidDel="007A4134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C7AC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404" w:author="Author"/>
              </w:rPr>
            </w:pPr>
            <w:del w:id="5405" w:author="Author">
              <w:r w:rsidRPr="00DE5B88" w:rsidDel="007A4134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DFEC8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40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82D48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407" w:author="Author"/>
              </w:rPr>
            </w:pPr>
            <w:del w:id="540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1F5FA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40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A5B2F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410" w:author="Author"/>
              </w:rPr>
            </w:pPr>
            <w:del w:id="541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CFAAB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4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D650F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413" w:author="Author"/>
              </w:rPr>
            </w:pPr>
            <w:del w:id="541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EDFC3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4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F1789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416" w:author="Author"/>
              </w:rPr>
            </w:pPr>
            <w:del w:id="541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8E2843" w:rsidRPr="00DE5B88" w:rsidDel="007A4134" w14:paraId="5227976F" w14:textId="77777777" w:rsidTr="00A15CFF">
        <w:trPr>
          <w:cantSplit/>
          <w:trHeight w:val="190"/>
          <w:del w:id="54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798BD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4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6B9B5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420" w:author="Author"/>
              </w:rPr>
            </w:pPr>
            <w:del w:id="5421" w:author="Author">
              <w:r w:rsidRPr="00DE5B88" w:rsidDel="007A4134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F1F3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422" w:author="Author"/>
              </w:rPr>
            </w:pPr>
            <w:del w:id="5423" w:author="Author">
              <w:r w:rsidRPr="00DE5B88" w:rsidDel="007A4134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9E096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42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DB8EA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425" w:author="Author"/>
              </w:rPr>
            </w:pPr>
            <w:del w:id="542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1595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FBAB0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42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DC0A2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428" w:author="Author"/>
              </w:rPr>
            </w:pPr>
            <w:del w:id="542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7E23E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4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34356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431" w:author="Author"/>
              </w:rPr>
            </w:pPr>
            <w:del w:id="543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F26EA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4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8B4D7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434" w:author="Author"/>
              </w:rPr>
            </w:pPr>
            <w:del w:id="543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195</w:delText>
              </w:r>
            </w:del>
          </w:p>
        </w:tc>
      </w:tr>
      <w:tr w:rsidR="008E2843" w:rsidRPr="00DE5B88" w:rsidDel="007A4134" w14:paraId="779D1F89" w14:textId="77777777" w:rsidTr="00A15CFF">
        <w:trPr>
          <w:cantSplit/>
          <w:trHeight w:val="190"/>
          <w:del w:id="54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E968E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4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AF948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438" w:author="Author"/>
              </w:rPr>
            </w:pPr>
            <w:del w:id="5439" w:author="Author">
              <w:r w:rsidRPr="00DE5B88" w:rsidDel="007A4134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A06E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440" w:author="Author"/>
              </w:rPr>
            </w:pPr>
            <w:del w:id="5441" w:author="Author">
              <w:r w:rsidRPr="00DE5B88" w:rsidDel="007A4134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18FF7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44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0DC08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443" w:author="Author"/>
              </w:rPr>
            </w:pPr>
            <w:del w:id="544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9F4F9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44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BCF9D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446" w:author="Author"/>
              </w:rPr>
            </w:pPr>
            <w:del w:id="544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C9B0D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4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919B4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449" w:author="Author"/>
              </w:rPr>
            </w:pPr>
            <w:del w:id="545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FF63C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4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A30FA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452" w:author="Author"/>
              </w:rPr>
            </w:pPr>
            <w:del w:id="545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8E2843" w:rsidRPr="00DE5B88" w:rsidDel="007A4134" w14:paraId="1214F574" w14:textId="77777777" w:rsidTr="00A15CFF">
        <w:trPr>
          <w:cantSplit/>
          <w:trHeight w:val="190"/>
          <w:del w:id="54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CFB3B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4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F6C4B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456" w:author="Author"/>
              </w:rPr>
            </w:pPr>
            <w:del w:id="5457" w:author="Author">
              <w:r w:rsidRPr="00DE5B88" w:rsidDel="007A4134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A652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458" w:author="Author"/>
              </w:rPr>
            </w:pPr>
            <w:del w:id="5459" w:author="Author">
              <w:r w:rsidRPr="00DE5B88" w:rsidDel="007A4134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E7057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46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CAB6C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461" w:author="Author"/>
              </w:rPr>
            </w:pPr>
            <w:del w:id="546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D38C0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46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B07D5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464" w:author="Author"/>
              </w:rPr>
            </w:pPr>
            <w:del w:id="546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C4D89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4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B68B0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467" w:author="Author"/>
              </w:rPr>
            </w:pPr>
            <w:del w:id="546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00416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4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DA705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470" w:author="Author"/>
              </w:rPr>
            </w:pPr>
            <w:del w:id="547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  <w:tr w:rsidR="008E2843" w:rsidRPr="00DE5B88" w:rsidDel="007A4134" w14:paraId="1DAE58FF" w14:textId="77777777" w:rsidTr="00A15CFF">
        <w:trPr>
          <w:cantSplit/>
          <w:trHeight w:val="190"/>
          <w:del w:id="54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19250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4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D643D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474" w:author="Author"/>
              </w:rPr>
            </w:pPr>
            <w:del w:id="5475" w:author="Author">
              <w:r w:rsidRPr="00DE5B88" w:rsidDel="007A4134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B5FE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476" w:author="Author"/>
              </w:rPr>
            </w:pPr>
            <w:del w:id="5477" w:author="Author">
              <w:r w:rsidRPr="00DE5B88" w:rsidDel="007A4134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CC439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47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4ADE8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479" w:author="Author"/>
              </w:rPr>
            </w:pPr>
            <w:del w:id="548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1848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481B5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48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4CBB5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482" w:author="Author"/>
              </w:rPr>
            </w:pPr>
            <w:del w:id="548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BB7B9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4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81A6F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485" w:author="Author"/>
              </w:rPr>
            </w:pPr>
            <w:del w:id="548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EF8B2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4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BB2CB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488" w:author="Author"/>
              </w:rPr>
            </w:pPr>
            <w:del w:id="548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219</w:delText>
              </w:r>
            </w:del>
          </w:p>
        </w:tc>
      </w:tr>
      <w:tr w:rsidR="008E2843" w:rsidRPr="00DE5B88" w:rsidDel="007A4134" w14:paraId="395C648F" w14:textId="77777777" w:rsidTr="00A15CFF">
        <w:trPr>
          <w:cantSplit/>
          <w:trHeight w:val="190"/>
          <w:del w:id="54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98E84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4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2F99A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492" w:author="Author"/>
              </w:rPr>
            </w:pPr>
            <w:del w:id="5493" w:author="Author">
              <w:r w:rsidRPr="00DE5B88" w:rsidDel="007A4134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E69A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494" w:author="Author"/>
              </w:rPr>
            </w:pPr>
            <w:del w:id="5495" w:author="Author">
              <w:r w:rsidRPr="00DE5B88" w:rsidDel="007A4134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28FEC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49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C38FA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497" w:author="Author"/>
              </w:rPr>
            </w:pPr>
            <w:del w:id="549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6A042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49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2F39B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500" w:author="Author"/>
              </w:rPr>
            </w:pPr>
            <w:del w:id="550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C7107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5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D00C1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503" w:author="Author"/>
              </w:rPr>
            </w:pPr>
            <w:del w:id="550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6C73D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5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A4123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506" w:author="Author"/>
              </w:rPr>
            </w:pPr>
            <w:del w:id="550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170</w:delText>
              </w:r>
            </w:del>
          </w:p>
        </w:tc>
      </w:tr>
      <w:tr w:rsidR="008E2843" w:rsidRPr="00DE5B88" w:rsidDel="007A4134" w14:paraId="570C4EF6" w14:textId="77777777" w:rsidTr="00A15CFF">
        <w:trPr>
          <w:cantSplit/>
          <w:trHeight w:val="190"/>
          <w:del w:id="55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8A96D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5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9AE97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510" w:author="Author"/>
              </w:rPr>
            </w:pPr>
            <w:del w:id="5511" w:author="Author">
              <w:r w:rsidRPr="00DE5B88" w:rsidDel="007A4134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BB3B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512" w:author="Author"/>
              </w:rPr>
            </w:pPr>
            <w:del w:id="5513" w:author="Author">
              <w:r w:rsidRPr="00DE5B88" w:rsidDel="007A4134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69692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51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F43E4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515" w:author="Author"/>
              </w:rPr>
            </w:pPr>
            <w:del w:id="551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2039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05474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51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8BB4A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518" w:author="Author"/>
              </w:rPr>
            </w:pPr>
            <w:del w:id="551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9E1FF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5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3C401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521" w:author="Author"/>
              </w:rPr>
            </w:pPr>
            <w:del w:id="552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73562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5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BDA91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524" w:author="Author"/>
              </w:rPr>
            </w:pPr>
            <w:del w:id="552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180</w:delText>
              </w:r>
            </w:del>
          </w:p>
        </w:tc>
      </w:tr>
    </w:tbl>
    <w:p w14:paraId="0E3E2663" w14:textId="77777777" w:rsidR="008E2843" w:rsidRPr="00DE5B88" w:rsidDel="007A4134" w:rsidRDefault="008E2843" w:rsidP="00B820C4">
      <w:pPr>
        <w:pStyle w:val="tablecaption"/>
        <w:suppressAutoHyphens/>
        <w:rPr>
          <w:del w:id="5526" w:author="Author"/>
        </w:rPr>
      </w:pPr>
      <w:del w:id="5527" w:author="Author">
        <w:r w:rsidRPr="00DE5B88" w:rsidDel="007A4134">
          <w:delText>Table 25.E.#1(LC) Zone-rating Table – Zone 06 (Chicago) Combinations Loss Costs</w:delText>
        </w:r>
      </w:del>
    </w:p>
    <w:p w14:paraId="0153507A" w14:textId="77777777" w:rsidR="008E2843" w:rsidRPr="00DE5B88" w:rsidDel="007A4134" w:rsidRDefault="008E2843" w:rsidP="00B820C4">
      <w:pPr>
        <w:pStyle w:val="isonormal"/>
        <w:suppressAutoHyphens/>
        <w:rPr>
          <w:del w:id="5528" w:author="Author"/>
        </w:rPr>
      </w:pPr>
    </w:p>
    <w:p w14:paraId="744307BF" w14:textId="77777777" w:rsidR="008E2843" w:rsidRPr="00DE5B88" w:rsidDel="007A4134" w:rsidRDefault="008E2843" w:rsidP="00B820C4">
      <w:pPr>
        <w:pStyle w:val="space8"/>
        <w:suppressAutoHyphens/>
        <w:rPr>
          <w:del w:id="5529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8E2843" w:rsidRPr="00DE5B88" w:rsidDel="007A4134" w14:paraId="157997B9" w14:textId="77777777" w:rsidTr="00A15CFF">
        <w:trPr>
          <w:cantSplit/>
          <w:trHeight w:val="190"/>
          <w:del w:id="55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8D29C4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5531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8217E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5532" w:author="Author"/>
              </w:rPr>
            </w:pPr>
            <w:del w:id="5533" w:author="Author">
              <w:r w:rsidRPr="00DE5B88" w:rsidDel="007A4134">
                <w:delText>Zone-rating Table – Zone 14 (Indianapolis) Combinations</w:delText>
              </w:r>
            </w:del>
          </w:p>
        </w:tc>
      </w:tr>
      <w:tr w:rsidR="008E2843" w:rsidRPr="00DE5B88" w:rsidDel="007A4134" w14:paraId="1E6FCBBB" w14:textId="77777777" w:rsidTr="00A15CFF">
        <w:trPr>
          <w:cantSplit/>
          <w:trHeight w:val="190"/>
          <w:del w:id="55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BE497A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5535" w:author="Author"/>
              </w:rPr>
            </w:pPr>
            <w:del w:id="5536" w:author="Author">
              <w:r w:rsidRPr="00DE5B88" w:rsidDel="007A4134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5D324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5537" w:author="Author"/>
              </w:rPr>
            </w:pPr>
            <w:del w:id="5538" w:author="Author">
              <w:r w:rsidRPr="00DE5B88" w:rsidDel="007A4134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1F5CE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5539" w:author="Author"/>
              </w:rPr>
            </w:pPr>
            <w:del w:id="5540" w:author="Author">
              <w:r w:rsidRPr="00DE5B88" w:rsidDel="007A4134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F9EA0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5541" w:author="Author"/>
              </w:rPr>
            </w:pPr>
            <w:del w:id="5542" w:author="Author">
              <w:r w:rsidRPr="00DE5B88" w:rsidDel="007A4134">
                <w:delText xml:space="preserve">$100,000 </w:delText>
              </w:r>
              <w:r w:rsidRPr="00DE5B88" w:rsidDel="007A4134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54235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5543" w:author="Author"/>
              </w:rPr>
            </w:pPr>
            <w:del w:id="5544" w:author="Author">
              <w:r w:rsidRPr="00DE5B88" w:rsidDel="007A4134">
                <w:delText>$500</w:delText>
              </w:r>
              <w:r w:rsidRPr="00DE5B88" w:rsidDel="007A4134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9BC2E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5545" w:author="Author"/>
              </w:rPr>
            </w:pPr>
            <w:del w:id="5546" w:author="Author">
              <w:r w:rsidRPr="00DE5B88" w:rsidDel="007A4134">
                <w:delText>$500 Deductible</w:delText>
              </w:r>
              <w:r w:rsidRPr="00DE5B88" w:rsidDel="007A4134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4EAC7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5547" w:author="Author"/>
              </w:rPr>
            </w:pPr>
            <w:del w:id="5548" w:author="Author">
              <w:r w:rsidRPr="00DE5B88" w:rsidDel="007A4134">
                <w:delText>$500 Deductible</w:delText>
              </w:r>
              <w:r w:rsidRPr="00DE5B88" w:rsidDel="007A4134">
                <w:br/>
                <w:delText>Comprehensive</w:delText>
              </w:r>
            </w:del>
          </w:p>
        </w:tc>
      </w:tr>
      <w:tr w:rsidR="008E2843" w:rsidRPr="00DE5B88" w:rsidDel="007A4134" w14:paraId="029806E5" w14:textId="77777777" w:rsidTr="00A15CFF">
        <w:trPr>
          <w:cantSplit/>
          <w:trHeight w:val="190"/>
          <w:del w:id="55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E78D1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5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C821F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551" w:author="Author"/>
              </w:rPr>
            </w:pPr>
            <w:del w:id="5552" w:author="Author">
              <w:r w:rsidRPr="00DE5B88" w:rsidDel="007A4134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8C62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553" w:author="Author"/>
              </w:rPr>
            </w:pPr>
            <w:del w:id="5554" w:author="Author">
              <w:r w:rsidRPr="00DE5B88" w:rsidDel="007A4134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9615B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555" w:author="Author"/>
              </w:rPr>
            </w:pPr>
            <w:del w:id="5556" w:author="Author">
              <w:r w:rsidRPr="00DE5B88" w:rsidDel="007A4134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CAED2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557" w:author="Author"/>
              </w:rPr>
            </w:pPr>
            <w:del w:id="555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F8164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559" w:author="Author"/>
              </w:rPr>
            </w:pPr>
            <w:del w:id="5560" w:author="Author">
              <w:r w:rsidRPr="00DE5B88" w:rsidDel="007A4134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7B955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561" w:author="Author"/>
              </w:rPr>
            </w:pPr>
            <w:del w:id="556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1CBB2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563" w:author="Author"/>
              </w:rPr>
            </w:pPr>
            <w:del w:id="5564" w:author="Author">
              <w:r w:rsidRPr="00DE5B88" w:rsidDel="007A4134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45199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565" w:author="Author"/>
              </w:rPr>
            </w:pPr>
            <w:del w:id="556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F2AB5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567" w:author="Author"/>
              </w:rPr>
            </w:pPr>
            <w:del w:id="5568" w:author="Author">
              <w:r w:rsidRPr="00DE5B88" w:rsidDel="007A4134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A2FB8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569" w:author="Author"/>
              </w:rPr>
            </w:pPr>
            <w:del w:id="557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8E2843" w:rsidRPr="00DE5B88" w:rsidDel="007A4134" w14:paraId="4E6C7EE9" w14:textId="77777777" w:rsidTr="00A15CFF">
        <w:trPr>
          <w:cantSplit/>
          <w:trHeight w:val="190"/>
          <w:del w:id="55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4D300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5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90053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573" w:author="Author"/>
              </w:rPr>
            </w:pPr>
            <w:del w:id="5574" w:author="Author">
              <w:r w:rsidRPr="00DE5B88" w:rsidDel="007A4134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E30F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575" w:author="Author"/>
              </w:rPr>
            </w:pPr>
            <w:del w:id="5576" w:author="Author">
              <w:r w:rsidRPr="00DE5B88" w:rsidDel="007A4134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39522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57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1103D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578" w:author="Author"/>
              </w:rPr>
            </w:pPr>
            <w:del w:id="557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CC79D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58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6AEBD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581" w:author="Author"/>
              </w:rPr>
            </w:pPr>
            <w:del w:id="558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E5B26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5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F9EE7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584" w:author="Author"/>
              </w:rPr>
            </w:pPr>
            <w:del w:id="558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3E04E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5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4FCCB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587" w:author="Author"/>
              </w:rPr>
            </w:pPr>
            <w:del w:id="558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8E2843" w:rsidRPr="00DE5B88" w:rsidDel="007A4134" w14:paraId="5F7C0955" w14:textId="77777777" w:rsidTr="00A15CFF">
        <w:trPr>
          <w:cantSplit/>
          <w:trHeight w:val="190"/>
          <w:del w:id="55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4D9DF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5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1E718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591" w:author="Author"/>
              </w:rPr>
            </w:pPr>
            <w:del w:id="5592" w:author="Author">
              <w:r w:rsidRPr="00DE5B88" w:rsidDel="007A4134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B5FC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593" w:author="Author"/>
              </w:rPr>
            </w:pPr>
            <w:del w:id="5594" w:author="Author">
              <w:r w:rsidRPr="00DE5B88" w:rsidDel="007A4134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9744B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59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34FDE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596" w:author="Author"/>
              </w:rPr>
            </w:pPr>
            <w:del w:id="559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1999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FC2D7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59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69768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599" w:author="Author"/>
              </w:rPr>
            </w:pPr>
            <w:del w:id="560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F46DA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6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1FBFC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602" w:author="Author"/>
              </w:rPr>
            </w:pPr>
            <w:del w:id="560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0D8898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6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3DEB6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605" w:author="Author"/>
              </w:rPr>
            </w:pPr>
            <w:del w:id="560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175</w:delText>
              </w:r>
            </w:del>
          </w:p>
        </w:tc>
      </w:tr>
      <w:tr w:rsidR="008E2843" w:rsidRPr="00DE5B88" w:rsidDel="007A4134" w14:paraId="209BA104" w14:textId="77777777" w:rsidTr="00A15CFF">
        <w:trPr>
          <w:cantSplit/>
          <w:trHeight w:val="190"/>
          <w:del w:id="56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7EEFF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6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8109A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609" w:author="Author"/>
              </w:rPr>
            </w:pPr>
            <w:del w:id="5610" w:author="Author">
              <w:r w:rsidRPr="00DE5B88" w:rsidDel="007A4134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196D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611" w:author="Author"/>
              </w:rPr>
            </w:pPr>
            <w:del w:id="5612" w:author="Author">
              <w:r w:rsidRPr="00DE5B88" w:rsidDel="007A4134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73DCF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61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EFDD8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614" w:author="Author"/>
              </w:rPr>
            </w:pPr>
            <w:del w:id="561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130F1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61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36A6E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617" w:author="Author"/>
              </w:rPr>
            </w:pPr>
            <w:del w:id="561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AE5CB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6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2890B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620" w:author="Author"/>
              </w:rPr>
            </w:pPr>
            <w:del w:id="562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4445A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6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2FC4C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623" w:author="Author"/>
              </w:rPr>
            </w:pPr>
            <w:del w:id="562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8E2843" w:rsidRPr="00DE5B88" w:rsidDel="007A4134" w14:paraId="31BD3633" w14:textId="77777777" w:rsidTr="00A15CFF">
        <w:trPr>
          <w:cantSplit/>
          <w:trHeight w:val="190"/>
          <w:del w:id="56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7CD0D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6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400BD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627" w:author="Author"/>
              </w:rPr>
            </w:pPr>
            <w:del w:id="5628" w:author="Author">
              <w:r w:rsidRPr="00DE5B88" w:rsidDel="007A4134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D18D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629" w:author="Author"/>
              </w:rPr>
            </w:pPr>
            <w:del w:id="5630" w:author="Author">
              <w:r w:rsidRPr="00DE5B88" w:rsidDel="007A4134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2E6E1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63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43691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632" w:author="Author"/>
              </w:rPr>
            </w:pPr>
            <w:del w:id="563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244CE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63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A661B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635" w:author="Author"/>
              </w:rPr>
            </w:pPr>
            <w:del w:id="563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FFFE6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6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D07DF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638" w:author="Author"/>
              </w:rPr>
            </w:pPr>
            <w:del w:id="563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7DCC9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6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1FB05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641" w:author="Author"/>
              </w:rPr>
            </w:pPr>
            <w:del w:id="564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8E2843" w:rsidRPr="00DE5B88" w:rsidDel="007A4134" w14:paraId="4FFCC3A2" w14:textId="77777777" w:rsidTr="00A15CFF">
        <w:trPr>
          <w:cantSplit/>
          <w:trHeight w:val="190"/>
          <w:del w:id="56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D523A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6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4E748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645" w:author="Author"/>
              </w:rPr>
            </w:pPr>
            <w:del w:id="5646" w:author="Author">
              <w:r w:rsidRPr="00DE5B88" w:rsidDel="007A4134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9581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647" w:author="Author"/>
              </w:rPr>
            </w:pPr>
            <w:del w:id="5648" w:author="Author">
              <w:r w:rsidRPr="00DE5B88" w:rsidDel="007A4134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E49D1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64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6BE44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650" w:author="Author"/>
              </w:rPr>
            </w:pPr>
            <w:del w:id="565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1564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2279D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65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A8664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653" w:author="Author"/>
              </w:rPr>
            </w:pPr>
            <w:del w:id="565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6958D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6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82D54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656" w:author="Author"/>
              </w:rPr>
            </w:pPr>
            <w:del w:id="565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3DBB9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6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52A12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659" w:author="Author"/>
              </w:rPr>
            </w:pPr>
            <w:del w:id="566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8E2843" w:rsidRPr="00DE5B88" w:rsidDel="007A4134" w14:paraId="21D60428" w14:textId="77777777" w:rsidTr="00A15CFF">
        <w:trPr>
          <w:cantSplit/>
          <w:trHeight w:val="190"/>
          <w:del w:id="56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EA0AE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6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FF1DD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663" w:author="Author"/>
              </w:rPr>
            </w:pPr>
            <w:del w:id="5664" w:author="Author">
              <w:r w:rsidRPr="00DE5B88" w:rsidDel="007A4134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E97D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665" w:author="Author"/>
              </w:rPr>
            </w:pPr>
            <w:del w:id="5666" w:author="Author">
              <w:r w:rsidRPr="00DE5B88" w:rsidDel="007A4134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748DF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66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771BA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668" w:author="Author"/>
              </w:rPr>
            </w:pPr>
            <w:del w:id="566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1564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6D27E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67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A1301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671" w:author="Author"/>
              </w:rPr>
            </w:pPr>
            <w:del w:id="567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BE0A3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6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9BAEF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674" w:author="Author"/>
              </w:rPr>
            </w:pPr>
            <w:del w:id="567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94D7C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6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27E70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677" w:author="Author"/>
              </w:rPr>
            </w:pPr>
            <w:del w:id="567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8E2843" w:rsidRPr="00DE5B88" w:rsidDel="007A4134" w14:paraId="501D19D1" w14:textId="77777777" w:rsidTr="00A15CFF">
        <w:trPr>
          <w:cantSplit/>
          <w:trHeight w:val="190"/>
          <w:del w:id="56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6A308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6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35A4B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681" w:author="Author"/>
              </w:rPr>
            </w:pPr>
            <w:del w:id="5682" w:author="Author">
              <w:r w:rsidRPr="00DE5B88" w:rsidDel="007A4134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BC72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683" w:author="Author"/>
              </w:rPr>
            </w:pPr>
            <w:del w:id="5684" w:author="Author">
              <w:r w:rsidRPr="00DE5B88" w:rsidDel="007A4134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53660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68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7DEBF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686" w:author="Author"/>
              </w:rPr>
            </w:pPr>
            <w:del w:id="568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1564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D333C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68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75741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689" w:author="Author"/>
              </w:rPr>
            </w:pPr>
            <w:del w:id="569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F27AC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6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5E076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692" w:author="Author"/>
              </w:rPr>
            </w:pPr>
            <w:del w:id="569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4DE64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6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88547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695" w:author="Author"/>
              </w:rPr>
            </w:pPr>
            <w:del w:id="569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8E2843" w:rsidRPr="00DE5B88" w:rsidDel="007A4134" w14:paraId="092C22F4" w14:textId="77777777" w:rsidTr="00A15CFF">
        <w:trPr>
          <w:cantSplit/>
          <w:trHeight w:val="190"/>
          <w:del w:id="56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7456F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6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84A99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699" w:author="Author"/>
              </w:rPr>
            </w:pPr>
            <w:del w:id="5700" w:author="Author">
              <w:r w:rsidRPr="00DE5B88" w:rsidDel="007A4134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28A6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701" w:author="Author"/>
              </w:rPr>
            </w:pPr>
            <w:del w:id="5702" w:author="Author">
              <w:r w:rsidRPr="00DE5B88" w:rsidDel="007A4134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D45B7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70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C50FF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704" w:author="Author"/>
              </w:rPr>
            </w:pPr>
            <w:del w:id="570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0136C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70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9EC91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707" w:author="Author"/>
              </w:rPr>
            </w:pPr>
            <w:del w:id="570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95F63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7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13D00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710" w:author="Author"/>
              </w:rPr>
            </w:pPr>
            <w:del w:id="571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1F4AD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7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86245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713" w:author="Author"/>
              </w:rPr>
            </w:pPr>
            <w:del w:id="571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8E2843" w:rsidRPr="00DE5B88" w:rsidDel="007A4134" w14:paraId="67DBFF7C" w14:textId="77777777" w:rsidTr="00A15CFF">
        <w:trPr>
          <w:cantSplit/>
          <w:trHeight w:val="190"/>
          <w:del w:id="57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4590D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7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2ED75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717" w:author="Author"/>
              </w:rPr>
            </w:pPr>
            <w:del w:id="5718" w:author="Author">
              <w:r w:rsidRPr="00DE5B88" w:rsidDel="007A4134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CA1D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719" w:author="Author"/>
              </w:rPr>
            </w:pPr>
            <w:del w:id="5720" w:author="Author">
              <w:r w:rsidRPr="00DE5B88" w:rsidDel="007A4134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0A2E3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72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9CD8A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722" w:author="Author"/>
              </w:rPr>
            </w:pPr>
            <w:del w:id="572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2FD66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72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42256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725" w:author="Author"/>
              </w:rPr>
            </w:pPr>
            <w:del w:id="572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A1F2E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7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F065F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728" w:author="Author"/>
              </w:rPr>
            </w:pPr>
            <w:del w:id="572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8419E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7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E2B23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731" w:author="Author"/>
              </w:rPr>
            </w:pPr>
            <w:del w:id="573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217</w:delText>
              </w:r>
            </w:del>
          </w:p>
        </w:tc>
      </w:tr>
      <w:tr w:rsidR="008E2843" w:rsidRPr="00DE5B88" w:rsidDel="007A4134" w14:paraId="409D6D5E" w14:textId="77777777" w:rsidTr="00A15CFF">
        <w:trPr>
          <w:cantSplit/>
          <w:trHeight w:val="190"/>
          <w:del w:id="57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E51C8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7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430C5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735" w:author="Author"/>
              </w:rPr>
            </w:pPr>
            <w:del w:id="5736" w:author="Author">
              <w:r w:rsidRPr="00DE5B88" w:rsidDel="007A4134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FEB9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737" w:author="Author"/>
              </w:rPr>
            </w:pPr>
            <w:del w:id="5738" w:author="Author">
              <w:r w:rsidRPr="00DE5B88" w:rsidDel="007A4134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0D69D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73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A1B46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740" w:author="Author"/>
              </w:rPr>
            </w:pPr>
            <w:del w:id="574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1564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9354F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74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2EAD3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743" w:author="Author"/>
              </w:rPr>
            </w:pPr>
            <w:del w:id="574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B8070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7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F153A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746" w:author="Author"/>
              </w:rPr>
            </w:pPr>
            <w:del w:id="574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241B6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7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3BBBB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749" w:author="Author"/>
              </w:rPr>
            </w:pPr>
            <w:del w:id="575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8E2843" w:rsidRPr="00DE5B88" w:rsidDel="007A4134" w14:paraId="46DD2683" w14:textId="77777777" w:rsidTr="00A15CFF">
        <w:trPr>
          <w:cantSplit/>
          <w:trHeight w:val="190"/>
          <w:del w:id="57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797BB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75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C5A79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753" w:author="Author"/>
              </w:rPr>
            </w:pPr>
            <w:del w:id="5754" w:author="Author">
              <w:r w:rsidRPr="00DE5B88" w:rsidDel="007A4134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7ADF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755" w:author="Author"/>
              </w:rPr>
            </w:pPr>
            <w:del w:id="5756" w:author="Author">
              <w:r w:rsidRPr="00DE5B88" w:rsidDel="007A4134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58FC8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75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DC71D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758" w:author="Author"/>
              </w:rPr>
            </w:pPr>
            <w:del w:id="575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1999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07A0F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76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B80BF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761" w:author="Author"/>
              </w:rPr>
            </w:pPr>
            <w:del w:id="576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B0A8F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7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4F3DE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764" w:author="Author"/>
              </w:rPr>
            </w:pPr>
            <w:del w:id="576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06EB3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7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7B439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767" w:author="Author"/>
              </w:rPr>
            </w:pPr>
            <w:del w:id="576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175</w:delText>
              </w:r>
            </w:del>
          </w:p>
        </w:tc>
      </w:tr>
      <w:tr w:rsidR="008E2843" w:rsidRPr="00DE5B88" w:rsidDel="007A4134" w14:paraId="4790E384" w14:textId="77777777" w:rsidTr="00A15CFF">
        <w:trPr>
          <w:cantSplit/>
          <w:trHeight w:val="190"/>
          <w:del w:id="57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1B58F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7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FD7DE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771" w:author="Author"/>
              </w:rPr>
            </w:pPr>
            <w:del w:id="5772" w:author="Author">
              <w:r w:rsidRPr="00DE5B88" w:rsidDel="007A4134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9099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773" w:author="Author"/>
              </w:rPr>
            </w:pPr>
            <w:del w:id="5774" w:author="Author">
              <w:r w:rsidRPr="00DE5B88" w:rsidDel="007A4134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7274B8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77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F4A8F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776" w:author="Author"/>
              </w:rPr>
            </w:pPr>
            <w:del w:id="577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02B15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77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5A5E0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779" w:author="Author"/>
              </w:rPr>
            </w:pPr>
            <w:del w:id="578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D5087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7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B23DE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782" w:author="Author"/>
              </w:rPr>
            </w:pPr>
            <w:del w:id="578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FDC49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7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6C5F4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785" w:author="Author"/>
              </w:rPr>
            </w:pPr>
            <w:del w:id="578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8E2843" w:rsidRPr="00DE5B88" w:rsidDel="007A4134" w14:paraId="7A20AFAF" w14:textId="77777777" w:rsidTr="00A15CFF">
        <w:trPr>
          <w:cantSplit/>
          <w:trHeight w:val="190"/>
          <w:del w:id="57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7510E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7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722FF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789" w:author="Author"/>
              </w:rPr>
            </w:pPr>
            <w:del w:id="5790" w:author="Author">
              <w:r w:rsidRPr="00DE5B88" w:rsidDel="007A4134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674B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791" w:author="Author"/>
              </w:rPr>
            </w:pPr>
            <w:del w:id="5792" w:author="Author">
              <w:r w:rsidRPr="00DE5B88" w:rsidDel="007A4134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D96A4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79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CEE3A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794" w:author="Author"/>
              </w:rPr>
            </w:pPr>
            <w:del w:id="579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1564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018BE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79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61539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797" w:author="Author"/>
              </w:rPr>
            </w:pPr>
            <w:del w:id="579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D0C1E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7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AC03B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800" w:author="Author"/>
              </w:rPr>
            </w:pPr>
            <w:del w:id="580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17C89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8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782B4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803" w:author="Author"/>
              </w:rPr>
            </w:pPr>
            <w:del w:id="580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8E2843" w:rsidRPr="00DE5B88" w:rsidDel="007A4134" w14:paraId="175645A8" w14:textId="77777777" w:rsidTr="00A15CFF">
        <w:trPr>
          <w:cantSplit/>
          <w:trHeight w:val="190"/>
          <w:del w:id="58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00C09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8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84095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807" w:author="Author"/>
              </w:rPr>
            </w:pPr>
            <w:del w:id="5808" w:author="Author">
              <w:r w:rsidRPr="00DE5B88" w:rsidDel="007A4134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2800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809" w:author="Author"/>
              </w:rPr>
            </w:pPr>
            <w:del w:id="5810" w:author="Author">
              <w:r w:rsidRPr="00DE5B88" w:rsidDel="007A4134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F65598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81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3EAC3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812" w:author="Author"/>
              </w:rPr>
            </w:pPr>
            <w:del w:id="581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62A27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81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FF5DD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815" w:author="Author"/>
              </w:rPr>
            </w:pPr>
            <w:del w:id="581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BFB3D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8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62CB1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818" w:author="Author"/>
              </w:rPr>
            </w:pPr>
            <w:del w:id="581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1633F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8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D4087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821" w:author="Author"/>
              </w:rPr>
            </w:pPr>
            <w:del w:id="582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8E2843" w:rsidRPr="00DE5B88" w:rsidDel="007A4134" w14:paraId="230C17BA" w14:textId="77777777" w:rsidTr="00A15CFF">
        <w:trPr>
          <w:cantSplit/>
          <w:trHeight w:val="190"/>
          <w:del w:id="58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BAF1E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8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E3941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825" w:author="Author"/>
              </w:rPr>
            </w:pPr>
            <w:del w:id="5826" w:author="Author">
              <w:r w:rsidRPr="00DE5B88" w:rsidDel="007A4134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7376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827" w:author="Author"/>
              </w:rPr>
            </w:pPr>
            <w:del w:id="5828" w:author="Author">
              <w:r w:rsidRPr="00DE5B88" w:rsidDel="007A4134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251428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82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82FCA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830" w:author="Author"/>
              </w:rPr>
            </w:pPr>
            <w:del w:id="583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2450E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83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3FFEB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833" w:author="Author"/>
              </w:rPr>
            </w:pPr>
            <w:del w:id="583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1B7BB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8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64D42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836" w:author="Author"/>
              </w:rPr>
            </w:pPr>
            <w:del w:id="583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2C6F8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8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BF7C3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839" w:author="Author"/>
              </w:rPr>
            </w:pPr>
            <w:del w:id="584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8E2843" w:rsidRPr="00DE5B88" w:rsidDel="007A4134" w14:paraId="63B7C10E" w14:textId="77777777" w:rsidTr="00A15CFF">
        <w:trPr>
          <w:cantSplit/>
          <w:trHeight w:val="190"/>
          <w:del w:id="58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F70FB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8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1B9F7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843" w:author="Author"/>
              </w:rPr>
            </w:pPr>
            <w:del w:id="5844" w:author="Author">
              <w:r w:rsidRPr="00DE5B88" w:rsidDel="007A4134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8093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845" w:author="Author"/>
              </w:rPr>
            </w:pPr>
            <w:del w:id="5846" w:author="Author">
              <w:r w:rsidRPr="00DE5B88" w:rsidDel="007A4134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B5ECE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84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4D372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848" w:author="Author"/>
              </w:rPr>
            </w:pPr>
            <w:del w:id="584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4A7F1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85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FB0CC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851" w:author="Author"/>
              </w:rPr>
            </w:pPr>
            <w:del w:id="585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25B30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8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5164F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854" w:author="Author"/>
              </w:rPr>
            </w:pPr>
            <w:del w:id="585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9A25E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8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ADCDA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857" w:author="Author"/>
              </w:rPr>
            </w:pPr>
            <w:del w:id="585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8E2843" w:rsidRPr="00DE5B88" w:rsidDel="007A4134" w14:paraId="2CB04BA5" w14:textId="77777777" w:rsidTr="00A15CFF">
        <w:trPr>
          <w:cantSplit/>
          <w:trHeight w:val="190"/>
          <w:del w:id="58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762F2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8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C72D8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861" w:author="Author"/>
              </w:rPr>
            </w:pPr>
            <w:del w:id="5862" w:author="Author">
              <w:r w:rsidRPr="00DE5B88" w:rsidDel="007A4134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E835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863" w:author="Author"/>
              </w:rPr>
            </w:pPr>
            <w:del w:id="5864" w:author="Author">
              <w:r w:rsidRPr="00DE5B88" w:rsidDel="007A4134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9257C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86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3E7B1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866" w:author="Author"/>
              </w:rPr>
            </w:pPr>
            <w:del w:id="586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1905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03BB6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86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3926C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869" w:author="Author"/>
              </w:rPr>
            </w:pPr>
            <w:del w:id="587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924BE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8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77D1E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872" w:author="Author"/>
              </w:rPr>
            </w:pPr>
            <w:del w:id="587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BCB96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8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22660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875" w:author="Author"/>
              </w:rPr>
            </w:pPr>
            <w:del w:id="587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262</w:delText>
              </w:r>
            </w:del>
          </w:p>
        </w:tc>
      </w:tr>
      <w:tr w:rsidR="008E2843" w:rsidRPr="00DE5B88" w:rsidDel="007A4134" w14:paraId="64D78359" w14:textId="77777777" w:rsidTr="00A15CFF">
        <w:trPr>
          <w:cantSplit/>
          <w:trHeight w:val="190"/>
          <w:del w:id="58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52C89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8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625EB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879" w:author="Author"/>
              </w:rPr>
            </w:pPr>
            <w:del w:id="5880" w:author="Author">
              <w:r w:rsidRPr="00DE5B88" w:rsidDel="007A4134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972C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881" w:author="Author"/>
              </w:rPr>
            </w:pPr>
            <w:del w:id="5882" w:author="Author">
              <w:r w:rsidRPr="00DE5B88" w:rsidDel="007A4134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C514E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88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C0EA1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884" w:author="Author"/>
              </w:rPr>
            </w:pPr>
            <w:del w:id="588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1815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E16978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88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97F6C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887" w:author="Author"/>
              </w:rPr>
            </w:pPr>
            <w:del w:id="588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E26C5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8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62DC6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890" w:author="Author"/>
              </w:rPr>
            </w:pPr>
            <w:del w:id="589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AD7DD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8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C1333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893" w:author="Author"/>
              </w:rPr>
            </w:pPr>
            <w:del w:id="589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  <w:tr w:rsidR="008E2843" w:rsidRPr="00DE5B88" w:rsidDel="007A4134" w14:paraId="73FA0633" w14:textId="77777777" w:rsidTr="00A15CFF">
        <w:trPr>
          <w:cantSplit/>
          <w:trHeight w:val="190"/>
          <w:del w:id="58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D6E58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8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FE047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897" w:author="Author"/>
              </w:rPr>
            </w:pPr>
            <w:del w:id="5898" w:author="Author">
              <w:r w:rsidRPr="00DE5B88" w:rsidDel="007A4134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BF02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899" w:author="Author"/>
              </w:rPr>
            </w:pPr>
            <w:del w:id="5900" w:author="Author">
              <w:r w:rsidRPr="00DE5B88" w:rsidDel="007A4134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F8619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90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C4561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902" w:author="Author"/>
              </w:rPr>
            </w:pPr>
            <w:del w:id="590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1815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2681D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90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503A1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905" w:author="Author"/>
              </w:rPr>
            </w:pPr>
            <w:del w:id="590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D1A9D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9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6EB33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908" w:author="Author"/>
              </w:rPr>
            </w:pPr>
            <w:del w:id="590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DE31B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9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258F6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911" w:author="Author"/>
              </w:rPr>
            </w:pPr>
            <w:del w:id="591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  <w:tr w:rsidR="008E2843" w:rsidRPr="00DE5B88" w:rsidDel="007A4134" w14:paraId="4AAE7414" w14:textId="77777777" w:rsidTr="00A15CFF">
        <w:trPr>
          <w:cantSplit/>
          <w:trHeight w:val="190"/>
          <w:del w:id="59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CCD8C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9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5F722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915" w:author="Author"/>
              </w:rPr>
            </w:pPr>
            <w:del w:id="5916" w:author="Author">
              <w:r w:rsidRPr="00DE5B88" w:rsidDel="007A4134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691D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917" w:author="Author"/>
              </w:rPr>
            </w:pPr>
            <w:del w:id="5918" w:author="Author">
              <w:r w:rsidRPr="00DE5B88" w:rsidDel="007A4134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15D1A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91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19BB4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920" w:author="Author"/>
              </w:rPr>
            </w:pPr>
            <w:del w:id="592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318B8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92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C3590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923" w:author="Author"/>
              </w:rPr>
            </w:pPr>
            <w:del w:id="592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3AE28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9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10C9A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926" w:author="Author"/>
              </w:rPr>
            </w:pPr>
            <w:del w:id="592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14F47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9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F4640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929" w:author="Author"/>
              </w:rPr>
            </w:pPr>
            <w:del w:id="593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8E2843" w:rsidRPr="00DE5B88" w:rsidDel="007A4134" w14:paraId="24931D77" w14:textId="77777777" w:rsidTr="00A15CFF">
        <w:trPr>
          <w:cantSplit/>
          <w:trHeight w:val="190"/>
          <w:del w:id="59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A7EFB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9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33DA1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933" w:author="Author"/>
              </w:rPr>
            </w:pPr>
            <w:del w:id="5934" w:author="Author">
              <w:r w:rsidRPr="00DE5B88" w:rsidDel="007A4134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02BA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935" w:author="Author"/>
              </w:rPr>
            </w:pPr>
            <w:del w:id="5936" w:author="Author">
              <w:r w:rsidRPr="00DE5B88" w:rsidDel="007A4134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1730D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93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B937B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938" w:author="Author"/>
              </w:rPr>
            </w:pPr>
            <w:del w:id="593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9A52C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94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65543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941" w:author="Author"/>
              </w:rPr>
            </w:pPr>
            <w:del w:id="594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5D5C6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9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AE0C9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944" w:author="Author"/>
              </w:rPr>
            </w:pPr>
            <w:del w:id="594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25F9C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9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EB7FD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947" w:author="Author"/>
              </w:rPr>
            </w:pPr>
            <w:del w:id="594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8E2843" w:rsidRPr="00DE5B88" w:rsidDel="007A4134" w14:paraId="5E2BBB7C" w14:textId="77777777" w:rsidTr="00A15CFF">
        <w:trPr>
          <w:cantSplit/>
          <w:trHeight w:val="190"/>
          <w:del w:id="59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DE2A5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9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BD3E0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951" w:author="Author"/>
              </w:rPr>
            </w:pPr>
            <w:del w:id="5952" w:author="Author">
              <w:r w:rsidRPr="00DE5B88" w:rsidDel="007A4134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C2B0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953" w:author="Author"/>
              </w:rPr>
            </w:pPr>
            <w:del w:id="5954" w:author="Author">
              <w:r w:rsidRPr="00DE5B88" w:rsidDel="007A4134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9B0EF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95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9B1EB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956" w:author="Author"/>
              </w:rPr>
            </w:pPr>
            <w:del w:id="595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F4F57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95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78D00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959" w:author="Author"/>
              </w:rPr>
            </w:pPr>
            <w:del w:id="596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D1B6E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9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624FE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962" w:author="Author"/>
              </w:rPr>
            </w:pPr>
            <w:del w:id="596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A0FDA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9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30DA1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965" w:author="Author"/>
              </w:rPr>
            </w:pPr>
            <w:del w:id="596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8E2843" w:rsidRPr="00DE5B88" w:rsidDel="007A4134" w14:paraId="7BACA753" w14:textId="77777777" w:rsidTr="00A15CFF">
        <w:trPr>
          <w:cantSplit/>
          <w:trHeight w:val="190"/>
          <w:del w:id="59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C46C0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9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1E6B1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969" w:author="Author"/>
              </w:rPr>
            </w:pPr>
            <w:del w:id="5970" w:author="Author">
              <w:r w:rsidRPr="00DE5B88" w:rsidDel="007A4134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C087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971" w:author="Author"/>
              </w:rPr>
            </w:pPr>
            <w:del w:id="5972" w:author="Author">
              <w:r w:rsidRPr="00DE5B88" w:rsidDel="007A4134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CC9F5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97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0A4AC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974" w:author="Author"/>
              </w:rPr>
            </w:pPr>
            <w:del w:id="597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1815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E2F97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97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89809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977" w:author="Author"/>
              </w:rPr>
            </w:pPr>
            <w:del w:id="597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17987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9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42000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980" w:author="Author"/>
              </w:rPr>
            </w:pPr>
            <w:del w:id="598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08CA3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9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4365F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983" w:author="Author"/>
              </w:rPr>
            </w:pPr>
            <w:del w:id="598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  <w:tr w:rsidR="008E2843" w:rsidRPr="00DE5B88" w:rsidDel="007A4134" w14:paraId="3C25E190" w14:textId="77777777" w:rsidTr="00A15CFF">
        <w:trPr>
          <w:cantSplit/>
          <w:trHeight w:val="190"/>
          <w:del w:id="59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9C044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9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CEBA3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5987" w:author="Author"/>
              </w:rPr>
            </w:pPr>
            <w:del w:id="5988" w:author="Author">
              <w:r w:rsidRPr="00DE5B88" w:rsidDel="007A4134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8AFD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989" w:author="Author"/>
              </w:rPr>
            </w:pPr>
            <w:del w:id="5990" w:author="Author">
              <w:r w:rsidRPr="00DE5B88" w:rsidDel="007A4134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0FC7D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99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71738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992" w:author="Author"/>
              </w:rPr>
            </w:pPr>
            <w:del w:id="599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1926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6A747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99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01B77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995" w:author="Author"/>
              </w:rPr>
            </w:pPr>
            <w:del w:id="599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E834B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59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3AF3D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5998" w:author="Author"/>
              </w:rPr>
            </w:pPr>
            <w:del w:id="599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A9A958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0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D262D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001" w:author="Author"/>
              </w:rPr>
            </w:pPr>
            <w:del w:id="600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200</w:delText>
              </w:r>
            </w:del>
          </w:p>
        </w:tc>
      </w:tr>
      <w:tr w:rsidR="008E2843" w:rsidRPr="00DE5B88" w:rsidDel="007A4134" w14:paraId="462B0572" w14:textId="77777777" w:rsidTr="00A15CFF">
        <w:trPr>
          <w:cantSplit/>
          <w:trHeight w:val="190"/>
          <w:del w:id="60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4B31E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0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5FD34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005" w:author="Author"/>
              </w:rPr>
            </w:pPr>
            <w:del w:id="6006" w:author="Author">
              <w:r w:rsidRPr="00DE5B88" w:rsidDel="007A4134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F73A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007" w:author="Author"/>
              </w:rPr>
            </w:pPr>
            <w:del w:id="6008" w:author="Author">
              <w:r w:rsidRPr="00DE5B88" w:rsidDel="007A4134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54BD9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00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FAF1E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010" w:author="Author"/>
              </w:rPr>
            </w:pPr>
            <w:del w:id="601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1ED17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01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5567B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013" w:author="Author"/>
              </w:rPr>
            </w:pPr>
            <w:del w:id="601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79A46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0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A444E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016" w:author="Author"/>
              </w:rPr>
            </w:pPr>
            <w:del w:id="601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F525B8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0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B4D3B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019" w:author="Author"/>
              </w:rPr>
            </w:pPr>
            <w:del w:id="602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8E2843" w:rsidRPr="00DE5B88" w:rsidDel="007A4134" w14:paraId="0C9D5EAA" w14:textId="77777777" w:rsidTr="00A15CFF">
        <w:trPr>
          <w:cantSplit/>
          <w:trHeight w:val="190"/>
          <w:del w:id="602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7CCAD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0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D9D0C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023" w:author="Author"/>
              </w:rPr>
            </w:pPr>
            <w:del w:id="6024" w:author="Author">
              <w:r w:rsidRPr="00DE5B88" w:rsidDel="007A4134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ECF9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025" w:author="Author"/>
              </w:rPr>
            </w:pPr>
            <w:del w:id="6026" w:author="Author">
              <w:r w:rsidRPr="00DE5B88" w:rsidDel="007A4134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6DD16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02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07538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028" w:author="Author"/>
              </w:rPr>
            </w:pPr>
            <w:del w:id="602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1D411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03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569C0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031" w:author="Author"/>
              </w:rPr>
            </w:pPr>
            <w:del w:id="603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AC3A0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0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3B83C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034" w:author="Author"/>
              </w:rPr>
            </w:pPr>
            <w:del w:id="603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3A28B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0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39487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037" w:author="Author"/>
              </w:rPr>
            </w:pPr>
            <w:del w:id="603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8E2843" w:rsidRPr="00DE5B88" w:rsidDel="007A4134" w14:paraId="6A16450D" w14:textId="77777777" w:rsidTr="00A15CFF">
        <w:trPr>
          <w:cantSplit/>
          <w:trHeight w:val="190"/>
          <w:del w:id="60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45660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0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81A06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041" w:author="Author"/>
              </w:rPr>
            </w:pPr>
            <w:del w:id="6042" w:author="Author">
              <w:r w:rsidRPr="00DE5B88" w:rsidDel="007A4134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B384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043" w:author="Author"/>
              </w:rPr>
            </w:pPr>
            <w:del w:id="6044" w:author="Author">
              <w:r w:rsidRPr="00DE5B88" w:rsidDel="007A4134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6BD49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04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C8619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046" w:author="Author"/>
              </w:rPr>
            </w:pPr>
            <w:del w:id="604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543CB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04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AAED9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049" w:author="Author"/>
              </w:rPr>
            </w:pPr>
            <w:del w:id="605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686B0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0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DFC55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052" w:author="Author"/>
              </w:rPr>
            </w:pPr>
            <w:del w:id="605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A2589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0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2CBB3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055" w:author="Author"/>
              </w:rPr>
            </w:pPr>
            <w:del w:id="605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8E2843" w:rsidRPr="00DE5B88" w:rsidDel="007A4134" w14:paraId="0AD82DCD" w14:textId="77777777" w:rsidTr="00A15CFF">
        <w:trPr>
          <w:cantSplit/>
          <w:trHeight w:val="190"/>
          <w:del w:id="60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364066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0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64880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059" w:author="Author"/>
              </w:rPr>
            </w:pPr>
            <w:del w:id="6060" w:author="Author">
              <w:r w:rsidRPr="00DE5B88" w:rsidDel="007A4134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8416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061" w:author="Author"/>
              </w:rPr>
            </w:pPr>
            <w:del w:id="6062" w:author="Author">
              <w:r w:rsidRPr="00DE5B88" w:rsidDel="007A4134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62ADC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06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B20B4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064" w:author="Author"/>
              </w:rPr>
            </w:pPr>
            <w:del w:id="606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66939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06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3976B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067" w:author="Author"/>
              </w:rPr>
            </w:pPr>
            <w:del w:id="606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8C9A1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0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00E43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070" w:author="Author"/>
              </w:rPr>
            </w:pPr>
            <w:del w:id="607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40B75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0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C5C9B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073" w:author="Author"/>
              </w:rPr>
            </w:pPr>
            <w:del w:id="607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217</w:delText>
              </w:r>
            </w:del>
          </w:p>
        </w:tc>
      </w:tr>
      <w:tr w:rsidR="008E2843" w:rsidRPr="00DE5B88" w:rsidDel="007A4134" w14:paraId="5DAE4852" w14:textId="77777777" w:rsidTr="00A15CFF">
        <w:trPr>
          <w:cantSplit/>
          <w:trHeight w:val="190"/>
          <w:del w:id="60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61CD6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0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24156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077" w:author="Author"/>
              </w:rPr>
            </w:pPr>
            <w:del w:id="6078" w:author="Author">
              <w:r w:rsidRPr="00DE5B88" w:rsidDel="007A4134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1544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079" w:author="Author"/>
              </w:rPr>
            </w:pPr>
            <w:del w:id="6080" w:author="Author">
              <w:r w:rsidRPr="00DE5B88" w:rsidDel="007A4134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EC534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08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42EEC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082" w:author="Author"/>
              </w:rPr>
            </w:pPr>
            <w:del w:id="608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CF466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08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CC856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085" w:author="Author"/>
              </w:rPr>
            </w:pPr>
            <w:del w:id="608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27A6A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0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31186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088" w:author="Author"/>
              </w:rPr>
            </w:pPr>
            <w:del w:id="608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82090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0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A2053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091" w:author="Author"/>
              </w:rPr>
            </w:pPr>
            <w:del w:id="609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8E2843" w:rsidRPr="00DE5B88" w:rsidDel="007A4134" w14:paraId="744D2918" w14:textId="77777777" w:rsidTr="00A15CFF">
        <w:trPr>
          <w:cantSplit/>
          <w:trHeight w:val="190"/>
          <w:del w:id="60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1966F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0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061F5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095" w:author="Author"/>
              </w:rPr>
            </w:pPr>
            <w:del w:id="6096" w:author="Author">
              <w:r w:rsidRPr="00DE5B88" w:rsidDel="007A4134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AC56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097" w:author="Author"/>
              </w:rPr>
            </w:pPr>
            <w:del w:id="6098" w:author="Author">
              <w:r w:rsidRPr="00DE5B88" w:rsidDel="007A4134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42EEC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09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CE5E1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100" w:author="Author"/>
              </w:rPr>
            </w:pPr>
            <w:del w:id="610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FD9658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10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7D619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103" w:author="Author"/>
              </w:rPr>
            </w:pPr>
            <w:del w:id="610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15E3D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1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D20D2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106" w:author="Author"/>
              </w:rPr>
            </w:pPr>
            <w:del w:id="610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4FD33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1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6769A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109" w:author="Author"/>
              </w:rPr>
            </w:pPr>
            <w:del w:id="611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8E2843" w:rsidRPr="00DE5B88" w:rsidDel="007A4134" w14:paraId="12D09F4E" w14:textId="77777777" w:rsidTr="00A15CFF">
        <w:trPr>
          <w:cantSplit/>
          <w:trHeight w:val="190"/>
          <w:del w:id="61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2E807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1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35416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113" w:author="Author"/>
              </w:rPr>
            </w:pPr>
            <w:del w:id="6114" w:author="Author">
              <w:r w:rsidRPr="00DE5B88" w:rsidDel="007A4134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D975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115" w:author="Author"/>
              </w:rPr>
            </w:pPr>
            <w:del w:id="6116" w:author="Author">
              <w:r w:rsidRPr="00DE5B88" w:rsidDel="007A4134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6321F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11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1BFB1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118" w:author="Author"/>
              </w:rPr>
            </w:pPr>
            <w:del w:id="611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1905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7D92D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12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769C3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121" w:author="Author"/>
              </w:rPr>
            </w:pPr>
            <w:del w:id="612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52E13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1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97A80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124" w:author="Author"/>
              </w:rPr>
            </w:pPr>
            <w:del w:id="612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16816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1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6EB98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127" w:author="Author"/>
              </w:rPr>
            </w:pPr>
            <w:del w:id="612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262</w:delText>
              </w:r>
            </w:del>
          </w:p>
        </w:tc>
      </w:tr>
      <w:tr w:rsidR="008E2843" w:rsidRPr="00DE5B88" w:rsidDel="007A4134" w14:paraId="6F526F40" w14:textId="77777777" w:rsidTr="00A15CFF">
        <w:trPr>
          <w:cantSplit/>
          <w:trHeight w:val="190"/>
          <w:del w:id="61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7C215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1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7F4AC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131" w:author="Author"/>
              </w:rPr>
            </w:pPr>
            <w:del w:id="6132" w:author="Author">
              <w:r w:rsidRPr="00DE5B88" w:rsidDel="007A4134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2642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133" w:author="Author"/>
              </w:rPr>
            </w:pPr>
            <w:del w:id="6134" w:author="Author">
              <w:r w:rsidRPr="00DE5B88" w:rsidDel="007A4134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999ED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13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70449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136" w:author="Author"/>
              </w:rPr>
            </w:pPr>
            <w:del w:id="613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038F6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13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A1074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139" w:author="Author"/>
              </w:rPr>
            </w:pPr>
            <w:del w:id="614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A13D1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1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B125F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142" w:author="Author"/>
              </w:rPr>
            </w:pPr>
            <w:del w:id="614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0B798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1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4244B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145" w:author="Author"/>
              </w:rPr>
            </w:pPr>
            <w:del w:id="614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8E2843" w:rsidRPr="00DE5B88" w:rsidDel="007A4134" w14:paraId="14DFD327" w14:textId="77777777" w:rsidTr="00A15CFF">
        <w:trPr>
          <w:cantSplit/>
          <w:trHeight w:val="190"/>
          <w:del w:id="61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82DD7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1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7EC56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149" w:author="Author"/>
              </w:rPr>
            </w:pPr>
            <w:del w:id="6150" w:author="Author">
              <w:r w:rsidRPr="00DE5B88" w:rsidDel="007A4134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2769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151" w:author="Author"/>
              </w:rPr>
            </w:pPr>
            <w:del w:id="6152" w:author="Author">
              <w:r w:rsidRPr="00DE5B88" w:rsidDel="007A4134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7D109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15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F178F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154" w:author="Author"/>
              </w:rPr>
            </w:pPr>
            <w:del w:id="615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BAAA5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15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24D8B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157" w:author="Author"/>
              </w:rPr>
            </w:pPr>
            <w:del w:id="615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9BB968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1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24901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160" w:author="Author"/>
              </w:rPr>
            </w:pPr>
            <w:del w:id="616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B89CD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1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66DAA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163" w:author="Author"/>
              </w:rPr>
            </w:pPr>
            <w:del w:id="616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8E2843" w:rsidRPr="00DE5B88" w:rsidDel="007A4134" w14:paraId="06C2FD26" w14:textId="77777777" w:rsidTr="00A15CFF">
        <w:trPr>
          <w:cantSplit/>
          <w:trHeight w:val="190"/>
          <w:del w:id="61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B42A6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1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B83D7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167" w:author="Author"/>
              </w:rPr>
            </w:pPr>
            <w:del w:id="6168" w:author="Author">
              <w:r w:rsidRPr="00DE5B88" w:rsidDel="007A4134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DA17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169" w:author="Author"/>
              </w:rPr>
            </w:pPr>
            <w:del w:id="6170" w:author="Author">
              <w:r w:rsidRPr="00DE5B88" w:rsidDel="007A4134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77AA8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17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D57FF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172" w:author="Author"/>
              </w:rPr>
            </w:pPr>
            <w:del w:id="617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9B03C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17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ED4D2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175" w:author="Author"/>
              </w:rPr>
            </w:pPr>
            <w:del w:id="617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B592C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1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CDC72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178" w:author="Author"/>
              </w:rPr>
            </w:pPr>
            <w:del w:id="617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5EB0C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1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AFF12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181" w:author="Author"/>
              </w:rPr>
            </w:pPr>
            <w:del w:id="618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217</w:delText>
              </w:r>
            </w:del>
          </w:p>
        </w:tc>
      </w:tr>
      <w:tr w:rsidR="008E2843" w:rsidRPr="00DE5B88" w:rsidDel="007A4134" w14:paraId="3EAED542" w14:textId="77777777" w:rsidTr="00A15CFF">
        <w:trPr>
          <w:cantSplit/>
          <w:trHeight w:val="190"/>
          <w:del w:id="61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76531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1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DE98D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185" w:author="Author"/>
              </w:rPr>
            </w:pPr>
            <w:del w:id="6186" w:author="Author">
              <w:r w:rsidRPr="00DE5B88" w:rsidDel="007A4134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5A46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187" w:author="Author"/>
              </w:rPr>
            </w:pPr>
            <w:del w:id="6188" w:author="Author">
              <w:r w:rsidRPr="00DE5B88" w:rsidDel="007A4134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111B7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18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58433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190" w:author="Author"/>
              </w:rPr>
            </w:pPr>
            <w:del w:id="619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1905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1885E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19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D5654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193" w:author="Author"/>
              </w:rPr>
            </w:pPr>
            <w:del w:id="619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9A37E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1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5F188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196" w:author="Author"/>
              </w:rPr>
            </w:pPr>
            <w:del w:id="619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3D69D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1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12DCD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199" w:author="Author"/>
              </w:rPr>
            </w:pPr>
            <w:del w:id="620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262</w:delText>
              </w:r>
            </w:del>
          </w:p>
        </w:tc>
      </w:tr>
      <w:tr w:rsidR="008E2843" w:rsidRPr="00DE5B88" w:rsidDel="007A4134" w14:paraId="0C8323F1" w14:textId="77777777" w:rsidTr="00A15CFF">
        <w:trPr>
          <w:cantSplit/>
          <w:trHeight w:val="190"/>
          <w:del w:id="62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3824C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2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8FF41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203" w:author="Author"/>
              </w:rPr>
            </w:pPr>
            <w:del w:id="6204" w:author="Author">
              <w:r w:rsidRPr="00DE5B88" w:rsidDel="007A4134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5233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205" w:author="Author"/>
              </w:rPr>
            </w:pPr>
            <w:del w:id="6206" w:author="Author">
              <w:r w:rsidRPr="00DE5B88" w:rsidDel="007A4134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752DE8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20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6EDBD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208" w:author="Author"/>
              </w:rPr>
            </w:pPr>
            <w:del w:id="620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F4E10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21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68E70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211" w:author="Author"/>
              </w:rPr>
            </w:pPr>
            <w:del w:id="621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733D6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2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074DB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214" w:author="Author"/>
              </w:rPr>
            </w:pPr>
            <w:del w:id="621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3C5EC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2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0C220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217" w:author="Author"/>
              </w:rPr>
            </w:pPr>
            <w:del w:id="621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8E2843" w:rsidRPr="00DE5B88" w:rsidDel="007A4134" w14:paraId="213B130E" w14:textId="77777777" w:rsidTr="00A15CFF">
        <w:trPr>
          <w:cantSplit/>
          <w:trHeight w:val="190"/>
          <w:del w:id="62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06988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2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5A9C2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221" w:author="Author"/>
              </w:rPr>
            </w:pPr>
            <w:del w:id="6222" w:author="Author">
              <w:r w:rsidRPr="00DE5B88" w:rsidDel="007A4134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E855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223" w:author="Author"/>
              </w:rPr>
            </w:pPr>
            <w:del w:id="6224" w:author="Author">
              <w:r w:rsidRPr="00DE5B88" w:rsidDel="007A4134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ED486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22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00227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226" w:author="Author"/>
              </w:rPr>
            </w:pPr>
            <w:del w:id="622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1944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36F0C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22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C0731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229" w:author="Author"/>
              </w:rPr>
            </w:pPr>
            <w:del w:id="623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0CF16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2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96F75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232" w:author="Author"/>
              </w:rPr>
            </w:pPr>
            <w:del w:id="623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9B40C8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2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112EB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235" w:author="Author"/>
              </w:rPr>
            </w:pPr>
            <w:del w:id="623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271</w:delText>
              </w:r>
            </w:del>
          </w:p>
        </w:tc>
      </w:tr>
      <w:tr w:rsidR="008E2843" w:rsidRPr="00DE5B88" w:rsidDel="007A4134" w14:paraId="6839048D" w14:textId="77777777" w:rsidTr="00A15CFF">
        <w:trPr>
          <w:cantSplit/>
          <w:trHeight w:val="190"/>
          <w:del w:id="62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56C65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2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4EC87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239" w:author="Author"/>
              </w:rPr>
            </w:pPr>
            <w:del w:id="6240" w:author="Author">
              <w:r w:rsidRPr="00DE5B88" w:rsidDel="007A4134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2AB9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241" w:author="Author"/>
              </w:rPr>
            </w:pPr>
            <w:del w:id="6242" w:author="Author">
              <w:r w:rsidRPr="00DE5B88" w:rsidDel="007A4134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ACC02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24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556AC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244" w:author="Author"/>
              </w:rPr>
            </w:pPr>
            <w:del w:id="624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EDDB08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24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F8CF7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247" w:author="Author"/>
              </w:rPr>
            </w:pPr>
            <w:del w:id="624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3B3DD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2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BFB9B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250" w:author="Author"/>
              </w:rPr>
            </w:pPr>
            <w:del w:id="625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43A6A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2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5DF97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253" w:author="Author"/>
              </w:rPr>
            </w:pPr>
            <w:del w:id="625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8E2843" w:rsidRPr="00DE5B88" w:rsidDel="007A4134" w14:paraId="7D8AABE9" w14:textId="77777777" w:rsidTr="00A15CFF">
        <w:trPr>
          <w:cantSplit/>
          <w:trHeight w:val="190"/>
          <w:del w:id="62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7094C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2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7696E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257" w:author="Author"/>
              </w:rPr>
            </w:pPr>
            <w:del w:id="6258" w:author="Author">
              <w:r w:rsidRPr="00DE5B88" w:rsidDel="007A4134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649F8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259" w:author="Author"/>
              </w:rPr>
            </w:pPr>
            <w:del w:id="6260" w:author="Author">
              <w:r w:rsidRPr="00DE5B88" w:rsidDel="007A4134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485CD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26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1EDF2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262" w:author="Author"/>
              </w:rPr>
            </w:pPr>
            <w:del w:id="626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62B6D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26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0D961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265" w:author="Author"/>
              </w:rPr>
            </w:pPr>
            <w:del w:id="626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43187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2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0E649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268" w:author="Author"/>
              </w:rPr>
            </w:pPr>
            <w:del w:id="626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3613A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2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9BDD6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271" w:author="Author"/>
              </w:rPr>
            </w:pPr>
            <w:del w:id="627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8E2843" w:rsidRPr="00DE5B88" w:rsidDel="007A4134" w14:paraId="346DDCDB" w14:textId="77777777" w:rsidTr="00A15CFF">
        <w:trPr>
          <w:cantSplit/>
          <w:trHeight w:val="190"/>
          <w:del w:id="62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F1F98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2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DF7C6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275" w:author="Author"/>
              </w:rPr>
            </w:pPr>
            <w:del w:id="6276" w:author="Author">
              <w:r w:rsidRPr="00DE5B88" w:rsidDel="007A4134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730F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277" w:author="Author"/>
              </w:rPr>
            </w:pPr>
            <w:del w:id="6278" w:author="Author">
              <w:r w:rsidRPr="00DE5B88" w:rsidDel="007A4134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BE128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27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D9919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280" w:author="Author"/>
              </w:rPr>
            </w:pPr>
            <w:del w:id="628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B44CA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28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EDEFA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283" w:author="Author"/>
              </w:rPr>
            </w:pPr>
            <w:del w:id="628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10722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2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F70AE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286" w:author="Author"/>
              </w:rPr>
            </w:pPr>
            <w:del w:id="628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69C1C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2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3C67F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289" w:author="Author"/>
              </w:rPr>
            </w:pPr>
            <w:del w:id="629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8E2843" w:rsidRPr="00DE5B88" w:rsidDel="007A4134" w14:paraId="1AFF43EE" w14:textId="77777777" w:rsidTr="00A15CFF">
        <w:trPr>
          <w:cantSplit/>
          <w:trHeight w:val="190"/>
          <w:del w:id="62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BE7AE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2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EA6DF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293" w:author="Author"/>
              </w:rPr>
            </w:pPr>
            <w:del w:id="6294" w:author="Author">
              <w:r w:rsidRPr="00DE5B88" w:rsidDel="007A4134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48BA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295" w:author="Author"/>
              </w:rPr>
            </w:pPr>
            <w:del w:id="6296" w:author="Author">
              <w:r w:rsidRPr="00DE5B88" w:rsidDel="007A4134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FE934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29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65168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298" w:author="Author"/>
              </w:rPr>
            </w:pPr>
            <w:del w:id="629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1595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1E566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30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E5254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301" w:author="Author"/>
              </w:rPr>
            </w:pPr>
            <w:del w:id="630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D2E9D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3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6070B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304" w:author="Author"/>
              </w:rPr>
            </w:pPr>
            <w:del w:id="630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D0A6A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3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96F9F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307" w:author="Author"/>
              </w:rPr>
            </w:pPr>
            <w:del w:id="630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195</w:delText>
              </w:r>
            </w:del>
          </w:p>
        </w:tc>
      </w:tr>
      <w:tr w:rsidR="008E2843" w:rsidRPr="00DE5B88" w:rsidDel="007A4134" w14:paraId="4E4B3FDC" w14:textId="77777777" w:rsidTr="00A15CFF">
        <w:trPr>
          <w:cantSplit/>
          <w:trHeight w:val="190"/>
          <w:del w:id="63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DDCFD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3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B1E6E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311" w:author="Author"/>
              </w:rPr>
            </w:pPr>
            <w:del w:id="6312" w:author="Author">
              <w:r w:rsidRPr="00DE5B88" w:rsidDel="007A4134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B4C0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313" w:author="Author"/>
              </w:rPr>
            </w:pPr>
            <w:del w:id="6314" w:author="Author">
              <w:r w:rsidRPr="00DE5B88" w:rsidDel="007A4134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B1BD1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31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AF9C2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316" w:author="Author"/>
              </w:rPr>
            </w:pPr>
            <w:del w:id="631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076A7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31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8C950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319" w:author="Author"/>
              </w:rPr>
            </w:pPr>
            <w:del w:id="632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3DE4B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3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7B282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322" w:author="Author"/>
              </w:rPr>
            </w:pPr>
            <w:del w:id="632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C02F7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3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E8E2A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325" w:author="Author"/>
              </w:rPr>
            </w:pPr>
            <w:del w:id="632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8E2843" w:rsidRPr="00DE5B88" w:rsidDel="007A4134" w14:paraId="1BF7DA62" w14:textId="77777777" w:rsidTr="00A15CFF">
        <w:trPr>
          <w:cantSplit/>
          <w:trHeight w:val="190"/>
          <w:del w:id="63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DDC10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3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3D94D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329" w:author="Author"/>
              </w:rPr>
            </w:pPr>
            <w:del w:id="6330" w:author="Author">
              <w:r w:rsidRPr="00DE5B88" w:rsidDel="007A4134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4470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331" w:author="Author"/>
              </w:rPr>
            </w:pPr>
            <w:del w:id="6332" w:author="Author">
              <w:r w:rsidRPr="00DE5B88" w:rsidDel="007A4134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567CA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33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F94F6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334" w:author="Author"/>
              </w:rPr>
            </w:pPr>
            <w:del w:id="633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685E3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33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F238C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337" w:author="Author"/>
              </w:rPr>
            </w:pPr>
            <w:del w:id="633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78B58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3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D905B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340" w:author="Author"/>
              </w:rPr>
            </w:pPr>
            <w:del w:id="634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BBFE4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3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163B9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343" w:author="Author"/>
              </w:rPr>
            </w:pPr>
            <w:del w:id="634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  <w:tr w:rsidR="008E2843" w:rsidRPr="00DE5B88" w:rsidDel="007A4134" w14:paraId="18EABF66" w14:textId="77777777" w:rsidTr="00A15CFF">
        <w:trPr>
          <w:cantSplit/>
          <w:trHeight w:val="190"/>
          <w:del w:id="63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8197A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3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2AD8B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347" w:author="Author"/>
              </w:rPr>
            </w:pPr>
            <w:del w:id="6348" w:author="Author">
              <w:r w:rsidRPr="00DE5B88" w:rsidDel="007A4134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86DD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349" w:author="Author"/>
              </w:rPr>
            </w:pPr>
            <w:del w:id="6350" w:author="Author">
              <w:r w:rsidRPr="00DE5B88" w:rsidDel="007A4134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CB6BE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35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F6AA9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352" w:author="Author"/>
              </w:rPr>
            </w:pPr>
            <w:del w:id="635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1848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FA8B5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35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C05C7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355" w:author="Author"/>
              </w:rPr>
            </w:pPr>
            <w:del w:id="635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A78B8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3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9FCAF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358" w:author="Author"/>
              </w:rPr>
            </w:pPr>
            <w:del w:id="635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3B918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3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498E7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361" w:author="Author"/>
              </w:rPr>
            </w:pPr>
            <w:del w:id="636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219</w:delText>
              </w:r>
            </w:del>
          </w:p>
        </w:tc>
      </w:tr>
      <w:tr w:rsidR="008E2843" w:rsidRPr="00DE5B88" w:rsidDel="007A4134" w14:paraId="0D514972" w14:textId="77777777" w:rsidTr="00A15CFF">
        <w:trPr>
          <w:cantSplit/>
          <w:trHeight w:val="190"/>
          <w:del w:id="63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BD7BE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3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82511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365" w:author="Author"/>
              </w:rPr>
            </w:pPr>
            <w:del w:id="6366" w:author="Author">
              <w:r w:rsidRPr="00DE5B88" w:rsidDel="007A4134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2BB3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367" w:author="Author"/>
              </w:rPr>
            </w:pPr>
            <w:del w:id="6368" w:author="Author">
              <w:r w:rsidRPr="00DE5B88" w:rsidDel="007A4134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95219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36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37059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370" w:author="Author"/>
              </w:rPr>
            </w:pPr>
            <w:del w:id="637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DF046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37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B85E8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373" w:author="Author"/>
              </w:rPr>
            </w:pPr>
            <w:del w:id="637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10021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3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2E09E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376" w:author="Author"/>
              </w:rPr>
            </w:pPr>
            <w:del w:id="637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3E7D9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3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64FD2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379" w:author="Author"/>
              </w:rPr>
            </w:pPr>
            <w:del w:id="638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170</w:delText>
              </w:r>
            </w:del>
          </w:p>
        </w:tc>
      </w:tr>
      <w:tr w:rsidR="008E2843" w:rsidRPr="00DE5B88" w:rsidDel="007A4134" w14:paraId="4AC500B4" w14:textId="77777777" w:rsidTr="00A15CFF">
        <w:trPr>
          <w:cantSplit/>
          <w:trHeight w:val="190"/>
          <w:del w:id="638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7B405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38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ACE8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383" w:author="Author"/>
              </w:rPr>
            </w:pPr>
            <w:del w:id="6384" w:author="Author">
              <w:r w:rsidRPr="00DE5B88" w:rsidDel="007A4134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92AA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385" w:author="Author"/>
              </w:rPr>
            </w:pPr>
            <w:del w:id="6386" w:author="Author">
              <w:r w:rsidRPr="00DE5B88" w:rsidDel="007A4134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67435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38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8FD45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388" w:author="Author"/>
              </w:rPr>
            </w:pPr>
            <w:del w:id="638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2039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D22F7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39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7335C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391" w:author="Author"/>
              </w:rPr>
            </w:pPr>
            <w:del w:id="639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E3F04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3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86E3A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394" w:author="Author"/>
              </w:rPr>
            </w:pPr>
            <w:del w:id="639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D99A7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3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06FA8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397" w:author="Author"/>
              </w:rPr>
            </w:pPr>
            <w:del w:id="639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180</w:delText>
              </w:r>
            </w:del>
          </w:p>
        </w:tc>
      </w:tr>
    </w:tbl>
    <w:p w14:paraId="02B8CB24" w14:textId="77777777" w:rsidR="008E2843" w:rsidRPr="00DE5B88" w:rsidDel="007A4134" w:rsidRDefault="008E2843" w:rsidP="00B820C4">
      <w:pPr>
        <w:pStyle w:val="tablecaption"/>
        <w:suppressAutoHyphens/>
        <w:rPr>
          <w:del w:id="6399" w:author="Author"/>
        </w:rPr>
      </w:pPr>
      <w:del w:id="6400" w:author="Author">
        <w:r w:rsidRPr="00DE5B88" w:rsidDel="007A4134">
          <w:delText>Table 25.E.#2(LC) Zone-rating Table – Zone 14 (Indianapolis) Combinations Loss Costs</w:delText>
        </w:r>
      </w:del>
    </w:p>
    <w:p w14:paraId="0655DE14" w14:textId="77777777" w:rsidR="008E2843" w:rsidRPr="00DE5B88" w:rsidDel="007A4134" w:rsidRDefault="008E2843" w:rsidP="00B820C4">
      <w:pPr>
        <w:pStyle w:val="isonormal"/>
        <w:suppressAutoHyphens/>
        <w:rPr>
          <w:del w:id="6401" w:author="Author"/>
        </w:rPr>
      </w:pPr>
    </w:p>
    <w:p w14:paraId="27354903" w14:textId="77777777" w:rsidR="008E2843" w:rsidRPr="00DE5B88" w:rsidDel="007A4134" w:rsidRDefault="008E2843" w:rsidP="00B820C4">
      <w:pPr>
        <w:pStyle w:val="space8"/>
        <w:suppressAutoHyphens/>
        <w:rPr>
          <w:del w:id="6402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8E2843" w:rsidRPr="00DE5B88" w:rsidDel="007A4134" w14:paraId="503527F3" w14:textId="77777777" w:rsidTr="00A15CFF">
        <w:trPr>
          <w:cantSplit/>
          <w:trHeight w:val="190"/>
          <w:del w:id="64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3EB4D9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6404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CBF55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6405" w:author="Author"/>
              </w:rPr>
            </w:pPr>
            <w:del w:id="6406" w:author="Author">
              <w:r w:rsidRPr="00DE5B88" w:rsidDel="007A4134">
                <w:delText>Zone-rating Table – Zone 19 (Louisville) Combinations</w:delText>
              </w:r>
            </w:del>
          </w:p>
        </w:tc>
      </w:tr>
      <w:tr w:rsidR="008E2843" w:rsidRPr="00DE5B88" w:rsidDel="007A4134" w14:paraId="62F2AA25" w14:textId="77777777" w:rsidTr="00A15CFF">
        <w:trPr>
          <w:cantSplit/>
          <w:trHeight w:val="190"/>
          <w:del w:id="64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4A69B9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6408" w:author="Author"/>
              </w:rPr>
            </w:pPr>
            <w:del w:id="6409" w:author="Author">
              <w:r w:rsidRPr="00DE5B88" w:rsidDel="007A4134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6ACE2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6410" w:author="Author"/>
              </w:rPr>
            </w:pPr>
            <w:del w:id="6411" w:author="Author">
              <w:r w:rsidRPr="00DE5B88" w:rsidDel="007A4134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3294D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6412" w:author="Author"/>
              </w:rPr>
            </w:pPr>
            <w:del w:id="6413" w:author="Author">
              <w:r w:rsidRPr="00DE5B88" w:rsidDel="007A4134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44896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6414" w:author="Author"/>
              </w:rPr>
            </w:pPr>
            <w:del w:id="6415" w:author="Author">
              <w:r w:rsidRPr="00DE5B88" w:rsidDel="007A4134">
                <w:delText xml:space="preserve">$100,000 </w:delText>
              </w:r>
              <w:r w:rsidRPr="00DE5B88" w:rsidDel="007A4134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1859F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6416" w:author="Author"/>
              </w:rPr>
            </w:pPr>
            <w:del w:id="6417" w:author="Author">
              <w:r w:rsidRPr="00DE5B88" w:rsidDel="007A4134">
                <w:delText>$500</w:delText>
              </w:r>
              <w:r w:rsidRPr="00DE5B88" w:rsidDel="007A4134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00A85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6418" w:author="Author"/>
              </w:rPr>
            </w:pPr>
            <w:del w:id="6419" w:author="Author">
              <w:r w:rsidRPr="00DE5B88" w:rsidDel="007A4134">
                <w:delText>$500 Deductible</w:delText>
              </w:r>
              <w:r w:rsidRPr="00DE5B88" w:rsidDel="007A4134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03735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6420" w:author="Author"/>
              </w:rPr>
            </w:pPr>
            <w:del w:id="6421" w:author="Author">
              <w:r w:rsidRPr="00DE5B88" w:rsidDel="007A4134">
                <w:delText>$500 Deductible</w:delText>
              </w:r>
              <w:r w:rsidRPr="00DE5B88" w:rsidDel="007A4134">
                <w:br/>
                <w:delText>Comprehensive</w:delText>
              </w:r>
            </w:del>
          </w:p>
        </w:tc>
      </w:tr>
      <w:tr w:rsidR="008E2843" w:rsidRPr="00DE5B88" w:rsidDel="007A4134" w14:paraId="05DE0828" w14:textId="77777777" w:rsidTr="00A15CFF">
        <w:trPr>
          <w:cantSplit/>
          <w:trHeight w:val="190"/>
          <w:del w:id="64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7628A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4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18480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424" w:author="Author"/>
              </w:rPr>
            </w:pPr>
            <w:del w:id="6425" w:author="Author">
              <w:r w:rsidRPr="00DE5B88" w:rsidDel="007A4134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4FE7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426" w:author="Author"/>
              </w:rPr>
            </w:pPr>
            <w:del w:id="6427" w:author="Author">
              <w:r w:rsidRPr="00DE5B88" w:rsidDel="007A4134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E1E3A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428" w:author="Author"/>
              </w:rPr>
            </w:pPr>
            <w:del w:id="6429" w:author="Author">
              <w:r w:rsidRPr="00DE5B88" w:rsidDel="007A4134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E77D2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430" w:author="Author"/>
              </w:rPr>
            </w:pPr>
            <w:del w:id="643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B7E70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432" w:author="Author"/>
              </w:rPr>
            </w:pPr>
            <w:del w:id="6433" w:author="Author">
              <w:r w:rsidRPr="00DE5B88" w:rsidDel="007A4134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27C0E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434" w:author="Author"/>
              </w:rPr>
            </w:pPr>
            <w:del w:id="643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213C4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436" w:author="Author"/>
              </w:rPr>
            </w:pPr>
            <w:del w:id="6437" w:author="Author">
              <w:r w:rsidRPr="00DE5B88" w:rsidDel="007A4134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127D7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438" w:author="Author"/>
              </w:rPr>
            </w:pPr>
            <w:del w:id="643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64C40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440" w:author="Author"/>
              </w:rPr>
            </w:pPr>
            <w:del w:id="6441" w:author="Author">
              <w:r w:rsidRPr="00DE5B88" w:rsidDel="007A4134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C1336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442" w:author="Author"/>
              </w:rPr>
            </w:pPr>
            <w:del w:id="644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8E2843" w:rsidRPr="00DE5B88" w:rsidDel="007A4134" w14:paraId="36B6E131" w14:textId="77777777" w:rsidTr="00A15CFF">
        <w:trPr>
          <w:cantSplit/>
          <w:trHeight w:val="190"/>
          <w:del w:id="64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EBA52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4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C5D21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446" w:author="Author"/>
              </w:rPr>
            </w:pPr>
            <w:del w:id="6447" w:author="Author">
              <w:r w:rsidRPr="00DE5B88" w:rsidDel="007A4134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D942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448" w:author="Author"/>
              </w:rPr>
            </w:pPr>
            <w:del w:id="6449" w:author="Author">
              <w:r w:rsidRPr="00DE5B88" w:rsidDel="007A4134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297BD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45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81324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451" w:author="Author"/>
              </w:rPr>
            </w:pPr>
            <w:del w:id="645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73F1E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45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14898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454" w:author="Author"/>
              </w:rPr>
            </w:pPr>
            <w:del w:id="645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ECF30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4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35595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457" w:author="Author"/>
              </w:rPr>
            </w:pPr>
            <w:del w:id="645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B0749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4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75512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460" w:author="Author"/>
              </w:rPr>
            </w:pPr>
            <w:del w:id="646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8E2843" w:rsidRPr="00DE5B88" w:rsidDel="007A4134" w14:paraId="05D04A1E" w14:textId="77777777" w:rsidTr="00A15CFF">
        <w:trPr>
          <w:cantSplit/>
          <w:trHeight w:val="190"/>
          <w:del w:id="64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E9EC1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4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31FA6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464" w:author="Author"/>
              </w:rPr>
            </w:pPr>
            <w:del w:id="6465" w:author="Author">
              <w:r w:rsidRPr="00DE5B88" w:rsidDel="007A4134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1EF5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466" w:author="Author"/>
              </w:rPr>
            </w:pPr>
            <w:del w:id="6467" w:author="Author">
              <w:r w:rsidRPr="00DE5B88" w:rsidDel="007A4134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385DE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46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77843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469" w:author="Author"/>
              </w:rPr>
            </w:pPr>
            <w:del w:id="647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1999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172FC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47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8FE4C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472" w:author="Author"/>
              </w:rPr>
            </w:pPr>
            <w:del w:id="647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4905E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4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73632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475" w:author="Author"/>
              </w:rPr>
            </w:pPr>
            <w:del w:id="647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B0986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4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D3863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478" w:author="Author"/>
              </w:rPr>
            </w:pPr>
            <w:del w:id="647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175</w:delText>
              </w:r>
            </w:del>
          </w:p>
        </w:tc>
      </w:tr>
      <w:tr w:rsidR="008E2843" w:rsidRPr="00DE5B88" w:rsidDel="007A4134" w14:paraId="7D8C63C9" w14:textId="77777777" w:rsidTr="00A15CFF">
        <w:trPr>
          <w:cantSplit/>
          <w:trHeight w:val="190"/>
          <w:del w:id="64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B8107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4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CFF46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482" w:author="Author"/>
              </w:rPr>
            </w:pPr>
            <w:del w:id="6483" w:author="Author">
              <w:r w:rsidRPr="00DE5B88" w:rsidDel="007A4134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9E9F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484" w:author="Author"/>
              </w:rPr>
            </w:pPr>
            <w:del w:id="6485" w:author="Author">
              <w:r w:rsidRPr="00DE5B88" w:rsidDel="007A4134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5056E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48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23D1E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487" w:author="Author"/>
              </w:rPr>
            </w:pPr>
            <w:del w:id="648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37BAD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48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06DD8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490" w:author="Author"/>
              </w:rPr>
            </w:pPr>
            <w:del w:id="649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6DA30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4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14A16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493" w:author="Author"/>
              </w:rPr>
            </w:pPr>
            <w:del w:id="649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80E66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4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13CC2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496" w:author="Author"/>
              </w:rPr>
            </w:pPr>
            <w:del w:id="649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8E2843" w:rsidRPr="00DE5B88" w:rsidDel="007A4134" w14:paraId="329B3D8A" w14:textId="77777777" w:rsidTr="00A15CFF">
        <w:trPr>
          <w:cantSplit/>
          <w:trHeight w:val="190"/>
          <w:del w:id="64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DD11E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4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3A1F4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500" w:author="Author"/>
              </w:rPr>
            </w:pPr>
            <w:del w:id="6501" w:author="Author">
              <w:r w:rsidRPr="00DE5B88" w:rsidDel="007A4134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8F6D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502" w:author="Author"/>
              </w:rPr>
            </w:pPr>
            <w:del w:id="6503" w:author="Author">
              <w:r w:rsidRPr="00DE5B88" w:rsidDel="007A4134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D270D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50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3FE70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505" w:author="Author"/>
              </w:rPr>
            </w:pPr>
            <w:del w:id="650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8F129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50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C8494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508" w:author="Author"/>
              </w:rPr>
            </w:pPr>
            <w:del w:id="650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AF65C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5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E1813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511" w:author="Author"/>
              </w:rPr>
            </w:pPr>
            <w:del w:id="651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267AF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5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49003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514" w:author="Author"/>
              </w:rPr>
            </w:pPr>
            <w:del w:id="651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8E2843" w:rsidRPr="00DE5B88" w:rsidDel="007A4134" w14:paraId="7798C850" w14:textId="77777777" w:rsidTr="00A15CFF">
        <w:trPr>
          <w:cantSplit/>
          <w:trHeight w:val="190"/>
          <w:del w:id="65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94AA0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5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ABE28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518" w:author="Author"/>
              </w:rPr>
            </w:pPr>
            <w:del w:id="6519" w:author="Author">
              <w:r w:rsidRPr="00DE5B88" w:rsidDel="007A4134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DDD8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520" w:author="Author"/>
              </w:rPr>
            </w:pPr>
            <w:del w:id="6521" w:author="Author">
              <w:r w:rsidRPr="00DE5B88" w:rsidDel="007A4134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D9159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52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1EBBA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523" w:author="Author"/>
              </w:rPr>
            </w:pPr>
            <w:del w:id="652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1564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12593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52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F5E93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526" w:author="Author"/>
              </w:rPr>
            </w:pPr>
            <w:del w:id="652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FFF8A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5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F3289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529" w:author="Author"/>
              </w:rPr>
            </w:pPr>
            <w:del w:id="653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69D1D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5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A532C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532" w:author="Author"/>
              </w:rPr>
            </w:pPr>
            <w:del w:id="653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8E2843" w:rsidRPr="00DE5B88" w:rsidDel="007A4134" w14:paraId="39417054" w14:textId="77777777" w:rsidTr="00A15CFF">
        <w:trPr>
          <w:cantSplit/>
          <w:trHeight w:val="190"/>
          <w:del w:id="65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4999B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5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B475F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536" w:author="Author"/>
              </w:rPr>
            </w:pPr>
            <w:del w:id="6537" w:author="Author">
              <w:r w:rsidRPr="00DE5B88" w:rsidDel="007A4134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DAFF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538" w:author="Author"/>
              </w:rPr>
            </w:pPr>
            <w:del w:id="6539" w:author="Author">
              <w:r w:rsidRPr="00DE5B88" w:rsidDel="007A4134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24C09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54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FD589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541" w:author="Author"/>
              </w:rPr>
            </w:pPr>
            <w:del w:id="654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1564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3C7CB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54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8A170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544" w:author="Author"/>
              </w:rPr>
            </w:pPr>
            <w:del w:id="654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A171F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5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9E844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547" w:author="Author"/>
              </w:rPr>
            </w:pPr>
            <w:del w:id="654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444B7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5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0FE14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550" w:author="Author"/>
              </w:rPr>
            </w:pPr>
            <w:del w:id="655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8E2843" w:rsidRPr="00DE5B88" w:rsidDel="007A4134" w14:paraId="386F7EC1" w14:textId="77777777" w:rsidTr="00A15CFF">
        <w:trPr>
          <w:cantSplit/>
          <w:trHeight w:val="190"/>
          <w:del w:id="65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7F07B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5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75F48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554" w:author="Author"/>
              </w:rPr>
            </w:pPr>
            <w:del w:id="6555" w:author="Author">
              <w:r w:rsidRPr="00DE5B88" w:rsidDel="007A4134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F0D4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556" w:author="Author"/>
              </w:rPr>
            </w:pPr>
            <w:del w:id="6557" w:author="Author">
              <w:r w:rsidRPr="00DE5B88" w:rsidDel="007A4134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DDE2A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55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4D8D9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559" w:author="Author"/>
              </w:rPr>
            </w:pPr>
            <w:del w:id="656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1564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3DC13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56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28EE0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562" w:author="Author"/>
              </w:rPr>
            </w:pPr>
            <w:del w:id="656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4181F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5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23499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565" w:author="Author"/>
              </w:rPr>
            </w:pPr>
            <w:del w:id="656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CA87B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5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C6106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568" w:author="Author"/>
              </w:rPr>
            </w:pPr>
            <w:del w:id="656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8E2843" w:rsidRPr="00DE5B88" w:rsidDel="007A4134" w14:paraId="50A0DE46" w14:textId="77777777" w:rsidTr="00A15CFF">
        <w:trPr>
          <w:cantSplit/>
          <w:trHeight w:val="190"/>
          <w:del w:id="65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5E955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5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33125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572" w:author="Author"/>
              </w:rPr>
            </w:pPr>
            <w:del w:id="6573" w:author="Author">
              <w:r w:rsidRPr="00DE5B88" w:rsidDel="007A4134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147C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574" w:author="Author"/>
              </w:rPr>
            </w:pPr>
            <w:del w:id="6575" w:author="Author">
              <w:r w:rsidRPr="00DE5B88" w:rsidDel="007A4134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BBC0B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57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DCE60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577" w:author="Author"/>
              </w:rPr>
            </w:pPr>
            <w:del w:id="657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71613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57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AAC66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580" w:author="Author"/>
              </w:rPr>
            </w:pPr>
            <w:del w:id="658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8963D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5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C6DD9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583" w:author="Author"/>
              </w:rPr>
            </w:pPr>
            <w:del w:id="658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30623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5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35C3A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586" w:author="Author"/>
              </w:rPr>
            </w:pPr>
            <w:del w:id="658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8E2843" w:rsidRPr="00DE5B88" w:rsidDel="007A4134" w14:paraId="57764104" w14:textId="77777777" w:rsidTr="00A15CFF">
        <w:trPr>
          <w:cantSplit/>
          <w:trHeight w:val="190"/>
          <w:del w:id="65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7C0B2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5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3D9D1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590" w:author="Author"/>
              </w:rPr>
            </w:pPr>
            <w:del w:id="6591" w:author="Author">
              <w:r w:rsidRPr="00DE5B88" w:rsidDel="007A4134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7DED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592" w:author="Author"/>
              </w:rPr>
            </w:pPr>
            <w:del w:id="6593" w:author="Author">
              <w:r w:rsidRPr="00DE5B88" w:rsidDel="007A4134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7C0B7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59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D07A4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595" w:author="Author"/>
              </w:rPr>
            </w:pPr>
            <w:del w:id="659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F0739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59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8EB08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598" w:author="Author"/>
              </w:rPr>
            </w:pPr>
            <w:del w:id="659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1835D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6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D6556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601" w:author="Author"/>
              </w:rPr>
            </w:pPr>
            <w:del w:id="660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97BB5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6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F9FD4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604" w:author="Author"/>
              </w:rPr>
            </w:pPr>
            <w:del w:id="660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217</w:delText>
              </w:r>
            </w:del>
          </w:p>
        </w:tc>
      </w:tr>
      <w:tr w:rsidR="008E2843" w:rsidRPr="00DE5B88" w:rsidDel="007A4134" w14:paraId="238F078C" w14:textId="77777777" w:rsidTr="00A15CFF">
        <w:trPr>
          <w:cantSplit/>
          <w:trHeight w:val="190"/>
          <w:del w:id="66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A9278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6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DF6D3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608" w:author="Author"/>
              </w:rPr>
            </w:pPr>
            <w:del w:id="6609" w:author="Author">
              <w:r w:rsidRPr="00DE5B88" w:rsidDel="007A4134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2F0D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610" w:author="Author"/>
              </w:rPr>
            </w:pPr>
            <w:del w:id="6611" w:author="Author">
              <w:r w:rsidRPr="00DE5B88" w:rsidDel="007A4134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6F43E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61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8D955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613" w:author="Author"/>
              </w:rPr>
            </w:pPr>
            <w:del w:id="661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1564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A6236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61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AA3F7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616" w:author="Author"/>
              </w:rPr>
            </w:pPr>
            <w:del w:id="661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510EB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6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AE90E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619" w:author="Author"/>
              </w:rPr>
            </w:pPr>
            <w:del w:id="662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FA6CA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6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27F28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622" w:author="Author"/>
              </w:rPr>
            </w:pPr>
            <w:del w:id="662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8E2843" w:rsidRPr="00DE5B88" w:rsidDel="007A4134" w14:paraId="354CE282" w14:textId="77777777" w:rsidTr="00A15CFF">
        <w:trPr>
          <w:cantSplit/>
          <w:trHeight w:val="190"/>
          <w:del w:id="66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2140D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6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0DCFC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626" w:author="Author"/>
              </w:rPr>
            </w:pPr>
            <w:del w:id="6627" w:author="Author">
              <w:r w:rsidRPr="00DE5B88" w:rsidDel="007A4134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A6C7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628" w:author="Author"/>
              </w:rPr>
            </w:pPr>
            <w:del w:id="6629" w:author="Author">
              <w:r w:rsidRPr="00DE5B88" w:rsidDel="007A4134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4FDE8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63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19D8C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631" w:author="Author"/>
              </w:rPr>
            </w:pPr>
            <w:del w:id="663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1999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9F544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63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70911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634" w:author="Author"/>
              </w:rPr>
            </w:pPr>
            <w:del w:id="663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7AF7C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6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80274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637" w:author="Author"/>
              </w:rPr>
            </w:pPr>
            <w:del w:id="663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70433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6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CF35B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640" w:author="Author"/>
              </w:rPr>
            </w:pPr>
            <w:del w:id="664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175</w:delText>
              </w:r>
            </w:del>
          </w:p>
        </w:tc>
      </w:tr>
      <w:tr w:rsidR="008E2843" w:rsidRPr="00DE5B88" w:rsidDel="007A4134" w14:paraId="0057E06E" w14:textId="77777777" w:rsidTr="00A15CFF">
        <w:trPr>
          <w:cantSplit/>
          <w:trHeight w:val="190"/>
          <w:del w:id="66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9A691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6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DBB31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644" w:author="Author"/>
              </w:rPr>
            </w:pPr>
            <w:del w:id="6645" w:author="Author">
              <w:r w:rsidRPr="00DE5B88" w:rsidDel="007A4134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336F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646" w:author="Author"/>
              </w:rPr>
            </w:pPr>
            <w:del w:id="6647" w:author="Author">
              <w:r w:rsidRPr="00DE5B88" w:rsidDel="007A4134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209EC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64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7864E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649" w:author="Author"/>
              </w:rPr>
            </w:pPr>
            <w:del w:id="665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C4C51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65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CAF4C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652" w:author="Author"/>
              </w:rPr>
            </w:pPr>
            <w:del w:id="665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1C565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6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28694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655" w:author="Author"/>
              </w:rPr>
            </w:pPr>
            <w:del w:id="665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5B61F8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6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CA422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658" w:author="Author"/>
              </w:rPr>
            </w:pPr>
            <w:del w:id="665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8E2843" w:rsidRPr="00DE5B88" w:rsidDel="007A4134" w14:paraId="6628A999" w14:textId="77777777" w:rsidTr="00A15CFF">
        <w:trPr>
          <w:cantSplit/>
          <w:trHeight w:val="190"/>
          <w:del w:id="66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4999C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6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D3B84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662" w:author="Author"/>
              </w:rPr>
            </w:pPr>
            <w:del w:id="6663" w:author="Author">
              <w:r w:rsidRPr="00DE5B88" w:rsidDel="007A4134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0FF1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664" w:author="Author"/>
              </w:rPr>
            </w:pPr>
            <w:del w:id="6665" w:author="Author">
              <w:r w:rsidRPr="00DE5B88" w:rsidDel="007A4134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47ABF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66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9BFD3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667" w:author="Author"/>
              </w:rPr>
            </w:pPr>
            <w:del w:id="666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1564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4DF78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66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1DD9F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670" w:author="Author"/>
              </w:rPr>
            </w:pPr>
            <w:del w:id="667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40F15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6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76769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673" w:author="Author"/>
              </w:rPr>
            </w:pPr>
            <w:del w:id="667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AF266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6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60870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676" w:author="Author"/>
              </w:rPr>
            </w:pPr>
            <w:del w:id="667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189</w:delText>
              </w:r>
            </w:del>
          </w:p>
        </w:tc>
      </w:tr>
      <w:tr w:rsidR="008E2843" w:rsidRPr="00DE5B88" w:rsidDel="007A4134" w14:paraId="5093DDEA" w14:textId="77777777" w:rsidTr="00A15CFF">
        <w:trPr>
          <w:cantSplit/>
          <w:trHeight w:val="190"/>
          <w:del w:id="66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0FF4A2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6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D2991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680" w:author="Author"/>
              </w:rPr>
            </w:pPr>
            <w:del w:id="6681" w:author="Author">
              <w:r w:rsidRPr="00DE5B88" w:rsidDel="007A4134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0604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682" w:author="Author"/>
              </w:rPr>
            </w:pPr>
            <w:del w:id="6683" w:author="Author">
              <w:r w:rsidRPr="00DE5B88" w:rsidDel="007A4134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39DA3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68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75045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685" w:author="Author"/>
              </w:rPr>
            </w:pPr>
            <w:del w:id="668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3526D8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68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201C1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688" w:author="Author"/>
              </w:rPr>
            </w:pPr>
            <w:del w:id="668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E350B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6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9D321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691" w:author="Author"/>
              </w:rPr>
            </w:pPr>
            <w:del w:id="669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973E2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6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380E9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694" w:author="Author"/>
              </w:rPr>
            </w:pPr>
            <w:del w:id="669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8E2843" w:rsidRPr="00DE5B88" w:rsidDel="007A4134" w14:paraId="55DCA0F3" w14:textId="77777777" w:rsidTr="00A15CFF">
        <w:trPr>
          <w:cantSplit/>
          <w:trHeight w:val="190"/>
          <w:del w:id="66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B542E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6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4A382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698" w:author="Author"/>
              </w:rPr>
            </w:pPr>
            <w:del w:id="6699" w:author="Author">
              <w:r w:rsidRPr="00DE5B88" w:rsidDel="007A4134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19B4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700" w:author="Author"/>
              </w:rPr>
            </w:pPr>
            <w:del w:id="6701" w:author="Author">
              <w:r w:rsidRPr="00DE5B88" w:rsidDel="007A4134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FEBFC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70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0ECAC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703" w:author="Author"/>
              </w:rPr>
            </w:pPr>
            <w:del w:id="670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85ACD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70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45E7E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706" w:author="Author"/>
              </w:rPr>
            </w:pPr>
            <w:del w:id="670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DDD97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7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ED6B1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709" w:author="Author"/>
              </w:rPr>
            </w:pPr>
            <w:del w:id="671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31898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7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74C5F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712" w:author="Author"/>
              </w:rPr>
            </w:pPr>
            <w:del w:id="671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8E2843" w:rsidRPr="00DE5B88" w:rsidDel="007A4134" w14:paraId="000115FC" w14:textId="77777777" w:rsidTr="00A15CFF">
        <w:trPr>
          <w:cantSplit/>
          <w:trHeight w:val="190"/>
          <w:del w:id="67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1777E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7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F826D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716" w:author="Author"/>
              </w:rPr>
            </w:pPr>
            <w:del w:id="6717" w:author="Author">
              <w:r w:rsidRPr="00DE5B88" w:rsidDel="007A4134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B819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718" w:author="Author"/>
              </w:rPr>
            </w:pPr>
            <w:del w:id="6719" w:author="Author">
              <w:r w:rsidRPr="00DE5B88" w:rsidDel="007A4134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4655C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72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56167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721" w:author="Author"/>
              </w:rPr>
            </w:pPr>
            <w:del w:id="672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A915F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72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BCA82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724" w:author="Author"/>
              </w:rPr>
            </w:pPr>
            <w:del w:id="672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8BD11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7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E1089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727" w:author="Author"/>
              </w:rPr>
            </w:pPr>
            <w:del w:id="672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1278C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7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AFEC1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730" w:author="Author"/>
              </w:rPr>
            </w:pPr>
            <w:del w:id="673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8E2843" w:rsidRPr="00DE5B88" w:rsidDel="007A4134" w14:paraId="77EDA4C8" w14:textId="77777777" w:rsidTr="00A15CFF">
        <w:trPr>
          <w:cantSplit/>
          <w:trHeight w:val="190"/>
          <w:del w:id="67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B5200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7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B0203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734" w:author="Author"/>
              </w:rPr>
            </w:pPr>
            <w:del w:id="6735" w:author="Author">
              <w:r w:rsidRPr="00DE5B88" w:rsidDel="007A4134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927C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736" w:author="Author"/>
              </w:rPr>
            </w:pPr>
            <w:del w:id="6737" w:author="Author">
              <w:r w:rsidRPr="00DE5B88" w:rsidDel="007A4134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66B19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73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B6BFB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739" w:author="Author"/>
              </w:rPr>
            </w:pPr>
            <w:del w:id="674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1905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E5F0F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74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5984D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742" w:author="Author"/>
              </w:rPr>
            </w:pPr>
            <w:del w:id="674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4977B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7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831C0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745" w:author="Author"/>
              </w:rPr>
            </w:pPr>
            <w:del w:id="674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D7CD6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7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EFC88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748" w:author="Author"/>
              </w:rPr>
            </w:pPr>
            <w:del w:id="674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262</w:delText>
              </w:r>
            </w:del>
          </w:p>
        </w:tc>
      </w:tr>
      <w:tr w:rsidR="008E2843" w:rsidRPr="00DE5B88" w:rsidDel="007A4134" w14:paraId="6A021ACF" w14:textId="77777777" w:rsidTr="00A15CFF">
        <w:trPr>
          <w:cantSplit/>
          <w:trHeight w:val="190"/>
          <w:del w:id="67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D78B8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7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FE7FF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752" w:author="Author"/>
              </w:rPr>
            </w:pPr>
            <w:del w:id="6753" w:author="Author">
              <w:r w:rsidRPr="00DE5B88" w:rsidDel="007A4134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3FF8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754" w:author="Author"/>
              </w:rPr>
            </w:pPr>
            <w:del w:id="6755" w:author="Author">
              <w:r w:rsidRPr="00DE5B88" w:rsidDel="007A4134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AE820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75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BE67C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757" w:author="Author"/>
              </w:rPr>
            </w:pPr>
            <w:del w:id="675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1815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9F5FF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75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30213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760" w:author="Author"/>
              </w:rPr>
            </w:pPr>
            <w:del w:id="676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7779E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7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8C3F8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763" w:author="Author"/>
              </w:rPr>
            </w:pPr>
            <w:del w:id="676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6CEE5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7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00351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766" w:author="Author"/>
              </w:rPr>
            </w:pPr>
            <w:del w:id="676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  <w:tr w:rsidR="008E2843" w:rsidRPr="00DE5B88" w:rsidDel="007A4134" w14:paraId="4B359BC2" w14:textId="77777777" w:rsidTr="00A15CFF">
        <w:trPr>
          <w:cantSplit/>
          <w:trHeight w:val="190"/>
          <w:del w:id="67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CB547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7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4F85B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770" w:author="Author"/>
              </w:rPr>
            </w:pPr>
            <w:del w:id="6771" w:author="Author">
              <w:r w:rsidRPr="00DE5B88" w:rsidDel="007A4134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896B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772" w:author="Author"/>
              </w:rPr>
            </w:pPr>
            <w:del w:id="6773" w:author="Author">
              <w:r w:rsidRPr="00DE5B88" w:rsidDel="007A4134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6A0A2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77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1330D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775" w:author="Author"/>
              </w:rPr>
            </w:pPr>
            <w:del w:id="677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1815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4558F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77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72995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778" w:author="Author"/>
              </w:rPr>
            </w:pPr>
            <w:del w:id="677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70FBC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7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77564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781" w:author="Author"/>
              </w:rPr>
            </w:pPr>
            <w:del w:id="678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35FE5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7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6A546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784" w:author="Author"/>
              </w:rPr>
            </w:pPr>
            <w:del w:id="678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  <w:tr w:rsidR="008E2843" w:rsidRPr="00DE5B88" w:rsidDel="007A4134" w14:paraId="2E02921A" w14:textId="77777777" w:rsidTr="00A15CFF">
        <w:trPr>
          <w:cantSplit/>
          <w:trHeight w:val="190"/>
          <w:del w:id="67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A54A3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7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D6A5C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788" w:author="Author"/>
              </w:rPr>
            </w:pPr>
            <w:del w:id="6789" w:author="Author">
              <w:r w:rsidRPr="00DE5B88" w:rsidDel="007A4134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63CB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790" w:author="Author"/>
              </w:rPr>
            </w:pPr>
            <w:del w:id="6791" w:author="Author">
              <w:r w:rsidRPr="00DE5B88" w:rsidDel="007A4134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D4048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79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BEBD4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793" w:author="Author"/>
              </w:rPr>
            </w:pPr>
            <w:del w:id="679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6F5D6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79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5E01F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796" w:author="Author"/>
              </w:rPr>
            </w:pPr>
            <w:del w:id="679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7E559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7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A7760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799" w:author="Author"/>
              </w:rPr>
            </w:pPr>
            <w:del w:id="680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67A60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8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5989A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802" w:author="Author"/>
              </w:rPr>
            </w:pPr>
            <w:del w:id="680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8E2843" w:rsidRPr="00DE5B88" w:rsidDel="007A4134" w14:paraId="232DD806" w14:textId="77777777" w:rsidTr="00A15CFF">
        <w:trPr>
          <w:cantSplit/>
          <w:trHeight w:val="190"/>
          <w:del w:id="68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ABBF6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8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A5843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806" w:author="Author"/>
              </w:rPr>
            </w:pPr>
            <w:del w:id="6807" w:author="Author">
              <w:r w:rsidRPr="00DE5B88" w:rsidDel="007A4134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8E29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808" w:author="Author"/>
              </w:rPr>
            </w:pPr>
            <w:del w:id="6809" w:author="Author">
              <w:r w:rsidRPr="00DE5B88" w:rsidDel="007A4134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9AD74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81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40F59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811" w:author="Author"/>
              </w:rPr>
            </w:pPr>
            <w:del w:id="681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1A69E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81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5EEBF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814" w:author="Author"/>
              </w:rPr>
            </w:pPr>
            <w:del w:id="681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900D8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8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64760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817" w:author="Author"/>
              </w:rPr>
            </w:pPr>
            <w:del w:id="681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10869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8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073FF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820" w:author="Author"/>
              </w:rPr>
            </w:pPr>
            <w:del w:id="682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8E2843" w:rsidRPr="00DE5B88" w:rsidDel="007A4134" w14:paraId="00BFCEFB" w14:textId="77777777" w:rsidTr="00A15CFF">
        <w:trPr>
          <w:cantSplit/>
          <w:trHeight w:val="190"/>
          <w:del w:id="68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C52A3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8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20149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824" w:author="Author"/>
              </w:rPr>
            </w:pPr>
            <w:del w:id="6825" w:author="Author">
              <w:r w:rsidRPr="00DE5B88" w:rsidDel="007A4134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81DE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826" w:author="Author"/>
              </w:rPr>
            </w:pPr>
            <w:del w:id="6827" w:author="Author">
              <w:r w:rsidRPr="00DE5B88" w:rsidDel="007A4134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10966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82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6641E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829" w:author="Author"/>
              </w:rPr>
            </w:pPr>
            <w:del w:id="683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FA66D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83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48745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832" w:author="Author"/>
              </w:rPr>
            </w:pPr>
            <w:del w:id="683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A31DF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8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C1851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835" w:author="Author"/>
              </w:rPr>
            </w:pPr>
            <w:del w:id="683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1AAC1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8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48390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838" w:author="Author"/>
              </w:rPr>
            </w:pPr>
            <w:del w:id="683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8E2843" w:rsidRPr="00DE5B88" w:rsidDel="007A4134" w14:paraId="628657FB" w14:textId="77777777" w:rsidTr="00A15CFF">
        <w:trPr>
          <w:cantSplit/>
          <w:trHeight w:val="190"/>
          <w:del w:id="68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74311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8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B8117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842" w:author="Author"/>
              </w:rPr>
            </w:pPr>
            <w:del w:id="6843" w:author="Author">
              <w:r w:rsidRPr="00DE5B88" w:rsidDel="007A4134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436D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844" w:author="Author"/>
              </w:rPr>
            </w:pPr>
            <w:del w:id="6845" w:author="Author">
              <w:r w:rsidRPr="00DE5B88" w:rsidDel="007A4134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185D4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84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C0173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847" w:author="Author"/>
              </w:rPr>
            </w:pPr>
            <w:del w:id="684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1815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481E7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84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C62BA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850" w:author="Author"/>
              </w:rPr>
            </w:pPr>
            <w:del w:id="685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86615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8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512A1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853" w:author="Author"/>
              </w:rPr>
            </w:pPr>
            <w:del w:id="685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C9566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8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048C4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856" w:author="Author"/>
              </w:rPr>
            </w:pPr>
            <w:del w:id="685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  <w:tr w:rsidR="008E2843" w:rsidRPr="00DE5B88" w:rsidDel="007A4134" w14:paraId="1972EB32" w14:textId="77777777" w:rsidTr="00A15CFF">
        <w:trPr>
          <w:cantSplit/>
          <w:trHeight w:val="190"/>
          <w:del w:id="68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EA307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8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14D58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860" w:author="Author"/>
              </w:rPr>
            </w:pPr>
            <w:del w:id="6861" w:author="Author">
              <w:r w:rsidRPr="00DE5B88" w:rsidDel="007A4134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1113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862" w:author="Author"/>
              </w:rPr>
            </w:pPr>
            <w:del w:id="6863" w:author="Author">
              <w:r w:rsidRPr="00DE5B88" w:rsidDel="007A4134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CD781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86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85DF4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865" w:author="Author"/>
              </w:rPr>
            </w:pPr>
            <w:del w:id="686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1926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D3927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86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A6B9B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868" w:author="Author"/>
              </w:rPr>
            </w:pPr>
            <w:del w:id="686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30980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8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45DF0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871" w:author="Author"/>
              </w:rPr>
            </w:pPr>
            <w:del w:id="687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89BAC8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8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CF36B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874" w:author="Author"/>
              </w:rPr>
            </w:pPr>
            <w:del w:id="687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200</w:delText>
              </w:r>
            </w:del>
          </w:p>
        </w:tc>
      </w:tr>
      <w:tr w:rsidR="008E2843" w:rsidRPr="00DE5B88" w:rsidDel="007A4134" w14:paraId="44070145" w14:textId="77777777" w:rsidTr="00A15CFF">
        <w:trPr>
          <w:cantSplit/>
          <w:trHeight w:val="190"/>
          <w:del w:id="68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B5AB9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8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586B2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878" w:author="Author"/>
              </w:rPr>
            </w:pPr>
            <w:del w:id="6879" w:author="Author">
              <w:r w:rsidRPr="00DE5B88" w:rsidDel="007A4134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D1A4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880" w:author="Author"/>
              </w:rPr>
            </w:pPr>
            <w:del w:id="6881" w:author="Author">
              <w:r w:rsidRPr="00DE5B88" w:rsidDel="007A4134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35F7C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88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703D6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883" w:author="Author"/>
              </w:rPr>
            </w:pPr>
            <w:del w:id="688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F1632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88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759FD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886" w:author="Author"/>
              </w:rPr>
            </w:pPr>
            <w:del w:id="688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82D32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8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EC42C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889" w:author="Author"/>
              </w:rPr>
            </w:pPr>
            <w:del w:id="689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CADFE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8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FC745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892" w:author="Author"/>
              </w:rPr>
            </w:pPr>
            <w:del w:id="689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8E2843" w:rsidRPr="00DE5B88" w:rsidDel="007A4134" w14:paraId="4CD6E6B0" w14:textId="77777777" w:rsidTr="00A15CFF">
        <w:trPr>
          <w:cantSplit/>
          <w:trHeight w:val="190"/>
          <w:del w:id="68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C8969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8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63FF4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896" w:author="Author"/>
              </w:rPr>
            </w:pPr>
            <w:del w:id="6897" w:author="Author">
              <w:r w:rsidRPr="00DE5B88" w:rsidDel="007A4134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03B5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898" w:author="Author"/>
              </w:rPr>
            </w:pPr>
            <w:del w:id="6899" w:author="Author">
              <w:r w:rsidRPr="00DE5B88" w:rsidDel="007A4134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C198A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90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0A17E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901" w:author="Author"/>
              </w:rPr>
            </w:pPr>
            <w:del w:id="690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4405E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90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A475D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904" w:author="Author"/>
              </w:rPr>
            </w:pPr>
            <w:del w:id="690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48C48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9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A7E3E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907" w:author="Author"/>
              </w:rPr>
            </w:pPr>
            <w:del w:id="690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DE061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9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9D0BB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910" w:author="Author"/>
              </w:rPr>
            </w:pPr>
            <w:del w:id="691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8E2843" w:rsidRPr="00DE5B88" w:rsidDel="007A4134" w14:paraId="39347377" w14:textId="77777777" w:rsidTr="00A15CFF">
        <w:trPr>
          <w:cantSplit/>
          <w:trHeight w:val="190"/>
          <w:del w:id="69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5CC6C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9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390A5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914" w:author="Author"/>
              </w:rPr>
            </w:pPr>
            <w:del w:id="6915" w:author="Author">
              <w:r w:rsidRPr="00DE5B88" w:rsidDel="007A4134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0F29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916" w:author="Author"/>
              </w:rPr>
            </w:pPr>
            <w:del w:id="6917" w:author="Author">
              <w:r w:rsidRPr="00DE5B88" w:rsidDel="007A4134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3867B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91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EFF34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919" w:author="Author"/>
              </w:rPr>
            </w:pPr>
            <w:del w:id="692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53F6A8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92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2A500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922" w:author="Author"/>
              </w:rPr>
            </w:pPr>
            <w:del w:id="692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4D74A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9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80655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925" w:author="Author"/>
              </w:rPr>
            </w:pPr>
            <w:del w:id="692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BD539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9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3C812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928" w:author="Author"/>
              </w:rPr>
            </w:pPr>
            <w:del w:id="692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8E2843" w:rsidRPr="00DE5B88" w:rsidDel="007A4134" w14:paraId="3ABB2538" w14:textId="77777777" w:rsidTr="00A15CFF">
        <w:trPr>
          <w:cantSplit/>
          <w:trHeight w:val="190"/>
          <w:del w:id="69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3E671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9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57C13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932" w:author="Author"/>
              </w:rPr>
            </w:pPr>
            <w:del w:id="6933" w:author="Author">
              <w:r w:rsidRPr="00DE5B88" w:rsidDel="007A4134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5D0D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934" w:author="Author"/>
              </w:rPr>
            </w:pPr>
            <w:del w:id="6935" w:author="Author">
              <w:r w:rsidRPr="00DE5B88" w:rsidDel="007A4134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DAF17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93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6E8F8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937" w:author="Author"/>
              </w:rPr>
            </w:pPr>
            <w:del w:id="693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85802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93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91CB3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940" w:author="Author"/>
              </w:rPr>
            </w:pPr>
            <w:del w:id="694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2D79D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9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A7C87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943" w:author="Author"/>
              </w:rPr>
            </w:pPr>
            <w:del w:id="694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C1EF7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9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0BB21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946" w:author="Author"/>
              </w:rPr>
            </w:pPr>
            <w:del w:id="694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217</w:delText>
              </w:r>
            </w:del>
          </w:p>
        </w:tc>
      </w:tr>
      <w:tr w:rsidR="008E2843" w:rsidRPr="00DE5B88" w:rsidDel="007A4134" w14:paraId="53725A9C" w14:textId="77777777" w:rsidTr="00A15CFF">
        <w:trPr>
          <w:cantSplit/>
          <w:trHeight w:val="190"/>
          <w:del w:id="69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8FB6A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9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FE2CF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950" w:author="Author"/>
              </w:rPr>
            </w:pPr>
            <w:del w:id="6951" w:author="Author">
              <w:r w:rsidRPr="00DE5B88" w:rsidDel="007A4134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D28D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952" w:author="Author"/>
              </w:rPr>
            </w:pPr>
            <w:del w:id="6953" w:author="Author">
              <w:r w:rsidRPr="00DE5B88" w:rsidDel="007A4134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64B3D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95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553DD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955" w:author="Author"/>
              </w:rPr>
            </w:pPr>
            <w:del w:id="695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32340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95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03B37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958" w:author="Author"/>
              </w:rPr>
            </w:pPr>
            <w:del w:id="695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09711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9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445F7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961" w:author="Author"/>
              </w:rPr>
            </w:pPr>
            <w:del w:id="696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1019F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9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C13DF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964" w:author="Author"/>
              </w:rPr>
            </w:pPr>
            <w:del w:id="696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8E2843" w:rsidRPr="00DE5B88" w:rsidDel="007A4134" w14:paraId="78F50C97" w14:textId="77777777" w:rsidTr="00A15CFF">
        <w:trPr>
          <w:cantSplit/>
          <w:trHeight w:val="190"/>
          <w:del w:id="69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0AE98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9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D346F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968" w:author="Author"/>
              </w:rPr>
            </w:pPr>
            <w:del w:id="6969" w:author="Author">
              <w:r w:rsidRPr="00DE5B88" w:rsidDel="007A4134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16B1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970" w:author="Author"/>
              </w:rPr>
            </w:pPr>
            <w:del w:id="6971" w:author="Author">
              <w:r w:rsidRPr="00DE5B88" w:rsidDel="007A4134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36AA1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97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2953C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973" w:author="Author"/>
              </w:rPr>
            </w:pPr>
            <w:del w:id="697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1802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7F13E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97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2BDB0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976" w:author="Author"/>
              </w:rPr>
            </w:pPr>
            <w:del w:id="697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7FD39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9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E565E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979" w:author="Author"/>
              </w:rPr>
            </w:pPr>
            <w:del w:id="698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8245A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9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B6D42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982" w:author="Author"/>
              </w:rPr>
            </w:pPr>
            <w:del w:id="698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165</w:delText>
              </w:r>
            </w:del>
          </w:p>
        </w:tc>
      </w:tr>
      <w:tr w:rsidR="008E2843" w:rsidRPr="00DE5B88" w:rsidDel="007A4134" w14:paraId="375364A0" w14:textId="77777777" w:rsidTr="00A15CFF">
        <w:trPr>
          <w:cantSplit/>
          <w:trHeight w:val="190"/>
          <w:del w:id="69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F100C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9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8B3BC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6986" w:author="Author"/>
              </w:rPr>
            </w:pPr>
            <w:del w:id="6987" w:author="Author">
              <w:r w:rsidRPr="00DE5B88" w:rsidDel="007A4134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3DF2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988" w:author="Author"/>
              </w:rPr>
            </w:pPr>
            <w:del w:id="6989" w:author="Author">
              <w:r w:rsidRPr="00DE5B88" w:rsidDel="007A4134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23D8C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99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40BB7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991" w:author="Author"/>
              </w:rPr>
            </w:pPr>
            <w:del w:id="699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1905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6578C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99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D790B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994" w:author="Author"/>
              </w:rPr>
            </w:pPr>
            <w:del w:id="699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D759D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9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9EE1D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6997" w:author="Author"/>
              </w:rPr>
            </w:pPr>
            <w:del w:id="699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4A4F9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69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DB478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000" w:author="Author"/>
              </w:rPr>
            </w:pPr>
            <w:del w:id="700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262</w:delText>
              </w:r>
            </w:del>
          </w:p>
        </w:tc>
      </w:tr>
      <w:tr w:rsidR="008E2843" w:rsidRPr="00DE5B88" w:rsidDel="007A4134" w14:paraId="64D23D4C" w14:textId="77777777" w:rsidTr="00A15CFF">
        <w:trPr>
          <w:cantSplit/>
          <w:trHeight w:val="190"/>
          <w:del w:id="70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48278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0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0C12F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004" w:author="Author"/>
              </w:rPr>
            </w:pPr>
            <w:del w:id="7005" w:author="Author">
              <w:r w:rsidRPr="00DE5B88" w:rsidDel="007A4134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FCD7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006" w:author="Author"/>
              </w:rPr>
            </w:pPr>
            <w:del w:id="7007" w:author="Author">
              <w:r w:rsidRPr="00DE5B88" w:rsidDel="007A4134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9A1A3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00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EC442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009" w:author="Author"/>
              </w:rPr>
            </w:pPr>
            <w:del w:id="701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FEC73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01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2E1E7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012" w:author="Author"/>
              </w:rPr>
            </w:pPr>
            <w:del w:id="701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52B72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0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48644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015" w:author="Author"/>
              </w:rPr>
            </w:pPr>
            <w:del w:id="701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3BB1D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0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233C6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018" w:author="Author"/>
              </w:rPr>
            </w:pPr>
            <w:del w:id="701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8E2843" w:rsidRPr="00DE5B88" w:rsidDel="007A4134" w14:paraId="0FC615C3" w14:textId="77777777" w:rsidTr="00A15CFF">
        <w:trPr>
          <w:cantSplit/>
          <w:trHeight w:val="190"/>
          <w:del w:id="70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86832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0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209EA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022" w:author="Author"/>
              </w:rPr>
            </w:pPr>
            <w:del w:id="7023" w:author="Author">
              <w:r w:rsidRPr="00DE5B88" w:rsidDel="007A4134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3505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024" w:author="Author"/>
              </w:rPr>
            </w:pPr>
            <w:del w:id="7025" w:author="Author">
              <w:r w:rsidRPr="00DE5B88" w:rsidDel="007A4134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CEF17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02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11B7A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027" w:author="Author"/>
              </w:rPr>
            </w:pPr>
            <w:del w:id="702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C014B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02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E81C3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030" w:author="Author"/>
              </w:rPr>
            </w:pPr>
            <w:del w:id="703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8EE1A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0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740A6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033" w:author="Author"/>
              </w:rPr>
            </w:pPr>
            <w:del w:id="703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BEF9F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0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89351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036" w:author="Author"/>
              </w:rPr>
            </w:pPr>
            <w:del w:id="703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187</w:delText>
              </w:r>
            </w:del>
          </w:p>
        </w:tc>
      </w:tr>
      <w:tr w:rsidR="008E2843" w:rsidRPr="00DE5B88" w:rsidDel="007A4134" w14:paraId="61C9E581" w14:textId="77777777" w:rsidTr="00A15CFF">
        <w:trPr>
          <w:cantSplit/>
          <w:trHeight w:val="190"/>
          <w:del w:id="70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3D96F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0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5FD69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040" w:author="Author"/>
              </w:rPr>
            </w:pPr>
            <w:del w:id="7041" w:author="Author">
              <w:r w:rsidRPr="00DE5B88" w:rsidDel="007A4134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7AA5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042" w:author="Author"/>
              </w:rPr>
            </w:pPr>
            <w:del w:id="7043" w:author="Author">
              <w:r w:rsidRPr="00DE5B88" w:rsidDel="007A4134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FFB07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04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228B3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045" w:author="Author"/>
              </w:rPr>
            </w:pPr>
            <w:del w:id="704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44AF9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04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10836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048" w:author="Author"/>
              </w:rPr>
            </w:pPr>
            <w:del w:id="704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8CE61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0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63257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051" w:author="Author"/>
              </w:rPr>
            </w:pPr>
            <w:del w:id="705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A139C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0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3217D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054" w:author="Author"/>
              </w:rPr>
            </w:pPr>
            <w:del w:id="705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217</w:delText>
              </w:r>
            </w:del>
          </w:p>
        </w:tc>
      </w:tr>
      <w:tr w:rsidR="008E2843" w:rsidRPr="00DE5B88" w:rsidDel="007A4134" w14:paraId="6A76C6CC" w14:textId="77777777" w:rsidTr="00A15CFF">
        <w:trPr>
          <w:cantSplit/>
          <w:trHeight w:val="190"/>
          <w:del w:id="70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76618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0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74AF5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058" w:author="Author"/>
              </w:rPr>
            </w:pPr>
            <w:del w:id="7059" w:author="Author">
              <w:r w:rsidRPr="00DE5B88" w:rsidDel="007A4134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3829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060" w:author="Author"/>
              </w:rPr>
            </w:pPr>
            <w:del w:id="7061" w:author="Author">
              <w:r w:rsidRPr="00DE5B88" w:rsidDel="007A4134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C53F0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06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10ED7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063" w:author="Author"/>
              </w:rPr>
            </w:pPr>
            <w:del w:id="706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1905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724E3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06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303E7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066" w:author="Author"/>
              </w:rPr>
            </w:pPr>
            <w:del w:id="706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DA5AC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0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D9CA5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069" w:author="Author"/>
              </w:rPr>
            </w:pPr>
            <w:del w:id="707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33D548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0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89D9D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072" w:author="Author"/>
              </w:rPr>
            </w:pPr>
            <w:del w:id="707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262</w:delText>
              </w:r>
            </w:del>
          </w:p>
        </w:tc>
      </w:tr>
      <w:tr w:rsidR="008E2843" w:rsidRPr="00DE5B88" w:rsidDel="007A4134" w14:paraId="7DB3E52A" w14:textId="77777777" w:rsidTr="00A15CFF">
        <w:trPr>
          <w:cantSplit/>
          <w:trHeight w:val="190"/>
          <w:del w:id="70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B57B1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0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F17C9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076" w:author="Author"/>
              </w:rPr>
            </w:pPr>
            <w:del w:id="7077" w:author="Author">
              <w:r w:rsidRPr="00DE5B88" w:rsidDel="007A4134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0675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078" w:author="Author"/>
              </w:rPr>
            </w:pPr>
            <w:del w:id="7079" w:author="Author">
              <w:r w:rsidRPr="00DE5B88" w:rsidDel="007A4134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094F0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08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2A3C2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081" w:author="Author"/>
              </w:rPr>
            </w:pPr>
            <w:del w:id="708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1934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517D6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08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43BF5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084" w:author="Author"/>
              </w:rPr>
            </w:pPr>
            <w:del w:id="708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1042E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0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E43B2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087" w:author="Author"/>
              </w:rPr>
            </w:pPr>
            <w:del w:id="708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BE958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0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7AF27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090" w:author="Author"/>
              </w:rPr>
            </w:pPr>
            <w:del w:id="709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197</w:delText>
              </w:r>
            </w:del>
          </w:p>
        </w:tc>
      </w:tr>
      <w:tr w:rsidR="008E2843" w:rsidRPr="00DE5B88" w:rsidDel="007A4134" w14:paraId="362CFA96" w14:textId="77777777" w:rsidTr="00A15CFF">
        <w:trPr>
          <w:cantSplit/>
          <w:trHeight w:val="190"/>
          <w:del w:id="70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6B6FD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0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FA258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094" w:author="Author"/>
              </w:rPr>
            </w:pPr>
            <w:del w:id="7095" w:author="Author">
              <w:r w:rsidRPr="00DE5B88" w:rsidDel="007A4134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3C5D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096" w:author="Author"/>
              </w:rPr>
            </w:pPr>
            <w:del w:id="7097" w:author="Author">
              <w:r w:rsidRPr="00DE5B88" w:rsidDel="007A4134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F9819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09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EDC92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099" w:author="Author"/>
              </w:rPr>
            </w:pPr>
            <w:del w:id="710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1944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4A158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10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29101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102" w:author="Author"/>
              </w:rPr>
            </w:pPr>
            <w:del w:id="710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5B551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1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DB39A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105" w:author="Author"/>
              </w:rPr>
            </w:pPr>
            <w:del w:id="710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408D2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1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73A27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108" w:author="Author"/>
              </w:rPr>
            </w:pPr>
            <w:del w:id="710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271</w:delText>
              </w:r>
            </w:del>
          </w:p>
        </w:tc>
      </w:tr>
      <w:tr w:rsidR="008E2843" w:rsidRPr="00DE5B88" w:rsidDel="007A4134" w14:paraId="706FEB85" w14:textId="77777777" w:rsidTr="00A15CFF">
        <w:trPr>
          <w:cantSplit/>
          <w:trHeight w:val="190"/>
          <w:del w:id="71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96256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1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6DE19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112" w:author="Author"/>
              </w:rPr>
            </w:pPr>
            <w:del w:id="7113" w:author="Author">
              <w:r w:rsidRPr="00DE5B88" w:rsidDel="007A4134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3701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114" w:author="Author"/>
              </w:rPr>
            </w:pPr>
            <w:del w:id="7115" w:author="Author">
              <w:r w:rsidRPr="00DE5B88" w:rsidDel="007A4134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8F60A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11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7B685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117" w:author="Author"/>
              </w:rPr>
            </w:pPr>
            <w:del w:id="711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5DC51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11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5FD3A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120" w:author="Author"/>
              </w:rPr>
            </w:pPr>
            <w:del w:id="712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46CF7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1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92958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123" w:author="Author"/>
              </w:rPr>
            </w:pPr>
            <w:del w:id="712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7F087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1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74FF3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126" w:author="Author"/>
              </w:rPr>
            </w:pPr>
            <w:del w:id="712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8E2843" w:rsidRPr="00DE5B88" w:rsidDel="007A4134" w14:paraId="19B603C8" w14:textId="77777777" w:rsidTr="00A15CFF">
        <w:trPr>
          <w:cantSplit/>
          <w:trHeight w:val="190"/>
          <w:del w:id="71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AB47E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1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222B1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130" w:author="Author"/>
              </w:rPr>
            </w:pPr>
            <w:del w:id="7131" w:author="Author">
              <w:r w:rsidRPr="00DE5B88" w:rsidDel="007A4134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9958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132" w:author="Author"/>
              </w:rPr>
            </w:pPr>
            <w:del w:id="7133" w:author="Author">
              <w:r w:rsidRPr="00DE5B88" w:rsidDel="007A4134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5927F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13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60029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135" w:author="Author"/>
              </w:rPr>
            </w:pPr>
            <w:del w:id="713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50CB2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13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8E5EA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138" w:author="Author"/>
              </w:rPr>
            </w:pPr>
            <w:del w:id="713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D1EB1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1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346A3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141" w:author="Author"/>
              </w:rPr>
            </w:pPr>
            <w:del w:id="714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DC3EF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1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6841E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144" w:author="Author"/>
              </w:rPr>
            </w:pPr>
            <w:del w:id="714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8E2843" w:rsidRPr="00DE5B88" w:rsidDel="007A4134" w14:paraId="5E7C8D53" w14:textId="77777777" w:rsidTr="00A15CFF">
        <w:trPr>
          <w:cantSplit/>
          <w:trHeight w:val="190"/>
          <w:del w:id="71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BBCBA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1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17248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148" w:author="Author"/>
              </w:rPr>
            </w:pPr>
            <w:del w:id="7149" w:author="Author">
              <w:r w:rsidRPr="00DE5B88" w:rsidDel="007A4134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A041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150" w:author="Author"/>
              </w:rPr>
            </w:pPr>
            <w:del w:id="7151" w:author="Author">
              <w:r w:rsidRPr="00DE5B88" w:rsidDel="007A4134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4C526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15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01338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153" w:author="Author"/>
              </w:rPr>
            </w:pPr>
            <w:del w:id="715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225ED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15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9C482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156" w:author="Author"/>
              </w:rPr>
            </w:pPr>
            <w:del w:id="715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89AE6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1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F581C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159" w:author="Author"/>
              </w:rPr>
            </w:pPr>
            <w:del w:id="716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7FDA8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1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F01C5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162" w:author="Author"/>
              </w:rPr>
            </w:pPr>
            <w:del w:id="716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8E2843" w:rsidRPr="00DE5B88" w:rsidDel="007A4134" w14:paraId="52F8388E" w14:textId="77777777" w:rsidTr="00A15CFF">
        <w:trPr>
          <w:cantSplit/>
          <w:trHeight w:val="190"/>
          <w:del w:id="71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4680D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1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8BFB3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166" w:author="Author"/>
              </w:rPr>
            </w:pPr>
            <w:del w:id="7167" w:author="Author">
              <w:r w:rsidRPr="00DE5B88" w:rsidDel="007A4134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EED8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168" w:author="Author"/>
              </w:rPr>
            </w:pPr>
            <w:del w:id="7169" w:author="Author">
              <w:r w:rsidRPr="00DE5B88" w:rsidDel="007A4134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9C048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17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67764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171" w:author="Author"/>
              </w:rPr>
            </w:pPr>
            <w:del w:id="717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1595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307E1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17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61461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174" w:author="Author"/>
              </w:rPr>
            </w:pPr>
            <w:del w:id="717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CABA1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1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53021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177" w:author="Author"/>
              </w:rPr>
            </w:pPr>
            <w:del w:id="717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84FDF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1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10722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180" w:author="Author"/>
              </w:rPr>
            </w:pPr>
            <w:del w:id="718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195</w:delText>
              </w:r>
            </w:del>
          </w:p>
        </w:tc>
      </w:tr>
      <w:tr w:rsidR="008E2843" w:rsidRPr="00DE5B88" w:rsidDel="007A4134" w14:paraId="2D2261D6" w14:textId="77777777" w:rsidTr="00A15CFF">
        <w:trPr>
          <w:cantSplit/>
          <w:trHeight w:val="190"/>
          <w:del w:id="71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9E792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1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99CCA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184" w:author="Author"/>
              </w:rPr>
            </w:pPr>
            <w:del w:id="7185" w:author="Author">
              <w:r w:rsidRPr="00DE5B88" w:rsidDel="007A4134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0B4E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186" w:author="Author"/>
              </w:rPr>
            </w:pPr>
            <w:del w:id="7187" w:author="Author">
              <w:r w:rsidRPr="00DE5B88" w:rsidDel="007A4134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C881E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18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2CEE3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189" w:author="Author"/>
              </w:rPr>
            </w:pPr>
            <w:del w:id="719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BB5F4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19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43734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192" w:author="Author"/>
              </w:rPr>
            </w:pPr>
            <w:del w:id="719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AA12A8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1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9A82C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195" w:author="Author"/>
              </w:rPr>
            </w:pPr>
            <w:del w:id="719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9824F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1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D02B8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198" w:author="Author"/>
              </w:rPr>
            </w:pPr>
            <w:del w:id="719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8E2843" w:rsidRPr="00DE5B88" w:rsidDel="007A4134" w14:paraId="5E6CA61E" w14:textId="77777777" w:rsidTr="00A15CFF">
        <w:trPr>
          <w:cantSplit/>
          <w:trHeight w:val="190"/>
          <w:del w:id="72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10246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2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0B50B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202" w:author="Author"/>
              </w:rPr>
            </w:pPr>
            <w:del w:id="7203" w:author="Author">
              <w:r w:rsidRPr="00DE5B88" w:rsidDel="007A4134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E40F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204" w:author="Author"/>
              </w:rPr>
            </w:pPr>
            <w:del w:id="7205" w:author="Author">
              <w:r w:rsidRPr="00DE5B88" w:rsidDel="007A4134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4FE328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20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CA46A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207" w:author="Author"/>
              </w:rPr>
            </w:pPr>
            <w:del w:id="720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06502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20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3F062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210" w:author="Author"/>
              </w:rPr>
            </w:pPr>
            <w:del w:id="721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DBA8E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2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ECBD7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213" w:author="Author"/>
              </w:rPr>
            </w:pPr>
            <w:del w:id="721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2CE2D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2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05E69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216" w:author="Author"/>
              </w:rPr>
            </w:pPr>
            <w:del w:id="721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  <w:tr w:rsidR="008E2843" w:rsidRPr="00DE5B88" w:rsidDel="007A4134" w14:paraId="2DBC4F37" w14:textId="77777777" w:rsidTr="00A15CFF">
        <w:trPr>
          <w:cantSplit/>
          <w:trHeight w:val="190"/>
          <w:del w:id="72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2DC50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2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BBE16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220" w:author="Author"/>
              </w:rPr>
            </w:pPr>
            <w:del w:id="7221" w:author="Author">
              <w:r w:rsidRPr="00DE5B88" w:rsidDel="007A4134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81C1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222" w:author="Author"/>
              </w:rPr>
            </w:pPr>
            <w:del w:id="7223" w:author="Author">
              <w:r w:rsidRPr="00DE5B88" w:rsidDel="007A4134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8AB73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22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A35B1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225" w:author="Author"/>
              </w:rPr>
            </w:pPr>
            <w:del w:id="722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1848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E9B42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22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B21F1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228" w:author="Author"/>
              </w:rPr>
            </w:pPr>
            <w:del w:id="722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6012E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2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C29F7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231" w:author="Author"/>
              </w:rPr>
            </w:pPr>
            <w:del w:id="723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6D10E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2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2EDC0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234" w:author="Author"/>
              </w:rPr>
            </w:pPr>
            <w:del w:id="723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219</w:delText>
              </w:r>
            </w:del>
          </w:p>
        </w:tc>
      </w:tr>
      <w:tr w:rsidR="008E2843" w:rsidRPr="00DE5B88" w:rsidDel="007A4134" w14:paraId="57C11C9E" w14:textId="77777777" w:rsidTr="00A15CFF">
        <w:trPr>
          <w:cantSplit/>
          <w:trHeight w:val="190"/>
          <w:del w:id="72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37B3E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2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D1388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238" w:author="Author"/>
              </w:rPr>
            </w:pPr>
            <w:del w:id="7239" w:author="Author">
              <w:r w:rsidRPr="00DE5B88" w:rsidDel="007A4134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3433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240" w:author="Author"/>
              </w:rPr>
            </w:pPr>
            <w:del w:id="7241" w:author="Author">
              <w:r w:rsidRPr="00DE5B88" w:rsidDel="007A4134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9663B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24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7CD31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243" w:author="Author"/>
              </w:rPr>
            </w:pPr>
            <w:del w:id="724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BB61F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24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A917B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246" w:author="Author"/>
              </w:rPr>
            </w:pPr>
            <w:del w:id="724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FEC38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2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A0175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249" w:author="Author"/>
              </w:rPr>
            </w:pPr>
            <w:del w:id="725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AC43C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2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B083E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252" w:author="Author"/>
              </w:rPr>
            </w:pPr>
            <w:del w:id="725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170</w:delText>
              </w:r>
            </w:del>
          </w:p>
        </w:tc>
      </w:tr>
      <w:tr w:rsidR="008E2843" w:rsidRPr="00DE5B88" w:rsidDel="007A4134" w14:paraId="759D7F6E" w14:textId="77777777" w:rsidTr="00A15CFF">
        <w:trPr>
          <w:cantSplit/>
          <w:trHeight w:val="190"/>
          <w:del w:id="72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73C23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2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EE2F8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256" w:author="Author"/>
              </w:rPr>
            </w:pPr>
            <w:del w:id="7257" w:author="Author">
              <w:r w:rsidRPr="00DE5B88" w:rsidDel="007A4134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60AE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258" w:author="Author"/>
              </w:rPr>
            </w:pPr>
            <w:del w:id="7259" w:author="Author">
              <w:r w:rsidRPr="00DE5B88" w:rsidDel="007A4134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5D0C5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26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AF704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261" w:author="Author"/>
              </w:rPr>
            </w:pPr>
            <w:del w:id="726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2039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73F5C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26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A8383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264" w:author="Author"/>
              </w:rPr>
            </w:pPr>
            <w:del w:id="726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828CC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2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5F512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267" w:author="Author"/>
              </w:rPr>
            </w:pPr>
            <w:del w:id="726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B870F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2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D1EDD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270" w:author="Author"/>
              </w:rPr>
            </w:pPr>
            <w:del w:id="727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180</w:delText>
              </w:r>
            </w:del>
          </w:p>
        </w:tc>
      </w:tr>
    </w:tbl>
    <w:p w14:paraId="362E9F9D" w14:textId="77777777" w:rsidR="008E2843" w:rsidRPr="00DE5B88" w:rsidDel="007A4134" w:rsidRDefault="008E2843" w:rsidP="00B820C4">
      <w:pPr>
        <w:pStyle w:val="tablecaption"/>
        <w:suppressAutoHyphens/>
        <w:rPr>
          <w:del w:id="7272" w:author="Author"/>
        </w:rPr>
      </w:pPr>
      <w:del w:id="7273" w:author="Author">
        <w:r w:rsidRPr="00DE5B88" w:rsidDel="007A4134">
          <w:delText>Table 25.E.#3(LC) Zone-rating Table – Zone 19 (Louisville) Combinations Loss Costs</w:delText>
        </w:r>
      </w:del>
    </w:p>
    <w:p w14:paraId="35AE1F3B" w14:textId="77777777" w:rsidR="008E2843" w:rsidRPr="00DE5B88" w:rsidDel="007A4134" w:rsidRDefault="008E2843" w:rsidP="00B820C4">
      <w:pPr>
        <w:pStyle w:val="isonormal"/>
        <w:suppressAutoHyphens/>
        <w:rPr>
          <w:del w:id="7274" w:author="Author"/>
        </w:rPr>
      </w:pPr>
    </w:p>
    <w:p w14:paraId="73F0E210" w14:textId="77777777" w:rsidR="008E2843" w:rsidRPr="00DE5B88" w:rsidDel="007A4134" w:rsidRDefault="008E2843" w:rsidP="00B820C4">
      <w:pPr>
        <w:pStyle w:val="space8"/>
        <w:suppressAutoHyphens/>
        <w:rPr>
          <w:del w:id="7275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8E2843" w:rsidRPr="00DE5B88" w:rsidDel="007A4134" w14:paraId="54FD6FA4" w14:textId="77777777" w:rsidTr="00A15CFF">
        <w:trPr>
          <w:cantSplit/>
          <w:trHeight w:val="190"/>
          <w:del w:id="72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1D7286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7277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F827B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7278" w:author="Author"/>
              </w:rPr>
            </w:pPr>
            <w:del w:id="7279" w:author="Author">
              <w:r w:rsidRPr="00DE5B88" w:rsidDel="007A4134">
                <w:delText>Zone-rating Table – Zone 44 (North Central) Combinations</w:delText>
              </w:r>
            </w:del>
          </w:p>
        </w:tc>
      </w:tr>
      <w:tr w:rsidR="008E2843" w:rsidRPr="00DE5B88" w:rsidDel="007A4134" w14:paraId="66BEB5A5" w14:textId="77777777" w:rsidTr="00A15CFF">
        <w:trPr>
          <w:cantSplit/>
          <w:trHeight w:val="190"/>
          <w:del w:id="72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B0C0F2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7281" w:author="Author"/>
              </w:rPr>
            </w:pPr>
            <w:del w:id="7282" w:author="Author">
              <w:r w:rsidRPr="00DE5B88" w:rsidDel="007A4134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6B9A4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7283" w:author="Author"/>
              </w:rPr>
            </w:pPr>
            <w:del w:id="7284" w:author="Author">
              <w:r w:rsidRPr="00DE5B88" w:rsidDel="007A4134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C851F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7285" w:author="Author"/>
              </w:rPr>
            </w:pPr>
            <w:del w:id="7286" w:author="Author">
              <w:r w:rsidRPr="00DE5B88" w:rsidDel="007A4134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BC71D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7287" w:author="Author"/>
              </w:rPr>
            </w:pPr>
            <w:del w:id="7288" w:author="Author">
              <w:r w:rsidRPr="00DE5B88" w:rsidDel="007A4134">
                <w:delText xml:space="preserve">$100,000 </w:delText>
              </w:r>
              <w:r w:rsidRPr="00DE5B88" w:rsidDel="007A4134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256A3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7289" w:author="Author"/>
              </w:rPr>
            </w:pPr>
            <w:del w:id="7290" w:author="Author">
              <w:r w:rsidRPr="00DE5B88" w:rsidDel="007A4134">
                <w:delText>$500</w:delText>
              </w:r>
              <w:r w:rsidRPr="00DE5B88" w:rsidDel="007A4134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28068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7291" w:author="Author"/>
              </w:rPr>
            </w:pPr>
            <w:del w:id="7292" w:author="Author">
              <w:r w:rsidRPr="00DE5B88" w:rsidDel="007A4134">
                <w:delText>$500 Deductible</w:delText>
              </w:r>
              <w:r w:rsidRPr="00DE5B88" w:rsidDel="007A4134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503C6" w14:textId="77777777" w:rsidR="008E2843" w:rsidRPr="00DE5B88" w:rsidDel="007A4134" w:rsidRDefault="008E2843" w:rsidP="00B820C4">
            <w:pPr>
              <w:pStyle w:val="tablehead"/>
              <w:suppressAutoHyphens/>
              <w:rPr>
                <w:del w:id="7293" w:author="Author"/>
              </w:rPr>
            </w:pPr>
            <w:del w:id="7294" w:author="Author">
              <w:r w:rsidRPr="00DE5B88" w:rsidDel="007A4134">
                <w:delText>$500 Deductible</w:delText>
              </w:r>
              <w:r w:rsidRPr="00DE5B88" w:rsidDel="007A4134">
                <w:br/>
                <w:delText>Comprehensive</w:delText>
              </w:r>
            </w:del>
          </w:p>
        </w:tc>
      </w:tr>
      <w:tr w:rsidR="008E2843" w:rsidRPr="00DE5B88" w:rsidDel="007A4134" w14:paraId="48F64CFB" w14:textId="77777777" w:rsidTr="00A15CFF">
        <w:trPr>
          <w:cantSplit/>
          <w:trHeight w:val="190"/>
          <w:del w:id="72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4B584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2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76841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297" w:author="Author"/>
              </w:rPr>
            </w:pPr>
            <w:del w:id="7298" w:author="Author">
              <w:r w:rsidRPr="00DE5B88" w:rsidDel="007A4134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736C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299" w:author="Author"/>
              </w:rPr>
            </w:pPr>
            <w:del w:id="7300" w:author="Author">
              <w:r w:rsidRPr="00DE5B88" w:rsidDel="007A4134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BCDD0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301" w:author="Author"/>
              </w:rPr>
            </w:pPr>
            <w:del w:id="7302" w:author="Author">
              <w:r w:rsidRPr="00DE5B88" w:rsidDel="007A4134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78886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303" w:author="Author"/>
              </w:rPr>
            </w:pPr>
            <w:del w:id="730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1848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157AA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305" w:author="Author"/>
              </w:rPr>
            </w:pPr>
            <w:del w:id="7306" w:author="Author">
              <w:r w:rsidRPr="00DE5B88" w:rsidDel="007A4134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0E811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307" w:author="Author"/>
              </w:rPr>
            </w:pPr>
            <w:del w:id="730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7AA92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309" w:author="Author"/>
              </w:rPr>
            </w:pPr>
            <w:del w:id="7310" w:author="Author">
              <w:r w:rsidRPr="00DE5B88" w:rsidDel="007A4134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B7B1D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311" w:author="Author"/>
              </w:rPr>
            </w:pPr>
            <w:del w:id="731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2EE7F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313" w:author="Author"/>
              </w:rPr>
            </w:pPr>
            <w:del w:id="7314" w:author="Author">
              <w:r w:rsidRPr="00DE5B88" w:rsidDel="007A4134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86AF0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315" w:author="Author"/>
              </w:rPr>
            </w:pPr>
            <w:del w:id="731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219</w:delText>
              </w:r>
            </w:del>
          </w:p>
        </w:tc>
      </w:tr>
      <w:tr w:rsidR="008E2843" w:rsidRPr="00DE5B88" w:rsidDel="007A4134" w14:paraId="1856763A" w14:textId="77777777" w:rsidTr="00A15CFF">
        <w:trPr>
          <w:cantSplit/>
          <w:trHeight w:val="190"/>
          <w:del w:id="73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F4090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3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C500D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319" w:author="Author"/>
              </w:rPr>
            </w:pPr>
            <w:del w:id="7320" w:author="Author">
              <w:r w:rsidRPr="00DE5B88" w:rsidDel="007A4134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7E72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321" w:author="Author"/>
              </w:rPr>
            </w:pPr>
            <w:del w:id="7322" w:author="Author">
              <w:r w:rsidRPr="00DE5B88" w:rsidDel="007A4134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1A9FC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32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6F5C8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324" w:author="Author"/>
              </w:rPr>
            </w:pPr>
            <w:del w:id="732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3D370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32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73EF4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327" w:author="Author"/>
              </w:rPr>
            </w:pPr>
            <w:del w:id="732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AFC02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3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6A682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330" w:author="Author"/>
              </w:rPr>
            </w:pPr>
            <w:del w:id="733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2AD33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3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F6F65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333" w:author="Author"/>
              </w:rPr>
            </w:pPr>
            <w:del w:id="733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170</w:delText>
              </w:r>
            </w:del>
          </w:p>
        </w:tc>
      </w:tr>
      <w:tr w:rsidR="008E2843" w:rsidRPr="00DE5B88" w:rsidDel="007A4134" w14:paraId="77429A74" w14:textId="77777777" w:rsidTr="00A15CFF">
        <w:trPr>
          <w:cantSplit/>
          <w:trHeight w:val="190"/>
          <w:del w:id="73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024F2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3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2B0CF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337" w:author="Author"/>
              </w:rPr>
            </w:pPr>
            <w:del w:id="7338" w:author="Author">
              <w:r w:rsidRPr="00DE5B88" w:rsidDel="007A4134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5A66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339" w:author="Author"/>
              </w:rPr>
            </w:pPr>
            <w:del w:id="7340" w:author="Author">
              <w:r w:rsidRPr="00DE5B88" w:rsidDel="007A4134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AE8A6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34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004CF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342" w:author="Author"/>
              </w:rPr>
            </w:pPr>
            <w:del w:id="734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2039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9648E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34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7761D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345" w:author="Author"/>
              </w:rPr>
            </w:pPr>
            <w:del w:id="734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F2520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3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426C7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348" w:author="Author"/>
              </w:rPr>
            </w:pPr>
            <w:del w:id="734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476CA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3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209D6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351" w:author="Author"/>
              </w:rPr>
            </w:pPr>
            <w:del w:id="735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180</w:delText>
              </w:r>
            </w:del>
          </w:p>
        </w:tc>
      </w:tr>
      <w:tr w:rsidR="008E2843" w:rsidRPr="00DE5B88" w:rsidDel="007A4134" w14:paraId="7A0D08EC" w14:textId="77777777" w:rsidTr="00A15CFF">
        <w:trPr>
          <w:cantSplit/>
          <w:trHeight w:val="190"/>
          <w:del w:id="73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2C5CE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3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436F9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355" w:author="Author"/>
              </w:rPr>
            </w:pPr>
            <w:del w:id="7356" w:author="Author">
              <w:r w:rsidRPr="00DE5B88" w:rsidDel="007A4134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DC56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357" w:author="Author"/>
              </w:rPr>
            </w:pPr>
            <w:del w:id="7358" w:author="Author">
              <w:r w:rsidRPr="00DE5B88" w:rsidDel="007A4134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B9C25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35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60CAD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360" w:author="Author"/>
              </w:rPr>
            </w:pPr>
            <w:del w:id="736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514D2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36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0A995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363" w:author="Author"/>
              </w:rPr>
            </w:pPr>
            <w:del w:id="736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AA020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3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1C1D2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366" w:author="Author"/>
              </w:rPr>
            </w:pPr>
            <w:del w:id="736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96F3C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3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11E86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369" w:author="Author"/>
              </w:rPr>
            </w:pPr>
            <w:del w:id="737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170</w:delText>
              </w:r>
            </w:del>
          </w:p>
        </w:tc>
      </w:tr>
      <w:tr w:rsidR="008E2843" w:rsidRPr="00DE5B88" w:rsidDel="007A4134" w14:paraId="51BACC49" w14:textId="77777777" w:rsidTr="00A15CFF">
        <w:trPr>
          <w:cantSplit/>
          <w:trHeight w:val="190"/>
          <w:del w:id="73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1C3DF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3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327A5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373" w:author="Author"/>
              </w:rPr>
            </w:pPr>
            <w:del w:id="7374" w:author="Author">
              <w:r w:rsidRPr="00DE5B88" w:rsidDel="007A4134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4ADC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375" w:author="Author"/>
              </w:rPr>
            </w:pPr>
            <w:del w:id="7376" w:author="Author">
              <w:r w:rsidRPr="00DE5B88" w:rsidDel="007A4134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DB4DA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37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401AB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378" w:author="Author"/>
              </w:rPr>
            </w:pPr>
            <w:del w:id="737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1848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4E177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38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E78F3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381" w:author="Author"/>
              </w:rPr>
            </w:pPr>
            <w:del w:id="738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6E206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3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DDC6B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384" w:author="Author"/>
              </w:rPr>
            </w:pPr>
            <w:del w:id="738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1D364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3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B7BC2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387" w:author="Author"/>
              </w:rPr>
            </w:pPr>
            <w:del w:id="738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219</w:delText>
              </w:r>
            </w:del>
          </w:p>
        </w:tc>
      </w:tr>
      <w:tr w:rsidR="008E2843" w:rsidRPr="00DE5B88" w:rsidDel="007A4134" w14:paraId="727DFC56" w14:textId="77777777" w:rsidTr="00A15CFF">
        <w:trPr>
          <w:cantSplit/>
          <w:trHeight w:val="190"/>
          <w:del w:id="73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3BE05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3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B3371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391" w:author="Author"/>
              </w:rPr>
            </w:pPr>
            <w:del w:id="7392" w:author="Author">
              <w:r w:rsidRPr="00DE5B88" w:rsidDel="007A4134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13FD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393" w:author="Author"/>
              </w:rPr>
            </w:pPr>
            <w:del w:id="7394" w:author="Author">
              <w:r w:rsidRPr="00DE5B88" w:rsidDel="007A4134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4B8B2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39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27164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396" w:author="Author"/>
              </w:rPr>
            </w:pPr>
            <w:del w:id="739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1595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8EDFA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39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273AD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399" w:author="Author"/>
              </w:rPr>
            </w:pPr>
            <w:del w:id="740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0A6D2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4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0B546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402" w:author="Author"/>
              </w:rPr>
            </w:pPr>
            <w:del w:id="740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B1D35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4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05042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405" w:author="Author"/>
              </w:rPr>
            </w:pPr>
            <w:del w:id="740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195</w:delText>
              </w:r>
            </w:del>
          </w:p>
        </w:tc>
      </w:tr>
      <w:tr w:rsidR="008E2843" w:rsidRPr="00DE5B88" w:rsidDel="007A4134" w14:paraId="3ADA6E9E" w14:textId="77777777" w:rsidTr="00A15CFF">
        <w:trPr>
          <w:cantSplit/>
          <w:trHeight w:val="190"/>
          <w:del w:id="74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466A7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4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F29BA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409" w:author="Author"/>
              </w:rPr>
            </w:pPr>
            <w:del w:id="7410" w:author="Author">
              <w:r w:rsidRPr="00DE5B88" w:rsidDel="007A4134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09DE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411" w:author="Author"/>
              </w:rPr>
            </w:pPr>
            <w:del w:id="7412" w:author="Author">
              <w:r w:rsidRPr="00DE5B88" w:rsidDel="007A4134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D5D4B8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41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4E8D1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414" w:author="Author"/>
              </w:rPr>
            </w:pPr>
            <w:del w:id="741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1595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872A3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41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6BFDD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417" w:author="Author"/>
              </w:rPr>
            </w:pPr>
            <w:del w:id="741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F5E3D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4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338F6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420" w:author="Author"/>
              </w:rPr>
            </w:pPr>
            <w:del w:id="742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11D88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4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ADB3D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423" w:author="Author"/>
              </w:rPr>
            </w:pPr>
            <w:del w:id="742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195</w:delText>
              </w:r>
            </w:del>
          </w:p>
        </w:tc>
      </w:tr>
      <w:tr w:rsidR="008E2843" w:rsidRPr="00DE5B88" w:rsidDel="007A4134" w14:paraId="2A9A4997" w14:textId="77777777" w:rsidTr="00A15CFF">
        <w:trPr>
          <w:cantSplit/>
          <w:trHeight w:val="190"/>
          <w:del w:id="74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D27FE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4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2DA2C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427" w:author="Author"/>
              </w:rPr>
            </w:pPr>
            <w:del w:id="7428" w:author="Author">
              <w:r w:rsidRPr="00DE5B88" w:rsidDel="007A4134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8CED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429" w:author="Author"/>
              </w:rPr>
            </w:pPr>
            <w:del w:id="7430" w:author="Author">
              <w:r w:rsidRPr="00DE5B88" w:rsidDel="007A4134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239D2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43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5141A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432" w:author="Author"/>
              </w:rPr>
            </w:pPr>
            <w:del w:id="743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1595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50850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43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0B28F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435" w:author="Author"/>
              </w:rPr>
            </w:pPr>
            <w:del w:id="743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2F6F0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4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C2937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438" w:author="Author"/>
              </w:rPr>
            </w:pPr>
            <w:del w:id="743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A1149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4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A02AE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441" w:author="Author"/>
              </w:rPr>
            </w:pPr>
            <w:del w:id="744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195</w:delText>
              </w:r>
            </w:del>
          </w:p>
        </w:tc>
      </w:tr>
      <w:tr w:rsidR="008E2843" w:rsidRPr="00DE5B88" w:rsidDel="007A4134" w14:paraId="591BC0FC" w14:textId="77777777" w:rsidTr="00A15CFF">
        <w:trPr>
          <w:cantSplit/>
          <w:trHeight w:val="190"/>
          <w:del w:id="74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05FAB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4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169E0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445" w:author="Author"/>
              </w:rPr>
            </w:pPr>
            <w:del w:id="7446" w:author="Author">
              <w:r w:rsidRPr="00DE5B88" w:rsidDel="007A4134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76CD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447" w:author="Author"/>
              </w:rPr>
            </w:pPr>
            <w:del w:id="7448" w:author="Author">
              <w:r w:rsidRPr="00DE5B88" w:rsidDel="007A4134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179CB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44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E326D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450" w:author="Author"/>
              </w:rPr>
            </w:pPr>
            <w:del w:id="745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54E4B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45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D6EA3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453" w:author="Author"/>
              </w:rPr>
            </w:pPr>
            <w:del w:id="745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E4207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4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BF337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456" w:author="Author"/>
              </w:rPr>
            </w:pPr>
            <w:del w:id="745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25AD08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4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6BAEB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459" w:author="Author"/>
              </w:rPr>
            </w:pPr>
            <w:del w:id="746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8E2843" w:rsidRPr="00DE5B88" w:rsidDel="007A4134" w14:paraId="78A15463" w14:textId="77777777" w:rsidTr="00A15CFF">
        <w:trPr>
          <w:cantSplit/>
          <w:trHeight w:val="190"/>
          <w:del w:id="74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C76E1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4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773CC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463" w:author="Author"/>
              </w:rPr>
            </w:pPr>
            <w:del w:id="7464" w:author="Author">
              <w:r w:rsidRPr="00DE5B88" w:rsidDel="007A4134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2343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465" w:author="Author"/>
              </w:rPr>
            </w:pPr>
            <w:del w:id="7466" w:author="Author">
              <w:r w:rsidRPr="00DE5B88" w:rsidDel="007A4134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1A43C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46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A5FCC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468" w:author="Author"/>
              </w:rPr>
            </w:pPr>
            <w:del w:id="746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E065C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47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ADF96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471" w:author="Author"/>
              </w:rPr>
            </w:pPr>
            <w:del w:id="747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46E54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4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D59E7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474" w:author="Author"/>
              </w:rPr>
            </w:pPr>
            <w:del w:id="747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2E243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4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30F12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477" w:author="Author"/>
              </w:rPr>
            </w:pPr>
            <w:del w:id="747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8E2843" w:rsidRPr="00DE5B88" w:rsidDel="007A4134" w14:paraId="37A73B83" w14:textId="77777777" w:rsidTr="00A15CFF">
        <w:trPr>
          <w:cantSplit/>
          <w:trHeight w:val="190"/>
          <w:del w:id="74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2F62A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4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7C6AF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481" w:author="Author"/>
              </w:rPr>
            </w:pPr>
            <w:del w:id="7482" w:author="Author">
              <w:r w:rsidRPr="00DE5B88" w:rsidDel="007A4134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DD54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483" w:author="Author"/>
              </w:rPr>
            </w:pPr>
            <w:del w:id="7484" w:author="Author">
              <w:r w:rsidRPr="00DE5B88" w:rsidDel="007A4134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ABFD5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48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23498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486" w:author="Author"/>
              </w:rPr>
            </w:pPr>
            <w:del w:id="748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1595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C78B3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48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3597E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489" w:author="Author"/>
              </w:rPr>
            </w:pPr>
            <w:del w:id="749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112C3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4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DB30B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492" w:author="Author"/>
              </w:rPr>
            </w:pPr>
            <w:del w:id="749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E8055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4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21AAE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495" w:author="Author"/>
              </w:rPr>
            </w:pPr>
            <w:del w:id="749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195</w:delText>
              </w:r>
            </w:del>
          </w:p>
        </w:tc>
      </w:tr>
      <w:tr w:rsidR="008E2843" w:rsidRPr="00DE5B88" w:rsidDel="007A4134" w14:paraId="1DADB64A" w14:textId="77777777" w:rsidTr="00A15CFF">
        <w:trPr>
          <w:cantSplit/>
          <w:trHeight w:val="190"/>
          <w:del w:id="74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A2DC4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4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90813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499" w:author="Author"/>
              </w:rPr>
            </w:pPr>
            <w:del w:id="7500" w:author="Author">
              <w:r w:rsidRPr="00DE5B88" w:rsidDel="007A4134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7A5E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501" w:author="Author"/>
              </w:rPr>
            </w:pPr>
            <w:del w:id="7502" w:author="Author">
              <w:r w:rsidRPr="00DE5B88" w:rsidDel="007A4134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D4896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50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A8F3C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504" w:author="Author"/>
              </w:rPr>
            </w:pPr>
            <w:del w:id="750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2039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9C5F8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50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096FC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507" w:author="Author"/>
              </w:rPr>
            </w:pPr>
            <w:del w:id="750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12AFF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5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F55BD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510" w:author="Author"/>
              </w:rPr>
            </w:pPr>
            <w:del w:id="751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351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D0268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5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6325C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513" w:author="Author"/>
              </w:rPr>
            </w:pPr>
            <w:del w:id="751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180</w:delText>
              </w:r>
            </w:del>
          </w:p>
        </w:tc>
      </w:tr>
      <w:tr w:rsidR="008E2843" w:rsidRPr="00DE5B88" w:rsidDel="007A4134" w14:paraId="359CC26E" w14:textId="77777777" w:rsidTr="00A15CFF">
        <w:trPr>
          <w:cantSplit/>
          <w:trHeight w:val="190"/>
          <w:del w:id="75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36EAA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5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5FF15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517" w:author="Author"/>
              </w:rPr>
            </w:pPr>
            <w:del w:id="7518" w:author="Author">
              <w:r w:rsidRPr="00DE5B88" w:rsidDel="007A4134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7BBB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519" w:author="Author"/>
              </w:rPr>
            </w:pPr>
            <w:del w:id="7520" w:author="Author">
              <w:r w:rsidRPr="00DE5B88" w:rsidDel="007A4134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D95BA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52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F1A3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522" w:author="Author"/>
              </w:rPr>
            </w:pPr>
            <w:del w:id="752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BEBC4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52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49BE1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525" w:author="Author"/>
              </w:rPr>
            </w:pPr>
            <w:del w:id="752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0E717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5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22C3E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528" w:author="Author"/>
              </w:rPr>
            </w:pPr>
            <w:del w:id="752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C27C9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5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336B0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531" w:author="Author"/>
              </w:rPr>
            </w:pPr>
            <w:del w:id="753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8E2843" w:rsidRPr="00DE5B88" w:rsidDel="007A4134" w14:paraId="1820DC86" w14:textId="77777777" w:rsidTr="00A15CFF">
        <w:trPr>
          <w:cantSplit/>
          <w:trHeight w:val="190"/>
          <w:del w:id="75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DBD13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5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65AB0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535" w:author="Author"/>
              </w:rPr>
            </w:pPr>
            <w:del w:id="7536" w:author="Author">
              <w:r w:rsidRPr="00DE5B88" w:rsidDel="007A4134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1E9C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537" w:author="Author"/>
              </w:rPr>
            </w:pPr>
            <w:del w:id="7538" w:author="Author">
              <w:r w:rsidRPr="00DE5B88" w:rsidDel="007A4134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71667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53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746C1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540" w:author="Author"/>
              </w:rPr>
            </w:pPr>
            <w:del w:id="754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1595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62D92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54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31E5F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543" w:author="Author"/>
              </w:rPr>
            </w:pPr>
            <w:del w:id="754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4F258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5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601AF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546" w:author="Author"/>
              </w:rPr>
            </w:pPr>
            <w:del w:id="754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F83F6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5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A5A7B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549" w:author="Author"/>
              </w:rPr>
            </w:pPr>
            <w:del w:id="755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195</w:delText>
              </w:r>
            </w:del>
          </w:p>
        </w:tc>
      </w:tr>
      <w:tr w:rsidR="008E2843" w:rsidRPr="00DE5B88" w:rsidDel="007A4134" w14:paraId="2942F228" w14:textId="77777777" w:rsidTr="00A15CFF">
        <w:trPr>
          <w:cantSplit/>
          <w:trHeight w:val="190"/>
          <w:del w:id="75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B8B28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55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4F70D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553" w:author="Author"/>
              </w:rPr>
            </w:pPr>
            <w:del w:id="7554" w:author="Author">
              <w:r w:rsidRPr="00DE5B88" w:rsidDel="007A4134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66EA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555" w:author="Author"/>
              </w:rPr>
            </w:pPr>
            <w:del w:id="7556" w:author="Author">
              <w:r w:rsidRPr="00DE5B88" w:rsidDel="007A4134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F11BE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55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C8F96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558" w:author="Author"/>
              </w:rPr>
            </w:pPr>
            <w:del w:id="755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1848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141DE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56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CC506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561" w:author="Author"/>
              </w:rPr>
            </w:pPr>
            <w:del w:id="756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357AA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5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B010F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564" w:author="Author"/>
              </w:rPr>
            </w:pPr>
            <w:del w:id="756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87D6E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5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4D445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567" w:author="Author"/>
              </w:rPr>
            </w:pPr>
            <w:del w:id="756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219</w:delText>
              </w:r>
            </w:del>
          </w:p>
        </w:tc>
      </w:tr>
      <w:tr w:rsidR="008E2843" w:rsidRPr="00DE5B88" w:rsidDel="007A4134" w14:paraId="3D4ED0CA" w14:textId="77777777" w:rsidTr="00A15CFF">
        <w:trPr>
          <w:cantSplit/>
          <w:trHeight w:val="190"/>
          <w:del w:id="75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509F6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5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F2495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571" w:author="Author"/>
              </w:rPr>
            </w:pPr>
            <w:del w:id="7572" w:author="Author">
              <w:r w:rsidRPr="00DE5B88" w:rsidDel="007A4134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B218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573" w:author="Author"/>
              </w:rPr>
            </w:pPr>
            <w:del w:id="7574" w:author="Author">
              <w:r w:rsidRPr="00DE5B88" w:rsidDel="007A4134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B1F0C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57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6E55F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576" w:author="Author"/>
              </w:rPr>
            </w:pPr>
            <w:del w:id="757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E39DA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57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23AB6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579" w:author="Author"/>
              </w:rPr>
            </w:pPr>
            <w:del w:id="758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72FD1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5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64F69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582" w:author="Author"/>
              </w:rPr>
            </w:pPr>
            <w:del w:id="758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54A30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5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FFD30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585" w:author="Author"/>
              </w:rPr>
            </w:pPr>
            <w:del w:id="758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8E2843" w:rsidRPr="00DE5B88" w:rsidDel="007A4134" w14:paraId="2ED4E23C" w14:textId="77777777" w:rsidTr="00A15CFF">
        <w:trPr>
          <w:cantSplit/>
          <w:trHeight w:val="190"/>
          <w:del w:id="75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AC9FC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5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ACA05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589" w:author="Author"/>
              </w:rPr>
            </w:pPr>
            <w:del w:id="7590" w:author="Author">
              <w:r w:rsidRPr="00DE5B88" w:rsidDel="007A4134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5002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591" w:author="Author"/>
              </w:rPr>
            </w:pPr>
            <w:del w:id="7592" w:author="Author">
              <w:r w:rsidRPr="00DE5B88" w:rsidDel="007A4134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03A5F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59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01FD3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594" w:author="Author"/>
              </w:rPr>
            </w:pPr>
            <w:del w:id="759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5C320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59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F8D4F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597" w:author="Author"/>
              </w:rPr>
            </w:pPr>
            <w:del w:id="759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0FFDE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5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8D24E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600" w:author="Author"/>
              </w:rPr>
            </w:pPr>
            <w:del w:id="760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CE319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6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50A4F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603" w:author="Author"/>
              </w:rPr>
            </w:pPr>
            <w:del w:id="760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8E2843" w:rsidRPr="00DE5B88" w:rsidDel="007A4134" w14:paraId="0918B69A" w14:textId="77777777" w:rsidTr="00A15CFF">
        <w:trPr>
          <w:cantSplit/>
          <w:trHeight w:val="190"/>
          <w:del w:id="76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F7D71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6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439AB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607" w:author="Author"/>
              </w:rPr>
            </w:pPr>
            <w:del w:id="7608" w:author="Author">
              <w:r w:rsidRPr="00DE5B88" w:rsidDel="007A4134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52F8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609" w:author="Author"/>
              </w:rPr>
            </w:pPr>
            <w:del w:id="7610" w:author="Author">
              <w:r w:rsidRPr="00DE5B88" w:rsidDel="007A4134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9E640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61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6F592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612" w:author="Author"/>
              </w:rPr>
            </w:pPr>
            <w:del w:id="761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1944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BBD80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61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5B5A7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615" w:author="Author"/>
              </w:rPr>
            </w:pPr>
            <w:del w:id="761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AB2E0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6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107F8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618" w:author="Author"/>
              </w:rPr>
            </w:pPr>
            <w:del w:id="761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F858F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6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7A0B8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621" w:author="Author"/>
              </w:rPr>
            </w:pPr>
            <w:del w:id="762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271</w:delText>
              </w:r>
            </w:del>
          </w:p>
        </w:tc>
      </w:tr>
      <w:tr w:rsidR="008E2843" w:rsidRPr="00DE5B88" w:rsidDel="007A4134" w14:paraId="27BBF8A7" w14:textId="77777777" w:rsidTr="00A15CFF">
        <w:trPr>
          <w:cantSplit/>
          <w:trHeight w:val="190"/>
          <w:del w:id="76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21D7F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6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5C92F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625" w:author="Author"/>
              </w:rPr>
            </w:pPr>
            <w:del w:id="7626" w:author="Author">
              <w:r w:rsidRPr="00DE5B88" w:rsidDel="007A4134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3F65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627" w:author="Author"/>
              </w:rPr>
            </w:pPr>
            <w:del w:id="7628" w:author="Author">
              <w:r w:rsidRPr="00DE5B88" w:rsidDel="007A4134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6EB24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62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BA815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630" w:author="Author"/>
              </w:rPr>
            </w:pPr>
            <w:del w:id="763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0008B8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63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5B643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633" w:author="Author"/>
              </w:rPr>
            </w:pPr>
            <w:del w:id="763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1F947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6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8FDCA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636" w:author="Author"/>
              </w:rPr>
            </w:pPr>
            <w:del w:id="763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1074F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6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64FFF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639" w:author="Author"/>
              </w:rPr>
            </w:pPr>
            <w:del w:id="764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8E2843" w:rsidRPr="00DE5B88" w:rsidDel="007A4134" w14:paraId="37373B19" w14:textId="77777777" w:rsidTr="00A15CFF">
        <w:trPr>
          <w:cantSplit/>
          <w:trHeight w:val="190"/>
          <w:del w:id="76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3EDD6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6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FD3B8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643" w:author="Author"/>
              </w:rPr>
            </w:pPr>
            <w:del w:id="7644" w:author="Author">
              <w:r w:rsidRPr="00DE5B88" w:rsidDel="007A4134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9E88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645" w:author="Author"/>
              </w:rPr>
            </w:pPr>
            <w:del w:id="7646" w:author="Author">
              <w:r w:rsidRPr="00DE5B88" w:rsidDel="007A4134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CA3CB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64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88F34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648" w:author="Author"/>
              </w:rPr>
            </w:pPr>
            <w:del w:id="764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E8E14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65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1814E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651" w:author="Author"/>
              </w:rPr>
            </w:pPr>
            <w:del w:id="765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E691C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6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741B9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654" w:author="Author"/>
              </w:rPr>
            </w:pPr>
            <w:del w:id="765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528F9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6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5AC4A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657" w:author="Author"/>
              </w:rPr>
            </w:pPr>
            <w:del w:id="765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8E2843" w:rsidRPr="00DE5B88" w:rsidDel="007A4134" w14:paraId="1985B2A9" w14:textId="77777777" w:rsidTr="00A15CFF">
        <w:trPr>
          <w:cantSplit/>
          <w:trHeight w:val="190"/>
          <w:del w:id="76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E2EE4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6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CA6A4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661" w:author="Author"/>
              </w:rPr>
            </w:pPr>
            <w:del w:id="7662" w:author="Author">
              <w:r w:rsidRPr="00DE5B88" w:rsidDel="007A4134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18A9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663" w:author="Author"/>
              </w:rPr>
            </w:pPr>
            <w:del w:id="7664" w:author="Author">
              <w:r w:rsidRPr="00DE5B88" w:rsidDel="007A4134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5D9DD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66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7E022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666" w:author="Author"/>
              </w:rPr>
            </w:pPr>
            <w:del w:id="766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1848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26387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66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51D97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669" w:author="Author"/>
              </w:rPr>
            </w:pPr>
            <w:del w:id="767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10A41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6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72E12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672" w:author="Author"/>
              </w:rPr>
            </w:pPr>
            <w:del w:id="767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33E81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6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5A915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675" w:author="Author"/>
              </w:rPr>
            </w:pPr>
            <w:del w:id="767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219</w:delText>
              </w:r>
            </w:del>
          </w:p>
        </w:tc>
      </w:tr>
      <w:tr w:rsidR="008E2843" w:rsidRPr="00DE5B88" w:rsidDel="007A4134" w14:paraId="45EA8926" w14:textId="77777777" w:rsidTr="00A15CFF">
        <w:trPr>
          <w:cantSplit/>
          <w:trHeight w:val="190"/>
          <w:del w:id="76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23B5E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6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5C405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679" w:author="Author"/>
              </w:rPr>
            </w:pPr>
            <w:del w:id="7680" w:author="Author">
              <w:r w:rsidRPr="00DE5B88" w:rsidDel="007A4134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DC5A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681" w:author="Author"/>
              </w:rPr>
            </w:pPr>
            <w:del w:id="7682" w:author="Author">
              <w:r w:rsidRPr="00DE5B88" w:rsidDel="007A4134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D3E58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68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19CB7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684" w:author="Author"/>
              </w:rPr>
            </w:pPr>
            <w:del w:id="768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9FFA5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68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53881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687" w:author="Author"/>
              </w:rPr>
            </w:pPr>
            <w:del w:id="768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99965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6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28ED8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690" w:author="Author"/>
              </w:rPr>
            </w:pPr>
            <w:del w:id="769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2D4C28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6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CF548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693" w:author="Author"/>
              </w:rPr>
            </w:pPr>
            <w:del w:id="769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8E2843" w:rsidRPr="00DE5B88" w:rsidDel="007A4134" w14:paraId="03960042" w14:textId="77777777" w:rsidTr="00A15CFF">
        <w:trPr>
          <w:cantSplit/>
          <w:trHeight w:val="190"/>
          <w:del w:id="76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9C430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6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37326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697" w:author="Author"/>
              </w:rPr>
            </w:pPr>
            <w:del w:id="7698" w:author="Author">
              <w:r w:rsidRPr="00DE5B88" w:rsidDel="007A4134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5675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699" w:author="Author"/>
              </w:rPr>
            </w:pPr>
            <w:del w:id="7700" w:author="Author">
              <w:r w:rsidRPr="00DE5B88" w:rsidDel="007A4134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F9B1F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70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2E4B1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702" w:author="Author"/>
              </w:rPr>
            </w:pPr>
            <w:del w:id="770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04A2A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70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E1AC7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705" w:author="Author"/>
              </w:rPr>
            </w:pPr>
            <w:del w:id="770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A19D4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7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1C97E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708" w:author="Author"/>
              </w:rPr>
            </w:pPr>
            <w:del w:id="770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FC0EE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7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D3635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711" w:author="Author"/>
              </w:rPr>
            </w:pPr>
            <w:del w:id="771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8E2843" w:rsidRPr="00DE5B88" w:rsidDel="007A4134" w14:paraId="239BEF15" w14:textId="77777777" w:rsidTr="00A15CFF">
        <w:trPr>
          <w:cantSplit/>
          <w:trHeight w:val="190"/>
          <w:del w:id="77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9491C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7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898A4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715" w:author="Author"/>
              </w:rPr>
            </w:pPr>
            <w:del w:id="7716" w:author="Author">
              <w:r w:rsidRPr="00DE5B88" w:rsidDel="007A4134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4AB4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717" w:author="Author"/>
              </w:rPr>
            </w:pPr>
            <w:del w:id="7718" w:author="Author">
              <w:r w:rsidRPr="00DE5B88" w:rsidDel="007A4134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5B017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71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53B05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720" w:author="Author"/>
              </w:rPr>
            </w:pPr>
            <w:del w:id="772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1852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A17E8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72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7F06D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723" w:author="Author"/>
              </w:rPr>
            </w:pPr>
            <w:del w:id="772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360FC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7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07ABB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726" w:author="Author"/>
              </w:rPr>
            </w:pPr>
            <w:del w:id="772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54742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7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FA18F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729" w:author="Author"/>
              </w:rPr>
            </w:pPr>
            <w:del w:id="773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8E2843" w:rsidRPr="00DE5B88" w:rsidDel="007A4134" w14:paraId="2EA6CEC3" w14:textId="77777777" w:rsidTr="00A15CFF">
        <w:trPr>
          <w:cantSplit/>
          <w:trHeight w:val="190"/>
          <w:del w:id="77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2FB31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7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5AD74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733" w:author="Author"/>
              </w:rPr>
            </w:pPr>
            <w:del w:id="7734" w:author="Author">
              <w:r w:rsidRPr="00DE5B88" w:rsidDel="007A4134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C14E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735" w:author="Author"/>
              </w:rPr>
            </w:pPr>
            <w:del w:id="7736" w:author="Author">
              <w:r w:rsidRPr="00DE5B88" w:rsidDel="007A4134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8AD2F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73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CCEB0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738" w:author="Author"/>
              </w:rPr>
            </w:pPr>
            <w:del w:id="773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626C4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74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E1953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741" w:author="Author"/>
              </w:rPr>
            </w:pPr>
            <w:del w:id="774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27727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7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5F449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744" w:author="Author"/>
              </w:rPr>
            </w:pPr>
            <w:del w:id="774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D7AE1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7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3DD87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747" w:author="Author"/>
              </w:rPr>
            </w:pPr>
            <w:del w:id="774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206</w:delText>
              </w:r>
            </w:del>
          </w:p>
        </w:tc>
      </w:tr>
      <w:tr w:rsidR="008E2843" w:rsidRPr="00DE5B88" w:rsidDel="007A4134" w14:paraId="54B202ED" w14:textId="77777777" w:rsidTr="00A15CFF">
        <w:trPr>
          <w:cantSplit/>
          <w:trHeight w:val="190"/>
          <w:del w:id="77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56CDC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7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13B50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751" w:author="Author"/>
              </w:rPr>
            </w:pPr>
            <w:del w:id="7752" w:author="Author">
              <w:r w:rsidRPr="00DE5B88" w:rsidDel="007A4134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D34B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753" w:author="Author"/>
              </w:rPr>
            </w:pPr>
            <w:del w:id="7754" w:author="Author">
              <w:r w:rsidRPr="00DE5B88" w:rsidDel="007A4134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0D3E3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75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18415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756" w:author="Author"/>
              </w:rPr>
            </w:pPr>
            <w:del w:id="775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90328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75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F013A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759" w:author="Author"/>
              </w:rPr>
            </w:pPr>
            <w:del w:id="776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2FC67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7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DE7FF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762" w:author="Author"/>
              </w:rPr>
            </w:pPr>
            <w:del w:id="776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DF859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7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15A6E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765" w:author="Author"/>
              </w:rPr>
            </w:pPr>
            <w:del w:id="776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170</w:delText>
              </w:r>
            </w:del>
          </w:p>
        </w:tc>
      </w:tr>
      <w:tr w:rsidR="008E2843" w:rsidRPr="00DE5B88" w:rsidDel="007A4134" w14:paraId="734DA7F0" w14:textId="77777777" w:rsidTr="00A15CFF">
        <w:trPr>
          <w:cantSplit/>
          <w:trHeight w:val="190"/>
          <w:del w:id="77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2731B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7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AF760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769" w:author="Author"/>
              </w:rPr>
            </w:pPr>
            <w:del w:id="7770" w:author="Author">
              <w:r w:rsidRPr="00DE5B88" w:rsidDel="007A4134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0D2B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771" w:author="Author"/>
              </w:rPr>
            </w:pPr>
            <w:del w:id="7772" w:author="Author">
              <w:r w:rsidRPr="00DE5B88" w:rsidDel="007A4134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FFF90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77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01D09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774" w:author="Author"/>
              </w:rPr>
            </w:pPr>
            <w:del w:id="777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AB460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77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A993D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777" w:author="Author"/>
              </w:rPr>
            </w:pPr>
            <w:del w:id="777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9891A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7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181CD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780" w:author="Author"/>
              </w:rPr>
            </w:pPr>
            <w:del w:id="778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16487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7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E7665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783" w:author="Author"/>
              </w:rPr>
            </w:pPr>
            <w:del w:id="778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8E2843" w:rsidRPr="00DE5B88" w:rsidDel="007A4134" w14:paraId="522D4BEE" w14:textId="77777777" w:rsidTr="00A15CFF">
        <w:trPr>
          <w:cantSplit/>
          <w:trHeight w:val="190"/>
          <w:del w:id="77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3092F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7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282B8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787" w:author="Author"/>
              </w:rPr>
            </w:pPr>
            <w:del w:id="7788" w:author="Author">
              <w:r w:rsidRPr="00DE5B88" w:rsidDel="007A4134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D8BC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789" w:author="Author"/>
              </w:rPr>
            </w:pPr>
            <w:del w:id="7790" w:author="Author">
              <w:r w:rsidRPr="00DE5B88" w:rsidDel="007A4134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4867A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79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BE208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792" w:author="Author"/>
              </w:rPr>
            </w:pPr>
            <w:del w:id="779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F2BC3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79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2BC72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795" w:author="Author"/>
              </w:rPr>
            </w:pPr>
            <w:del w:id="779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84D58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7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0151B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798" w:author="Author"/>
              </w:rPr>
            </w:pPr>
            <w:del w:id="779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A8F55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8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D8908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801" w:author="Author"/>
              </w:rPr>
            </w:pPr>
            <w:del w:id="780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8E2843" w:rsidRPr="00DE5B88" w:rsidDel="007A4134" w14:paraId="73F61693" w14:textId="77777777" w:rsidTr="00A15CFF">
        <w:trPr>
          <w:cantSplit/>
          <w:trHeight w:val="190"/>
          <w:del w:id="78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C6CED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8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9DEBB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805" w:author="Author"/>
              </w:rPr>
            </w:pPr>
            <w:del w:id="7806" w:author="Author">
              <w:r w:rsidRPr="00DE5B88" w:rsidDel="007A4134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2707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807" w:author="Author"/>
              </w:rPr>
            </w:pPr>
            <w:del w:id="7808" w:author="Author">
              <w:r w:rsidRPr="00DE5B88" w:rsidDel="007A4134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02735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80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0F4A6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810" w:author="Author"/>
              </w:rPr>
            </w:pPr>
            <w:del w:id="781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A58EE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81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67428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813" w:author="Author"/>
              </w:rPr>
            </w:pPr>
            <w:del w:id="781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70FBF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8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7EAC9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816" w:author="Author"/>
              </w:rPr>
            </w:pPr>
            <w:del w:id="781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AFD46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8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7357A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819" w:author="Author"/>
              </w:rPr>
            </w:pPr>
            <w:del w:id="782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8E2843" w:rsidRPr="00DE5B88" w:rsidDel="007A4134" w14:paraId="2E568A89" w14:textId="77777777" w:rsidTr="00A15CFF">
        <w:trPr>
          <w:cantSplit/>
          <w:trHeight w:val="190"/>
          <w:del w:id="782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CD0A1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8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9554C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823" w:author="Author"/>
              </w:rPr>
            </w:pPr>
            <w:del w:id="7824" w:author="Author">
              <w:r w:rsidRPr="00DE5B88" w:rsidDel="007A4134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A13E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825" w:author="Author"/>
              </w:rPr>
            </w:pPr>
            <w:del w:id="7826" w:author="Author">
              <w:r w:rsidRPr="00DE5B88" w:rsidDel="007A4134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79A5A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82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D6099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828" w:author="Author"/>
              </w:rPr>
            </w:pPr>
            <w:del w:id="782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3A7F4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83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30D08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831" w:author="Author"/>
              </w:rPr>
            </w:pPr>
            <w:del w:id="783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BDBFD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8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745B7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834" w:author="Author"/>
              </w:rPr>
            </w:pPr>
            <w:del w:id="783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E4BF7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8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9201A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837" w:author="Author"/>
              </w:rPr>
            </w:pPr>
            <w:del w:id="783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170</w:delText>
              </w:r>
            </w:del>
          </w:p>
        </w:tc>
      </w:tr>
      <w:tr w:rsidR="008E2843" w:rsidRPr="00DE5B88" w:rsidDel="007A4134" w14:paraId="0DEF54E7" w14:textId="77777777" w:rsidTr="00A15CFF">
        <w:trPr>
          <w:cantSplit/>
          <w:trHeight w:val="190"/>
          <w:del w:id="78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0D70F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8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3098C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841" w:author="Author"/>
              </w:rPr>
            </w:pPr>
            <w:del w:id="7842" w:author="Author">
              <w:r w:rsidRPr="00DE5B88" w:rsidDel="007A4134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20F9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843" w:author="Author"/>
              </w:rPr>
            </w:pPr>
            <w:del w:id="7844" w:author="Author">
              <w:r w:rsidRPr="00DE5B88" w:rsidDel="007A4134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9CAB28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84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5F0A2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846" w:author="Author"/>
              </w:rPr>
            </w:pPr>
            <w:del w:id="784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1839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1648B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84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F0BC0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849" w:author="Author"/>
              </w:rPr>
            </w:pPr>
            <w:del w:id="785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69EB5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8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76A5E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852" w:author="Author"/>
              </w:rPr>
            </w:pPr>
            <w:del w:id="785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C6557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8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C9C74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855" w:author="Author"/>
              </w:rPr>
            </w:pPr>
            <w:del w:id="785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170</w:delText>
              </w:r>
            </w:del>
          </w:p>
        </w:tc>
      </w:tr>
      <w:tr w:rsidR="008E2843" w:rsidRPr="00DE5B88" w:rsidDel="007A4134" w14:paraId="56CE0F71" w14:textId="77777777" w:rsidTr="00A15CFF">
        <w:trPr>
          <w:cantSplit/>
          <w:trHeight w:val="190"/>
          <w:del w:id="78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98CE6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8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40164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859" w:author="Author"/>
              </w:rPr>
            </w:pPr>
            <w:del w:id="7860" w:author="Author">
              <w:r w:rsidRPr="00DE5B88" w:rsidDel="007A4134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6325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861" w:author="Author"/>
              </w:rPr>
            </w:pPr>
            <w:del w:id="7862" w:author="Author">
              <w:r w:rsidRPr="00DE5B88" w:rsidDel="007A4134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662BB8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86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A7EBD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864" w:author="Author"/>
              </w:rPr>
            </w:pPr>
            <w:del w:id="786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1944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0F613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86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1120B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867" w:author="Author"/>
              </w:rPr>
            </w:pPr>
            <w:del w:id="786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2207D8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8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93B5B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870" w:author="Author"/>
              </w:rPr>
            </w:pPr>
            <w:del w:id="787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B036C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8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325AB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873" w:author="Author"/>
              </w:rPr>
            </w:pPr>
            <w:del w:id="787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271</w:delText>
              </w:r>
            </w:del>
          </w:p>
        </w:tc>
      </w:tr>
      <w:tr w:rsidR="008E2843" w:rsidRPr="00DE5B88" w:rsidDel="007A4134" w14:paraId="5C2D39CE" w14:textId="77777777" w:rsidTr="00A15CFF">
        <w:trPr>
          <w:cantSplit/>
          <w:trHeight w:val="190"/>
          <w:del w:id="78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33457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8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D5AF2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877" w:author="Author"/>
              </w:rPr>
            </w:pPr>
            <w:del w:id="7878" w:author="Author">
              <w:r w:rsidRPr="00DE5B88" w:rsidDel="007A4134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6D8E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879" w:author="Author"/>
              </w:rPr>
            </w:pPr>
            <w:del w:id="7880" w:author="Author">
              <w:r w:rsidRPr="00DE5B88" w:rsidDel="007A4134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0BA10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88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2C9F1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882" w:author="Author"/>
              </w:rPr>
            </w:pPr>
            <w:del w:id="788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1848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DF4B1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88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51354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885" w:author="Author"/>
              </w:rPr>
            </w:pPr>
            <w:del w:id="788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75E94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8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82B4E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888" w:author="Author"/>
              </w:rPr>
            </w:pPr>
            <w:del w:id="788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642FE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8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8FA80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891" w:author="Author"/>
              </w:rPr>
            </w:pPr>
            <w:del w:id="789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219</w:delText>
              </w:r>
            </w:del>
          </w:p>
        </w:tc>
      </w:tr>
      <w:tr w:rsidR="008E2843" w:rsidRPr="00DE5B88" w:rsidDel="007A4134" w14:paraId="539317A2" w14:textId="77777777" w:rsidTr="00A15CFF">
        <w:trPr>
          <w:cantSplit/>
          <w:trHeight w:val="190"/>
          <w:del w:id="78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0F6EF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8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04C53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895" w:author="Author"/>
              </w:rPr>
            </w:pPr>
            <w:del w:id="7896" w:author="Author">
              <w:r w:rsidRPr="00DE5B88" w:rsidDel="007A4134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CE32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897" w:author="Author"/>
              </w:rPr>
            </w:pPr>
            <w:del w:id="7898" w:author="Author">
              <w:r w:rsidRPr="00DE5B88" w:rsidDel="007A4134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42D7D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89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5FEF7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900" w:author="Author"/>
              </w:rPr>
            </w:pPr>
            <w:del w:id="790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1629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7241D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90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554D0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903" w:author="Author"/>
              </w:rPr>
            </w:pPr>
            <w:del w:id="790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797AB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9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65582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906" w:author="Author"/>
              </w:rPr>
            </w:pPr>
            <w:del w:id="790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322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F4C22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9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C99CD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909" w:author="Author"/>
              </w:rPr>
            </w:pPr>
            <w:del w:id="791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8E2843" w:rsidRPr="00DE5B88" w:rsidDel="007A4134" w14:paraId="50411546" w14:textId="77777777" w:rsidTr="00A15CFF">
        <w:trPr>
          <w:cantSplit/>
          <w:trHeight w:val="190"/>
          <w:del w:id="79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FE83C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9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27901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913" w:author="Author"/>
              </w:rPr>
            </w:pPr>
            <w:del w:id="7914" w:author="Author">
              <w:r w:rsidRPr="00DE5B88" w:rsidDel="007A4134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9040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915" w:author="Author"/>
              </w:rPr>
            </w:pPr>
            <w:del w:id="7916" w:author="Author">
              <w:r w:rsidRPr="00DE5B88" w:rsidDel="007A4134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DCC3F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91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565D0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918" w:author="Author"/>
              </w:rPr>
            </w:pPr>
            <w:del w:id="791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3CADC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92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E2FD3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921" w:author="Author"/>
              </w:rPr>
            </w:pPr>
            <w:del w:id="792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18E5A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9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2DD8E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924" w:author="Author"/>
              </w:rPr>
            </w:pPr>
            <w:del w:id="792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E7157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9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2E961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927" w:author="Author"/>
              </w:rPr>
            </w:pPr>
            <w:del w:id="792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8E2843" w:rsidRPr="00DE5B88" w:rsidDel="007A4134" w14:paraId="4CC23736" w14:textId="77777777" w:rsidTr="00A15CFF">
        <w:trPr>
          <w:cantSplit/>
          <w:trHeight w:val="190"/>
          <w:del w:id="79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D9F04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9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2C595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931" w:author="Author"/>
              </w:rPr>
            </w:pPr>
            <w:del w:id="7932" w:author="Author">
              <w:r w:rsidRPr="00DE5B88" w:rsidDel="007A4134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2A23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933" w:author="Author"/>
              </w:rPr>
            </w:pPr>
            <w:del w:id="7934" w:author="Author">
              <w:r w:rsidRPr="00DE5B88" w:rsidDel="007A4134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D5336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93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22BFB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936" w:author="Author"/>
              </w:rPr>
            </w:pPr>
            <w:del w:id="793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1944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22286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93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74A52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939" w:author="Author"/>
              </w:rPr>
            </w:pPr>
            <w:del w:id="794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EF8ED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9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46F21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942" w:author="Author"/>
              </w:rPr>
            </w:pPr>
            <w:del w:id="794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408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C25A75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9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152F3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945" w:author="Author"/>
              </w:rPr>
            </w:pPr>
            <w:del w:id="794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271</w:delText>
              </w:r>
            </w:del>
          </w:p>
        </w:tc>
      </w:tr>
      <w:tr w:rsidR="008E2843" w:rsidRPr="00DE5B88" w:rsidDel="007A4134" w14:paraId="78088D1B" w14:textId="77777777" w:rsidTr="00A15CFF">
        <w:trPr>
          <w:cantSplit/>
          <w:trHeight w:val="190"/>
          <w:del w:id="79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CCFCB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9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7DA1D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949" w:author="Author"/>
              </w:rPr>
            </w:pPr>
            <w:del w:id="7950" w:author="Author">
              <w:r w:rsidRPr="00DE5B88" w:rsidDel="007A4134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7580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951" w:author="Author"/>
              </w:rPr>
            </w:pPr>
            <w:del w:id="7952" w:author="Author">
              <w:r w:rsidRPr="00DE5B88" w:rsidDel="007A4134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083DE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95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3AFC4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954" w:author="Author"/>
              </w:rPr>
            </w:pPr>
            <w:del w:id="795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1973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ED800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95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55113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957" w:author="Author"/>
              </w:rPr>
            </w:pPr>
            <w:del w:id="795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81425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9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D9FC2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960" w:author="Author"/>
              </w:rPr>
            </w:pPr>
            <w:del w:id="796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AA94F8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9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21C82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963" w:author="Author"/>
              </w:rPr>
            </w:pPr>
            <w:del w:id="796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8E2843" w:rsidRPr="00DE5B88" w:rsidDel="007A4134" w14:paraId="69A86860" w14:textId="77777777" w:rsidTr="00A15CFF">
        <w:trPr>
          <w:cantSplit/>
          <w:trHeight w:val="190"/>
          <w:del w:id="79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1A383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9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ACBE1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967" w:author="Author"/>
              </w:rPr>
            </w:pPr>
            <w:del w:id="7968" w:author="Author">
              <w:r w:rsidRPr="00DE5B88" w:rsidDel="007A4134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C380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969" w:author="Author"/>
              </w:rPr>
            </w:pPr>
            <w:del w:id="7970" w:author="Author">
              <w:r w:rsidRPr="00DE5B88" w:rsidDel="007A4134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1D39D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97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4168F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972" w:author="Author"/>
              </w:rPr>
            </w:pPr>
            <w:del w:id="797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2033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63ABF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97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C9B28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975" w:author="Author"/>
              </w:rPr>
            </w:pPr>
            <w:del w:id="797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D184C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9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DFD3E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978" w:author="Author"/>
              </w:rPr>
            </w:pPr>
            <w:del w:id="797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464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D150A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9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10340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981" w:author="Author"/>
              </w:rPr>
            </w:pPr>
            <w:del w:id="798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276</w:delText>
              </w:r>
            </w:del>
          </w:p>
        </w:tc>
      </w:tr>
      <w:tr w:rsidR="008E2843" w:rsidRPr="00DE5B88" w:rsidDel="007A4134" w14:paraId="4B9B343A" w14:textId="77777777" w:rsidTr="00A15CFF">
        <w:trPr>
          <w:cantSplit/>
          <w:trHeight w:val="190"/>
          <w:del w:id="79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B90C6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9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EC4D4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7985" w:author="Author"/>
              </w:rPr>
            </w:pPr>
            <w:del w:id="7986" w:author="Author">
              <w:r w:rsidRPr="00DE5B88" w:rsidDel="007A4134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1F65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987" w:author="Author"/>
              </w:rPr>
            </w:pPr>
            <w:del w:id="7988" w:author="Author">
              <w:r w:rsidRPr="00DE5B88" w:rsidDel="007A4134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056FE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98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A3DA0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990" w:author="Author"/>
              </w:rPr>
            </w:pPr>
            <w:del w:id="799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2262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EEF1FE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99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C6556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993" w:author="Author"/>
              </w:rPr>
            </w:pPr>
            <w:del w:id="799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C6DF6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9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7558D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996" w:author="Author"/>
              </w:rPr>
            </w:pPr>
            <w:del w:id="799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DE476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79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65708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7999" w:author="Author"/>
              </w:rPr>
            </w:pPr>
            <w:del w:id="800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228</w:delText>
              </w:r>
            </w:del>
          </w:p>
        </w:tc>
      </w:tr>
      <w:tr w:rsidR="008E2843" w:rsidRPr="00DE5B88" w:rsidDel="007A4134" w14:paraId="165A3908" w14:textId="77777777" w:rsidTr="00A15CFF">
        <w:trPr>
          <w:cantSplit/>
          <w:trHeight w:val="190"/>
          <w:del w:id="80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2F639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0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CA5D8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8003" w:author="Author"/>
              </w:rPr>
            </w:pPr>
            <w:del w:id="8004" w:author="Author">
              <w:r w:rsidRPr="00DE5B88" w:rsidDel="007A4134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3315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005" w:author="Author"/>
              </w:rPr>
            </w:pPr>
            <w:del w:id="8006" w:author="Author">
              <w:r w:rsidRPr="00DE5B88" w:rsidDel="007A4134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C81F88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800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6E913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008" w:author="Author"/>
              </w:rPr>
            </w:pPr>
            <w:del w:id="800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1704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C547D7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801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61D5C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011" w:author="Author"/>
              </w:rPr>
            </w:pPr>
            <w:del w:id="801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520E0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80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EFFB62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014" w:author="Author"/>
              </w:rPr>
            </w:pPr>
            <w:del w:id="801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8B88D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80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0E4AD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017" w:author="Author"/>
              </w:rPr>
            </w:pPr>
            <w:del w:id="801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196</w:delText>
              </w:r>
            </w:del>
          </w:p>
        </w:tc>
      </w:tr>
      <w:tr w:rsidR="008E2843" w:rsidRPr="00DE5B88" w:rsidDel="007A4134" w14:paraId="53CCA9F6" w14:textId="77777777" w:rsidTr="00A15CFF">
        <w:trPr>
          <w:cantSplit/>
          <w:trHeight w:val="190"/>
          <w:del w:id="80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4AA55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0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61F13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8021" w:author="Author"/>
              </w:rPr>
            </w:pPr>
            <w:del w:id="8022" w:author="Author">
              <w:r w:rsidRPr="00DE5B88" w:rsidDel="007A4134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2EA4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023" w:author="Author"/>
              </w:rPr>
            </w:pPr>
            <w:del w:id="8024" w:author="Author">
              <w:r w:rsidRPr="00DE5B88" w:rsidDel="007A4134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727F7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802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917BC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026" w:author="Author"/>
              </w:rPr>
            </w:pPr>
            <w:del w:id="802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2064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46894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802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0DA95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029" w:author="Author"/>
              </w:rPr>
            </w:pPr>
            <w:del w:id="803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270138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80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66902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032" w:author="Author"/>
              </w:rPr>
            </w:pPr>
            <w:del w:id="803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B5B5C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80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0AC24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035" w:author="Author"/>
              </w:rPr>
            </w:pPr>
            <w:del w:id="803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207</w:delText>
              </w:r>
            </w:del>
          </w:p>
        </w:tc>
      </w:tr>
      <w:tr w:rsidR="008E2843" w:rsidRPr="00DE5B88" w:rsidDel="007A4134" w14:paraId="2681C024" w14:textId="77777777" w:rsidTr="00A15CFF">
        <w:trPr>
          <w:cantSplit/>
          <w:trHeight w:val="190"/>
          <w:del w:id="80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A11FB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0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B08D9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8039" w:author="Author"/>
              </w:rPr>
            </w:pPr>
            <w:del w:id="8040" w:author="Author">
              <w:r w:rsidRPr="00DE5B88" w:rsidDel="007A4134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F446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041" w:author="Author"/>
              </w:rPr>
            </w:pPr>
            <w:del w:id="8042" w:author="Author">
              <w:r w:rsidRPr="00DE5B88" w:rsidDel="007A4134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10CA0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804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239D3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044" w:author="Author"/>
              </w:rPr>
            </w:pPr>
            <w:del w:id="804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1669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5296E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804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72F80D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047" w:author="Author"/>
              </w:rPr>
            </w:pPr>
            <w:del w:id="804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57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A2DB0C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80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BA2A6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050" w:author="Author"/>
              </w:rPr>
            </w:pPr>
            <w:del w:id="805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F9C9D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80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C068D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053" w:author="Author"/>
              </w:rPr>
            </w:pPr>
            <w:del w:id="805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198</w:delText>
              </w:r>
            </w:del>
          </w:p>
        </w:tc>
      </w:tr>
      <w:tr w:rsidR="008E2843" w:rsidRPr="00DE5B88" w:rsidDel="007A4134" w14:paraId="230AD74E" w14:textId="77777777" w:rsidTr="00A15CFF">
        <w:trPr>
          <w:cantSplit/>
          <w:trHeight w:val="190"/>
          <w:del w:id="80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B4F0F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0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DA718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8057" w:author="Author"/>
              </w:rPr>
            </w:pPr>
            <w:del w:id="8058" w:author="Author">
              <w:r w:rsidRPr="00DE5B88" w:rsidDel="007A4134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042B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059" w:author="Author"/>
              </w:rPr>
            </w:pPr>
            <w:del w:id="8060" w:author="Author">
              <w:r w:rsidRPr="00DE5B88" w:rsidDel="007A4134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1C887A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806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AC7EE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062" w:author="Author"/>
              </w:rPr>
            </w:pPr>
            <w:del w:id="806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1937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8DEBF8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806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A24077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065" w:author="Author"/>
              </w:rPr>
            </w:pPr>
            <w:del w:id="806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8FF7FD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80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2967D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068" w:author="Author"/>
              </w:rPr>
            </w:pPr>
            <w:del w:id="806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447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80C4F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80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123F1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071" w:author="Author"/>
              </w:rPr>
            </w:pPr>
            <w:del w:id="807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8E2843" w:rsidRPr="00DE5B88" w:rsidDel="007A4134" w14:paraId="17ABFE33" w14:textId="77777777" w:rsidTr="00A15CFF">
        <w:trPr>
          <w:cantSplit/>
          <w:trHeight w:val="190"/>
          <w:del w:id="80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F29A8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0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F5363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8075" w:author="Author"/>
              </w:rPr>
            </w:pPr>
            <w:del w:id="8076" w:author="Author">
              <w:r w:rsidRPr="00DE5B88" w:rsidDel="007A4134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EB9BB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077" w:author="Author"/>
              </w:rPr>
            </w:pPr>
            <w:del w:id="8078" w:author="Author">
              <w:r w:rsidRPr="00DE5B88" w:rsidDel="007A4134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B820B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807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CAE40C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080" w:author="Author"/>
              </w:rPr>
            </w:pPr>
            <w:del w:id="808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2056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9B474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808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09202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083" w:author="Author"/>
              </w:rPr>
            </w:pPr>
            <w:del w:id="808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22E044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80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026CB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086" w:author="Author"/>
              </w:rPr>
            </w:pPr>
            <w:del w:id="808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437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11846B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80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11D1D8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089" w:author="Author"/>
              </w:rPr>
            </w:pPr>
            <w:del w:id="809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210</w:delText>
              </w:r>
            </w:del>
          </w:p>
        </w:tc>
      </w:tr>
      <w:tr w:rsidR="008E2843" w:rsidRPr="00DE5B88" w:rsidDel="007A4134" w14:paraId="0880B568" w14:textId="77777777" w:rsidTr="00A15CFF">
        <w:trPr>
          <w:cantSplit/>
          <w:trHeight w:val="190"/>
          <w:del w:id="80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439CE1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0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63FFB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8093" w:author="Author"/>
              </w:rPr>
            </w:pPr>
            <w:del w:id="8094" w:author="Author">
              <w:r w:rsidRPr="00DE5B88" w:rsidDel="007A4134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1244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095" w:author="Author"/>
              </w:rPr>
            </w:pPr>
            <w:del w:id="8096" w:author="Author">
              <w:r w:rsidRPr="00DE5B88" w:rsidDel="007A4134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4A6693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809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4E15F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098" w:author="Author"/>
              </w:rPr>
            </w:pPr>
            <w:del w:id="8099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1933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AE0C5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810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1C041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101" w:author="Author"/>
              </w:rPr>
            </w:pPr>
            <w:del w:id="8102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D6308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81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0FEDF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104" w:author="Author"/>
              </w:rPr>
            </w:pPr>
            <w:del w:id="810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29685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81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938C79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107" w:author="Author"/>
              </w:rPr>
            </w:pPr>
            <w:del w:id="810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223</w:delText>
              </w:r>
            </w:del>
          </w:p>
        </w:tc>
      </w:tr>
      <w:tr w:rsidR="008E2843" w:rsidRPr="00DE5B88" w:rsidDel="007A4134" w14:paraId="20276C27" w14:textId="77777777" w:rsidTr="00A15CFF">
        <w:trPr>
          <w:cantSplit/>
          <w:trHeight w:val="190"/>
          <w:del w:id="81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BC1A2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1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3BC3B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8111" w:author="Author"/>
              </w:rPr>
            </w:pPr>
            <w:del w:id="8112" w:author="Author">
              <w:r w:rsidRPr="00DE5B88" w:rsidDel="007A4134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90584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113" w:author="Author"/>
              </w:rPr>
            </w:pPr>
            <w:del w:id="8114" w:author="Author">
              <w:r w:rsidRPr="00DE5B88" w:rsidDel="007A4134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7569E1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811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6B96D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116" w:author="Author"/>
              </w:rPr>
            </w:pPr>
            <w:del w:id="8117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1923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85544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811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FEC96F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119" w:author="Author"/>
              </w:rPr>
            </w:pPr>
            <w:del w:id="8120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829686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81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D53513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122" w:author="Author"/>
              </w:rPr>
            </w:pPr>
            <w:del w:id="8123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441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61DBB0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81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35DB3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125" w:author="Author"/>
              </w:rPr>
            </w:pPr>
            <w:del w:id="8126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173</w:delText>
              </w:r>
            </w:del>
          </w:p>
        </w:tc>
      </w:tr>
      <w:tr w:rsidR="008E2843" w:rsidRPr="00DE5B88" w:rsidDel="007A4134" w14:paraId="76F31757" w14:textId="77777777" w:rsidTr="00A15CFF">
        <w:trPr>
          <w:cantSplit/>
          <w:trHeight w:val="190"/>
          <w:del w:id="81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6CDD3A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1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FB15F" w14:textId="77777777" w:rsidR="008E2843" w:rsidRPr="00DE5B88" w:rsidDel="007A4134" w:rsidRDefault="008E2843" w:rsidP="00B820C4">
            <w:pPr>
              <w:pStyle w:val="tabletext00"/>
              <w:suppressAutoHyphens/>
              <w:jc w:val="center"/>
              <w:rPr>
                <w:del w:id="8129" w:author="Author"/>
              </w:rPr>
            </w:pPr>
            <w:del w:id="8130" w:author="Author">
              <w:r w:rsidRPr="00DE5B88" w:rsidDel="007A4134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43EF0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131" w:author="Author"/>
              </w:rPr>
            </w:pPr>
            <w:del w:id="8132" w:author="Author">
              <w:r w:rsidRPr="00DE5B88" w:rsidDel="007A4134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1F4439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813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88F9AE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134" w:author="Author"/>
              </w:rPr>
            </w:pPr>
            <w:del w:id="8135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2133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DF39D2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813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B9DAD6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137" w:author="Author"/>
              </w:rPr>
            </w:pPr>
            <w:del w:id="8138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0D1F1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81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6F9C2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140" w:author="Author"/>
              </w:rPr>
            </w:pPr>
            <w:del w:id="8141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C6429F" w14:textId="77777777" w:rsidR="008E2843" w:rsidRPr="00DE5B88" w:rsidDel="007A4134" w:rsidRDefault="008E2843" w:rsidP="00B820C4">
            <w:pPr>
              <w:pStyle w:val="tabletext00"/>
              <w:suppressAutoHyphens/>
              <w:jc w:val="right"/>
              <w:rPr>
                <w:del w:id="81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F6A3B5" w14:textId="77777777" w:rsidR="008E2843" w:rsidRPr="00DE5B88" w:rsidDel="007A4134" w:rsidRDefault="008E2843" w:rsidP="00B820C4">
            <w:pPr>
              <w:pStyle w:val="tabletext00"/>
              <w:suppressAutoHyphens/>
              <w:rPr>
                <w:del w:id="8143" w:author="Author"/>
              </w:rPr>
            </w:pPr>
            <w:del w:id="8144" w:author="Author">
              <w:r w:rsidRPr="00DE5B88" w:rsidDel="007A4134">
                <w:rPr>
                  <w:rFonts w:cs="Arial"/>
                  <w:color w:val="000000"/>
                  <w:szCs w:val="18"/>
                </w:rPr>
                <w:delText>184</w:delText>
              </w:r>
            </w:del>
          </w:p>
        </w:tc>
      </w:tr>
    </w:tbl>
    <w:p w14:paraId="66D35479" w14:textId="77777777" w:rsidR="008E2843" w:rsidRDefault="008E2843" w:rsidP="00B820C4">
      <w:pPr>
        <w:pStyle w:val="tablecaption"/>
        <w:suppressAutoHyphens/>
      </w:pPr>
      <w:del w:id="8145" w:author="Author">
        <w:r w:rsidRPr="00DE5B88" w:rsidDel="007A4134">
          <w:delText>Table 25.E.#4(LC) Zone-rating Table – Zone 44 (North Central) Combinations Loss Costs</w:delText>
        </w:r>
      </w:del>
    </w:p>
    <w:p w14:paraId="545C8723" w14:textId="77777777" w:rsidR="008E2843" w:rsidRDefault="008E2843" w:rsidP="00B820C4">
      <w:pPr>
        <w:pStyle w:val="isonormal"/>
        <w:suppressAutoHyphens/>
        <w:jc w:val="left"/>
      </w:pPr>
    </w:p>
    <w:p w14:paraId="7CB93A1B" w14:textId="77777777" w:rsidR="008E2843" w:rsidRDefault="008E2843" w:rsidP="00B820C4">
      <w:pPr>
        <w:pStyle w:val="isonormal"/>
        <w:suppressAutoHyphens/>
        <w:sectPr w:rsidR="008E2843" w:rsidSect="00A15CFF">
          <w:pgSz w:w="12240" w:h="15840" w:code="1"/>
          <w:pgMar w:top="1400" w:right="960" w:bottom="1560" w:left="1200" w:header="0" w:footer="480" w:gutter="0"/>
          <w:cols w:space="480"/>
          <w:docGrid w:linePitch="326"/>
        </w:sectPr>
      </w:pPr>
    </w:p>
    <w:p w14:paraId="68F70954" w14:textId="77777777" w:rsidR="008E2843" w:rsidRPr="001D20DB" w:rsidDel="00E51939" w:rsidRDefault="008E2843" w:rsidP="00B820C4">
      <w:pPr>
        <w:pStyle w:val="boxrule"/>
        <w:rPr>
          <w:del w:id="8146" w:author="Author"/>
        </w:rPr>
      </w:pPr>
      <w:del w:id="8147" w:author="Author">
        <w:r w:rsidRPr="001D20DB" w:rsidDel="00E51939">
          <w:delText>49.  AUTO DEALERS – PREMIUM DEVELOPMENT FOR COMMON COVERAGES</w:delText>
        </w:r>
      </w:del>
    </w:p>
    <w:p w14:paraId="682DCE87" w14:textId="77777777" w:rsidR="008E2843" w:rsidRPr="001D20DB" w:rsidDel="00E51939" w:rsidRDefault="008E2843" w:rsidP="00B820C4">
      <w:pPr>
        <w:pStyle w:val="isonormal"/>
        <w:suppressAutoHyphens/>
        <w:rPr>
          <w:del w:id="814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10"/>
        <w:gridCol w:w="2390"/>
      </w:tblGrid>
      <w:tr w:rsidR="008E2843" w:rsidRPr="001D20DB" w:rsidDel="00E51939" w14:paraId="26EB2282" w14:textId="77777777" w:rsidTr="00A15CFF">
        <w:trPr>
          <w:cantSplit/>
          <w:trHeight w:val="190"/>
          <w:del w:id="8149" w:author="Author"/>
        </w:trPr>
        <w:tc>
          <w:tcPr>
            <w:tcW w:w="200" w:type="dxa"/>
          </w:tcPr>
          <w:p w14:paraId="40590A47" w14:textId="77777777" w:rsidR="008E2843" w:rsidRPr="001D20DB" w:rsidDel="00E51939" w:rsidRDefault="008E2843" w:rsidP="00B820C4">
            <w:pPr>
              <w:pStyle w:val="tablehead"/>
              <w:suppressAutoHyphens/>
              <w:rPr>
                <w:del w:id="8150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EC1B96" w14:textId="77777777" w:rsidR="008E2843" w:rsidRPr="001D20DB" w:rsidDel="00E51939" w:rsidRDefault="008E2843" w:rsidP="00B820C4">
            <w:pPr>
              <w:pStyle w:val="tablehead"/>
              <w:suppressAutoHyphens/>
              <w:rPr>
                <w:del w:id="8151" w:author="Author"/>
              </w:rPr>
            </w:pPr>
            <w:del w:id="8152" w:author="Author">
              <w:r w:rsidRPr="001D20DB" w:rsidDel="00E51939">
                <w:delText>Acts, Errors Or Omissions Base Loss Cost</w:delText>
              </w:r>
            </w:del>
          </w:p>
        </w:tc>
      </w:tr>
      <w:tr w:rsidR="008E2843" w:rsidRPr="001D20DB" w:rsidDel="00E51939" w14:paraId="45BA1909" w14:textId="77777777" w:rsidTr="00A15CFF">
        <w:trPr>
          <w:cantSplit/>
          <w:trHeight w:val="190"/>
          <w:del w:id="8153" w:author="Author"/>
        </w:trPr>
        <w:tc>
          <w:tcPr>
            <w:tcW w:w="200" w:type="dxa"/>
          </w:tcPr>
          <w:p w14:paraId="2597A6FA" w14:textId="77777777" w:rsidR="008E2843" w:rsidRPr="001D20DB" w:rsidDel="00E51939" w:rsidRDefault="008E2843" w:rsidP="00B820C4">
            <w:pPr>
              <w:pStyle w:val="tabletext11"/>
              <w:suppressAutoHyphens/>
              <w:rPr>
                <w:del w:id="8154" w:author="Author"/>
              </w:rPr>
            </w:pPr>
          </w:p>
        </w:tc>
        <w:tc>
          <w:tcPr>
            <w:tcW w:w="2410" w:type="dxa"/>
            <w:tcBorders>
              <w:left w:val="single" w:sz="6" w:space="0" w:color="auto"/>
              <w:bottom w:val="single" w:sz="6" w:space="0" w:color="auto"/>
            </w:tcBorders>
          </w:tcPr>
          <w:p w14:paraId="45ED7ED1" w14:textId="77777777" w:rsidR="008E2843" w:rsidRPr="001D20DB" w:rsidDel="00E51939" w:rsidRDefault="008E2843" w:rsidP="00B820C4">
            <w:pPr>
              <w:pStyle w:val="tabletext11"/>
              <w:suppressAutoHyphens/>
              <w:jc w:val="right"/>
              <w:rPr>
                <w:del w:id="8155" w:author="Author"/>
              </w:rPr>
            </w:pPr>
            <w:del w:id="8156" w:author="Author">
              <w:r w:rsidRPr="001D20DB" w:rsidDel="00E51939">
                <w:delText>$</w:delText>
              </w:r>
            </w:del>
          </w:p>
        </w:tc>
        <w:tc>
          <w:tcPr>
            <w:tcW w:w="2390" w:type="dxa"/>
            <w:tcBorders>
              <w:bottom w:val="single" w:sz="6" w:space="0" w:color="auto"/>
              <w:right w:val="single" w:sz="6" w:space="0" w:color="auto"/>
            </w:tcBorders>
          </w:tcPr>
          <w:p w14:paraId="4326E208" w14:textId="77777777" w:rsidR="008E2843" w:rsidRPr="001D20DB" w:rsidDel="00E51939" w:rsidRDefault="008E2843" w:rsidP="00B820C4">
            <w:pPr>
              <w:pStyle w:val="tabletext11"/>
              <w:suppressAutoHyphens/>
              <w:rPr>
                <w:del w:id="8157" w:author="Author"/>
              </w:rPr>
            </w:pPr>
            <w:del w:id="8158" w:author="Author">
              <w:r w:rsidRPr="001D20DB" w:rsidDel="00E51939">
                <w:delText>28</w:delText>
              </w:r>
            </w:del>
          </w:p>
        </w:tc>
      </w:tr>
    </w:tbl>
    <w:p w14:paraId="0F5F36BA" w14:textId="77777777" w:rsidR="008E2843" w:rsidRDefault="008E2843" w:rsidP="00B820C4">
      <w:pPr>
        <w:pStyle w:val="tablecaption"/>
        <w:suppressAutoHyphens/>
      </w:pPr>
      <w:del w:id="8159" w:author="Author">
        <w:r w:rsidRPr="001D20DB" w:rsidDel="00E51939">
          <w:delText>Table 49.D.2.a.(LC) Acts, Errors Or Omissions Liability Coverages Loss Cost</w:delText>
        </w:r>
      </w:del>
    </w:p>
    <w:p w14:paraId="52C349D9" w14:textId="77777777" w:rsidR="008E2843" w:rsidRDefault="008E2843" w:rsidP="00B820C4">
      <w:pPr>
        <w:pStyle w:val="isonormal"/>
        <w:jc w:val="left"/>
      </w:pPr>
    </w:p>
    <w:p w14:paraId="28F4E03A" w14:textId="77777777" w:rsidR="008E2843" w:rsidRDefault="008E2843" w:rsidP="00B820C4">
      <w:pPr>
        <w:pStyle w:val="isonormal"/>
        <w:sectPr w:rsidR="008E2843" w:rsidSect="00A15CFF">
          <w:pgSz w:w="12240" w:h="15840" w:code="1"/>
          <w:pgMar w:top="1735" w:right="960" w:bottom="1560" w:left="1200" w:header="575" w:footer="480" w:gutter="0"/>
          <w:cols w:space="480"/>
          <w:docGrid w:linePitch="326"/>
        </w:sectPr>
      </w:pPr>
    </w:p>
    <w:p w14:paraId="554AD51B" w14:textId="77777777" w:rsidR="008E2843" w:rsidRPr="00A3368A" w:rsidDel="00910985" w:rsidRDefault="008E2843" w:rsidP="00B820C4">
      <w:pPr>
        <w:pStyle w:val="boxrule"/>
        <w:rPr>
          <w:del w:id="8160" w:author="Author"/>
        </w:rPr>
      </w:pPr>
      <w:del w:id="8161" w:author="Author">
        <w:r w:rsidRPr="00A3368A" w:rsidDel="00910985">
          <w:delText>70.  FINANCED AUTOS</w:delText>
        </w:r>
      </w:del>
    </w:p>
    <w:p w14:paraId="32DE43F4" w14:textId="77777777" w:rsidR="008E2843" w:rsidRPr="00A3368A" w:rsidDel="00910985" w:rsidRDefault="008E2843" w:rsidP="00B820C4">
      <w:pPr>
        <w:pStyle w:val="isonormal"/>
        <w:rPr>
          <w:del w:id="8162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47"/>
        <w:gridCol w:w="528"/>
        <w:gridCol w:w="133"/>
        <w:gridCol w:w="293"/>
        <w:gridCol w:w="474"/>
        <w:gridCol w:w="241"/>
        <w:gridCol w:w="299"/>
        <w:gridCol w:w="540"/>
        <w:gridCol w:w="169"/>
        <w:gridCol w:w="281"/>
        <w:gridCol w:w="540"/>
        <w:gridCol w:w="187"/>
        <w:gridCol w:w="311"/>
        <w:gridCol w:w="492"/>
        <w:gridCol w:w="205"/>
        <w:gridCol w:w="245"/>
        <w:gridCol w:w="540"/>
        <w:gridCol w:w="223"/>
        <w:gridCol w:w="293"/>
        <w:gridCol w:w="500"/>
        <w:gridCol w:w="154"/>
        <w:gridCol w:w="360"/>
        <w:gridCol w:w="540"/>
        <w:gridCol w:w="195"/>
      </w:tblGrid>
      <w:tr w:rsidR="008E2843" w:rsidRPr="00A3368A" w:rsidDel="00910985" w14:paraId="07CD058C" w14:textId="77777777" w:rsidTr="00A15CFF">
        <w:trPr>
          <w:cantSplit/>
          <w:trHeight w:val="190"/>
          <w:del w:id="8163" w:author="Author"/>
        </w:trPr>
        <w:tc>
          <w:tcPr>
            <w:tcW w:w="200" w:type="dxa"/>
          </w:tcPr>
          <w:p w14:paraId="13E1A4A3" w14:textId="77777777" w:rsidR="008E2843" w:rsidRPr="00A3368A" w:rsidDel="00910985" w:rsidRDefault="008E2843" w:rsidP="00B820C4">
            <w:pPr>
              <w:pStyle w:val="tablehead"/>
              <w:rPr>
                <w:del w:id="8164" w:author="Author"/>
              </w:rPr>
            </w:pPr>
          </w:p>
        </w:tc>
        <w:tc>
          <w:tcPr>
            <w:tcW w:w="10106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275AF25" w14:textId="77777777" w:rsidR="008E2843" w:rsidRPr="00A3368A" w:rsidDel="00910985" w:rsidRDefault="008E2843" w:rsidP="00B820C4">
            <w:pPr>
              <w:pStyle w:val="tablehead"/>
              <w:rPr>
                <w:del w:id="8165" w:author="Author"/>
              </w:rPr>
            </w:pPr>
            <w:del w:id="8166" w:author="Author">
              <w:r w:rsidRPr="00A3368A" w:rsidDel="00910985">
                <w:delText>Single Interest Coverage</w:delText>
              </w:r>
            </w:del>
          </w:p>
        </w:tc>
      </w:tr>
      <w:tr w:rsidR="008E2843" w:rsidRPr="00A3368A" w:rsidDel="00910985" w14:paraId="50383292" w14:textId="77777777" w:rsidTr="00A15CFF">
        <w:trPr>
          <w:cantSplit/>
          <w:trHeight w:val="190"/>
          <w:del w:id="8167" w:author="Author"/>
        </w:trPr>
        <w:tc>
          <w:tcPr>
            <w:tcW w:w="200" w:type="dxa"/>
            <w:vMerge w:val="restart"/>
          </w:tcPr>
          <w:p w14:paraId="5F5A7CF0" w14:textId="77777777" w:rsidR="008E2843" w:rsidRPr="00A3368A" w:rsidDel="00910985" w:rsidRDefault="008E2843" w:rsidP="00B820C4">
            <w:pPr>
              <w:pStyle w:val="tablehead"/>
              <w:rPr>
                <w:del w:id="8168" w:author="Author"/>
              </w:rPr>
            </w:pPr>
            <w:del w:id="8169" w:author="Author">
              <w:r w:rsidRPr="00A3368A" w:rsidDel="00910985">
                <w:br/>
              </w:r>
              <w:r w:rsidRPr="00A3368A" w:rsidDel="00910985">
                <w:br/>
              </w:r>
              <w:r w:rsidRPr="00A3368A" w:rsidDel="00910985">
                <w:br/>
              </w:r>
              <w:r w:rsidRPr="00A3368A" w:rsidDel="00910985">
                <w:br/>
              </w:r>
            </w:del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D77DC0E" w14:textId="77777777" w:rsidR="008E2843" w:rsidRPr="00A3368A" w:rsidDel="00910985" w:rsidRDefault="008E2843" w:rsidP="00B820C4">
            <w:pPr>
              <w:pStyle w:val="tablehead"/>
              <w:rPr>
                <w:del w:id="8170" w:author="Author"/>
              </w:rPr>
            </w:pPr>
            <w:del w:id="8171" w:author="Author">
              <w:r w:rsidRPr="00A3368A" w:rsidDel="00910985">
                <w:delText>Original Unpaid</w:delText>
              </w:r>
              <w:r w:rsidRPr="00A3368A" w:rsidDel="00910985">
                <w:br/>
                <w:delText>Balance Including</w:delText>
              </w:r>
              <w:r w:rsidRPr="00A3368A" w:rsidDel="00910985">
                <w:br/>
                <w:delText>Finance Charges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41C8E5" w14:textId="77777777" w:rsidR="008E2843" w:rsidRPr="00A3368A" w:rsidDel="00910985" w:rsidRDefault="008E2843" w:rsidP="00B820C4">
            <w:pPr>
              <w:pStyle w:val="tablehead"/>
              <w:rPr>
                <w:del w:id="8172" w:author="Author"/>
              </w:rPr>
            </w:pPr>
            <w:del w:id="8173" w:author="Author">
              <w:r w:rsidRPr="00A3368A" w:rsidDel="00910985">
                <w:delText>Comprehensive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C4E1CA" w14:textId="77777777" w:rsidR="008E2843" w:rsidRPr="00A3368A" w:rsidDel="00910985" w:rsidRDefault="008E2843" w:rsidP="00B820C4">
            <w:pPr>
              <w:pStyle w:val="tablehead"/>
              <w:rPr>
                <w:del w:id="8174" w:author="Author"/>
              </w:rPr>
            </w:pPr>
            <w:del w:id="8175" w:author="Author">
              <w:r w:rsidRPr="00A3368A" w:rsidDel="00910985">
                <w:delText>Collision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16F21A" w14:textId="77777777" w:rsidR="008E2843" w:rsidRPr="00A3368A" w:rsidDel="00910985" w:rsidRDefault="008E2843" w:rsidP="00B820C4">
            <w:pPr>
              <w:pStyle w:val="tablehead"/>
              <w:rPr>
                <w:del w:id="8176" w:author="Author"/>
              </w:rPr>
            </w:pPr>
            <w:del w:id="8177" w:author="Author">
              <w:r w:rsidRPr="00A3368A" w:rsidDel="00910985">
                <w:delText>Fire And Theft</w:delText>
              </w:r>
            </w:del>
          </w:p>
        </w:tc>
        <w:tc>
          <w:tcPr>
            <w:tcW w:w="20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52A2B0" w14:textId="77777777" w:rsidR="008E2843" w:rsidRPr="00A3368A" w:rsidDel="00910985" w:rsidRDefault="008E2843" w:rsidP="00B820C4">
            <w:pPr>
              <w:pStyle w:val="tablehead"/>
              <w:rPr>
                <w:del w:id="8178" w:author="Author"/>
              </w:rPr>
            </w:pPr>
            <w:del w:id="8179" w:author="Author">
              <w:r w:rsidRPr="00A3368A" w:rsidDel="00910985">
                <w:delText>Conversion,</w:delText>
              </w:r>
              <w:r w:rsidRPr="00A3368A" w:rsidDel="00910985">
                <w:br/>
                <w:delText>Embezzlement</w:delText>
              </w:r>
              <w:r w:rsidRPr="00A3368A" w:rsidDel="00910985">
                <w:br/>
                <w:delText>And Secretion</w:delText>
              </w:r>
            </w:del>
          </w:p>
        </w:tc>
      </w:tr>
      <w:tr w:rsidR="008E2843" w:rsidRPr="00A3368A" w:rsidDel="00910985" w14:paraId="304E0386" w14:textId="77777777" w:rsidTr="00A15CFF">
        <w:trPr>
          <w:cantSplit/>
          <w:trHeight w:val="190"/>
          <w:del w:id="8180" w:author="Author"/>
        </w:trPr>
        <w:tc>
          <w:tcPr>
            <w:tcW w:w="200" w:type="dxa"/>
            <w:vMerge/>
          </w:tcPr>
          <w:p w14:paraId="16F8F5F7" w14:textId="77777777" w:rsidR="008E2843" w:rsidRPr="00A3368A" w:rsidDel="00910985" w:rsidRDefault="008E2843" w:rsidP="00B820C4">
            <w:pPr>
              <w:pStyle w:val="tablehead"/>
              <w:rPr>
                <w:del w:id="8181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0BFEC" w14:textId="77777777" w:rsidR="008E2843" w:rsidRPr="00A3368A" w:rsidDel="00910985" w:rsidRDefault="008E2843" w:rsidP="00B820C4">
            <w:pPr>
              <w:pStyle w:val="tablehead"/>
              <w:rPr>
                <w:del w:id="8182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CFAD9A" w14:textId="77777777" w:rsidR="008E2843" w:rsidRPr="00A3368A" w:rsidDel="00910985" w:rsidRDefault="008E2843" w:rsidP="00B820C4">
            <w:pPr>
              <w:pStyle w:val="tablehead"/>
              <w:rPr>
                <w:del w:id="8183" w:author="Author"/>
              </w:rPr>
            </w:pPr>
            <w:del w:id="8184" w:author="Author">
              <w:r w:rsidRPr="00A3368A" w:rsidDel="00910985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43EA39" w14:textId="77777777" w:rsidR="008E2843" w:rsidRPr="00A3368A" w:rsidDel="00910985" w:rsidRDefault="008E2843" w:rsidP="00B820C4">
            <w:pPr>
              <w:pStyle w:val="tablehead"/>
              <w:rPr>
                <w:del w:id="8185" w:author="Author"/>
              </w:rPr>
            </w:pPr>
            <w:del w:id="8186" w:author="Author">
              <w:r w:rsidRPr="00A3368A" w:rsidDel="00910985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7D8186" w14:textId="77777777" w:rsidR="008E2843" w:rsidRPr="00A3368A" w:rsidDel="00910985" w:rsidRDefault="008E2843" w:rsidP="00B820C4">
            <w:pPr>
              <w:pStyle w:val="tablehead"/>
              <w:rPr>
                <w:del w:id="8187" w:author="Author"/>
              </w:rPr>
            </w:pPr>
            <w:del w:id="8188" w:author="Author">
              <w:r w:rsidRPr="00A3368A" w:rsidDel="00910985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DEABFA" w14:textId="77777777" w:rsidR="008E2843" w:rsidRPr="00A3368A" w:rsidDel="00910985" w:rsidRDefault="008E2843" w:rsidP="00B820C4">
            <w:pPr>
              <w:pStyle w:val="tablehead"/>
              <w:rPr>
                <w:del w:id="8189" w:author="Author"/>
              </w:rPr>
            </w:pPr>
            <w:del w:id="8190" w:author="Author">
              <w:r w:rsidRPr="00A3368A" w:rsidDel="00910985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78556E" w14:textId="77777777" w:rsidR="008E2843" w:rsidRPr="00A3368A" w:rsidDel="00910985" w:rsidRDefault="008E2843" w:rsidP="00B820C4">
            <w:pPr>
              <w:pStyle w:val="tablehead"/>
              <w:rPr>
                <w:del w:id="8191" w:author="Author"/>
              </w:rPr>
            </w:pPr>
            <w:del w:id="8192" w:author="Author">
              <w:r w:rsidRPr="00A3368A" w:rsidDel="00910985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726554" w14:textId="77777777" w:rsidR="008E2843" w:rsidRPr="00A3368A" w:rsidDel="00910985" w:rsidRDefault="008E2843" w:rsidP="00B820C4">
            <w:pPr>
              <w:pStyle w:val="tablehead"/>
              <w:rPr>
                <w:del w:id="8193" w:author="Author"/>
              </w:rPr>
            </w:pPr>
            <w:del w:id="8194" w:author="Author">
              <w:r w:rsidRPr="00A3368A" w:rsidDel="00910985">
                <w:delText>Used</w:delText>
              </w:r>
            </w:del>
          </w:p>
        </w:tc>
        <w:tc>
          <w:tcPr>
            <w:tcW w:w="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A637D5" w14:textId="77777777" w:rsidR="008E2843" w:rsidRPr="00A3368A" w:rsidDel="00910985" w:rsidRDefault="008E2843" w:rsidP="00B820C4">
            <w:pPr>
              <w:pStyle w:val="tablehead"/>
              <w:rPr>
                <w:del w:id="8195" w:author="Author"/>
              </w:rPr>
            </w:pPr>
            <w:del w:id="8196" w:author="Author">
              <w:r w:rsidRPr="00A3368A" w:rsidDel="00910985">
                <w:delText>New</w:delText>
              </w:r>
            </w:del>
          </w:p>
        </w:tc>
        <w:tc>
          <w:tcPr>
            <w:tcW w:w="10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4B8CAEF" w14:textId="77777777" w:rsidR="008E2843" w:rsidRPr="00A3368A" w:rsidDel="00910985" w:rsidRDefault="008E2843" w:rsidP="00B820C4">
            <w:pPr>
              <w:pStyle w:val="tablehead"/>
              <w:rPr>
                <w:del w:id="8197" w:author="Author"/>
              </w:rPr>
            </w:pPr>
            <w:del w:id="8198" w:author="Author">
              <w:r w:rsidRPr="00A3368A" w:rsidDel="00910985">
                <w:delText>Used</w:delText>
              </w:r>
            </w:del>
          </w:p>
        </w:tc>
      </w:tr>
      <w:tr w:rsidR="008E2843" w:rsidRPr="00A3368A" w:rsidDel="00910985" w14:paraId="2175AEF1" w14:textId="77777777" w:rsidTr="00A15CFF">
        <w:trPr>
          <w:cantSplit/>
          <w:trHeight w:val="190"/>
          <w:del w:id="8199" w:author="Author"/>
        </w:trPr>
        <w:tc>
          <w:tcPr>
            <w:tcW w:w="200" w:type="dxa"/>
          </w:tcPr>
          <w:p w14:paraId="3BE9F735" w14:textId="77777777" w:rsidR="008E2843" w:rsidRPr="00A3368A" w:rsidDel="00910985" w:rsidRDefault="008E2843" w:rsidP="00B820C4">
            <w:pPr>
              <w:pStyle w:val="terr2colblock1"/>
              <w:rPr>
                <w:del w:id="8200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19BD89B1" w14:textId="77777777" w:rsidR="008E2843" w:rsidRPr="00A3368A" w:rsidDel="00910985" w:rsidRDefault="008E2843" w:rsidP="00B820C4">
            <w:pPr>
              <w:pStyle w:val="terr2colblock1"/>
              <w:jc w:val="right"/>
              <w:rPr>
                <w:del w:id="8201" w:author="Author"/>
              </w:rPr>
            </w:pPr>
            <w:del w:id="8202" w:author="Author">
              <w:r w:rsidRPr="00A3368A" w:rsidDel="00910985">
                <w:delText>$</w:delText>
              </w:r>
            </w:del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17581230" w14:textId="77777777" w:rsidR="008E2843" w:rsidRPr="00A3368A" w:rsidDel="00910985" w:rsidRDefault="008E2843" w:rsidP="00B820C4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8203" w:author="Author"/>
              </w:rPr>
            </w:pPr>
            <w:del w:id="8204" w:author="Author">
              <w:r w:rsidRPr="00A3368A" w:rsidDel="00910985">
                <w:delText>0</w:delText>
              </w:r>
            </w:del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28BE6879" w14:textId="77777777" w:rsidR="008E2843" w:rsidRPr="00A3368A" w:rsidDel="00910985" w:rsidRDefault="008E2843" w:rsidP="00B820C4">
            <w:pPr>
              <w:pStyle w:val="terr2colblock1"/>
              <w:rPr>
                <w:del w:id="8205" w:author="Author"/>
              </w:rPr>
            </w:pPr>
            <w:del w:id="8206" w:author="Author">
              <w:r w:rsidRPr="00A3368A" w:rsidDel="00910985">
                <w:delText>–</w:delText>
              </w:r>
            </w:del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2BBAA3CE" w14:textId="77777777" w:rsidR="008E2843" w:rsidRPr="00A3368A" w:rsidDel="00910985" w:rsidRDefault="008E2843" w:rsidP="00B820C4">
            <w:pPr>
              <w:pStyle w:val="terr2colblock1"/>
              <w:tabs>
                <w:tab w:val="decimal" w:pos="425"/>
              </w:tabs>
              <w:rPr>
                <w:del w:id="8207" w:author="Author"/>
              </w:rPr>
            </w:pPr>
            <w:del w:id="8208" w:author="Author">
              <w:r w:rsidRPr="00A3368A" w:rsidDel="00910985">
                <w:delText>1,500</w:delText>
              </w:r>
            </w:del>
          </w:p>
        </w:tc>
        <w:tc>
          <w:tcPr>
            <w:tcW w:w="347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22AD201" w14:textId="77777777" w:rsidR="008E2843" w:rsidRPr="00A3368A" w:rsidDel="00910985" w:rsidRDefault="008E2843" w:rsidP="00B820C4">
            <w:pPr>
              <w:pStyle w:val="terr2colblock1"/>
              <w:tabs>
                <w:tab w:val="decimal" w:pos="100"/>
              </w:tabs>
              <w:jc w:val="right"/>
              <w:rPr>
                <w:del w:id="8209" w:author="Author"/>
              </w:rPr>
            </w:pPr>
            <w:del w:id="8210" w:author="Author">
              <w:r w:rsidRPr="00A3368A" w:rsidDel="00910985">
                <w:delText>$</w:delText>
              </w:r>
            </w:del>
          </w:p>
        </w:tc>
        <w:tc>
          <w:tcPr>
            <w:tcW w:w="528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FC744BC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11" w:author="Author"/>
              </w:rPr>
            </w:pPr>
            <w:del w:id="8212" w:author="Author">
              <w:r w:rsidRPr="00A3368A" w:rsidDel="00910985">
                <w:delText>13</w:delText>
              </w:r>
            </w:del>
          </w:p>
        </w:tc>
        <w:tc>
          <w:tcPr>
            <w:tcW w:w="133" w:type="dxa"/>
            <w:tcBorders>
              <w:top w:val="single" w:sz="6" w:space="0" w:color="auto"/>
              <w:right w:val="single" w:sz="6" w:space="0" w:color="auto"/>
            </w:tcBorders>
          </w:tcPr>
          <w:p w14:paraId="0AA4A802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13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9CE01AE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14" w:author="Author"/>
              </w:rPr>
            </w:pPr>
            <w:del w:id="8215" w:author="Author">
              <w:r w:rsidRPr="00A3368A" w:rsidDel="00910985">
                <w:delText>$</w:delText>
              </w:r>
            </w:del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F236FD1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16" w:author="Author"/>
              </w:rPr>
            </w:pPr>
            <w:del w:id="8217" w:author="Author">
              <w:r w:rsidRPr="00A3368A" w:rsidDel="00910985">
                <w:delText>14</w:delText>
              </w:r>
            </w:del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2D856537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18" w:author="Author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7188C2F9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19" w:author="Author"/>
              </w:rPr>
            </w:pPr>
            <w:del w:id="8220" w:author="Author">
              <w:r w:rsidRPr="00A3368A" w:rsidDel="00910985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6ACBC0D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21" w:author="Author"/>
              </w:rPr>
            </w:pPr>
            <w:del w:id="8222" w:author="Author">
              <w:r w:rsidRPr="00A3368A" w:rsidDel="00910985">
                <w:delText>43</w:delText>
              </w:r>
            </w:del>
          </w:p>
        </w:tc>
        <w:tc>
          <w:tcPr>
            <w:tcW w:w="169" w:type="dxa"/>
            <w:tcBorders>
              <w:top w:val="single" w:sz="6" w:space="0" w:color="auto"/>
              <w:right w:val="single" w:sz="6" w:space="0" w:color="auto"/>
            </w:tcBorders>
          </w:tcPr>
          <w:p w14:paraId="4BB70049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23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692C7E3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24" w:author="Author"/>
              </w:rPr>
            </w:pPr>
            <w:del w:id="8225" w:author="Author">
              <w:r w:rsidRPr="00A3368A" w:rsidDel="00910985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80B215D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26" w:author="Author"/>
              </w:rPr>
            </w:pPr>
            <w:del w:id="8227" w:author="Author">
              <w:r w:rsidRPr="00A3368A" w:rsidDel="00910985">
                <w:delText>45</w:delText>
              </w:r>
            </w:del>
          </w:p>
        </w:tc>
        <w:tc>
          <w:tcPr>
            <w:tcW w:w="187" w:type="dxa"/>
            <w:tcBorders>
              <w:top w:val="single" w:sz="6" w:space="0" w:color="auto"/>
              <w:right w:val="single" w:sz="6" w:space="0" w:color="auto"/>
            </w:tcBorders>
          </w:tcPr>
          <w:p w14:paraId="2E0BB4B8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28" w:author="Author"/>
              </w:rPr>
            </w:pPr>
          </w:p>
        </w:tc>
        <w:tc>
          <w:tcPr>
            <w:tcW w:w="311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220B8B5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29" w:author="Author"/>
              </w:rPr>
            </w:pPr>
            <w:del w:id="8230" w:author="Author">
              <w:r w:rsidRPr="00A3368A" w:rsidDel="00910985">
                <w:delText>$</w:delText>
              </w:r>
            </w:del>
          </w:p>
        </w:tc>
        <w:tc>
          <w:tcPr>
            <w:tcW w:w="492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C5AC4A2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31" w:author="Author"/>
              </w:rPr>
            </w:pPr>
            <w:del w:id="8232" w:author="Author">
              <w:r w:rsidRPr="00A3368A" w:rsidDel="00910985">
                <w:delText>7</w:delText>
              </w:r>
            </w:del>
          </w:p>
        </w:tc>
        <w:tc>
          <w:tcPr>
            <w:tcW w:w="205" w:type="dxa"/>
            <w:tcBorders>
              <w:top w:val="single" w:sz="6" w:space="0" w:color="auto"/>
              <w:right w:val="single" w:sz="6" w:space="0" w:color="auto"/>
            </w:tcBorders>
          </w:tcPr>
          <w:p w14:paraId="11363C44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33" w:author="Author"/>
              </w:rPr>
            </w:pPr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8B2C621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34" w:author="Author"/>
              </w:rPr>
            </w:pPr>
            <w:del w:id="8235" w:author="Author">
              <w:r w:rsidRPr="00A3368A" w:rsidDel="00910985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67E07E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36" w:author="Author"/>
              </w:rPr>
            </w:pPr>
            <w:del w:id="8237" w:author="Author">
              <w:r w:rsidRPr="00A3368A" w:rsidDel="00910985">
                <w:delText>7</w:delText>
              </w:r>
            </w:del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051C08F6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38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F9067E9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39" w:author="Author"/>
              </w:rPr>
            </w:pPr>
            <w:del w:id="8240" w:author="Author">
              <w:r w:rsidRPr="00A3368A" w:rsidDel="00910985">
                <w:delText>$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1EF255F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41" w:author="Author"/>
              </w:rPr>
            </w:pPr>
            <w:del w:id="8242" w:author="Author">
              <w:r w:rsidRPr="00A3368A" w:rsidDel="00910985">
                <w:delText>4</w:delText>
              </w:r>
            </w:del>
          </w:p>
        </w:tc>
        <w:tc>
          <w:tcPr>
            <w:tcW w:w="154" w:type="dxa"/>
            <w:tcBorders>
              <w:top w:val="single" w:sz="6" w:space="0" w:color="auto"/>
              <w:right w:val="single" w:sz="6" w:space="0" w:color="auto"/>
            </w:tcBorders>
          </w:tcPr>
          <w:p w14:paraId="4E796B2D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4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3118A00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44" w:author="Author"/>
              </w:rPr>
            </w:pPr>
            <w:del w:id="8245" w:author="Author">
              <w:r w:rsidRPr="00A3368A" w:rsidDel="00910985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2E7D4A6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46" w:author="Author"/>
              </w:rPr>
            </w:pPr>
            <w:del w:id="8247" w:author="Author">
              <w:r w:rsidRPr="00A3368A" w:rsidDel="00910985">
                <w:delText>5</w:delText>
              </w:r>
            </w:del>
          </w:p>
        </w:tc>
        <w:tc>
          <w:tcPr>
            <w:tcW w:w="195" w:type="dxa"/>
            <w:tcBorders>
              <w:top w:val="single" w:sz="6" w:space="0" w:color="auto"/>
              <w:right w:val="single" w:sz="6" w:space="0" w:color="auto"/>
            </w:tcBorders>
          </w:tcPr>
          <w:p w14:paraId="42D5DC6A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48" w:author="Author"/>
              </w:rPr>
            </w:pPr>
          </w:p>
        </w:tc>
      </w:tr>
      <w:tr w:rsidR="008E2843" w:rsidRPr="00A3368A" w:rsidDel="00910985" w14:paraId="2955FA0B" w14:textId="77777777" w:rsidTr="00A15CFF">
        <w:trPr>
          <w:cantSplit/>
          <w:trHeight w:val="190"/>
          <w:del w:id="8249" w:author="Author"/>
        </w:trPr>
        <w:tc>
          <w:tcPr>
            <w:tcW w:w="200" w:type="dxa"/>
          </w:tcPr>
          <w:p w14:paraId="3AC524A0" w14:textId="77777777" w:rsidR="008E2843" w:rsidRPr="00A3368A" w:rsidDel="00910985" w:rsidRDefault="008E2843" w:rsidP="00B820C4">
            <w:pPr>
              <w:pStyle w:val="terr2colblock1"/>
              <w:rPr>
                <w:del w:id="825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81AD622" w14:textId="77777777" w:rsidR="008E2843" w:rsidRPr="00A3368A" w:rsidDel="00910985" w:rsidRDefault="008E2843" w:rsidP="00B820C4">
            <w:pPr>
              <w:pStyle w:val="terr2colblock1"/>
              <w:jc w:val="right"/>
              <w:rPr>
                <w:del w:id="8251" w:author="Author"/>
              </w:rPr>
            </w:pPr>
          </w:p>
        </w:tc>
        <w:tc>
          <w:tcPr>
            <w:tcW w:w="630" w:type="dxa"/>
          </w:tcPr>
          <w:p w14:paraId="78959F2E" w14:textId="77777777" w:rsidR="008E2843" w:rsidRPr="00A3368A" w:rsidDel="00910985" w:rsidRDefault="008E2843" w:rsidP="00B820C4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8252" w:author="Author"/>
              </w:rPr>
            </w:pPr>
            <w:del w:id="8253" w:author="Author">
              <w:r w:rsidRPr="00A3368A" w:rsidDel="00910985">
                <w:delText>1,501</w:delText>
              </w:r>
            </w:del>
          </w:p>
        </w:tc>
        <w:tc>
          <w:tcPr>
            <w:tcW w:w="180" w:type="dxa"/>
          </w:tcPr>
          <w:p w14:paraId="1F0896D5" w14:textId="77777777" w:rsidR="008E2843" w:rsidRPr="00A3368A" w:rsidDel="00910985" w:rsidRDefault="008E2843" w:rsidP="00B820C4">
            <w:pPr>
              <w:pStyle w:val="terr2colblock1"/>
              <w:rPr>
                <w:del w:id="8254" w:author="Author"/>
              </w:rPr>
            </w:pPr>
            <w:del w:id="8255" w:author="Author">
              <w:r w:rsidRPr="00A3368A" w:rsidDel="00910985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78F2B3E" w14:textId="77777777" w:rsidR="008E2843" w:rsidRPr="00A3368A" w:rsidDel="00910985" w:rsidRDefault="008E2843" w:rsidP="00B820C4">
            <w:pPr>
              <w:pStyle w:val="terr2colblock1"/>
              <w:tabs>
                <w:tab w:val="decimal" w:pos="425"/>
              </w:tabs>
              <w:rPr>
                <w:del w:id="8256" w:author="Author"/>
              </w:rPr>
            </w:pPr>
            <w:del w:id="8257" w:author="Author">
              <w:r w:rsidRPr="00A3368A" w:rsidDel="00910985">
                <w:delText>2,000</w:delText>
              </w:r>
            </w:del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3A7AB667" w14:textId="77777777" w:rsidR="008E2843" w:rsidRPr="00A3368A" w:rsidDel="00910985" w:rsidRDefault="008E2843" w:rsidP="00B820C4">
            <w:pPr>
              <w:pStyle w:val="terr2colblock1"/>
              <w:tabs>
                <w:tab w:val="decimal" w:pos="100"/>
              </w:tabs>
              <w:jc w:val="right"/>
              <w:rPr>
                <w:del w:id="8258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10B44ED5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59" w:author="Author"/>
              </w:rPr>
            </w:pPr>
            <w:del w:id="8260" w:author="Author">
              <w:r w:rsidRPr="00A3368A" w:rsidDel="00910985">
                <w:delText>14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70410ACE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6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A488157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62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A96ADDD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63" w:author="Author"/>
              </w:rPr>
            </w:pPr>
            <w:del w:id="8264" w:author="Author">
              <w:r w:rsidRPr="00A3368A" w:rsidDel="00910985">
                <w:delText>15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198C729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6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7D1D3B7E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66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5805B8A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67" w:author="Author"/>
              </w:rPr>
            </w:pPr>
            <w:del w:id="8268" w:author="Author">
              <w:r w:rsidRPr="00A3368A" w:rsidDel="00910985">
                <w:delText>48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0844A643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6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4CAB05BF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70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58084D12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71" w:author="Author"/>
              </w:rPr>
            </w:pPr>
            <w:del w:id="8272" w:author="Author">
              <w:r w:rsidRPr="00A3368A" w:rsidDel="00910985">
                <w:delText>49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51819FD4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73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74DD5E41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74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6B75E670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75" w:author="Author"/>
              </w:rPr>
            </w:pPr>
            <w:del w:id="8276" w:author="Author">
              <w:r w:rsidRPr="00A3368A" w:rsidDel="00910985">
                <w:delText>8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25163639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77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602AF2F6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78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AB7A16E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79" w:author="Author"/>
              </w:rPr>
            </w:pPr>
            <w:del w:id="8280" w:author="Author">
              <w:r w:rsidRPr="00A3368A" w:rsidDel="00910985">
                <w:delText>9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1B8DF8A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8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C647E29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82" w:author="Author"/>
              </w:rPr>
            </w:pPr>
          </w:p>
        </w:tc>
        <w:tc>
          <w:tcPr>
            <w:tcW w:w="500" w:type="dxa"/>
            <w:tcBorders>
              <w:left w:val="nil"/>
            </w:tcBorders>
            <w:shd w:val="clear" w:color="auto" w:fill="auto"/>
          </w:tcPr>
          <w:p w14:paraId="4648BA3E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83" w:author="Author"/>
              </w:rPr>
            </w:pPr>
            <w:del w:id="8284" w:author="Author">
              <w:r w:rsidRPr="00A3368A" w:rsidDel="00910985">
                <w:delText>5</w:delText>
              </w:r>
            </w:del>
          </w:p>
        </w:tc>
        <w:tc>
          <w:tcPr>
            <w:tcW w:w="154" w:type="dxa"/>
            <w:tcBorders>
              <w:right w:val="single" w:sz="6" w:space="0" w:color="auto"/>
            </w:tcBorders>
          </w:tcPr>
          <w:p w14:paraId="6F1DC412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85" w:author="Author"/>
              </w:rPr>
            </w:pPr>
          </w:p>
        </w:tc>
        <w:tc>
          <w:tcPr>
            <w:tcW w:w="360" w:type="dxa"/>
            <w:tcBorders>
              <w:left w:val="single" w:sz="6" w:space="0" w:color="auto"/>
            </w:tcBorders>
            <w:shd w:val="clear" w:color="auto" w:fill="auto"/>
          </w:tcPr>
          <w:p w14:paraId="63F7E7CA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86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88416F6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87" w:author="Author"/>
              </w:rPr>
            </w:pPr>
            <w:del w:id="8288" w:author="Author">
              <w:r w:rsidRPr="00A3368A" w:rsidDel="00910985">
                <w:delText>6</w:delText>
              </w:r>
            </w:del>
          </w:p>
        </w:tc>
        <w:tc>
          <w:tcPr>
            <w:tcW w:w="195" w:type="dxa"/>
            <w:tcBorders>
              <w:right w:val="single" w:sz="6" w:space="0" w:color="auto"/>
            </w:tcBorders>
          </w:tcPr>
          <w:p w14:paraId="3E71A865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289" w:author="Author"/>
              </w:rPr>
            </w:pPr>
          </w:p>
        </w:tc>
      </w:tr>
      <w:tr w:rsidR="008E2843" w:rsidRPr="00A3368A" w:rsidDel="00910985" w14:paraId="3DF525B9" w14:textId="77777777" w:rsidTr="00A15CFF">
        <w:trPr>
          <w:cantSplit/>
          <w:trHeight w:val="190"/>
          <w:del w:id="8290" w:author="Author"/>
        </w:trPr>
        <w:tc>
          <w:tcPr>
            <w:tcW w:w="200" w:type="dxa"/>
          </w:tcPr>
          <w:p w14:paraId="6266392F" w14:textId="77777777" w:rsidR="008E2843" w:rsidRPr="00A3368A" w:rsidDel="00910985" w:rsidRDefault="008E2843" w:rsidP="00B820C4">
            <w:pPr>
              <w:pStyle w:val="terr2colblock1"/>
              <w:rPr>
                <w:del w:id="829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6AC9AF7" w14:textId="77777777" w:rsidR="008E2843" w:rsidRPr="00A3368A" w:rsidDel="00910985" w:rsidRDefault="008E2843" w:rsidP="00B820C4">
            <w:pPr>
              <w:pStyle w:val="terr2colblock1"/>
              <w:jc w:val="right"/>
              <w:rPr>
                <w:del w:id="8292" w:author="Author"/>
              </w:rPr>
            </w:pPr>
          </w:p>
        </w:tc>
        <w:tc>
          <w:tcPr>
            <w:tcW w:w="630" w:type="dxa"/>
          </w:tcPr>
          <w:p w14:paraId="26C1B5DF" w14:textId="77777777" w:rsidR="008E2843" w:rsidRPr="00A3368A" w:rsidDel="00910985" w:rsidRDefault="008E2843" w:rsidP="00B820C4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8293" w:author="Author"/>
              </w:rPr>
            </w:pPr>
            <w:del w:id="8294" w:author="Author">
              <w:r w:rsidRPr="00A3368A" w:rsidDel="00910985">
                <w:delText>2,001</w:delText>
              </w:r>
            </w:del>
          </w:p>
        </w:tc>
        <w:tc>
          <w:tcPr>
            <w:tcW w:w="180" w:type="dxa"/>
          </w:tcPr>
          <w:p w14:paraId="706AF211" w14:textId="77777777" w:rsidR="008E2843" w:rsidRPr="00A3368A" w:rsidDel="00910985" w:rsidRDefault="008E2843" w:rsidP="00B820C4">
            <w:pPr>
              <w:pStyle w:val="terr2colblock1"/>
              <w:rPr>
                <w:del w:id="8295" w:author="Author"/>
              </w:rPr>
            </w:pPr>
            <w:del w:id="8296" w:author="Author">
              <w:r w:rsidRPr="00A3368A" w:rsidDel="00910985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1D57002" w14:textId="77777777" w:rsidR="008E2843" w:rsidRPr="00A3368A" w:rsidDel="00910985" w:rsidRDefault="008E2843" w:rsidP="00B820C4">
            <w:pPr>
              <w:pStyle w:val="terr2colblock1"/>
              <w:tabs>
                <w:tab w:val="decimal" w:pos="425"/>
              </w:tabs>
              <w:rPr>
                <w:del w:id="8297" w:author="Author"/>
              </w:rPr>
            </w:pPr>
            <w:del w:id="8298" w:author="Author">
              <w:r w:rsidRPr="00A3368A" w:rsidDel="00910985">
                <w:delText>2,500</w:delText>
              </w:r>
            </w:del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0436E40F" w14:textId="77777777" w:rsidR="008E2843" w:rsidRPr="00A3368A" w:rsidDel="00910985" w:rsidRDefault="008E2843" w:rsidP="00B820C4">
            <w:pPr>
              <w:pStyle w:val="terr2colblock1"/>
              <w:tabs>
                <w:tab w:val="decimal" w:pos="100"/>
              </w:tabs>
              <w:jc w:val="right"/>
              <w:rPr>
                <w:del w:id="8299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48D7B312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00" w:author="Author"/>
              </w:rPr>
            </w:pPr>
            <w:del w:id="8301" w:author="Author">
              <w:r w:rsidRPr="00A3368A" w:rsidDel="00910985">
                <w:delText>17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15FD860B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0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A0C18EE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03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D25407E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04" w:author="Author"/>
              </w:rPr>
            </w:pPr>
            <w:del w:id="8305" w:author="Author">
              <w:r w:rsidRPr="00A3368A" w:rsidDel="00910985">
                <w:delText>18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9282068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06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336FE85C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07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731DC33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08" w:author="Author"/>
              </w:rPr>
            </w:pPr>
            <w:del w:id="8309" w:author="Author">
              <w:r w:rsidRPr="00A3368A" w:rsidDel="00910985">
                <w:delText>55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7ED97501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1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776A9774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11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4F413327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12" w:author="Author"/>
              </w:rPr>
            </w:pPr>
            <w:del w:id="8313" w:author="Author">
              <w:r w:rsidRPr="00A3368A" w:rsidDel="00910985">
                <w:delText>57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13543C4F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14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219A4DB6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15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37A3FCA2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16" w:author="Author"/>
              </w:rPr>
            </w:pPr>
            <w:del w:id="8317" w:author="Author">
              <w:r w:rsidRPr="00A3368A" w:rsidDel="00910985">
                <w:delText>9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291FB190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18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3FEBAB91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19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4F21B3BD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20" w:author="Author"/>
              </w:rPr>
            </w:pPr>
            <w:del w:id="8321" w:author="Author">
              <w:r w:rsidRPr="00A3368A" w:rsidDel="00910985">
                <w:delText>10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AF9403C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2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7223130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23" w:author="Author"/>
              </w:rPr>
            </w:pPr>
          </w:p>
        </w:tc>
        <w:tc>
          <w:tcPr>
            <w:tcW w:w="500" w:type="dxa"/>
            <w:tcBorders>
              <w:left w:val="nil"/>
            </w:tcBorders>
            <w:shd w:val="clear" w:color="auto" w:fill="auto"/>
          </w:tcPr>
          <w:p w14:paraId="65C5CDC9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24" w:author="Author"/>
              </w:rPr>
            </w:pPr>
            <w:del w:id="8325" w:author="Author">
              <w:r w:rsidRPr="00A3368A" w:rsidDel="00910985">
                <w:delText>6</w:delText>
              </w:r>
            </w:del>
          </w:p>
        </w:tc>
        <w:tc>
          <w:tcPr>
            <w:tcW w:w="154" w:type="dxa"/>
            <w:tcBorders>
              <w:right w:val="single" w:sz="6" w:space="0" w:color="auto"/>
            </w:tcBorders>
          </w:tcPr>
          <w:p w14:paraId="70747F91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26" w:author="Author"/>
              </w:rPr>
            </w:pPr>
          </w:p>
        </w:tc>
        <w:tc>
          <w:tcPr>
            <w:tcW w:w="360" w:type="dxa"/>
            <w:tcBorders>
              <w:left w:val="single" w:sz="6" w:space="0" w:color="auto"/>
            </w:tcBorders>
            <w:shd w:val="clear" w:color="auto" w:fill="auto"/>
          </w:tcPr>
          <w:p w14:paraId="404EDEED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27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CCB10AD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28" w:author="Author"/>
              </w:rPr>
            </w:pPr>
            <w:del w:id="8329" w:author="Author">
              <w:r w:rsidRPr="00A3368A" w:rsidDel="00910985">
                <w:delText>6</w:delText>
              </w:r>
            </w:del>
          </w:p>
        </w:tc>
        <w:tc>
          <w:tcPr>
            <w:tcW w:w="195" w:type="dxa"/>
            <w:tcBorders>
              <w:right w:val="single" w:sz="6" w:space="0" w:color="auto"/>
            </w:tcBorders>
          </w:tcPr>
          <w:p w14:paraId="054B89E1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30" w:author="Author"/>
              </w:rPr>
            </w:pPr>
          </w:p>
        </w:tc>
      </w:tr>
      <w:tr w:rsidR="008E2843" w:rsidRPr="00A3368A" w:rsidDel="00910985" w14:paraId="060F95CE" w14:textId="77777777" w:rsidTr="00A15CFF">
        <w:trPr>
          <w:cantSplit/>
          <w:trHeight w:val="190"/>
          <w:del w:id="8331" w:author="Author"/>
        </w:trPr>
        <w:tc>
          <w:tcPr>
            <w:tcW w:w="200" w:type="dxa"/>
          </w:tcPr>
          <w:p w14:paraId="00B511C3" w14:textId="77777777" w:rsidR="008E2843" w:rsidRPr="00A3368A" w:rsidDel="00910985" w:rsidRDefault="008E2843" w:rsidP="00B820C4">
            <w:pPr>
              <w:pStyle w:val="terr2colblock1"/>
              <w:rPr>
                <w:del w:id="833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D771A5D" w14:textId="77777777" w:rsidR="008E2843" w:rsidRPr="00A3368A" w:rsidDel="00910985" w:rsidRDefault="008E2843" w:rsidP="00B820C4">
            <w:pPr>
              <w:pStyle w:val="terr2colblock1"/>
              <w:jc w:val="right"/>
              <w:rPr>
                <w:del w:id="8333" w:author="Author"/>
              </w:rPr>
            </w:pPr>
          </w:p>
        </w:tc>
        <w:tc>
          <w:tcPr>
            <w:tcW w:w="630" w:type="dxa"/>
          </w:tcPr>
          <w:p w14:paraId="1D3B484A" w14:textId="77777777" w:rsidR="008E2843" w:rsidRPr="00A3368A" w:rsidDel="00910985" w:rsidRDefault="008E2843" w:rsidP="00B820C4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8334" w:author="Author"/>
              </w:rPr>
            </w:pPr>
            <w:del w:id="8335" w:author="Author">
              <w:r w:rsidRPr="00A3368A" w:rsidDel="00910985">
                <w:delText>2,501</w:delText>
              </w:r>
            </w:del>
          </w:p>
        </w:tc>
        <w:tc>
          <w:tcPr>
            <w:tcW w:w="180" w:type="dxa"/>
          </w:tcPr>
          <w:p w14:paraId="06511069" w14:textId="77777777" w:rsidR="008E2843" w:rsidRPr="00A3368A" w:rsidDel="00910985" w:rsidRDefault="008E2843" w:rsidP="00B820C4">
            <w:pPr>
              <w:pStyle w:val="terr2colblock1"/>
              <w:rPr>
                <w:del w:id="8336" w:author="Author"/>
              </w:rPr>
            </w:pPr>
            <w:del w:id="8337" w:author="Author">
              <w:r w:rsidRPr="00A3368A" w:rsidDel="00910985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EEF313B" w14:textId="77777777" w:rsidR="008E2843" w:rsidRPr="00A3368A" w:rsidDel="00910985" w:rsidRDefault="008E2843" w:rsidP="00B820C4">
            <w:pPr>
              <w:pStyle w:val="terr2colblock1"/>
              <w:tabs>
                <w:tab w:val="decimal" w:pos="425"/>
              </w:tabs>
              <w:rPr>
                <w:del w:id="8338" w:author="Author"/>
              </w:rPr>
            </w:pPr>
            <w:del w:id="8339" w:author="Author">
              <w:r w:rsidRPr="00A3368A" w:rsidDel="00910985">
                <w:delText>3,000</w:delText>
              </w:r>
            </w:del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6940A143" w14:textId="77777777" w:rsidR="008E2843" w:rsidRPr="00A3368A" w:rsidDel="00910985" w:rsidRDefault="008E2843" w:rsidP="00B820C4">
            <w:pPr>
              <w:pStyle w:val="terr2colblock1"/>
              <w:tabs>
                <w:tab w:val="decimal" w:pos="100"/>
              </w:tabs>
              <w:jc w:val="right"/>
              <w:rPr>
                <w:del w:id="8340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6F7778DB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41" w:author="Author"/>
              </w:rPr>
            </w:pPr>
            <w:del w:id="8342" w:author="Author">
              <w:r w:rsidRPr="00A3368A" w:rsidDel="00910985">
                <w:delText>19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55644A84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4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38B8598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44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A90D151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45" w:author="Author"/>
              </w:rPr>
            </w:pPr>
            <w:del w:id="8346" w:author="Author">
              <w:r w:rsidRPr="00A3368A" w:rsidDel="00910985">
                <w:delText>20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0BAD3A3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47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5A55EB6E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48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D35C549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49" w:author="Author"/>
              </w:rPr>
            </w:pPr>
            <w:del w:id="8350" w:author="Author">
              <w:r w:rsidRPr="00A3368A" w:rsidDel="00910985">
                <w:delText>63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02DE51B2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5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25F0DAC7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52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405D838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53" w:author="Author"/>
              </w:rPr>
            </w:pPr>
            <w:del w:id="8354" w:author="Author">
              <w:r w:rsidRPr="00A3368A" w:rsidDel="00910985">
                <w:delText>66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0F44913F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55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5484DA81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56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07BF5EAF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57" w:author="Author"/>
              </w:rPr>
            </w:pPr>
            <w:del w:id="8358" w:author="Author">
              <w:r w:rsidRPr="00A3368A" w:rsidDel="00910985">
                <w:delText>11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53A00E8E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59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3E5B3328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60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4BC649A4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61" w:author="Author"/>
              </w:rPr>
            </w:pPr>
            <w:del w:id="8362" w:author="Author">
              <w:r w:rsidRPr="00A3368A" w:rsidDel="00910985">
                <w:delText>11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103F6B1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6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01B9D2B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64" w:author="Author"/>
              </w:rPr>
            </w:pPr>
          </w:p>
        </w:tc>
        <w:tc>
          <w:tcPr>
            <w:tcW w:w="500" w:type="dxa"/>
            <w:tcBorders>
              <w:left w:val="nil"/>
            </w:tcBorders>
            <w:shd w:val="clear" w:color="auto" w:fill="auto"/>
          </w:tcPr>
          <w:p w14:paraId="1E6975A8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65" w:author="Author"/>
              </w:rPr>
            </w:pPr>
            <w:del w:id="8366" w:author="Author">
              <w:r w:rsidRPr="00A3368A" w:rsidDel="00910985">
                <w:delText>7</w:delText>
              </w:r>
            </w:del>
          </w:p>
        </w:tc>
        <w:tc>
          <w:tcPr>
            <w:tcW w:w="154" w:type="dxa"/>
            <w:tcBorders>
              <w:right w:val="single" w:sz="6" w:space="0" w:color="auto"/>
            </w:tcBorders>
          </w:tcPr>
          <w:p w14:paraId="4ED36B3F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67" w:author="Author"/>
              </w:rPr>
            </w:pPr>
          </w:p>
        </w:tc>
        <w:tc>
          <w:tcPr>
            <w:tcW w:w="360" w:type="dxa"/>
            <w:tcBorders>
              <w:left w:val="single" w:sz="6" w:space="0" w:color="auto"/>
            </w:tcBorders>
            <w:shd w:val="clear" w:color="auto" w:fill="auto"/>
          </w:tcPr>
          <w:p w14:paraId="1FC63917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68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1288DBBC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69" w:author="Author"/>
              </w:rPr>
            </w:pPr>
            <w:del w:id="8370" w:author="Author">
              <w:r w:rsidRPr="00A3368A" w:rsidDel="00910985">
                <w:delText>7</w:delText>
              </w:r>
            </w:del>
          </w:p>
        </w:tc>
        <w:tc>
          <w:tcPr>
            <w:tcW w:w="195" w:type="dxa"/>
            <w:tcBorders>
              <w:right w:val="single" w:sz="6" w:space="0" w:color="auto"/>
            </w:tcBorders>
          </w:tcPr>
          <w:p w14:paraId="27626D80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71" w:author="Author"/>
              </w:rPr>
            </w:pPr>
          </w:p>
        </w:tc>
      </w:tr>
      <w:tr w:rsidR="008E2843" w:rsidRPr="00A3368A" w:rsidDel="00910985" w14:paraId="1CB2120E" w14:textId="77777777" w:rsidTr="00A15CFF">
        <w:trPr>
          <w:cantSplit/>
          <w:trHeight w:val="190"/>
          <w:del w:id="8372" w:author="Author"/>
        </w:trPr>
        <w:tc>
          <w:tcPr>
            <w:tcW w:w="200" w:type="dxa"/>
          </w:tcPr>
          <w:p w14:paraId="1EF2AC32" w14:textId="77777777" w:rsidR="008E2843" w:rsidRPr="00A3368A" w:rsidDel="00910985" w:rsidRDefault="008E2843" w:rsidP="00B820C4">
            <w:pPr>
              <w:pStyle w:val="terr2colblock1"/>
              <w:rPr>
                <w:del w:id="837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EC4C205" w14:textId="77777777" w:rsidR="008E2843" w:rsidRPr="00A3368A" w:rsidDel="00910985" w:rsidRDefault="008E2843" w:rsidP="00B820C4">
            <w:pPr>
              <w:pStyle w:val="terr2colblock1"/>
              <w:jc w:val="right"/>
              <w:rPr>
                <w:del w:id="8374" w:author="Author"/>
              </w:rPr>
            </w:pPr>
          </w:p>
        </w:tc>
        <w:tc>
          <w:tcPr>
            <w:tcW w:w="630" w:type="dxa"/>
          </w:tcPr>
          <w:p w14:paraId="3D541B13" w14:textId="77777777" w:rsidR="008E2843" w:rsidRPr="00A3368A" w:rsidDel="00910985" w:rsidRDefault="008E2843" w:rsidP="00B820C4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8375" w:author="Author"/>
              </w:rPr>
            </w:pPr>
            <w:del w:id="8376" w:author="Author">
              <w:r w:rsidRPr="00A3368A" w:rsidDel="00910985">
                <w:delText>3,001</w:delText>
              </w:r>
            </w:del>
          </w:p>
        </w:tc>
        <w:tc>
          <w:tcPr>
            <w:tcW w:w="180" w:type="dxa"/>
          </w:tcPr>
          <w:p w14:paraId="5E9F78E6" w14:textId="77777777" w:rsidR="008E2843" w:rsidRPr="00A3368A" w:rsidDel="00910985" w:rsidRDefault="008E2843" w:rsidP="00B820C4">
            <w:pPr>
              <w:pStyle w:val="terr2colblock1"/>
              <w:rPr>
                <w:del w:id="8377" w:author="Author"/>
              </w:rPr>
            </w:pPr>
            <w:del w:id="8378" w:author="Author">
              <w:r w:rsidRPr="00A3368A" w:rsidDel="00910985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6EDF6F5" w14:textId="77777777" w:rsidR="008E2843" w:rsidRPr="00A3368A" w:rsidDel="00910985" w:rsidRDefault="008E2843" w:rsidP="00B820C4">
            <w:pPr>
              <w:pStyle w:val="terr2colblock1"/>
              <w:tabs>
                <w:tab w:val="decimal" w:pos="425"/>
              </w:tabs>
              <w:rPr>
                <w:del w:id="8379" w:author="Author"/>
              </w:rPr>
            </w:pPr>
            <w:del w:id="8380" w:author="Author">
              <w:r w:rsidRPr="00A3368A" w:rsidDel="00910985">
                <w:delText>3,500</w:delText>
              </w:r>
            </w:del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1227E1F5" w14:textId="77777777" w:rsidR="008E2843" w:rsidRPr="00A3368A" w:rsidDel="00910985" w:rsidRDefault="008E2843" w:rsidP="00B820C4">
            <w:pPr>
              <w:pStyle w:val="terr2colblock1"/>
              <w:tabs>
                <w:tab w:val="decimal" w:pos="100"/>
              </w:tabs>
              <w:jc w:val="right"/>
              <w:rPr>
                <w:del w:id="8381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1F143C63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82" w:author="Author"/>
              </w:rPr>
            </w:pPr>
            <w:del w:id="8383" w:author="Author">
              <w:r w:rsidRPr="00A3368A" w:rsidDel="00910985">
                <w:delText>22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665D6746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8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84FC2F2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8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6F68194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86" w:author="Author"/>
              </w:rPr>
            </w:pPr>
            <w:del w:id="8387" w:author="Author">
              <w:r w:rsidRPr="00A3368A" w:rsidDel="00910985">
                <w:delText>23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09D5BF12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8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680FC0C5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89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F633E5A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90" w:author="Author"/>
              </w:rPr>
            </w:pPr>
            <w:del w:id="8391" w:author="Author">
              <w:r w:rsidRPr="00A3368A" w:rsidDel="00910985">
                <w:delText>72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5D5BD50A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9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2708D260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93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187B7C60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94" w:author="Author"/>
              </w:rPr>
            </w:pPr>
            <w:del w:id="8395" w:author="Author">
              <w:r w:rsidRPr="00A3368A" w:rsidDel="00910985">
                <w:delText>76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545F3E00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96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64DA58A5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97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27879932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398" w:author="Author"/>
              </w:rPr>
            </w:pPr>
            <w:del w:id="8399" w:author="Author">
              <w:r w:rsidRPr="00A3368A" w:rsidDel="00910985">
                <w:delText>12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80CD22E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00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3EE7FF56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01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53B4ACD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02" w:author="Author"/>
              </w:rPr>
            </w:pPr>
            <w:del w:id="8403" w:author="Author">
              <w:r w:rsidRPr="00A3368A" w:rsidDel="00910985">
                <w:delText>13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EB17C08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0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9F00569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05" w:author="Author"/>
              </w:rPr>
            </w:pPr>
          </w:p>
        </w:tc>
        <w:tc>
          <w:tcPr>
            <w:tcW w:w="500" w:type="dxa"/>
            <w:tcBorders>
              <w:left w:val="nil"/>
            </w:tcBorders>
            <w:shd w:val="clear" w:color="auto" w:fill="auto"/>
          </w:tcPr>
          <w:p w14:paraId="380C8A6D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06" w:author="Author"/>
              </w:rPr>
            </w:pPr>
            <w:del w:id="8407" w:author="Author">
              <w:r w:rsidRPr="00A3368A" w:rsidDel="00910985">
                <w:delText>8</w:delText>
              </w:r>
            </w:del>
          </w:p>
        </w:tc>
        <w:tc>
          <w:tcPr>
            <w:tcW w:w="154" w:type="dxa"/>
            <w:tcBorders>
              <w:right w:val="single" w:sz="6" w:space="0" w:color="auto"/>
            </w:tcBorders>
          </w:tcPr>
          <w:p w14:paraId="5427460C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08" w:author="Author"/>
              </w:rPr>
            </w:pPr>
          </w:p>
        </w:tc>
        <w:tc>
          <w:tcPr>
            <w:tcW w:w="360" w:type="dxa"/>
            <w:tcBorders>
              <w:left w:val="single" w:sz="6" w:space="0" w:color="auto"/>
            </w:tcBorders>
            <w:shd w:val="clear" w:color="auto" w:fill="auto"/>
          </w:tcPr>
          <w:p w14:paraId="01B71B05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09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68944E6E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10" w:author="Author"/>
              </w:rPr>
            </w:pPr>
            <w:del w:id="8411" w:author="Author">
              <w:r w:rsidRPr="00A3368A" w:rsidDel="00910985">
                <w:delText>9</w:delText>
              </w:r>
            </w:del>
          </w:p>
        </w:tc>
        <w:tc>
          <w:tcPr>
            <w:tcW w:w="195" w:type="dxa"/>
            <w:tcBorders>
              <w:right w:val="single" w:sz="6" w:space="0" w:color="auto"/>
            </w:tcBorders>
          </w:tcPr>
          <w:p w14:paraId="1C91B3F9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12" w:author="Author"/>
              </w:rPr>
            </w:pPr>
          </w:p>
        </w:tc>
      </w:tr>
      <w:tr w:rsidR="008E2843" w:rsidRPr="00A3368A" w:rsidDel="00910985" w14:paraId="59CEF77E" w14:textId="77777777" w:rsidTr="00A15CFF">
        <w:trPr>
          <w:cantSplit/>
          <w:trHeight w:val="190"/>
          <w:del w:id="8413" w:author="Author"/>
        </w:trPr>
        <w:tc>
          <w:tcPr>
            <w:tcW w:w="200" w:type="dxa"/>
          </w:tcPr>
          <w:p w14:paraId="766B5835" w14:textId="77777777" w:rsidR="008E2843" w:rsidRPr="00A3368A" w:rsidDel="00910985" w:rsidRDefault="008E2843" w:rsidP="00B820C4">
            <w:pPr>
              <w:pStyle w:val="terr2colblock1"/>
              <w:rPr>
                <w:del w:id="841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F23E124" w14:textId="77777777" w:rsidR="008E2843" w:rsidRPr="00A3368A" w:rsidDel="00910985" w:rsidRDefault="008E2843" w:rsidP="00B820C4">
            <w:pPr>
              <w:pStyle w:val="terr2colblock1"/>
              <w:jc w:val="right"/>
              <w:rPr>
                <w:del w:id="8415" w:author="Author"/>
              </w:rPr>
            </w:pPr>
          </w:p>
        </w:tc>
        <w:tc>
          <w:tcPr>
            <w:tcW w:w="630" w:type="dxa"/>
          </w:tcPr>
          <w:p w14:paraId="6E80ED87" w14:textId="77777777" w:rsidR="008E2843" w:rsidRPr="00A3368A" w:rsidDel="00910985" w:rsidRDefault="008E2843" w:rsidP="00B820C4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8416" w:author="Author"/>
              </w:rPr>
            </w:pPr>
            <w:del w:id="8417" w:author="Author">
              <w:r w:rsidRPr="00A3368A" w:rsidDel="00910985">
                <w:delText>3,501</w:delText>
              </w:r>
            </w:del>
          </w:p>
        </w:tc>
        <w:tc>
          <w:tcPr>
            <w:tcW w:w="180" w:type="dxa"/>
          </w:tcPr>
          <w:p w14:paraId="632550DF" w14:textId="77777777" w:rsidR="008E2843" w:rsidRPr="00A3368A" w:rsidDel="00910985" w:rsidRDefault="008E2843" w:rsidP="00B820C4">
            <w:pPr>
              <w:pStyle w:val="terr2colblock1"/>
              <w:rPr>
                <w:del w:id="8418" w:author="Author"/>
              </w:rPr>
            </w:pPr>
            <w:del w:id="8419" w:author="Author">
              <w:r w:rsidRPr="00A3368A" w:rsidDel="00910985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99C6C88" w14:textId="77777777" w:rsidR="008E2843" w:rsidRPr="00A3368A" w:rsidDel="00910985" w:rsidRDefault="008E2843" w:rsidP="00B820C4">
            <w:pPr>
              <w:pStyle w:val="terr2colblock1"/>
              <w:tabs>
                <w:tab w:val="decimal" w:pos="425"/>
              </w:tabs>
              <w:rPr>
                <w:del w:id="8420" w:author="Author"/>
              </w:rPr>
            </w:pPr>
            <w:del w:id="8421" w:author="Author">
              <w:r w:rsidRPr="00A3368A" w:rsidDel="00910985">
                <w:delText>4,000</w:delText>
              </w:r>
            </w:del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70FC57FF" w14:textId="77777777" w:rsidR="008E2843" w:rsidRPr="00A3368A" w:rsidDel="00910985" w:rsidRDefault="008E2843" w:rsidP="00B820C4">
            <w:pPr>
              <w:pStyle w:val="terr2colblock1"/>
              <w:tabs>
                <w:tab w:val="decimal" w:pos="100"/>
              </w:tabs>
              <w:jc w:val="right"/>
              <w:rPr>
                <w:del w:id="8422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1BC8D37D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23" w:author="Author"/>
              </w:rPr>
            </w:pPr>
            <w:del w:id="8424" w:author="Author">
              <w:r w:rsidRPr="00A3368A" w:rsidDel="00910985">
                <w:delText>25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02663403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2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5E60326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26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4139B28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27" w:author="Author"/>
              </w:rPr>
            </w:pPr>
            <w:del w:id="8428" w:author="Author">
              <w:r w:rsidRPr="00A3368A" w:rsidDel="00910985">
                <w:delText>27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F34098C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29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0A5F2CA9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30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040F8FC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31" w:author="Author"/>
              </w:rPr>
            </w:pPr>
            <w:del w:id="8432" w:author="Author">
              <w:r w:rsidRPr="00A3368A" w:rsidDel="00910985">
                <w:delText>82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579C87C1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3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2B10D766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34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40243594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35" w:author="Author"/>
              </w:rPr>
            </w:pPr>
            <w:del w:id="8436" w:author="Author">
              <w:r w:rsidRPr="00A3368A" w:rsidDel="00910985">
                <w:delText>85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48283A38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37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4A4E4CD0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38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38E59291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39" w:author="Author"/>
              </w:rPr>
            </w:pPr>
            <w:del w:id="8440" w:author="Author">
              <w:r w:rsidRPr="00A3368A" w:rsidDel="00910985">
                <w:delText>14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5A3497B2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41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2EAC6B65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42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7A0D277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43" w:author="Author"/>
              </w:rPr>
            </w:pPr>
            <w:del w:id="8444" w:author="Author">
              <w:r w:rsidRPr="00A3368A" w:rsidDel="00910985">
                <w:delText>14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FB6F1BA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4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86445E3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46" w:author="Author"/>
              </w:rPr>
            </w:pPr>
          </w:p>
        </w:tc>
        <w:tc>
          <w:tcPr>
            <w:tcW w:w="500" w:type="dxa"/>
            <w:tcBorders>
              <w:left w:val="nil"/>
            </w:tcBorders>
            <w:shd w:val="clear" w:color="auto" w:fill="auto"/>
          </w:tcPr>
          <w:p w14:paraId="09D9DCBA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47" w:author="Author"/>
              </w:rPr>
            </w:pPr>
            <w:del w:id="8448" w:author="Author">
              <w:r w:rsidRPr="00A3368A" w:rsidDel="00910985">
                <w:delText>9</w:delText>
              </w:r>
            </w:del>
          </w:p>
        </w:tc>
        <w:tc>
          <w:tcPr>
            <w:tcW w:w="154" w:type="dxa"/>
            <w:tcBorders>
              <w:right w:val="single" w:sz="6" w:space="0" w:color="auto"/>
            </w:tcBorders>
          </w:tcPr>
          <w:p w14:paraId="05F57516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49" w:author="Author"/>
              </w:rPr>
            </w:pPr>
          </w:p>
        </w:tc>
        <w:tc>
          <w:tcPr>
            <w:tcW w:w="360" w:type="dxa"/>
            <w:tcBorders>
              <w:left w:val="single" w:sz="6" w:space="0" w:color="auto"/>
            </w:tcBorders>
            <w:shd w:val="clear" w:color="auto" w:fill="auto"/>
          </w:tcPr>
          <w:p w14:paraId="3499723C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50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7DC025D6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51" w:author="Author"/>
              </w:rPr>
            </w:pPr>
            <w:del w:id="8452" w:author="Author">
              <w:r w:rsidRPr="00A3368A" w:rsidDel="00910985">
                <w:delText>9</w:delText>
              </w:r>
            </w:del>
          </w:p>
        </w:tc>
        <w:tc>
          <w:tcPr>
            <w:tcW w:w="195" w:type="dxa"/>
            <w:tcBorders>
              <w:right w:val="single" w:sz="6" w:space="0" w:color="auto"/>
            </w:tcBorders>
          </w:tcPr>
          <w:p w14:paraId="4F786BDE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53" w:author="Author"/>
              </w:rPr>
            </w:pPr>
          </w:p>
        </w:tc>
      </w:tr>
      <w:tr w:rsidR="008E2843" w:rsidRPr="00A3368A" w:rsidDel="00910985" w14:paraId="6FEBB722" w14:textId="77777777" w:rsidTr="00A15CFF">
        <w:trPr>
          <w:cantSplit/>
          <w:trHeight w:val="190"/>
          <w:del w:id="8454" w:author="Author"/>
        </w:trPr>
        <w:tc>
          <w:tcPr>
            <w:tcW w:w="200" w:type="dxa"/>
          </w:tcPr>
          <w:p w14:paraId="73F9806D" w14:textId="77777777" w:rsidR="008E2843" w:rsidRPr="00A3368A" w:rsidDel="00910985" w:rsidRDefault="008E2843" w:rsidP="00B820C4">
            <w:pPr>
              <w:pStyle w:val="terr2colblock1"/>
              <w:rPr>
                <w:del w:id="845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5C0C5C4" w14:textId="77777777" w:rsidR="008E2843" w:rsidRPr="00A3368A" w:rsidDel="00910985" w:rsidRDefault="008E2843" w:rsidP="00B820C4">
            <w:pPr>
              <w:pStyle w:val="terr2colblock1"/>
              <w:jc w:val="right"/>
              <w:rPr>
                <w:del w:id="8456" w:author="Author"/>
              </w:rPr>
            </w:pPr>
          </w:p>
        </w:tc>
        <w:tc>
          <w:tcPr>
            <w:tcW w:w="630" w:type="dxa"/>
          </w:tcPr>
          <w:p w14:paraId="0F6FC6E6" w14:textId="77777777" w:rsidR="008E2843" w:rsidRPr="00A3368A" w:rsidDel="00910985" w:rsidRDefault="008E2843" w:rsidP="00B820C4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8457" w:author="Author"/>
              </w:rPr>
            </w:pPr>
            <w:del w:id="8458" w:author="Author">
              <w:r w:rsidRPr="00A3368A" w:rsidDel="00910985">
                <w:delText>4,001</w:delText>
              </w:r>
            </w:del>
          </w:p>
        </w:tc>
        <w:tc>
          <w:tcPr>
            <w:tcW w:w="180" w:type="dxa"/>
          </w:tcPr>
          <w:p w14:paraId="4E2E1F19" w14:textId="77777777" w:rsidR="008E2843" w:rsidRPr="00A3368A" w:rsidDel="00910985" w:rsidRDefault="008E2843" w:rsidP="00B820C4">
            <w:pPr>
              <w:pStyle w:val="terr2colblock1"/>
              <w:rPr>
                <w:del w:id="8459" w:author="Author"/>
              </w:rPr>
            </w:pPr>
            <w:del w:id="8460" w:author="Author">
              <w:r w:rsidRPr="00A3368A" w:rsidDel="00910985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A6BEF1A" w14:textId="77777777" w:rsidR="008E2843" w:rsidRPr="00A3368A" w:rsidDel="00910985" w:rsidRDefault="008E2843" w:rsidP="00B820C4">
            <w:pPr>
              <w:pStyle w:val="terr2colblock1"/>
              <w:tabs>
                <w:tab w:val="decimal" w:pos="425"/>
              </w:tabs>
              <w:rPr>
                <w:del w:id="8461" w:author="Author"/>
              </w:rPr>
            </w:pPr>
            <w:del w:id="8462" w:author="Author">
              <w:r w:rsidRPr="00A3368A" w:rsidDel="00910985">
                <w:delText>4,500</w:delText>
              </w:r>
            </w:del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79C09D4C" w14:textId="77777777" w:rsidR="008E2843" w:rsidRPr="00A3368A" w:rsidDel="00910985" w:rsidRDefault="008E2843" w:rsidP="00B820C4">
            <w:pPr>
              <w:pStyle w:val="terr2colblock1"/>
              <w:tabs>
                <w:tab w:val="decimal" w:pos="100"/>
              </w:tabs>
              <w:jc w:val="right"/>
              <w:rPr>
                <w:del w:id="8463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6D5F592E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64" w:author="Author"/>
              </w:rPr>
            </w:pPr>
            <w:del w:id="8465" w:author="Author">
              <w:r w:rsidRPr="00A3368A" w:rsidDel="00910985">
                <w:delText>27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7DED1B30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6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C390CC8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67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3AC1061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68" w:author="Author"/>
              </w:rPr>
            </w:pPr>
            <w:del w:id="8469" w:author="Author">
              <w:r w:rsidRPr="00A3368A" w:rsidDel="00910985">
                <w:delText>28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AFD03CB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70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5787898A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71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5B46AA6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72" w:author="Author"/>
              </w:rPr>
            </w:pPr>
            <w:del w:id="8473" w:author="Author">
              <w:r w:rsidRPr="00A3368A" w:rsidDel="00910985">
                <w:delText>88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756C0AEA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7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4CEB9E14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75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61C54D6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76" w:author="Author"/>
              </w:rPr>
            </w:pPr>
            <w:del w:id="8477" w:author="Author">
              <w:r w:rsidRPr="00A3368A" w:rsidDel="00910985">
                <w:delText>92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07EF5AFB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78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0481FC5F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79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09BB69EF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80" w:author="Author"/>
              </w:rPr>
            </w:pPr>
            <w:del w:id="8481" w:author="Author">
              <w:r w:rsidRPr="00A3368A" w:rsidDel="00910985">
                <w:delText>15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75DBA9BF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82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070BFFDF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83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7263CEAC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84" w:author="Author"/>
              </w:rPr>
            </w:pPr>
            <w:del w:id="8485" w:author="Author">
              <w:r w:rsidRPr="00A3368A" w:rsidDel="00910985">
                <w:delText>15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9FC9351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8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9AC8DEC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87" w:author="Author"/>
              </w:rPr>
            </w:pPr>
          </w:p>
        </w:tc>
        <w:tc>
          <w:tcPr>
            <w:tcW w:w="500" w:type="dxa"/>
            <w:tcBorders>
              <w:left w:val="nil"/>
            </w:tcBorders>
            <w:shd w:val="clear" w:color="auto" w:fill="auto"/>
          </w:tcPr>
          <w:p w14:paraId="1BCD8E8C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88" w:author="Author"/>
              </w:rPr>
            </w:pPr>
            <w:del w:id="8489" w:author="Author">
              <w:r w:rsidRPr="00A3368A" w:rsidDel="00910985">
                <w:delText>9</w:delText>
              </w:r>
            </w:del>
          </w:p>
        </w:tc>
        <w:tc>
          <w:tcPr>
            <w:tcW w:w="154" w:type="dxa"/>
            <w:tcBorders>
              <w:right w:val="single" w:sz="6" w:space="0" w:color="auto"/>
            </w:tcBorders>
          </w:tcPr>
          <w:p w14:paraId="37E25558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90" w:author="Author"/>
              </w:rPr>
            </w:pPr>
          </w:p>
        </w:tc>
        <w:tc>
          <w:tcPr>
            <w:tcW w:w="360" w:type="dxa"/>
            <w:tcBorders>
              <w:left w:val="single" w:sz="6" w:space="0" w:color="auto"/>
            </w:tcBorders>
            <w:shd w:val="clear" w:color="auto" w:fill="auto"/>
          </w:tcPr>
          <w:p w14:paraId="00F0EB90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91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5899794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92" w:author="Author"/>
              </w:rPr>
            </w:pPr>
            <w:del w:id="8493" w:author="Author">
              <w:r w:rsidRPr="00A3368A" w:rsidDel="00910985">
                <w:delText>11</w:delText>
              </w:r>
            </w:del>
          </w:p>
        </w:tc>
        <w:tc>
          <w:tcPr>
            <w:tcW w:w="195" w:type="dxa"/>
            <w:tcBorders>
              <w:right w:val="single" w:sz="6" w:space="0" w:color="auto"/>
            </w:tcBorders>
          </w:tcPr>
          <w:p w14:paraId="7A88DF4E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494" w:author="Author"/>
              </w:rPr>
            </w:pPr>
          </w:p>
        </w:tc>
      </w:tr>
      <w:tr w:rsidR="008E2843" w:rsidRPr="00A3368A" w:rsidDel="00910985" w14:paraId="3BBCAB9F" w14:textId="77777777" w:rsidTr="00A15CFF">
        <w:trPr>
          <w:cantSplit/>
          <w:trHeight w:val="190"/>
          <w:del w:id="8495" w:author="Author"/>
        </w:trPr>
        <w:tc>
          <w:tcPr>
            <w:tcW w:w="200" w:type="dxa"/>
          </w:tcPr>
          <w:p w14:paraId="40DD80AC" w14:textId="77777777" w:rsidR="008E2843" w:rsidRPr="00A3368A" w:rsidDel="00910985" w:rsidRDefault="008E2843" w:rsidP="00B820C4">
            <w:pPr>
              <w:pStyle w:val="terr2colblock1"/>
              <w:rPr>
                <w:del w:id="849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C9E20ED" w14:textId="77777777" w:rsidR="008E2843" w:rsidRPr="00A3368A" w:rsidDel="00910985" w:rsidRDefault="008E2843" w:rsidP="00B820C4">
            <w:pPr>
              <w:pStyle w:val="terr2colblock1"/>
              <w:jc w:val="right"/>
              <w:rPr>
                <w:del w:id="8497" w:author="Author"/>
              </w:rPr>
            </w:pPr>
          </w:p>
        </w:tc>
        <w:tc>
          <w:tcPr>
            <w:tcW w:w="630" w:type="dxa"/>
          </w:tcPr>
          <w:p w14:paraId="2961E0CB" w14:textId="77777777" w:rsidR="008E2843" w:rsidRPr="00A3368A" w:rsidDel="00910985" w:rsidRDefault="008E2843" w:rsidP="00B820C4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8498" w:author="Author"/>
              </w:rPr>
            </w:pPr>
            <w:del w:id="8499" w:author="Author">
              <w:r w:rsidRPr="00A3368A" w:rsidDel="00910985">
                <w:delText>4,501</w:delText>
              </w:r>
            </w:del>
          </w:p>
        </w:tc>
        <w:tc>
          <w:tcPr>
            <w:tcW w:w="180" w:type="dxa"/>
          </w:tcPr>
          <w:p w14:paraId="2AF9842B" w14:textId="77777777" w:rsidR="008E2843" w:rsidRPr="00A3368A" w:rsidDel="00910985" w:rsidRDefault="008E2843" w:rsidP="00B820C4">
            <w:pPr>
              <w:pStyle w:val="terr2colblock1"/>
              <w:rPr>
                <w:del w:id="8500" w:author="Author"/>
              </w:rPr>
            </w:pPr>
            <w:del w:id="8501" w:author="Author">
              <w:r w:rsidRPr="00A3368A" w:rsidDel="00910985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15036D8" w14:textId="77777777" w:rsidR="008E2843" w:rsidRPr="00A3368A" w:rsidDel="00910985" w:rsidRDefault="008E2843" w:rsidP="00B820C4">
            <w:pPr>
              <w:pStyle w:val="terr2colblock1"/>
              <w:tabs>
                <w:tab w:val="decimal" w:pos="425"/>
              </w:tabs>
              <w:rPr>
                <w:del w:id="8502" w:author="Author"/>
              </w:rPr>
            </w:pPr>
            <w:del w:id="8503" w:author="Author">
              <w:r w:rsidRPr="00A3368A" w:rsidDel="00910985">
                <w:delText>5,000</w:delText>
              </w:r>
            </w:del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3D54D269" w14:textId="77777777" w:rsidR="008E2843" w:rsidRPr="00A3368A" w:rsidDel="00910985" w:rsidRDefault="008E2843" w:rsidP="00B820C4">
            <w:pPr>
              <w:pStyle w:val="terr2colblock1"/>
              <w:tabs>
                <w:tab w:val="decimal" w:pos="100"/>
              </w:tabs>
              <w:jc w:val="right"/>
              <w:rPr>
                <w:del w:id="8504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7A18ED18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05" w:author="Author"/>
              </w:rPr>
            </w:pPr>
            <w:del w:id="8506" w:author="Author">
              <w:r w:rsidRPr="00A3368A" w:rsidDel="00910985">
                <w:delText>31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294CA197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0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BDFD8AC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08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5882EE0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09" w:author="Author"/>
              </w:rPr>
            </w:pPr>
            <w:del w:id="8510" w:author="Author">
              <w:r w:rsidRPr="00A3368A" w:rsidDel="00910985">
                <w:delText>33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47B32E5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11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655C6E21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12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5F9DA41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13" w:author="Author"/>
              </w:rPr>
            </w:pPr>
            <w:del w:id="8514" w:author="Author">
              <w:r w:rsidRPr="00A3368A" w:rsidDel="00910985">
                <w:delText>101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7D36C986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1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39DE18AF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16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1865C6EC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17" w:author="Author"/>
              </w:rPr>
            </w:pPr>
            <w:del w:id="8518" w:author="Author">
              <w:r w:rsidRPr="00A3368A" w:rsidDel="00910985">
                <w:delText>106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138CFAF1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19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2283B3AA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20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31903881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21" w:author="Author"/>
              </w:rPr>
            </w:pPr>
            <w:del w:id="8522" w:author="Author">
              <w:r w:rsidRPr="00A3368A" w:rsidDel="00910985">
                <w:delText>17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4D48C1A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23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690F6FC0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24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103EFC55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25" w:author="Author"/>
              </w:rPr>
            </w:pPr>
            <w:del w:id="8526" w:author="Author">
              <w:r w:rsidRPr="00A3368A" w:rsidDel="00910985">
                <w:delText>18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B630BB7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2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1C54639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28" w:author="Author"/>
              </w:rPr>
            </w:pPr>
          </w:p>
        </w:tc>
        <w:tc>
          <w:tcPr>
            <w:tcW w:w="500" w:type="dxa"/>
            <w:tcBorders>
              <w:left w:val="nil"/>
            </w:tcBorders>
            <w:shd w:val="clear" w:color="auto" w:fill="auto"/>
          </w:tcPr>
          <w:p w14:paraId="0823AAEA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29" w:author="Author"/>
              </w:rPr>
            </w:pPr>
            <w:del w:id="8530" w:author="Author">
              <w:r w:rsidRPr="00A3368A" w:rsidDel="00910985">
                <w:delText>11</w:delText>
              </w:r>
            </w:del>
          </w:p>
        </w:tc>
        <w:tc>
          <w:tcPr>
            <w:tcW w:w="154" w:type="dxa"/>
            <w:tcBorders>
              <w:right w:val="single" w:sz="6" w:space="0" w:color="auto"/>
            </w:tcBorders>
          </w:tcPr>
          <w:p w14:paraId="5B607AF2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31" w:author="Author"/>
              </w:rPr>
            </w:pPr>
          </w:p>
        </w:tc>
        <w:tc>
          <w:tcPr>
            <w:tcW w:w="360" w:type="dxa"/>
            <w:tcBorders>
              <w:left w:val="single" w:sz="6" w:space="0" w:color="auto"/>
            </w:tcBorders>
            <w:shd w:val="clear" w:color="auto" w:fill="auto"/>
          </w:tcPr>
          <w:p w14:paraId="1F597FA1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32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4782195B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33" w:author="Author"/>
              </w:rPr>
            </w:pPr>
            <w:del w:id="8534" w:author="Author">
              <w:r w:rsidRPr="00A3368A" w:rsidDel="00910985">
                <w:delText>12</w:delText>
              </w:r>
            </w:del>
          </w:p>
        </w:tc>
        <w:tc>
          <w:tcPr>
            <w:tcW w:w="195" w:type="dxa"/>
            <w:tcBorders>
              <w:right w:val="single" w:sz="6" w:space="0" w:color="auto"/>
            </w:tcBorders>
          </w:tcPr>
          <w:p w14:paraId="6513980A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35" w:author="Author"/>
              </w:rPr>
            </w:pPr>
          </w:p>
        </w:tc>
      </w:tr>
      <w:tr w:rsidR="008E2843" w:rsidRPr="00A3368A" w:rsidDel="00910985" w14:paraId="5EB426EE" w14:textId="77777777" w:rsidTr="00A15CFF">
        <w:trPr>
          <w:cantSplit/>
          <w:trHeight w:val="190"/>
          <w:del w:id="8536" w:author="Author"/>
        </w:trPr>
        <w:tc>
          <w:tcPr>
            <w:tcW w:w="200" w:type="dxa"/>
          </w:tcPr>
          <w:p w14:paraId="5010D37E" w14:textId="77777777" w:rsidR="008E2843" w:rsidRPr="00A3368A" w:rsidDel="00910985" w:rsidRDefault="008E2843" w:rsidP="00B820C4">
            <w:pPr>
              <w:pStyle w:val="terr2colblock1"/>
              <w:rPr>
                <w:del w:id="853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08E75B8" w14:textId="77777777" w:rsidR="008E2843" w:rsidRPr="00A3368A" w:rsidDel="00910985" w:rsidRDefault="008E2843" w:rsidP="00B820C4">
            <w:pPr>
              <w:pStyle w:val="terr2colblock1"/>
              <w:jc w:val="right"/>
              <w:rPr>
                <w:del w:id="8538" w:author="Author"/>
              </w:rPr>
            </w:pPr>
          </w:p>
        </w:tc>
        <w:tc>
          <w:tcPr>
            <w:tcW w:w="630" w:type="dxa"/>
          </w:tcPr>
          <w:p w14:paraId="6446F1BA" w14:textId="77777777" w:rsidR="008E2843" w:rsidRPr="00A3368A" w:rsidDel="00910985" w:rsidRDefault="008E2843" w:rsidP="00B820C4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8539" w:author="Author"/>
              </w:rPr>
            </w:pPr>
            <w:del w:id="8540" w:author="Author">
              <w:r w:rsidRPr="00A3368A" w:rsidDel="00910985">
                <w:delText>5,001</w:delText>
              </w:r>
            </w:del>
          </w:p>
        </w:tc>
        <w:tc>
          <w:tcPr>
            <w:tcW w:w="180" w:type="dxa"/>
          </w:tcPr>
          <w:p w14:paraId="10B45D44" w14:textId="77777777" w:rsidR="008E2843" w:rsidRPr="00A3368A" w:rsidDel="00910985" w:rsidRDefault="008E2843" w:rsidP="00B820C4">
            <w:pPr>
              <w:pStyle w:val="terr2colblock1"/>
              <w:rPr>
                <w:del w:id="8541" w:author="Author"/>
              </w:rPr>
            </w:pPr>
            <w:del w:id="8542" w:author="Author">
              <w:r w:rsidRPr="00A3368A" w:rsidDel="00910985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26AB45F" w14:textId="77777777" w:rsidR="008E2843" w:rsidRPr="00A3368A" w:rsidDel="00910985" w:rsidRDefault="008E2843" w:rsidP="00B820C4">
            <w:pPr>
              <w:pStyle w:val="terr2colblock1"/>
              <w:tabs>
                <w:tab w:val="decimal" w:pos="425"/>
              </w:tabs>
              <w:rPr>
                <w:del w:id="8543" w:author="Author"/>
              </w:rPr>
            </w:pPr>
            <w:del w:id="8544" w:author="Author">
              <w:r w:rsidRPr="00A3368A" w:rsidDel="00910985">
                <w:delText>6,000</w:delText>
              </w:r>
            </w:del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029682F9" w14:textId="77777777" w:rsidR="008E2843" w:rsidRPr="00A3368A" w:rsidDel="00910985" w:rsidRDefault="008E2843" w:rsidP="00B820C4">
            <w:pPr>
              <w:pStyle w:val="terr2colblock1"/>
              <w:tabs>
                <w:tab w:val="decimal" w:pos="100"/>
              </w:tabs>
              <w:jc w:val="right"/>
              <w:rPr>
                <w:del w:id="8545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632B31A5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46" w:author="Author"/>
              </w:rPr>
            </w:pPr>
            <w:del w:id="8547" w:author="Author">
              <w:r w:rsidRPr="00A3368A" w:rsidDel="00910985">
                <w:delText>36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0B1C60B6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48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AB6E176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49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4F44050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50" w:author="Author"/>
              </w:rPr>
            </w:pPr>
            <w:del w:id="8551" w:author="Author">
              <w:r w:rsidRPr="00A3368A" w:rsidDel="00910985">
                <w:delText>38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9540BBD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5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485320DC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53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38207189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54" w:author="Author"/>
              </w:rPr>
            </w:pPr>
            <w:del w:id="8555" w:author="Author">
              <w:r w:rsidRPr="00A3368A" w:rsidDel="00910985">
                <w:delText>119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4FB077E6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5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3FF4984F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57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583DBCD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58" w:author="Author"/>
              </w:rPr>
            </w:pPr>
            <w:del w:id="8559" w:author="Author">
              <w:r w:rsidRPr="00A3368A" w:rsidDel="00910985">
                <w:delText>125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4E941DCA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60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2347B1D1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61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107D53D4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62" w:author="Author"/>
              </w:rPr>
            </w:pPr>
            <w:del w:id="8563" w:author="Author">
              <w:r w:rsidRPr="00A3368A" w:rsidDel="00910985">
                <w:delText>20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3305A8A2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64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7B2326AA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65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E8F4378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66" w:author="Author"/>
              </w:rPr>
            </w:pPr>
            <w:del w:id="8567" w:author="Author">
              <w:r w:rsidRPr="00A3368A" w:rsidDel="00910985">
                <w:delText>21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91C01E0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68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280B974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69" w:author="Author"/>
              </w:rPr>
            </w:pPr>
          </w:p>
        </w:tc>
        <w:tc>
          <w:tcPr>
            <w:tcW w:w="500" w:type="dxa"/>
            <w:tcBorders>
              <w:left w:val="nil"/>
            </w:tcBorders>
            <w:shd w:val="clear" w:color="auto" w:fill="auto"/>
          </w:tcPr>
          <w:p w14:paraId="0F577122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70" w:author="Author"/>
              </w:rPr>
            </w:pPr>
            <w:del w:id="8571" w:author="Author">
              <w:r w:rsidRPr="00A3368A" w:rsidDel="00910985">
                <w:delText>13</w:delText>
              </w:r>
            </w:del>
          </w:p>
        </w:tc>
        <w:tc>
          <w:tcPr>
            <w:tcW w:w="154" w:type="dxa"/>
            <w:tcBorders>
              <w:right w:val="single" w:sz="6" w:space="0" w:color="auto"/>
            </w:tcBorders>
          </w:tcPr>
          <w:p w14:paraId="289BDE99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72" w:author="Author"/>
              </w:rPr>
            </w:pPr>
          </w:p>
        </w:tc>
        <w:tc>
          <w:tcPr>
            <w:tcW w:w="360" w:type="dxa"/>
            <w:tcBorders>
              <w:left w:val="single" w:sz="6" w:space="0" w:color="auto"/>
            </w:tcBorders>
            <w:shd w:val="clear" w:color="auto" w:fill="auto"/>
          </w:tcPr>
          <w:p w14:paraId="7EB764BA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73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5CA028E8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74" w:author="Author"/>
              </w:rPr>
            </w:pPr>
            <w:del w:id="8575" w:author="Author">
              <w:r w:rsidRPr="00A3368A" w:rsidDel="00910985">
                <w:delText>14</w:delText>
              </w:r>
            </w:del>
          </w:p>
        </w:tc>
        <w:tc>
          <w:tcPr>
            <w:tcW w:w="195" w:type="dxa"/>
            <w:tcBorders>
              <w:right w:val="single" w:sz="6" w:space="0" w:color="auto"/>
            </w:tcBorders>
          </w:tcPr>
          <w:p w14:paraId="074E3782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76" w:author="Author"/>
              </w:rPr>
            </w:pPr>
          </w:p>
        </w:tc>
      </w:tr>
      <w:tr w:rsidR="008E2843" w:rsidRPr="00A3368A" w:rsidDel="00910985" w14:paraId="67855010" w14:textId="77777777" w:rsidTr="00A15CFF">
        <w:trPr>
          <w:cantSplit/>
          <w:trHeight w:val="190"/>
          <w:del w:id="8577" w:author="Author"/>
        </w:trPr>
        <w:tc>
          <w:tcPr>
            <w:tcW w:w="200" w:type="dxa"/>
          </w:tcPr>
          <w:p w14:paraId="404654D9" w14:textId="77777777" w:rsidR="008E2843" w:rsidRPr="00A3368A" w:rsidDel="00910985" w:rsidRDefault="008E2843" w:rsidP="00B820C4">
            <w:pPr>
              <w:pStyle w:val="terr2colblock1"/>
              <w:rPr>
                <w:del w:id="857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531E13F" w14:textId="77777777" w:rsidR="008E2843" w:rsidRPr="00A3368A" w:rsidDel="00910985" w:rsidRDefault="008E2843" w:rsidP="00B820C4">
            <w:pPr>
              <w:pStyle w:val="terr2colblock1"/>
              <w:jc w:val="right"/>
              <w:rPr>
                <w:del w:id="8579" w:author="Author"/>
              </w:rPr>
            </w:pPr>
          </w:p>
        </w:tc>
        <w:tc>
          <w:tcPr>
            <w:tcW w:w="630" w:type="dxa"/>
          </w:tcPr>
          <w:p w14:paraId="459B149D" w14:textId="77777777" w:rsidR="008E2843" w:rsidRPr="00A3368A" w:rsidDel="00910985" w:rsidRDefault="008E2843" w:rsidP="00B820C4">
            <w:pPr>
              <w:pStyle w:val="terr2colblock1"/>
              <w:tabs>
                <w:tab w:val="clear" w:pos="4240"/>
                <w:tab w:val="decimal" w:pos="505"/>
              </w:tabs>
              <w:jc w:val="right"/>
              <w:rPr>
                <w:del w:id="8580" w:author="Author"/>
              </w:rPr>
            </w:pPr>
            <w:del w:id="8581" w:author="Author">
              <w:r w:rsidRPr="00A3368A" w:rsidDel="00910985">
                <w:delText>6,001</w:delText>
              </w:r>
            </w:del>
          </w:p>
        </w:tc>
        <w:tc>
          <w:tcPr>
            <w:tcW w:w="180" w:type="dxa"/>
          </w:tcPr>
          <w:p w14:paraId="6972A5FF" w14:textId="77777777" w:rsidR="008E2843" w:rsidRPr="00A3368A" w:rsidDel="00910985" w:rsidRDefault="008E2843" w:rsidP="00B820C4">
            <w:pPr>
              <w:pStyle w:val="terr2colblock1"/>
              <w:rPr>
                <w:del w:id="8582" w:author="Author"/>
              </w:rPr>
            </w:pPr>
            <w:del w:id="8583" w:author="Author">
              <w:r w:rsidRPr="00A3368A" w:rsidDel="00910985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E57151B" w14:textId="77777777" w:rsidR="008E2843" w:rsidRPr="00A3368A" w:rsidDel="00910985" w:rsidRDefault="008E2843" w:rsidP="00B820C4">
            <w:pPr>
              <w:pStyle w:val="terr2colblock1"/>
              <w:tabs>
                <w:tab w:val="decimal" w:pos="425"/>
              </w:tabs>
              <w:rPr>
                <w:del w:id="8584" w:author="Author"/>
              </w:rPr>
            </w:pPr>
            <w:del w:id="8585" w:author="Author">
              <w:r w:rsidRPr="00A3368A" w:rsidDel="00910985">
                <w:delText>8,000</w:delText>
              </w:r>
            </w:del>
          </w:p>
        </w:tc>
        <w:tc>
          <w:tcPr>
            <w:tcW w:w="347" w:type="dxa"/>
            <w:tcBorders>
              <w:left w:val="single" w:sz="6" w:space="0" w:color="auto"/>
            </w:tcBorders>
            <w:shd w:val="clear" w:color="auto" w:fill="auto"/>
          </w:tcPr>
          <w:p w14:paraId="1DD1951C" w14:textId="77777777" w:rsidR="008E2843" w:rsidRPr="00A3368A" w:rsidDel="00910985" w:rsidRDefault="008E2843" w:rsidP="00B820C4">
            <w:pPr>
              <w:pStyle w:val="terr2colblock1"/>
              <w:tabs>
                <w:tab w:val="decimal" w:pos="100"/>
              </w:tabs>
              <w:jc w:val="right"/>
              <w:rPr>
                <w:del w:id="8586" w:author="Author"/>
              </w:rPr>
            </w:pPr>
          </w:p>
        </w:tc>
        <w:tc>
          <w:tcPr>
            <w:tcW w:w="528" w:type="dxa"/>
            <w:tcBorders>
              <w:left w:val="nil"/>
            </w:tcBorders>
            <w:shd w:val="clear" w:color="auto" w:fill="auto"/>
          </w:tcPr>
          <w:p w14:paraId="0C522705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87" w:author="Author"/>
              </w:rPr>
            </w:pPr>
            <w:del w:id="8588" w:author="Author">
              <w:r w:rsidRPr="00A3368A" w:rsidDel="00910985">
                <w:delText>48</w:delText>
              </w:r>
            </w:del>
          </w:p>
        </w:tc>
        <w:tc>
          <w:tcPr>
            <w:tcW w:w="133" w:type="dxa"/>
            <w:tcBorders>
              <w:right w:val="single" w:sz="6" w:space="0" w:color="auto"/>
            </w:tcBorders>
          </w:tcPr>
          <w:p w14:paraId="46AFA81C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8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BD103FA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90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C92646F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91" w:author="Author"/>
              </w:rPr>
            </w:pPr>
            <w:del w:id="8592" w:author="Author">
              <w:r w:rsidRPr="00A3368A" w:rsidDel="00910985">
                <w:delText>51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723F5A1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93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  <w:shd w:val="clear" w:color="auto" w:fill="auto"/>
          </w:tcPr>
          <w:p w14:paraId="5992EC57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94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7481B10D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95" w:author="Author"/>
              </w:rPr>
            </w:pPr>
            <w:del w:id="8596" w:author="Author">
              <w:r w:rsidRPr="00A3368A" w:rsidDel="00910985">
                <w:delText>157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2E722BB2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9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  <w:shd w:val="clear" w:color="auto" w:fill="auto"/>
          </w:tcPr>
          <w:p w14:paraId="6D031BC3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98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B4CE859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599" w:author="Author"/>
              </w:rPr>
            </w:pPr>
            <w:del w:id="8600" w:author="Author">
              <w:r w:rsidRPr="00A3368A" w:rsidDel="00910985">
                <w:delText>164</w:delText>
              </w:r>
            </w:del>
          </w:p>
        </w:tc>
        <w:tc>
          <w:tcPr>
            <w:tcW w:w="187" w:type="dxa"/>
            <w:tcBorders>
              <w:right w:val="single" w:sz="6" w:space="0" w:color="auto"/>
            </w:tcBorders>
          </w:tcPr>
          <w:p w14:paraId="407A7660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601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</w:tcBorders>
            <w:shd w:val="clear" w:color="auto" w:fill="auto"/>
          </w:tcPr>
          <w:p w14:paraId="351C04C3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602" w:author="Author"/>
              </w:rPr>
            </w:pPr>
          </w:p>
        </w:tc>
        <w:tc>
          <w:tcPr>
            <w:tcW w:w="492" w:type="dxa"/>
            <w:tcBorders>
              <w:left w:val="nil"/>
            </w:tcBorders>
            <w:shd w:val="clear" w:color="auto" w:fill="auto"/>
          </w:tcPr>
          <w:p w14:paraId="0EEF760C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603" w:author="Author"/>
              </w:rPr>
            </w:pPr>
            <w:del w:id="8604" w:author="Author">
              <w:r w:rsidRPr="00A3368A" w:rsidDel="00910985">
                <w:delText>26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3906F99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605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  <w:shd w:val="clear" w:color="auto" w:fill="auto"/>
          </w:tcPr>
          <w:p w14:paraId="2715EDC4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606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0F4F3FFD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607" w:author="Author"/>
              </w:rPr>
            </w:pPr>
            <w:del w:id="8608" w:author="Author">
              <w:r w:rsidRPr="00A3368A" w:rsidDel="00910985">
                <w:delText>28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E5680D5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60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79966DD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610" w:author="Author"/>
              </w:rPr>
            </w:pPr>
          </w:p>
        </w:tc>
        <w:tc>
          <w:tcPr>
            <w:tcW w:w="500" w:type="dxa"/>
            <w:tcBorders>
              <w:left w:val="nil"/>
            </w:tcBorders>
            <w:shd w:val="clear" w:color="auto" w:fill="auto"/>
          </w:tcPr>
          <w:p w14:paraId="230BECF3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611" w:author="Author"/>
              </w:rPr>
            </w:pPr>
            <w:del w:id="8612" w:author="Author">
              <w:r w:rsidRPr="00A3368A" w:rsidDel="00910985">
                <w:delText>17</w:delText>
              </w:r>
            </w:del>
          </w:p>
        </w:tc>
        <w:tc>
          <w:tcPr>
            <w:tcW w:w="154" w:type="dxa"/>
            <w:tcBorders>
              <w:right w:val="single" w:sz="6" w:space="0" w:color="auto"/>
            </w:tcBorders>
          </w:tcPr>
          <w:p w14:paraId="1B8DF6C1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613" w:author="Author"/>
              </w:rPr>
            </w:pPr>
          </w:p>
        </w:tc>
        <w:tc>
          <w:tcPr>
            <w:tcW w:w="360" w:type="dxa"/>
            <w:tcBorders>
              <w:left w:val="single" w:sz="6" w:space="0" w:color="auto"/>
            </w:tcBorders>
            <w:shd w:val="clear" w:color="auto" w:fill="auto"/>
          </w:tcPr>
          <w:p w14:paraId="304000BD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614" w:author="Author"/>
              </w:rPr>
            </w:pPr>
          </w:p>
        </w:tc>
        <w:tc>
          <w:tcPr>
            <w:tcW w:w="540" w:type="dxa"/>
            <w:tcBorders>
              <w:left w:val="nil"/>
            </w:tcBorders>
            <w:shd w:val="clear" w:color="auto" w:fill="auto"/>
          </w:tcPr>
          <w:p w14:paraId="22691619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615" w:author="Author"/>
              </w:rPr>
            </w:pPr>
            <w:del w:id="8616" w:author="Author">
              <w:r w:rsidRPr="00A3368A" w:rsidDel="00910985">
                <w:delText>19</w:delText>
              </w:r>
            </w:del>
          </w:p>
        </w:tc>
        <w:tc>
          <w:tcPr>
            <w:tcW w:w="195" w:type="dxa"/>
            <w:tcBorders>
              <w:right w:val="single" w:sz="6" w:space="0" w:color="auto"/>
            </w:tcBorders>
          </w:tcPr>
          <w:p w14:paraId="348182D7" w14:textId="77777777" w:rsidR="008E2843" w:rsidRPr="00A3368A" w:rsidDel="00910985" w:rsidRDefault="008E2843" w:rsidP="00B820C4">
            <w:pPr>
              <w:pStyle w:val="tabletext10"/>
              <w:tabs>
                <w:tab w:val="decimal" w:pos="100"/>
              </w:tabs>
              <w:jc w:val="right"/>
              <w:rPr>
                <w:del w:id="8617" w:author="Author"/>
              </w:rPr>
            </w:pPr>
          </w:p>
        </w:tc>
      </w:tr>
      <w:tr w:rsidR="008E2843" w:rsidRPr="00A3368A" w:rsidDel="00910985" w14:paraId="66D02346" w14:textId="77777777" w:rsidTr="00A15CFF">
        <w:trPr>
          <w:cantSplit/>
          <w:trHeight w:val="190"/>
          <w:del w:id="8618" w:author="Author"/>
        </w:trPr>
        <w:tc>
          <w:tcPr>
            <w:tcW w:w="200" w:type="dxa"/>
          </w:tcPr>
          <w:p w14:paraId="005D6D7A" w14:textId="77777777" w:rsidR="008E2843" w:rsidRPr="00A3368A" w:rsidDel="00910985" w:rsidRDefault="008E2843" w:rsidP="00B820C4">
            <w:pPr>
              <w:pStyle w:val="terr2colblock1"/>
              <w:rPr>
                <w:del w:id="8619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D97DF" w14:textId="77777777" w:rsidR="008E2843" w:rsidRPr="00A3368A" w:rsidDel="00910985" w:rsidRDefault="008E2843" w:rsidP="00B820C4">
            <w:pPr>
              <w:pStyle w:val="terr2colblock1"/>
              <w:tabs>
                <w:tab w:val="clear" w:pos="4240"/>
              </w:tabs>
              <w:rPr>
                <w:del w:id="8620" w:author="Author"/>
              </w:rPr>
            </w:pPr>
            <w:del w:id="8621" w:author="Author">
              <w:r w:rsidRPr="00A3368A" w:rsidDel="00910985">
                <w:delText>Over 8,000 per $100</w:delText>
              </w:r>
            </w:del>
          </w:p>
        </w:tc>
        <w:tc>
          <w:tcPr>
            <w:tcW w:w="347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4F8027B" w14:textId="77777777" w:rsidR="008E2843" w:rsidRPr="00A3368A" w:rsidDel="00910985" w:rsidRDefault="008E2843" w:rsidP="00B820C4">
            <w:pPr>
              <w:pStyle w:val="terr2colblock1"/>
              <w:tabs>
                <w:tab w:val="decimal" w:pos="100"/>
              </w:tabs>
              <w:jc w:val="right"/>
              <w:rPr>
                <w:del w:id="8622" w:author="Author"/>
              </w:rPr>
            </w:pPr>
          </w:p>
        </w:tc>
        <w:tc>
          <w:tcPr>
            <w:tcW w:w="528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98400F3" w14:textId="77777777" w:rsidR="008E2843" w:rsidRPr="00A3368A" w:rsidDel="00910985" w:rsidRDefault="008E2843" w:rsidP="00B820C4">
            <w:pPr>
              <w:pStyle w:val="terr2colblock1"/>
              <w:tabs>
                <w:tab w:val="decimal" w:pos="100"/>
              </w:tabs>
              <w:jc w:val="right"/>
              <w:rPr>
                <w:del w:id="8623" w:author="Author"/>
              </w:rPr>
            </w:pPr>
            <w:del w:id="8624" w:author="Author">
              <w:r w:rsidRPr="00A3368A" w:rsidDel="00910985">
                <w:delText>0.67</w:delText>
              </w:r>
            </w:del>
          </w:p>
        </w:tc>
        <w:tc>
          <w:tcPr>
            <w:tcW w:w="133" w:type="dxa"/>
            <w:tcBorders>
              <w:bottom w:val="single" w:sz="6" w:space="0" w:color="auto"/>
              <w:right w:val="single" w:sz="6" w:space="0" w:color="auto"/>
            </w:tcBorders>
          </w:tcPr>
          <w:p w14:paraId="38254311" w14:textId="77777777" w:rsidR="008E2843" w:rsidRPr="00A3368A" w:rsidDel="00910985" w:rsidRDefault="008E2843" w:rsidP="00B820C4">
            <w:pPr>
              <w:pStyle w:val="tabletext01"/>
              <w:tabs>
                <w:tab w:val="decimal" w:pos="100"/>
              </w:tabs>
              <w:jc w:val="right"/>
              <w:rPr>
                <w:del w:id="862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88AC662" w14:textId="77777777" w:rsidR="008E2843" w:rsidRPr="00A3368A" w:rsidDel="00910985" w:rsidRDefault="008E2843" w:rsidP="00B820C4">
            <w:pPr>
              <w:pStyle w:val="tabletext01"/>
              <w:tabs>
                <w:tab w:val="decimal" w:pos="100"/>
              </w:tabs>
              <w:jc w:val="right"/>
              <w:rPr>
                <w:del w:id="8626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EE963F5" w14:textId="77777777" w:rsidR="008E2843" w:rsidRPr="00A3368A" w:rsidDel="00910985" w:rsidRDefault="008E2843" w:rsidP="00B820C4">
            <w:pPr>
              <w:pStyle w:val="tabletext01"/>
              <w:tabs>
                <w:tab w:val="decimal" w:pos="100"/>
              </w:tabs>
              <w:jc w:val="right"/>
              <w:rPr>
                <w:del w:id="8627" w:author="Author"/>
              </w:rPr>
            </w:pPr>
            <w:del w:id="8628" w:author="Author">
              <w:r w:rsidRPr="00A3368A" w:rsidDel="00910985">
                <w:delText>0.72</w:delText>
              </w:r>
            </w:del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6AAC9D58" w14:textId="77777777" w:rsidR="008E2843" w:rsidRPr="00A3368A" w:rsidDel="00910985" w:rsidRDefault="008E2843" w:rsidP="00B820C4">
            <w:pPr>
              <w:pStyle w:val="tabletext01"/>
              <w:tabs>
                <w:tab w:val="decimal" w:pos="100"/>
              </w:tabs>
              <w:jc w:val="right"/>
              <w:rPr>
                <w:del w:id="8629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B1D3605" w14:textId="77777777" w:rsidR="008E2843" w:rsidRPr="00A3368A" w:rsidDel="00910985" w:rsidRDefault="008E2843" w:rsidP="00B820C4">
            <w:pPr>
              <w:pStyle w:val="tabletext01"/>
              <w:tabs>
                <w:tab w:val="decimal" w:pos="100"/>
              </w:tabs>
              <w:jc w:val="right"/>
              <w:rPr>
                <w:del w:id="8630" w:author="Author"/>
              </w:rPr>
            </w:pPr>
          </w:p>
        </w:tc>
        <w:tc>
          <w:tcPr>
            <w:tcW w:w="5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AAE6417" w14:textId="77777777" w:rsidR="008E2843" w:rsidRPr="00A3368A" w:rsidDel="00910985" w:rsidRDefault="008E2843" w:rsidP="00B820C4">
            <w:pPr>
              <w:pStyle w:val="tabletext01"/>
              <w:tabs>
                <w:tab w:val="decimal" w:pos="100"/>
              </w:tabs>
              <w:jc w:val="right"/>
              <w:rPr>
                <w:del w:id="8631" w:author="Author"/>
              </w:rPr>
            </w:pPr>
            <w:del w:id="8632" w:author="Author">
              <w:r w:rsidRPr="00A3368A" w:rsidDel="00910985">
                <w:delText>2.22</w:delText>
              </w:r>
            </w:del>
          </w:p>
        </w:tc>
        <w:tc>
          <w:tcPr>
            <w:tcW w:w="169" w:type="dxa"/>
            <w:tcBorders>
              <w:bottom w:val="single" w:sz="6" w:space="0" w:color="auto"/>
              <w:right w:val="single" w:sz="6" w:space="0" w:color="auto"/>
            </w:tcBorders>
          </w:tcPr>
          <w:p w14:paraId="7F428D02" w14:textId="77777777" w:rsidR="008E2843" w:rsidRPr="00A3368A" w:rsidDel="00910985" w:rsidRDefault="008E2843" w:rsidP="00B820C4">
            <w:pPr>
              <w:pStyle w:val="tabletext01"/>
              <w:tabs>
                <w:tab w:val="decimal" w:pos="100"/>
              </w:tabs>
              <w:jc w:val="right"/>
              <w:rPr>
                <w:del w:id="863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372890F2" w14:textId="77777777" w:rsidR="008E2843" w:rsidRPr="00A3368A" w:rsidDel="00910985" w:rsidRDefault="008E2843" w:rsidP="00B820C4">
            <w:pPr>
              <w:pStyle w:val="tabletext01"/>
              <w:tabs>
                <w:tab w:val="decimal" w:pos="100"/>
              </w:tabs>
              <w:jc w:val="right"/>
              <w:rPr>
                <w:del w:id="8634" w:author="Author"/>
              </w:rPr>
            </w:pPr>
          </w:p>
        </w:tc>
        <w:tc>
          <w:tcPr>
            <w:tcW w:w="5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A4D5A46" w14:textId="77777777" w:rsidR="008E2843" w:rsidRPr="00A3368A" w:rsidDel="00910985" w:rsidRDefault="008E2843" w:rsidP="00B820C4">
            <w:pPr>
              <w:pStyle w:val="tabletext01"/>
              <w:tabs>
                <w:tab w:val="decimal" w:pos="100"/>
              </w:tabs>
              <w:jc w:val="right"/>
              <w:rPr>
                <w:del w:id="8635" w:author="Author"/>
              </w:rPr>
            </w:pPr>
            <w:del w:id="8636" w:author="Author">
              <w:r w:rsidRPr="00A3368A" w:rsidDel="00910985">
                <w:delText>2.33</w:delText>
              </w:r>
            </w:del>
          </w:p>
        </w:tc>
        <w:tc>
          <w:tcPr>
            <w:tcW w:w="187" w:type="dxa"/>
            <w:tcBorders>
              <w:bottom w:val="single" w:sz="6" w:space="0" w:color="auto"/>
              <w:right w:val="single" w:sz="6" w:space="0" w:color="auto"/>
            </w:tcBorders>
          </w:tcPr>
          <w:p w14:paraId="748CF868" w14:textId="77777777" w:rsidR="008E2843" w:rsidRPr="00A3368A" w:rsidDel="00910985" w:rsidRDefault="008E2843" w:rsidP="00B820C4">
            <w:pPr>
              <w:pStyle w:val="tabletext01"/>
              <w:tabs>
                <w:tab w:val="decimal" w:pos="100"/>
              </w:tabs>
              <w:jc w:val="right"/>
              <w:rPr>
                <w:del w:id="8637" w:author="Author"/>
              </w:rPr>
            </w:pPr>
          </w:p>
        </w:tc>
        <w:tc>
          <w:tcPr>
            <w:tcW w:w="311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F22AAD6" w14:textId="77777777" w:rsidR="008E2843" w:rsidRPr="00A3368A" w:rsidDel="00910985" w:rsidRDefault="008E2843" w:rsidP="00B820C4">
            <w:pPr>
              <w:pStyle w:val="tabletext01"/>
              <w:tabs>
                <w:tab w:val="decimal" w:pos="100"/>
              </w:tabs>
              <w:jc w:val="right"/>
              <w:rPr>
                <w:del w:id="8638" w:author="Author"/>
              </w:rPr>
            </w:pPr>
          </w:p>
        </w:tc>
        <w:tc>
          <w:tcPr>
            <w:tcW w:w="492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000B3BA" w14:textId="77777777" w:rsidR="008E2843" w:rsidRPr="00A3368A" w:rsidDel="00910985" w:rsidRDefault="008E2843" w:rsidP="00B820C4">
            <w:pPr>
              <w:pStyle w:val="tabletext01"/>
              <w:tabs>
                <w:tab w:val="decimal" w:pos="100"/>
              </w:tabs>
              <w:jc w:val="right"/>
              <w:rPr>
                <w:del w:id="8639" w:author="Author"/>
              </w:rPr>
            </w:pPr>
            <w:del w:id="8640" w:author="Author">
              <w:r w:rsidRPr="00A3368A" w:rsidDel="00910985">
                <w:delText>0.37</w:delText>
              </w:r>
            </w:del>
          </w:p>
        </w:tc>
        <w:tc>
          <w:tcPr>
            <w:tcW w:w="205" w:type="dxa"/>
            <w:tcBorders>
              <w:bottom w:val="single" w:sz="6" w:space="0" w:color="auto"/>
              <w:right w:val="single" w:sz="6" w:space="0" w:color="auto"/>
            </w:tcBorders>
          </w:tcPr>
          <w:p w14:paraId="45FBB432" w14:textId="77777777" w:rsidR="008E2843" w:rsidRPr="00A3368A" w:rsidDel="00910985" w:rsidRDefault="008E2843" w:rsidP="00B820C4">
            <w:pPr>
              <w:pStyle w:val="tabletext01"/>
              <w:tabs>
                <w:tab w:val="decimal" w:pos="100"/>
              </w:tabs>
              <w:jc w:val="right"/>
              <w:rPr>
                <w:del w:id="8641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43CC2E5" w14:textId="77777777" w:rsidR="008E2843" w:rsidRPr="00A3368A" w:rsidDel="00910985" w:rsidRDefault="008E2843" w:rsidP="00B820C4">
            <w:pPr>
              <w:pStyle w:val="tabletext01"/>
              <w:tabs>
                <w:tab w:val="decimal" w:pos="100"/>
              </w:tabs>
              <w:jc w:val="right"/>
              <w:rPr>
                <w:del w:id="8642" w:author="Author"/>
              </w:rPr>
            </w:pPr>
          </w:p>
        </w:tc>
        <w:tc>
          <w:tcPr>
            <w:tcW w:w="5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A0DB824" w14:textId="77777777" w:rsidR="008E2843" w:rsidRPr="00A3368A" w:rsidDel="00910985" w:rsidRDefault="008E2843" w:rsidP="00B820C4">
            <w:pPr>
              <w:pStyle w:val="tabletext01"/>
              <w:tabs>
                <w:tab w:val="decimal" w:pos="100"/>
              </w:tabs>
              <w:jc w:val="right"/>
              <w:rPr>
                <w:del w:id="8643" w:author="Author"/>
              </w:rPr>
            </w:pPr>
            <w:del w:id="8644" w:author="Author">
              <w:r w:rsidRPr="00A3368A" w:rsidDel="00910985">
                <w:delText>0.39</w:delText>
              </w:r>
            </w:del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4B5DF49A" w14:textId="77777777" w:rsidR="008E2843" w:rsidRPr="00A3368A" w:rsidDel="00910985" w:rsidRDefault="008E2843" w:rsidP="00B820C4">
            <w:pPr>
              <w:pStyle w:val="tabletext01"/>
              <w:tabs>
                <w:tab w:val="decimal" w:pos="100"/>
              </w:tabs>
              <w:jc w:val="right"/>
              <w:rPr>
                <w:del w:id="864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E7D8246" w14:textId="77777777" w:rsidR="008E2843" w:rsidRPr="00A3368A" w:rsidDel="00910985" w:rsidRDefault="008E2843" w:rsidP="00B820C4">
            <w:pPr>
              <w:pStyle w:val="tabletext01"/>
              <w:tabs>
                <w:tab w:val="decimal" w:pos="100"/>
              </w:tabs>
              <w:jc w:val="right"/>
              <w:rPr>
                <w:del w:id="8646" w:author="Author"/>
              </w:rPr>
            </w:pPr>
          </w:p>
        </w:tc>
        <w:tc>
          <w:tcPr>
            <w:tcW w:w="50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FFB9876" w14:textId="77777777" w:rsidR="008E2843" w:rsidRPr="00A3368A" w:rsidDel="00910985" w:rsidRDefault="008E2843" w:rsidP="00B820C4">
            <w:pPr>
              <w:pStyle w:val="tabletext01"/>
              <w:tabs>
                <w:tab w:val="decimal" w:pos="100"/>
              </w:tabs>
              <w:jc w:val="right"/>
              <w:rPr>
                <w:del w:id="8647" w:author="Author"/>
              </w:rPr>
            </w:pPr>
            <w:del w:id="8648" w:author="Author">
              <w:r w:rsidRPr="00A3368A" w:rsidDel="00910985">
                <w:delText>0.24</w:delText>
              </w:r>
            </w:del>
          </w:p>
        </w:tc>
        <w:tc>
          <w:tcPr>
            <w:tcW w:w="154" w:type="dxa"/>
            <w:tcBorders>
              <w:bottom w:val="single" w:sz="6" w:space="0" w:color="auto"/>
              <w:right w:val="single" w:sz="6" w:space="0" w:color="auto"/>
            </w:tcBorders>
          </w:tcPr>
          <w:p w14:paraId="5214C966" w14:textId="77777777" w:rsidR="008E2843" w:rsidRPr="00A3368A" w:rsidDel="00910985" w:rsidRDefault="008E2843" w:rsidP="00B820C4">
            <w:pPr>
              <w:pStyle w:val="tabletext01"/>
              <w:tabs>
                <w:tab w:val="decimal" w:pos="100"/>
              </w:tabs>
              <w:jc w:val="right"/>
              <w:rPr>
                <w:del w:id="8649" w:author="Author"/>
              </w:rPr>
            </w:pPr>
          </w:p>
        </w:tc>
        <w:tc>
          <w:tcPr>
            <w:tcW w:w="36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27F226E" w14:textId="77777777" w:rsidR="008E2843" w:rsidRPr="00A3368A" w:rsidDel="00910985" w:rsidRDefault="008E2843" w:rsidP="00B820C4">
            <w:pPr>
              <w:pStyle w:val="tabletext01"/>
              <w:tabs>
                <w:tab w:val="decimal" w:pos="100"/>
              </w:tabs>
              <w:jc w:val="right"/>
              <w:rPr>
                <w:del w:id="8650" w:author="Author"/>
              </w:rPr>
            </w:pPr>
          </w:p>
        </w:tc>
        <w:tc>
          <w:tcPr>
            <w:tcW w:w="5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258774D" w14:textId="77777777" w:rsidR="008E2843" w:rsidRPr="00A3368A" w:rsidDel="00910985" w:rsidRDefault="008E2843" w:rsidP="00B820C4">
            <w:pPr>
              <w:pStyle w:val="tabletext01"/>
              <w:tabs>
                <w:tab w:val="decimal" w:pos="100"/>
              </w:tabs>
              <w:jc w:val="right"/>
              <w:rPr>
                <w:del w:id="8651" w:author="Author"/>
              </w:rPr>
            </w:pPr>
            <w:del w:id="8652" w:author="Author">
              <w:r w:rsidRPr="00A3368A" w:rsidDel="00910985">
                <w:delText>0.26</w:delText>
              </w:r>
            </w:del>
          </w:p>
        </w:tc>
        <w:tc>
          <w:tcPr>
            <w:tcW w:w="195" w:type="dxa"/>
            <w:tcBorders>
              <w:bottom w:val="single" w:sz="6" w:space="0" w:color="auto"/>
              <w:right w:val="single" w:sz="6" w:space="0" w:color="auto"/>
            </w:tcBorders>
          </w:tcPr>
          <w:p w14:paraId="76E5BEA8" w14:textId="77777777" w:rsidR="008E2843" w:rsidRPr="00A3368A" w:rsidDel="00910985" w:rsidRDefault="008E2843" w:rsidP="00B820C4">
            <w:pPr>
              <w:pStyle w:val="tabletext01"/>
              <w:tabs>
                <w:tab w:val="decimal" w:pos="100"/>
              </w:tabs>
              <w:jc w:val="right"/>
              <w:rPr>
                <w:del w:id="8653" w:author="Author"/>
              </w:rPr>
            </w:pPr>
          </w:p>
        </w:tc>
      </w:tr>
    </w:tbl>
    <w:p w14:paraId="59E6122A" w14:textId="77777777" w:rsidR="008E2843" w:rsidRDefault="008E2843" w:rsidP="00B820C4">
      <w:pPr>
        <w:pStyle w:val="tablecaption"/>
      </w:pPr>
      <w:del w:id="8654" w:author="Author">
        <w:r w:rsidRPr="00A3368A" w:rsidDel="00910985">
          <w:delText>Table 70.C.1.a.(LC) Single Interest Coverage Loss Costs</w:delText>
        </w:r>
      </w:del>
    </w:p>
    <w:p w14:paraId="6A53B803" w14:textId="77777777" w:rsidR="008E2843" w:rsidRDefault="008E2843" w:rsidP="00B820C4">
      <w:pPr>
        <w:pStyle w:val="isonormal"/>
        <w:jc w:val="left"/>
      </w:pPr>
    </w:p>
    <w:p w14:paraId="28C7345E" w14:textId="77777777" w:rsidR="008E2843" w:rsidRDefault="008E2843" w:rsidP="00B820C4">
      <w:pPr>
        <w:pStyle w:val="isonormal"/>
        <w:sectPr w:rsidR="008E2843" w:rsidSect="00A15CFF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7D30B57D" w14:textId="77777777" w:rsidR="008E2843" w:rsidRPr="0052713B" w:rsidDel="007A1489" w:rsidRDefault="008E2843" w:rsidP="00B820C4">
      <w:pPr>
        <w:pStyle w:val="boxrule"/>
        <w:rPr>
          <w:del w:id="8655" w:author="Author"/>
        </w:rPr>
      </w:pPr>
      <w:del w:id="8656" w:author="Author">
        <w:r w:rsidRPr="0052713B" w:rsidDel="007A1489">
          <w:delText>89.  NON-OWNERSHIP LIABILITY</w:delText>
        </w:r>
      </w:del>
    </w:p>
    <w:p w14:paraId="50AF7738" w14:textId="77777777" w:rsidR="008E2843" w:rsidRPr="0052713B" w:rsidDel="007A1489" w:rsidRDefault="008E2843" w:rsidP="00B820C4">
      <w:pPr>
        <w:pStyle w:val="isonormal"/>
        <w:suppressAutoHyphens/>
        <w:rPr>
          <w:del w:id="8657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8E2843" w:rsidRPr="0052713B" w:rsidDel="007A1489" w14:paraId="0576783E" w14:textId="77777777" w:rsidTr="00A15CFF">
        <w:trPr>
          <w:cantSplit/>
          <w:trHeight w:val="190"/>
          <w:del w:id="8658" w:author="Author"/>
        </w:trPr>
        <w:tc>
          <w:tcPr>
            <w:tcW w:w="200" w:type="dxa"/>
          </w:tcPr>
          <w:p w14:paraId="767D6E17" w14:textId="77777777" w:rsidR="008E2843" w:rsidRPr="0052713B" w:rsidDel="007A1489" w:rsidRDefault="008E2843" w:rsidP="00B820C4">
            <w:pPr>
              <w:pStyle w:val="tablehead"/>
              <w:suppressAutoHyphens/>
              <w:rPr>
                <w:del w:id="8659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564E3" w14:textId="77777777" w:rsidR="008E2843" w:rsidRPr="0052713B" w:rsidDel="007A1489" w:rsidRDefault="008E2843" w:rsidP="00B820C4">
            <w:pPr>
              <w:pStyle w:val="tablehead"/>
              <w:suppressAutoHyphens/>
              <w:rPr>
                <w:del w:id="8660" w:author="Author"/>
              </w:rPr>
            </w:pPr>
            <w:del w:id="8661" w:author="Author">
              <w:r w:rsidRPr="0052713B" w:rsidDel="007A1489">
                <w:delText>Class</w:delText>
              </w:r>
              <w:r w:rsidRPr="0052713B" w:rsidDel="007A1489">
                <w:br/>
                <w:delText>Code</w:delText>
              </w:r>
            </w:del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C2E1C" w14:textId="77777777" w:rsidR="008E2843" w:rsidRPr="0052713B" w:rsidDel="007A1489" w:rsidRDefault="008E2843" w:rsidP="00B820C4">
            <w:pPr>
              <w:pStyle w:val="tablehead"/>
              <w:suppressAutoHyphens/>
              <w:rPr>
                <w:del w:id="8662" w:author="Author"/>
              </w:rPr>
            </w:pPr>
            <w:del w:id="8663" w:author="Author">
              <w:r w:rsidRPr="0052713B" w:rsidDel="007A1489">
                <w:delText>Total Number Of</w:delText>
              </w:r>
              <w:r w:rsidRPr="0052713B" w:rsidDel="007A1489">
                <w:br/>
                <w:delText>Employees</w:delText>
              </w:r>
            </w:del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1B340" w14:textId="77777777" w:rsidR="008E2843" w:rsidRPr="0052713B" w:rsidDel="007A1489" w:rsidRDefault="008E2843" w:rsidP="00B820C4">
            <w:pPr>
              <w:pStyle w:val="tablehead"/>
              <w:suppressAutoHyphens/>
              <w:rPr>
                <w:del w:id="8664" w:author="Author"/>
              </w:rPr>
            </w:pPr>
            <w:del w:id="8665" w:author="Author">
              <w:r w:rsidRPr="0052713B" w:rsidDel="007A1489">
                <w:delText xml:space="preserve">Liability Base </w:delText>
              </w:r>
              <w:r w:rsidRPr="0052713B" w:rsidDel="007A1489">
                <w:br/>
                <w:delText>Loss Cost</w:delText>
              </w:r>
            </w:del>
          </w:p>
        </w:tc>
      </w:tr>
      <w:tr w:rsidR="008E2843" w:rsidRPr="0052713B" w:rsidDel="007A1489" w14:paraId="16761FF2" w14:textId="77777777" w:rsidTr="00A15CFF">
        <w:trPr>
          <w:cantSplit/>
          <w:trHeight w:val="190"/>
          <w:del w:id="8666" w:author="Author"/>
        </w:trPr>
        <w:tc>
          <w:tcPr>
            <w:tcW w:w="200" w:type="dxa"/>
          </w:tcPr>
          <w:p w14:paraId="2CEF9BC5" w14:textId="77777777" w:rsidR="008E2843" w:rsidRPr="0052713B" w:rsidDel="007A1489" w:rsidRDefault="008E2843" w:rsidP="00B820C4">
            <w:pPr>
              <w:pStyle w:val="tabletext11"/>
              <w:suppressAutoHyphens/>
              <w:rPr>
                <w:del w:id="8667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37A5B6" w14:textId="77777777" w:rsidR="008E2843" w:rsidRPr="0052713B" w:rsidDel="007A1489" w:rsidRDefault="008E2843" w:rsidP="00B820C4">
            <w:pPr>
              <w:pStyle w:val="tabletext11"/>
              <w:suppressAutoHyphens/>
              <w:jc w:val="center"/>
              <w:rPr>
                <w:del w:id="8668" w:author="Author"/>
              </w:rPr>
            </w:pPr>
            <w:del w:id="8669" w:author="Author">
              <w:r w:rsidRPr="0052713B" w:rsidDel="007A1489">
                <w:delText>6638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14DD2C75" w14:textId="77777777" w:rsidR="008E2843" w:rsidRPr="0052713B" w:rsidDel="007A1489" w:rsidRDefault="008E2843" w:rsidP="00B820C4">
            <w:pPr>
              <w:pStyle w:val="tabletext11"/>
              <w:suppressAutoHyphens/>
              <w:jc w:val="right"/>
              <w:rPr>
                <w:del w:id="8670" w:author="Author"/>
              </w:rPr>
            </w:pPr>
            <w:del w:id="8671" w:author="Author">
              <w:r w:rsidRPr="0052713B" w:rsidDel="007A1489">
                <w:delText>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03FF495E" w14:textId="77777777" w:rsidR="008E2843" w:rsidRPr="0052713B" w:rsidDel="007A1489" w:rsidRDefault="008E2843" w:rsidP="00B820C4">
            <w:pPr>
              <w:pStyle w:val="tabletext11"/>
              <w:suppressAutoHyphens/>
              <w:jc w:val="both"/>
              <w:rPr>
                <w:del w:id="8672" w:author="Author"/>
              </w:rPr>
            </w:pPr>
            <w:del w:id="8673" w:author="Author">
              <w:r w:rsidRPr="0052713B" w:rsidDel="007A1489">
                <w:delText>–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73AE4BD9" w14:textId="77777777" w:rsidR="008E2843" w:rsidRPr="0052713B" w:rsidDel="007A1489" w:rsidRDefault="008E2843" w:rsidP="00B820C4">
            <w:pPr>
              <w:pStyle w:val="tabletext11"/>
              <w:suppressAutoHyphens/>
              <w:jc w:val="right"/>
              <w:rPr>
                <w:del w:id="8674" w:author="Author"/>
              </w:rPr>
            </w:pPr>
            <w:del w:id="8675" w:author="Author">
              <w:r w:rsidRPr="0052713B" w:rsidDel="007A1489">
                <w:delText>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0A0C696" w14:textId="77777777" w:rsidR="008E2843" w:rsidRPr="0052713B" w:rsidDel="007A1489" w:rsidRDefault="008E2843" w:rsidP="00B820C4">
            <w:pPr>
              <w:pStyle w:val="tabletext11"/>
              <w:suppressAutoHyphens/>
              <w:rPr>
                <w:del w:id="8676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2EF1A9F" w14:textId="77777777" w:rsidR="008E2843" w:rsidRPr="0052713B" w:rsidDel="007A1489" w:rsidRDefault="008E2843" w:rsidP="00B820C4">
            <w:pPr>
              <w:pStyle w:val="tabletext11"/>
              <w:suppressAutoHyphens/>
              <w:jc w:val="right"/>
              <w:rPr>
                <w:del w:id="8677" w:author="Author"/>
              </w:rPr>
            </w:pPr>
            <w:del w:id="8678" w:author="Author">
              <w:r w:rsidRPr="0052713B" w:rsidDel="007A1489">
                <w:delText>$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19DD0D19" w14:textId="77777777" w:rsidR="008E2843" w:rsidRPr="0052713B" w:rsidDel="007A1489" w:rsidRDefault="008E2843" w:rsidP="00B820C4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8679" w:author="Author"/>
              </w:rPr>
            </w:pPr>
            <w:del w:id="8680" w:author="Author">
              <w:r w:rsidRPr="0052713B" w:rsidDel="007A1489">
                <w:delText>48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04C3410" w14:textId="77777777" w:rsidR="008E2843" w:rsidRPr="0052713B" w:rsidDel="007A1489" w:rsidRDefault="008E2843" w:rsidP="00B820C4">
            <w:pPr>
              <w:pStyle w:val="tabletext11"/>
              <w:tabs>
                <w:tab w:val="decimal" w:pos="340"/>
              </w:tabs>
              <w:suppressAutoHyphens/>
              <w:rPr>
                <w:del w:id="8681" w:author="Author"/>
              </w:rPr>
            </w:pPr>
          </w:p>
        </w:tc>
      </w:tr>
      <w:tr w:rsidR="008E2843" w:rsidRPr="0052713B" w:rsidDel="007A1489" w14:paraId="5CBBD34A" w14:textId="77777777" w:rsidTr="00A15CFF">
        <w:trPr>
          <w:cantSplit/>
          <w:trHeight w:val="190"/>
          <w:del w:id="8682" w:author="Author"/>
        </w:trPr>
        <w:tc>
          <w:tcPr>
            <w:tcW w:w="200" w:type="dxa"/>
          </w:tcPr>
          <w:p w14:paraId="4CB445B4" w14:textId="77777777" w:rsidR="008E2843" w:rsidRPr="0052713B" w:rsidDel="007A1489" w:rsidRDefault="008E2843" w:rsidP="00B820C4">
            <w:pPr>
              <w:pStyle w:val="tabletext11"/>
              <w:suppressAutoHyphens/>
              <w:rPr>
                <w:del w:id="8683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3AE2EC79" w14:textId="77777777" w:rsidR="008E2843" w:rsidRPr="0052713B" w:rsidDel="007A1489" w:rsidRDefault="008E2843" w:rsidP="00B820C4">
            <w:pPr>
              <w:pStyle w:val="tabletext11"/>
              <w:suppressAutoHyphens/>
              <w:jc w:val="center"/>
              <w:rPr>
                <w:del w:id="8684" w:author="Author"/>
              </w:rPr>
            </w:pPr>
            <w:del w:id="8685" w:author="Author">
              <w:r w:rsidRPr="0052713B" w:rsidDel="007A1489">
                <w:delText>6639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E96AEE2" w14:textId="77777777" w:rsidR="008E2843" w:rsidRPr="0052713B" w:rsidDel="007A1489" w:rsidRDefault="008E2843" w:rsidP="00B820C4">
            <w:pPr>
              <w:pStyle w:val="tabletext11"/>
              <w:suppressAutoHyphens/>
              <w:jc w:val="right"/>
              <w:rPr>
                <w:del w:id="8686" w:author="Author"/>
              </w:rPr>
            </w:pPr>
            <w:del w:id="8687" w:author="Author">
              <w:r w:rsidRPr="0052713B" w:rsidDel="007A1489">
                <w:delText>10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65BFCE2B" w14:textId="77777777" w:rsidR="008E2843" w:rsidRPr="0052713B" w:rsidDel="007A1489" w:rsidRDefault="008E2843" w:rsidP="00B820C4">
            <w:pPr>
              <w:pStyle w:val="tabletext11"/>
              <w:suppressAutoHyphens/>
              <w:jc w:val="both"/>
              <w:rPr>
                <w:del w:id="8688" w:author="Author"/>
              </w:rPr>
            </w:pPr>
            <w:del w:id="8689" w:author="Author">
              <w:r w:rsidRPr="0052713B" w:rsidDel="007A1489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0A553F0F" w14:textId="77777777" w:rsidR="008E2843" w:rsidRPr="0052713B" w:rsidDel="007A1489" w:rsidRDefault="008E2843" w:rsidP="00B820C4">
            <w:pPr>
              <w:pStyle w:val="tabletext11"/>
              <w:suppressAutoHyphens/>
              <w:jc w:val="right"/>
              <w:rPr>
                <w:del w:id="8690" w:author="Author"/>
              </w:rPr>
            </w:pPr>
            <w:del w:id="8691" w:author="Author">
              <w:r w:rsidRPr="0052713B" w:rsidDel="007A1489">
                <w:delText>19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360EA76" w14:textId="77777777" w:rsidR="008E2843" w:rsidRPr="0052713B" w:rsidDel="007A1489" w:rsidRDefault="008E2843" w:rsidP="00B820C4">
            <w:pPr>
              <w:pStyle w:val="tabletext11"/>
              <w:suppressAutoHyphens/>
              <w:rPr>
                <w:del w:id="8692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80F5356" w14:textId="77777777" w:rsidR="008E2843" w:rsidRPr="0052713B" w:rsidDel="007A1489" w:rsidRDefault="008E2843" w:rsidP="00B820C4">
            <w:pPr>
              <w:pStyle w:val="tabletext11"/>
              <w:suppressAutoHyphens/>
              <w:rPr>
                <w:del w:id="8693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3EFCD2FF" w14:textId="77777777" w:rsidR="008E2843" w:rsidRPr="0052713B" w:rsidDel="007A1489" w:rsidRDefault="008E2843" w:rsidP="00B820C4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8694" w:author="Author"/>
              </w:rPr>
            </w:pPr>
            <w:del w:id="8695" w:author="Author">
              <w:r w:rsidRPr="0052713B" w:rsidDel="007A1489">
                <w:delText>103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43768CB" w14:textId="77777777" w:rsidR="008E2843" w:rsidRPr="0052713B" w:rsidDel="007A1489" w:rsidRDefault="008E2843" w:rsidP="00B820C4">
            <w:pPr>
              <w:pStyle w:val="tabletext11"/>
              <w:tabs>
                <w:tab w:val="decimal" w:pos="340"/>
              </w:tabs>
              <w:suppressAutoHyphens/>
              <w:rPr>
                <w:del w:id="8696" w:author="Author"/>
              </w:rPr>
            </w:pPr>
          </w:p>
        </w:tc>
      </w:tr>
      <w:tr w:rsidR="008E2843" w:rsidRPr="0052713B" w:rsidDel="007A1489" w14:paraId="0FADC096" w14:textId="77777777" w:rsidTr="00A15CFF">
        <w:trPr>
          <w:cantSplit/>
          <w:trHeight w:val="190"/>
          <w:del w:id="8697" w:author="Author"/>
        </w:trPr>
        <w:tc>
          <w:tcPr>
            <w:tcW w:w="200" w:type="dxa"/>
          </w:tcPr>
          <w:p w14:paraId="2CA5A9C8" w14:textId="77777777" w:rsidR="008E2843" w:rsidRPr="0052713B" w:rsidDel="007A1489" w:rsidRDefault="008E2843" w:rsidP="00B820C4">
            <w:pPr>
              <w:pStyle w:val="tabletext11"/>
              <w:suppressAutoHyphens/>
              <w:rPr>
                <w:del w:id="8698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6A6F26B6" w14:textId="77777777" w:rsidR="008E2843" w:rsidRPr="0052713B" w:rsidDel="007A1489" w:rsidRDefault="008E2843" w:rsidP="00B820C4">
            <w:pPr>
              <w:pStyle w:val="tabletext11"/>
              <w:suppressAutoHyphens/>
              <w:jc w:val="center"/>
              <w:rPr>
                <w:del w:id="8699" w:author="Author"/>
              </w:rPr>
            </w:pPr>
            <w:del w:id="8700" w:author="Author">
              <w:r w:rsidRPr="0052713B" w:rsidDel="007A1489">
                <w:delText>6640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52CF1C7" w14:textId="77777777" w:rsidR="008E2843" w:rsidRPr="0052713B" w:rsidDel="007A1489" w:rsidRDefault="008E2843" w:rsidP="00B820C4">
            <w:pPr>
              <w:pStyle w:val="tabletext11"/>
              <w:suppressAutoHyphens/>
              <w:jc w:val="right"/>
              <w:rPr>
                <w:del w:id="8701" w:author="Author"/>
              </w:rPr>
            </w:pPr>
            <w:del w:id="8702" w:author="Author">
              <w:r w:rsidRPr="0052713B" w:rsidDel="007A1489">
                <w:delText>20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68443B14" w14:textId="77777777" w:rsidR="008E2843" w:rsidRPr="0052713B" w:rsidDel="007A1489" w:rsidRDefault="008E2843" w:rsidP="00B820C4">
            <w:pPr>
              <w:pStyle w:val="tabletext11"/>
              <w:suppressAutoHyphens/>
              <w:jc w:val="both"/>
              <w:rPr>
                <w:del w:id="8703" w:author="Author"/>
              </w:rPr>
            </w:pPr>
            <w:del w:id="8704" w:author="Author">
              <w:r w:rsidRPr="0052713B" w:rsidDel="007A1489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1C9B5BAA" w14:textId="77777777" w:rsidR="008E2843" w:rsidRPr="0052713B" w:rsidDel="007A1489" w:rsidRDefault="008E2843" w:rsidP="00B820C4">
            <w:pPr>
              <w:pStyle w:val="tabletext11"/>
              <w:suppressAutoHyphens/>
              <w:jc w:val="right"/>
              <w:rPr>
                <w:del w:id="8705" w:author="Author"/>
              </w:rPr>
            </w:pPr>
            <w:del w:id="8706" w:author="Author">
              <w:r w:rsidRPr="0052713B" w:rsidDel="007A1489">
                <w:delText>25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F1843BB" w14:textId="77777777" w:rsidR="008E2843" w:rsidRPr="0052713B" w:rsidDel="007A1489" w:rsidRDefault="008E2843" w:rsidP="00B820C4">
            <w:pPr>
              <w:pStyle w:val="tabletext11"/>
              <w:suppressAutoHyphens/>
              <w:rPr>
                <w:del w:id="8707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0EB0E8A" w14:textId="77777777" w:rsidR="008E2843" w:rsidRPr="0052713B" w:rsidDel="007A1489" w:rsidRDefault="008E2843" w:rsidP="00B820C4">
            <w:pPr>
              <w:pStyle w:val="tabletext11"/>
              <w:suppressAutoHyphens/>
              <w:rPr>
                <w:del w:id="8708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499810D" w14:textId="77777777" w:rsidR="008E2843" w:rsidRPr="0052713B" w:rsidDel="007A1489" w:rsidRDefault="008E2843" w:rsidP="00B820C4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8709" w:author="Author"/>
              </w:rPr>
            </w:pPr>
            <w:del w:id="8710" w:author="Author">
              <w:r w:rsidRPr="0052713B" w:rsidDel="007A1489">
                <w:delText>166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FF89D0C" w14:textId="77777777" w:rsidR="008E2843" w:rsidRPr="0052713B" w:rsidDel="007A1489" w:rsidRDefault="008E2843" w:rsidP="00B820C4">
            <w:pPr>
              <w:pStyle w:val="tabletext11"/>
              <w:tabs>
                <w:tab w:val="decimal" w:pos="340"/>
              </w:tabs>
              <w:suppressAutoHyphens/>
              <w:rPr>
                <w:del w:id="8711" w:author="Author"/>
              </w:rPr>
            </w:pPr>
          </w:p>
        </w:tc>
      </w:tr>
      <w:tr w:rsidR="008E2843" w:rsidRPr="0052713B" w:rsidDel="007A1489" w14:paraId="29FE392F" w14:textId="77777777" w:rsidTr="00A15CFF">
        <w:trPr>
          <w:cantSplit/>
          <w:trHeight w:val="190"/>
          <w:del w:id="8712" w:author="Author"/>
        </w:trPr>
        <w:tc>
          <w:tcPr>
            <w:tcW w:w="200" w:type="dxa"/>
          </w:tcPr>
          <w:p w14:paraId="17C1EB33" w14:textId="77777777" w:rsidR="008E2843" w:rsidRPr="0052713B" w:rsidDel="007A1489" w:rsidRDefault="008E2843" w:rsidP="00B820C4">
            <w:pPr>
              <w:pStyle w:val="tabletext11"/>
              <w:suppressAutoHyphens/>
              <w:rPr>
                <w:del w:id="8713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0568B98E" w14:textId="77777777" w:rsidR="008E2843" w:rsidRPr="0052713B" w:rsidDel="007A1489" w:rsidRDefault="008E2843" w:rsidP="00B820C4">
            <w:pPr>
              <w:pStyle w:val="tabletext11"/>
              <w:suppressAutoHyphens/>
              <w:jc w:val="center"/>
              <w:rPr>
                <w:del w:id="8714" w:author="Author"/>
              </w:rPr>
            </w:pPr>
            <w:del w:id="8715" w:author="Author">
              <w:r w:rsidRPr="0052713B" w:rsidDel="007A1489">
                <w:delText>6602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DA32EA4" w14:textId="77777777" w:rsidR="008E2843" w:rsidRPr="0052713B" w:rsidDel="007A1489" w:rsidRDefault="008E2843" w:rsidP="00B820C4">
            <w:pPr>
              <w:pStyle w:val="tabletext11"/>
              <w:suppressAutoHyphens/>
              <w:jc w:val="right"/>
              <w:rPr>
                <w:del w:id="8716" w:author="Author"/>
              </w:rPr>
            </w:pPr>
            <w:del w:id="8717" w:author="Author">
              <w:r w:rsidRPr="0052713B" w:rsidDel="007A1489">
                <w:delText>26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184109F2" w14:textId="77777777" w:rsidR="008E2843" w:rsidRPr="0052713B" w:rsidDel="007A1489" w:rsidRDefault="008E2843" w:rsidP="00B820C4">
            <w:pPr>
              <w:pStyle w:val="tabletext11"/>
              <w:suppressAutoHyphens/>
              <w:jc w:val="both"/>
              <w:rPr>
                <w:del w:id="8718" w:author="Author"/>
              </w:rPr>
            </w:pPr>
            <w:del w:id="8719" w:author="Author">
              <w:r w:rsidRPr="0052713B" w:rsidDel="007A1489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12273D84" w14:textId="77777777" w:rsidR="008E2843" w:rsidRPr="0052713B" w:rsidDel="007A1489" w:rsidRDefault="008E2843" w:rsidP="00B820C4">
            <w:pPr>
              <w:pStyle w:val="tabletext11"/>
              <w:suppressAutoHyphens/>
              <w:jc w:val="right"/>
              <w:rPr>
                <w:del w:id="8720" w:author="Author"/>
              </w:rPr>
            </w:pPr>
            <w:del w:id="8721" w:author="Author">
              <w:r w:rsidRPr="0052713B" w:rsidDel="007A1489">
                <w:delText>100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66FB810" w14:textId="77777777" w:rsidR="008E2843" w:rsidRPr="0052713B" w:rsidDel="007A1489" w:rsidRDefault="008E2843" w:rsidP="00B820C4">
            <w:pPr>
              <w:pStyle w:val="tabletext11"/>
              <w:suppressAutoHyphens/>
              <w:rPr>
                <w:del w:id="8722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6F4FFC1" w14:textId="77777777" w:rsidR="008E2843" w:rsidRPr="0052713B" w:rsidDel="007A1489" w:rsidRDefault="008E2843" w:rsidP="00B820C4">
            <w:pPr>
              <w:pStyle w:val="tabletext11"/>
              <w:suppressAutoHyphens/>
              <w:rPr>
                <w:del w:id="8723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0043C99" w14:textId="77777777" w:rsidR="008E2843" w:rsidRPr="0052713B" w:rsidDel="007A1489" w:rsidRDefault="008E2843" w:rsidP="00B820C4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8724" w:author="Author"/>
              </w:rPr>
            </w:pPr>
            <w:del w:id="8725" w:author="Author">
              <w:r w:rsidRPr="0052713B" w:rsidDel="007A1489">
                <w:delText>280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3D9576E0" w14:textId="77777777" w:rsidR="008E2843" w:rsidRPr="0052713B" w:rsidDel="007A1489" w:rsidRDefault="008E2843" w:rsidP="00B820C4">
            <w:pPr>
              <w:pStyle w:val="tabletext11"/>
              <w:tabs>
                <w:tab w:val="decimal" w:pos="340"/>
              </w:tabs>
              <w:suppressAutoHyphens/>
              <w:rPr>
                <w:del w:id="8726" w:author="Author"/>
              </w:rPr>
            </w:pPr>
          </w:p>
        </w:tc>
      </w:tr>
      <w:tr w:rsidR="008E2843" w:rsidRPr="0052713B" w:rsidDel="007A1489" w14:paraId="6DEE0B9A" w14:textId="77777777" w:rsidTr="00A15CFF">
        <w:trPr>
          <w:cantSplit/>
          <w:trHeight w:val="190"/>
          <w:del w:id="8727" w:author="Author"/>
        </w:trPr>
        <w:tc>
          <w:tcPr>
            <w:tcW w:w="200" w:type="dxa"/>
          </w:tcPr>
          <w:p w14:paraId="18E47E31" w14:textId="77777777" w:rsidR="008E2843" w:rsidRPr="0052713B" w:rsidDel="007A1489" w:rsidRDefault="008E2843" w:rsidP="00B820C4">
            <w:pPr>
              <w:pStyle w:val="tabletext11"/>
              <w:suppressAutoHyphens/>
              <w:rPr>
                <w:del w:id="8728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0C9E789" w14:textId="77777777" w:rsidR="008E2843" w:rsidRPr="0052713B" w:rsidDel="007A1489" w:rsidRDefault="008E2843" w:rsidP="00B820C4">
            <w:pPr>
              <w:pStyle w:val="tabletext11"/>
              <w:suppressAutoHyphens/>
              <w:jc w:val="center"/>
              <w:rPr>
                <w:del w:id="8729" w:author="Author"/>
              </w:rPr>
            </w:pPr>
            <w:del w:id="8730" w:author="Author">
              <w:r w:rsidRPr="0052713B" w:rsidDel="007A1489">
                <w:delText>6603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CC41C0E" w14:textId="77777777" w:rsidR="008E2843" w:rsidRPr="0052713B" w:rsidDel="007A1489" w:rsidRDefault="008E2843" w:rsidP="00B820C4">
            <w:pPr>
              <w:pStyle w:val="tabletext11"/>
              <w:suppressAutoHyphens/>
              <w:jc w:val="right"/>
              <w:rPr>
                <w:del w:id="8731" w:author="Author"/>
              </w:rPr>
            </w:pPr>
            <w:del w:id="8732" w:author="Author">
              <w:r w:rsidRPr="0052713B" w:rsidDel="007A1489">
                <w:delText>101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7A752225" w14:textId="77777777" w:rsidR="008E2843" w:rsidRPr="0052713B" w:rsidDel="007A1489" w:rsidRDefault="008E2843" w:rsidP="00B820C4">
            <w:pPr>
              <w:pStyle w:val="tabletext11"/>
              <w:suppressAutoHyphens/>
              <w:jc w:val="both"/>
              <w:rPr>
                <w:del w:id="8733" w:author="Author"/>
              </w:rPr>
            </w:pPr>
            <w:del w:id="8734" w:author="Author">
              <w:r w:rsidRPr="0052713B" w:rsidDel="007A1489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7AABD635" w14:textId="77777777" w:rsidR="008E2843" w:rsidRPr="0052713B" w:rsidDel="007A1489" w:rsidRDefault="008E2843" w:rsidP="00B820C4">
            <w:pPr>
              <w:pStyle w:val="tabletext11"/>
              <w:suppressAutoHyphens/>
              <w:jc w:val="right"/>
              <w:rPr>
                <w:del w:id="8735" w:author="Author"/>
              </w:rPr>
            </w:pPr>
            <w:del w:id="8736" w:author="Author">
              <w:r w:rsidRPr="0052713B" w:rsidDel="007A1489">
                <w:delText>500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D459755" w14:textId="77777777" w:rsidR="008E2843" w:rsidRPr="0052713B" w:rsidDel="007A1489" w:rsidRDefault="008E2843" w:rsidP="00B820C4">
            <w:pPr>
              <w:pStyle w:val="tabletext11"/>
              <w:suppressAutoHyphens/>
              <w:rPr>
                <w:del w:id="8737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1CB56E4" w14:textId="77777777" w:rsidR="008E2843" w:rsidRPr="0052713B" w:rsidDel="007A1489" w:rsidRDefault="008E2843" w:rsidP="00B820C4">
            <w:pPr>
              <w:pStyle w:val="tabletext11"/>
              <w:suppressAutoHyphens/>
              <w:rPr>
                <w:del w:id="8738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50D15FD0" w14:textId="77777777" w:rsidR="008E2843" w:rsidRPr="0052713B" w:rsidDel="007A1489" w:rsidRDefault="008E2843" w:rsidP="00B820C4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8739" w:author="Author"/>
              </w:rPr>
            </w:pPr>
            <w:del w:id="8740" w:author="Author">
              <w:r w:rsidRPr="0052713B" w:rsidDel="007A1489">
                <w:delText>733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B55997D" w14:textId="77777777" w:rsidR="008E2843" w:rsidRPr="0052713B" w:rsidDel="007A1489" w:rsidRDefault="008E2843" w:rsidP="00B820C4">
            <w:pPr>
              <w:pStyle w:val="tabletext11"/>
              <w:tabs>
                <w:tab w:val="decimal" w:pos="340"/>
              </w:tabs>
              <w:suppressAutoHyphens/>
              <w:rPr>
                <w:del w:id="8741" w:author="Author"/>
              </w:rPr>
            </w:pPr>
          </w:p>
        </w:tc>
      </w:tr>
      <w:tr w:rsidR="008E2843" w:rsidRPr="0052713B" w:rsidDel="007A1489" w14:paraId="6002C01C" w14:textId="77777777" w:rsidTr="00A15CFF">
        <w:trPr>
          <w:cantSplit/>
          <w:trHeight w:val="190"/>
          <w:del w:id="8742" w:author="Author"/>
        </w:trPr>
        <w:tc>
          <w:tcPr>
            <w:tcW w:w="200" w:type="dxa"/>
          </w:tcPr>
          <w:p w14:paraId="603FFFD1" w14:textId="77777777" w:rsidR="008E2843" w:rsidRPr="0052713B" w:rsidDel="007A1489" w:rsidRDefault="008E2843" w:rsidP="00B820C4">
            <w:pPr>
              <w:pStyle w:val="tabletext11"/>
              <w:suppressAutoHyphens/>
              <w:rPr>
                <w:del w:id="8743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245CBEC" w14:textId="77777777" w:rsidR="008E2843" w:rsidRPr="0052713B" w:rsidDel="007A1489" w:rsidRDefault="008E2843" w:rsidP="00B820C4">
            <w:pPr>
              <w:pStyle w:val="tabletext11"/>
              <w:suppressAutoHyphens/>
              <w:jc w:val="center"/>
              <w:rPr>
                <w:del w:id="8744" w:author="Author"/>
              </w:rPr>
            </w:pPr>
            <w:del w:id="8745" w:author="Author">
              <w:r w:rsidRPr="0052713B" w:rsidDel="007A1489">
                <w:delText>6604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AACCBCB" w14:textId="77777777" w:rsidR="008E2843" w:rsidRPr="0052713B" w:rsidDel="007A1489" w:rsidRDefault="008E2843" w:rsidP="00B820C4">
            <w:pPr>
              <w:pStyle w:val="tabletext11"/>
              <w:suppressAutoHyphens/>
              <w:jc w:val="right"/>
              <w:rPr>
                <w:del w:id="8746" w:author="Author"/>
              </w:rPr>
            </w:pPr>
            <w:del w:id="8747" w:author="Author">
              <w:r w:rsidRPr="0052713B" w:rsidDel="007A1489">
                <w:delText>501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7212E0EB" w14:textId="77777777" w:rsidR="008E2843" w:rsidRPr="0052713B" w:rsidDel="007A1489" w:rsidRDefault="008E2843" w:rsidP="00B820C4">
            <w:pPr>
              <w:pStyle w:val="tabletext11"/>
              <w:suppressAutoHyphens/>
              <w:jc w:val="both"/>
              <w:rPr>
                <w:del w:id="8748" w:author="Author"/>
              </w:rPr>
            </w:pPr>
            <w:del w:id="8749" w:author="Author">
              <w:r w:rsidRPr="0052713B" w:rsidDel="007A1489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594B7DB9" w14:textId="77777777" w:rsidR="008E2843" w:rsidRPr="0052713B" w:rsidDel="007A1489" w:rsidRDefault="008E2843" w:rsidP="00B820C4">
            <w:pPr>
              <w:pStyle w:val="tabletext11"/>
              <w:suppressAutoHyphens/>
              <w:jc w:val="right"/>
              <w:rPr>
                <w:del w:id="8750" w:author="Author"/>
              </w:rPr>
            </w:pPr>
            <w:del w:id="8751" w:author="Author">
              <w:r w:rsidRPr="0052713B" w:rsidDel="007A1489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402300D7" w14:textId="77777777" w:rsidR="008E2843" w:rsidRPr="0052713B" w:rsidDel="007A1489" w:rsidRDefault="008E2843" w:rsidP="00B820C4">
            <w:pPr>
              <w:pStyle w:val="tabletext11"/>
              <w:suppressAutoHyphens/>
              <w:rPr>
                <w:del w:id="8752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9E421C2" w14:textId="77777777" w:rsidR="008E2843" w:rsidRPr="0052713B" w:rsidDel="007A1489" w:rsidRDefault="008E2843" w:rsidP="00B820C4">
            <w:pPr>
              <w:pStyle w:val="tabletext11"/>
              <w:suppressAutoHyphens/>
              <w:rPr>
                <w:del w:id="8753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5FEFC74C" w14:textId="77777777" w:rsidR="008E2843" w:rsidRPr="0052713B" w:rsidDel="007A1489" w:rsidRDefault="008E2843" w:rsidP="00B820C4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8754" w:author="Author"/>
              </w:rPr>
            </w:pPr>
            <w:del w:id="8755" w:author="Author">
              <w:r w:rsidRPr="0052713B" w:rsidDel="007A1489">
                <w:delText>1,685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CBD94D1" w14:textId="77777777" w:rsidR="008E2843" w:rsidRPr="0052713B" w:rsidDel="007A1489" w:rsidRDefault="008E2843" w:rsidP="00B820C4">
            <w:pPr>
              <w:pStyle w:val="tabletext11"/>
              <w:tabs>
                <w:tab w:val="decimal" w:pos="340"/>
              </w:tabs>
              <w:suppressAutoHyphens/>
              <w:rPr>
                <w:del w:id="8756" w:author="Author"/>
              </w:rPr>
            </w:pPr>
          </w:p>
        </w:tc>
      </w:tr>
      <w:tr w:rsidR="008E2843" w:rsidRPr="0052713B" w:rsidDel="007A1489" w14:paraId="02DE6981" w14:textId="77777777" w:rsidTr="00A15CFF">
        <w:trPr>
          <w:cantSplit/>
          <w:trHeight w:val="190"/>
          <w:del w:id="8757" w:author="Author"/>
        </w:trPr>
        <w:tc>
          <w:tcPr>
            <w:tcW w:w="200" w:type="dxa"/>
          </w:tcPr>
          <w:p w14:paraId="6490D620" w14:textId="77777777" w:rsidR="008E2843" w:rsidRPr="0052713B" w:rsidDel="007A1489" w:rsidRDefault="008E2843" w:rsidP="00B820C4">
            <w:pPr>
              <w:pStyle w:val="tabletext11"/>
              <w:suppressAutoHyphens/>
              <w:rPr>
                <w:del w:id="8758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36F4E" w14:textId="77777777" w:rsidR="008E2843" w:rsidRPr="0052713B" w:rsidDel="007A1489" w:rsidRDefault="008E2843" w:rsidP="00B820C4">
            <w:pPr>
              <w:pStyle w:val="tabletext11"/>
              <w:suppressAutoHyphens/>
              <w:jc w:val="center"/>
              <w:rPr>
                <w:del w:id="8759" w:author="Author"/>
              </w:rPr>
            </w:pPr>
            <w:del w:id="8760" w:author="Author">
              <w:r w:rsidRPr="0052713B" w:rsidDel="007A1489">
                <w:delText>6605</w:delText>
              </w:r>
            </w:del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1E81C979" w14:textId="77777777" w:rsidR="008E2843" w:rsidRPr="0052713B" w:rsidDel="007A1489" w:rsidRDefault="008E2843" w:rsidP="00B820C4">
            <w:pPr>
              <w:pStyle w:val="tabletext11"/>
              <w:suppressAutoHyphens/>
              <w:jc w:val="right"/>
              <w:rPr>
                <w:del w:id="8761" w:author="Author"/>
              </w:rPr>
            </w:pPr>
            <w:del w:id="8762" w:author="Author">
              <w:r w:rsidRPr="0052713B" w:rsidDel="007A1489">
                <w:delText>Over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741ADB08" w14:textId="77777777" w:rsidR="008E2843" w:rsidRPr="0052713B" w:rsidDel="007A1489" w:rsidRDefault="008E2843" w:rsidP="00B820C4">
            <w:pPr>
              <w:pStyle w:val="tabletext11"/>
              <w:suppressAutoHyphens/>
              <w:jc w:val="right"/>
              <w:rPr>
                <w:del w:id="8763" w:author="Author"/>
              </w:rPr>
            </w:pPr>
            <w:del w:id="8764" w:author="Author">
              <w:r w:rsidRPr="0052713B" w:rsidDel="007A1489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51A4F6" w14:textId="77777777" w:rsidR="008E2843" w:rsidRPr="0052713B" w:rsidDel="007A1489" w:rsidRDefault="008E2843" w:rsidP="00B820C4">
            <w:pPr>
              <w:pStyle w:val="tabletext11"/>
              <w:suppressAutoHyphens/>
              <w:rPr>
                <w:del w:id="876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6832504D" w14:textId="77777777" w:rsidR="008E2843" w:rsidRPr="0052713B" w:rsidDel="007A1489" w:rsidRDefault="008E2843" w:rsidP="00B820C4">
            <w:pPr>
              <w:pStyle w:val="tabletext11"/>
              <w:suppressAutoHyphens/>
              <w:rPr>
                <w:del w:id="8766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6D3F7921" w14:textId="77777777" w:rsidR="008E2843" w:rsidRPr="0052713B" w:rsidDel="007A1489" w:rsidRDefault="008E2843" w:rsidP="00B820C4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8767" w:author="Author"/>
              </w:rPr>
            </w:pPr>
            <w:del w:id="8768" w:author="Author">
              <w:r w:rsidRPr="0052713B" w:rsidDel="007A1489">
                <w:delText>3,552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16DB0E" w14:textId="77777777" w:rsidR="008E2843" w:rsidRPr="0052713B" w:rsidDel="007A1489" w:rsidRDefault="008E2843" w:rsidP="00B820C4">
            <w:pPr>
              <w:pStyle w:val="tabletext11"/>
              <w:tabs>
                <w:tab w:val="decimal" w:pos="340"/>
              </w:tabs>
              <w:suppressAutoHyphens/>
              <w:rPr>
                <w:del w:id="8769" w:author="Author"/>
              </w:rPr>
            </w:pPr>
          </w:p>
        </w:tc>
      </w:tr>
    </w:tbl>
    <w:p w14:paraId="29821CEE" w14:textId="77777777" w:rsidR="008E2843" w:rsidRDefault="008E2843" w:rsidP="00B820C4">
      <w:pPr>
        <w:pStyle w:val="tablecaption"/>
        <w:suppressAutoHyphens/>
      </w:pPr>
      <w:del w:id="8770" w:author="Author">
        <w:r w:rsidRPr="0052713B" w:rsidDel="007A1489">
          <w:delText>Table 89.B.2.a.(1)(a)(LC) Other Than Auto Service Operations Loss Costs</w:delText>
        </w:r>
      </w:del>
    </w:p>
    <w:p w14:paraId="7F9CB099" w14:textId="77777777" w:rsidR="008E2843" w:rsidRDefault="008E2843" w:rsidP="00B820C4">
      <w:pPr>
        <w:pStyle w:val="isonormal"/>
        <w:jc w:val="left"/>
      </w:pPr>
    </w:p>
    <w:p w14:paraId="392FE222" w14:textId="77777777" w:rsidR="008E2843" w:rsidRDefault="008E2843" w:rsidP="00B820C4">
      <w:pPr>
        <w:pStyle w:val="isonormal"/>
        <w:sectPr w:rsidR="008E2843" w:rsidSect="00A15CFF">
          <w:pgSz w:w="12240" w:h="15840"/>
          <w:pgMar w:top="1735" w:right="960" w:bottom="1560" w:left="1200" w:header="575" w:footer="480" w:gutter="0"/>
          <w:cols w:space="720"/>
          <w:docGrid w:linePitch="360"/>
        </w:sectPr>
      </w:pPr>
    </w:p>
    <w:p w14:paraId="7D02F243" w14:textId="77777777" w:rsidR="008E2843" w:rsidRPr="00A5604B" w:rsidDel="004242A9" w:rsidRDefault="008E2843" w:rsidP="00B820C4">
      <w:pPr>
        <w:pStyle w:val="boxrule"/>
        <w:rPr>
          <w:del w:id="8771" w:author="Author"/>
        </w:rPr>
      </w:pPr>
      <w:del w:id="8772" w:author="Author">
        <w:r w:rsidRPr="00A5604B" w:rsidDel="004242A9">
          <w:delText>90.  HIRED AUTOS</w:delText>
        </w:r>
      </w:del>
    </w:p>
    <w:p w14:paraId="7514F237" w14:textId="77777777" w:rsidR="008E2843" w:rsidRPr="00A5604B" w:rsidDel="004242A9" w:rsidRDefault="008E2843" w:rsidP="00B820C4">
      <w:pPr>
        <w:pStyle w:val="isonormal"/>
        <w:suppressAutoHyphens/>
        <w:rPr>
          <w:del w:id="877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00"/>
        <w:gridCol w:w="2400"/>
      </w:tblGrid>
      <w:tr w:rsidR="008E2843" w:rsidRPr="00A5604B" w:rsidDel="004242A9" w14:paraId="2AF8C3E7" w14:textId="77777777" w:rsidTr="00A15CFF">
        <w:trPr>
          <w:cantSplit/>
          <w:trHeight w:val="190"/>
          <w:del w:id="8774" w:author="Author"/>
        </w:trPr>
        <w:tc>
          <w:tcPr>
            <w:tcW w:w="200" w:type="dxa"/>
          </w:tcPr>
          <w:p w14:paraId="3F9D2E2D" w14:textId="77777777" w:rsidR="008E2843" w:rsidRPr="00A5604B" w:rsidDel="004242A9" w:rsidRDefault="008E2843" w:rsidP="00B820C4">
            <w:pPr>
              <w:pStyle w:val="tablehead"/>
              <w:suppressAutoHyphens/>
              <w:rPr>
                <w:del w:id="8775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015A7A" w14:textId="77777777" w:rsidR="008E2843" w:rsidRPr="00A5604B" w:rsidDel="004242A9" w:rsidRDefault="008E2843" w:rsidP="00B820C4">
            <w:pPr>
              <w:pStyle w:val="tablehead"/>
              <w:suppressAutoHyphens/>
              <w:rPr>
                <w:del w:id="8776" w:author="Author"/>
              </w:rPr>
            </w:pPr>
            <w:del w:id="8777" w:author="Author">
              <w:r w:rsidRPr="00A5604B" w:rsidDel="004242A9">
                <w:delText xml:space="preserve">Cost Of Hire Basis – All Territories </w:delText>
              </w:r>
              <w:r w:rsidRPr="00A5604B" w:rsidDel="004242A9">
                <w:br/>
                <w:delText xml:space="preserve">Liability Base Loss Cost </w:delText>
              </w:r>
            </w:del>
          </w:p>
        </w:tc>
      </w:tr>
      <w:tr w:rsidR="008E2843" w:rsidRPr="00A5604B" w:rsidDel="004242A9" w14:paraId="261F741A" w14:textId="77777777" w:rsidTr="00A15CFF">
        <w:trPr>
          <w:cantSplit/>
          <w:trHeight w:val="190"/>
          <w:del w:id="8778" w:author="Author"/>
        </w:trPr>
        <w:tc>
          <w:tcPr>
            <w:tcW w:w="200" w:type="dxa"/>
          </w:tcPr>
          <w:p w14:paraId="248036A2" w14:textId="77777777" w:rsidR="008E2843" w:rsidRPr="00A5604B" w:rsidDel="004242A9" w:rsidRDefault="008E2843" w:rsidP="00B820C4">
            <w:pPr>
              <w:pStyle w:val="tabletext11"/>
              <w:suppressAutoHyphens/>
              <w:rPr>
                <w:del w:id="8779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5BCA3CA" w14:textId="77777777" w:rsidR="008E2843" w:rsidRPr="00A5604B" w:rsidDel="004242A9" w:rsidRDefault="008E2843" w:rsidP="00B820C4">
            <w:pPr>
              <w:pStyle w:val="tabletext11"/>
              <w:suppressAutoHyphens/>
              <w:jc w:val="right"/>
              <w:rPr>
                <w:del w:id="8780" w:author="Author"/>
              </w:rPr>
            </w:pPr>
            <w:del w:id="8781" w:author="Author">
              <w:r w:rsidRPr="00A5604B" w:rsidDel="004242A9">
                <w:delText>$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0E46C67" w14:textId="77777777" w:rsidR="008E2843" w:rsidRPr="00A5604B" w:rsidDel="004242A9" w:rsidRDefault="008E2843" w:rsidP="00B820C4">
            <w:pPr>
              <w:pStyle w:val="tabletext11"/>
              <w:suppressAutoHyphens/>
              <w:rPr>
                <w:del w:id="8782" w:author="Author"/>
              </w:rPr>
            </w:pPr>
            <w:del w:id="8783" w:author="Author">
              <w:r w:rsidRPr="00A5604B" w:rsidDel="004242A9">
                <w:delText>0.41</w:delText>
              </w:r>
            </w:del>
          </w:p>
        </w:tc>
      </w:tr>
    </w:tbl>
    <w:p w14:paraId="1FB5C444" w14:textId="77777777" w:rsidR="008E2843" w:rsidRDefault="008E2843" w:rsidP="00B820C4">
      <w:pPr>
        <w:pStyle w:val="tablecaption"/>
        <w:suppressAutoHyphens/>
      </w:pPr>
      <w:del w:id="8784" w:author="Author">
        <w:r w:rsidRPr="00A5604B" w:rsidDel="004242A9">
          <w:delText>Table 90.B.3.b.(LC) Cost Of Hire Basis Liability Loss Cost</w:delText>
        </w:r>
      </w:del>
    </w:p>
    <w:p w14:paraId="1B372EBC" w14:textId="77777777" w:rsidR="008E2843" w:rsidRDefault="008E2843" w:rsidP="00B820C4">
      <w:pPr>
        <w:pStyle w:val="isonormal"/>
        <w:jc w:val="left"/>
      </w:pPr>
    </w:p>
    <w:p w14:paraId="2F08A775" w14:textId="77777777" w:rsidR="008E2843" w:rsidRDefault="008E2843" w:rsidP="00B820C4">
      <w:pPr>
        <w:pStyle w:val="isonormal"/>
        <w:sectPr w:rsidR="008E2843" w:rsidSect="00A15CFF">
          <w:pgSz w:w="12240" w:h="15840"/>
          <w:pgMar w:top="1735" w:right="960" w:bottom="1560" w:left="1200" w:header="575" w:footer="480" w:gutter="0"/>
          <w:cols w:space="0"/>
          <w:docGrid w:linePitch="326"/>
        </w:sectPr>
      </w:pPr>
    </w:p>
    <w:p w14:paraId="7A0D0014" w14:textId="77777777" w:rsidR="008E2843" w:rsidRPr="008175FD" w:rsidDel="00AE48EF" w:rsidRDefault="008E2843" w:rsidP="00B820C4">
      <w:pPr>
        <w:pStyle w:val="boxrule"/>
        <w:rPr>
          <w:del w:id="8785" w:author="Author"/>
        </w:rPr>
      </w:pPr>
      <w:del w:id="8786" w:author="Author">
        <w:r w:rsidRPr="008175FD" w:rsidDel="00AE48EF">
          <w:delText>97.  UNINSURED MOTORISTS INSURANCE</w:delText>
        </w:r>
      </w:del>
    </w:p>
    <w:p w14:paraId="5FC8F188" w14:textId="77777777" w:rsidR="008E2843" w:rsidRPr="008175FD" w:rsidDel="00AE48EF" w:rsidRDefault="008E2843" w:rsidP="00B820C4">
      <w:pPr>
        <w:pStyle w:val="isonormal"/>
        <w:suppressAutoHyphens/>
        <w:rPr>
          <w:del w:id="8787" w:author="Author"/>
        </w:rPr>
      </w:pPr>
    </w:p>
    <w:tbl>
      <w:tblPr>
        <w:tblW w:w="5000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3"/>
        <w:gridCol w:w="1197"/>
        <w:gridCol w:w="360"/>
        <w:gridCol w:w="1340"/>
        <w:gridCol w:w="360"/>
        <w:gridCol w:w="1340"/>
      </w:tblGrid>
      <w:tr w:rsidR="008E2843" w:rsidRPr="008175FD" w:rsidDel="00AE48EF" w14:paraId="756C1D1E" w14:textId="77777777" w:rsidTr="00A15CFF">
        <w:trPr>
          <w:cantSplit/>
          <w:trHeight w:val="190"/>
          <w:del w:id="8788" w:author="Author"/>
        </w:trPr>
        <w:tc>
          <w:tcPr>
            <w:tcW w:w="200" w:type="dxa"/>
          </w:tcPr>
          <w:p w14:paraId="3AE6C865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8789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2A2AA4D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8790" w:author="Author"/>
              </w:rPr>
            </w:pPr>
            <w:del w:id="8791" w:author="Author">
              <w:r w:rsidRPr="008175FD" w:rsidDel="00AE48EF">
                <w:delText xml:space="preserve">Uninsured Motorists Bodily Injury </w:delText>
              </w:r>
            </w:del>
          </w:p>
        </w:tc>
      </w:tr>
      <w:tr w:rsidR="008E2843" w:rsidRPr="008175FD" w:rsidDel="00AE48EF" w14:paraId="39E205D4" w14:textId="77777777" w:rsidTr="00A15CFF">
        <w:trPr>
          <w:cantSplit/>
          <w:trHeight w:val="518"/>
          <w:del w:id="8792" w:author="Author"/>
        </w:trPr>
        <w:tc>
          <w:tcPr>
            <w:tcW w:w="200" w:type="dxa"/>
            <w:hideMark/>
          </w:tcPr>
          <w:p w14:paraId="4FA5FD3C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8793" w:author="Author"/>
              </w:rPr>
            </w:pPr>
          </w:p>
        </w:tc>
        <w:tc>
          <w:tcPr>
            <w:tcW w:w="1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DF0D205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8794" w:author="Author"/>
              </w:rPr>
            </w:pPr>
            <w:del w:id="8795" w:author="Author">
              <w:r w:rsidRPr="008175FD" w:rsidDel="00AE48EF">
                <w:delText>Bodily</w:delText>
              </w:r>
              <w:r w:rsidRPr="008175FD" w:rsidDel="00AE48EF">
                <w:br/>
                <w:delText>Injury</w:delText>
              </w:r>
              <w:r w:rsidRPr="008175FD" w:rsidDel="00AE48EF">
                <w:br/>
                <w:delText>Limits</w:delText>
              </w:r>
            </w:del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AB5E0E3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8796" w:author="Author"/>
              </w:rPr>
            </w:pPr>
            <w:del w:id="8797" w:author="Author">
              <w:r w:rsidRPr="008175FD" w:rsidDel="00AE48EF">
                <w:delText>Private Passenger</w:delText>
              </w:r>
              <w:r w:rsidRPr="008175FD" w:rsidDel="00AE48EF">
                <w:br/>
                <w:delText>Types Per Exposure</w:delText>
              </w:r>
            </w:del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E811A7C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8798" w:author="Author"/>
              </w:rPr>
            </w:pPr>
            <w:del w:id="8799" w:author="Author">
              <w:r w:rsidRPr="008175FD" w:rsidDel="00AE48EF">
                <w:delText>Other Than Private Passenger Types</w:delText>
              </w:r>
              <w:r w:rsidRPr="008175FD" w:rsidDel="00AE48EF">
                <w:br/>
                <w:delText>Per Exposure</w:delText>
              </w:r>
            </w:del>
          </w:p>
        </w:tc>
      </w:tr>
      <w:tr w:rsidR="008E2843" w:rsidRPr="008175FD" w:rsidDel="00AE48EF" w14:paraId="01AA4585" w14:textId="77777777" w:rsidTr="00A15CFF">
        <w:trPr>
          <w:cantSplit/>
          <w:trHeight w:val="190"/>
          <w:del w:id="8800" w:author="Author"/>
        </w:trPr>
        <w:tc>
          <w:tcPr>
            <w:tcW w:w="200" w:type="dxa"/>
          </w:tcPr>
          <w:p w14:paraId="2F065661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801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12CA234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802" w:author="Author"/>
              </w:rPr>
            </w:pPr>
            <w:del w:id="8803" w:author="Author">
              <w:r w:rsidRPr="008175FD" w:rsidDel="00AE48EF">
                <w:delText>$</w:delText>
              </w:r>
            </w:del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8576BFF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8804" w:author="Author"/>
              </w:rPr>
            </w:pPr>
            <w:del w:id="8805" w:author="Author">
              <w:r w:rsidRPr="008175FD" w:rsidDel="00AE48EF">
                <w:delText>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CD6FDEF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8806" w:author="Author"/>
              </w:rPr>
            </w:pPr>
            <w:del w:id="8807" w:author="Author">
              <w:r w:rsidRPr="008175FD" w:rsidDel="00AE48EF">
                <w:delText>$</w:delText>
              </w:r>
            </w:del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3ED8B408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808" w:author="Author"/>
                <w:rFonts w:cs="Arial"/>
                <w:szCs w:val="18"/>
              </w:rPr>
            </w:pPr>
            <w:del w:id="8809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5.52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A7F7A90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8810" w:author="Author"/>
                <w:rFonts w:cs="Arial"/>
                <w:szCs w:val="18"/>
              </w:rPr>
            </w:pPr>
            <w:del w:id="8811" w:author="Author">
              <w:r w:rsidRPr="008175FD" w:rsidDel="00AE48EF">
                <w:rPr>
                  <w:rFonts w:cs="Arial"/>
                  <w:szCs w:val="18"/>
                </w:rPr>
                <w:delText>$</w:delText>
              </w:r>
            </w:del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78DB01E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812" w:author="Author"/>
                <w:rFonts w:cs="Arial"/>
                <w:szCs w:val="18"/>
              </w:rPr>
            </w:pPr>
            <w:del w:id="8813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3.88</w:delText>
              </w:r>
            </w:del>
          </w:p>
        </w:tc>
      </w:tr>
      <w:tr w:rsidR="008E2843" w:rsidRPr="008175FD" w:rsidDel="00AE48EF" w14:paraId="4A20A193" w14:textId="77777777" w:rsidTr="00A15CFF">
        <w:trPr>
          <w:cantSplit/>
          <w:trHeight w:val="190"/>
          <w:del w:id="8814" w:author="Author"/>
        </w:trPr>
        <w:tc>
          <w:tcPr>
            <w:tcW w:w="200" w:type="dxa"/>
          </w:tcPr>
          <w:p w14:paraId="7C39B1E4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815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6A68F8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816" w:author="Author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949E21D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8817" w:author="Author"/>
              </w:rPr>
            </w:pPr>
            <w:del w:id="8818" w:author="Author">
              <w:r w:rsidRPr="008175FD" w:rsidDel="00AE48EF">
                <w:delText>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743B38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8819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10108E2A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820" w:author="Author"/>
                <w:rFonts w:cs="Arial"/>
                <w:szCs w:val="18"/>
              </w:rPr>
            </w:pPr>
            <w:del w:id="8821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6.90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2AAB49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8822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DF9FB0C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823" w:author="Author"/>
                <w:rFonts w:cs="Arial"/>
                <w:szCs w:val="18"/>
              </w:rPr>
            </w:pPr>
            <w:del w:id="8824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4.85</w:delText>
              </w:r>
            </w:del>
          </w:p>
        </w:tc>
      </w:tr>
      <w:tr w:rsidR="008E2843" w:rsidRPr="008175FD" w:rsidDel="00AE48EF" w14:paraId="7A4866CB" w14:textId="77777777" w:rsidTr="00A15CFF">
        <w:trPr>
          <w:cantSplit/>
          <w:trHeight w:val="190"/>
          <w:del w:id="8825" w:author="Author"/>
        </w:trPr>
        <w:tc>
          <w:tcPr>
            <w:tcW w:w="200" w:type="dxa"/>
          </w:tcPr>
          <w:p w14:paraId="60E3504E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826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8C9A41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827" w:author="Author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C0661E4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8828" w:author="Author"/>
              </w:rPr>
            </w:pPr>
            <w:del w:id="8829" w:author="Author">
              <w:r w:rsidRPr="008175FD" w:rsidDel="00AE48EF">
                <w:delText>125,000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E63D1A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8830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1AC2B6AF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831" w:author="Author"/>
                <w:rFonts w:cs="Arial"/>
                <w:szCs w:val="18"/>
              </w:rPr>
            </w:pPr>
            <w:del w:id="8832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7.36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E71FCE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8833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FBBFF92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834" w:author="Author"/>
                <w:rFonts w:cs="Arial"/>
                <w:szCs w:val="18"/>
              </w:rPr>
            </w:pPr>
            <w:del w:id="8835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5.16</w:delText>
              </w:r>
            </w:del>
          </w:p>
        </w:tc>
      </w:tr>
      <w:tr w:rsidR="008E2843" w:rsidRPr="008175FD" w:rsidDel="00AE48EF" w14:paraId="15403907" w14:textId="77777777" w:rsidTr="00A15CFF">
        <w:trPr>
          <w:cantSplit/>
          <w:trHeight w:val="190"/>
          <w:del w:id="8836" w:author="Author"/>
        </w:trPr>
        <w:tc>
          <w:tcPr>
            <w:tcW w:w="200" w:type="dxa"/>
          </w:tcPr>
          <w:p w14:paraId="469C6305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837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8F9898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838" w:author="Author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DE00FF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8839" w:author="Author"/>
              </w:rPr>
            </w:pPr>
            <w:del w:id="8840" w:author="Author">
              <w:r w:rsidRPr="008175FD" w:rsidDel="00AE48EF">
                <w:delText>150,000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D90130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8841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20F8460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842" w:author="Author"/>
                <w:rFonts w:cs="Arial"/>
                <w:szCs w:val="18"/>
              </w:rPr>
            </w:pPr>
            <w:del w:id="8843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7.73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562CF8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8844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07F49E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845" w:author="Author"/>
                <w:rFonts w:cs="Arial"/>
                <w:szCs w:val="18"/>
              </w:rPr>
            </w:pPr>
            <w:del w:id="8846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5.42</w:delText>
              </w:r>
            </w:del>
          </w:p>
        </w:tc>
      </w:tr>
      <w:tr w:rsidR="008E2843" w:rsidRPr="008175FD" w:rsidDel="00AE48EF" w14:paraId="5DDB9896" w14:textId="77777777" w:rsidTr="00A15CFF">
        <w:trPr>
          <w:cantSplit/>
          <w:trHeight w:val="190"/>
          <w:del w:id="8847" w:author="Author"/>
        </w:trPr>
        <w:tc>
          <w:tcPr>
            <w:tcW w:w="200" w:type="dxa"/>
          </w:tcPr>
          <w:p w14:paraId="5BD87D09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848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41A4A7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849" w:author="Author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56611A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8850" w:author="Author"/>
              </w:rPr>
            </w:pPr>
            <w:del w:id="8851" w:author="Author">
              <w:r w:rsidRPr="008175FD" w:rsidDel="00AE48EF">
                <w:delText>200,000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D7F265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8852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37ADF44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853" w:author="Author"/>
                <w:rFonts w:cs="Arial"/>
                <w:szCs w:val="18"/>
              </w:rPr>
            </w:pPr>
            <w:del w:id="8854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8.38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D3ED9F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8855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4FD643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856" w:author="Author"/>
                <w:rFonts w:cs="Arial"/>
                <w:szCs w:val="18"/>
              </w:rPr>
            </w:pPr>
            <w:del w:id="8857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5.88</w:delText>
              </w:r>
            </w:del>
          </w:p>
        </w:tc>
      </w:tr>
      <w:tr w:rsidR="008E2843" w:rsidRPr="008175FD" w:rsidDel="00AE48EF" w14:paraId="7D206752" w14:textId="77777777" w:rsidTr="00A15CFF">
        <w:trPr>
          <w:cantSplit/>
          <w:trHeight w:val="190"/>
          <w:del w:id="8858" w:author="Author"/>
        </w:trPr>
        <w:tc>
          <w:tcPr>
            <w:tcW w:w="200" w:type="dxa"/>
          </w:tcPr>
          <w:p w14:paraId="4C79A0F0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859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1FE6FC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860" w:author="Author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ED3C8B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8861" w:author="Author"/>
              </w:rPr>
            </w:pPr>
            <w:del w:id="8862" w:author="Author">
              <w:r w:rsidRPr="008175FD" w:rsidDel="00AE48EF">
                <w:delText>250,000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388905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8863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2ED6DA4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864" w:author="Author"/>
                <w:rFonts w:cs="Arial"/>
                <w:szCs w:val="18"/>
              </w:rPr>
            </w:pPr>
            <w:del w:id="8865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8.84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940AEA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8866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7380C9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867" w:author="Author"/>
                <w:rFonts w:cs="Arial"/>
                <w:szCs w:val="18"/>
              </w:rPr>
            </w:pPr>
            <w:del w:id="8868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6.19</w:delText>
              </w:r>
            </w:del>
          </w:p>
        </w:tc>
      </w:tr>
      <w:tr w:rsidR="008E2843" w:rsidRPr="008175FD" w:rsidDel="00AE48EF" w14:paraId="69025A17" w14:textId="77777777" w:rsidTr="00A15CFF">
        <w:trPr>
          <w:cantSplit/>
          <w:trHeight w:val="190"/>
          <w:del w:id="8869" w:author="Author"/>
        </w:trPr>
        <w:tc>
          <w:tcPr>
            <w:tcW w:w="200" w:type="dxa"/>
          </w:tcPr>
          <w:p w14:paraId="5F28BFDB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870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551332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871" w:author="Author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CE2874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8872" w:author="Author"/>
              </w:rPr>
            </w:pPr>
            <w:del w:id="8873" w:author="Author">
              <w:r w:rsidRPr="008175FD" w:rsidDel="00AE48EF">
                <w:delText>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F2A1F6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8874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13C4091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875" w:author="Author"/>
                <w:rFonts w:cs="Arial"/>
                <w:szCs w:val="18"/>
              </w:rPr>
            </w:pPr>
            <w:del w:id="8876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9.21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85F196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8877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91EB73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878" w:author="Author"/>
                <w:rFonts w:cs="Arial"/>
                <w:szCs w:val="18"/>
              </w:rPr>
            </w:pPr>
            <w:del w:id="8879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6.46</w:delText>
              </w:r>
            </w:del>
          </w:p>
        </w:tc>
      </w:tr>
      <w:tr w:rsidR="008E2843" w:rsidRPr="008175FD" w:rsidDel="00AE48EF" w14:paraId="0773A75D" w14:textId="77777777" w:rsidTr="00A15CFF">
        <w:trPr>
          <w:cantSplit/>
          <w:trHeight w:val="190"/>
          <w:del w:id="8880" w:author="Author"/>
        </w:trPr>
        <w:tc>
          <w:tcPr>
            <w:tcW w:w="200" w:type="dxa"/>
          </w:tcPr>
          <w:p w14:paraId="1A4710DB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881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5E55A3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882" w:author="Author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080AE8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8883" w:author="Author"/>
              </w:rPr>
            </w:pPr>
            <w:del w:id="8884" w:author="Author">
              <w:r w:rsidRPr="008175FD" w:rsidDel="00AE48EF">
                <w:delText>350,000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974510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8885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6416E66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886" w:author="Author"/>
                <w:rFonts w:cs="Arial"/>
                <w:szCs w:val="18"/>
              </w:rPr>
            </w:pPr>
            <w:del w:id="8887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9.48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351500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8888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736197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889" w:author="Author"/>
                <w:rFonts w:cs="Arial"/>
                <w:szCs w:val="18"/>
              </w:rPr>
            </w:pPr>
            <w:del w:id="8890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6.65</w:delText>
              </w:r>
            </w:del>
          </w:p>
        </w:tc>
      </w:tr>
      <w:tr w:rsidR="008E2843" w:rsidRPr="008175FD" w:rsidDel="00AE48EF" w14:paraId="34FC0E5A" w14:textId="77777777" w:rsidTr="00A15CFF">
        <w:trPr>
          <w:cantSplit/>
          <w:trHeight w:val="190"/>
          <w:del w:id="8891" w:author="Author"/>
        </w:trPr>
        <w:tc>
          <w:tcPr>
            <w:tcW w:w="200" w:type="dxa"/>
          </w:tcPr>
          <w:p w14:paraId="7AE85587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892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260578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893" w:author="Author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AC95F3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8894" w:author="Author"/>
              </w:rPr>
            </w:pPr>
            <w:del w:id="8895" w:author="Author">
              <w:r w:rsidRPr="008175FD" w:rsidDel="00AE48EF">
                <w:delText>400,000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015E73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8896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2912D15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897" w:author="Author"/>
                <w:rFonts w:cs="Arial"/>
                <w:szCs w:val="18"/>
              </w:rPr>
            </w:pPr>
            <w:del w:id="8898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9.80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7B4728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8899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65C324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900" w:author="Author"/>
                <w:rFonts w:cs="Arial"/>
                <w:szCs w:val="18"/>
              </w:rPr>
            </w:pPr>
            <w:del w:id="8901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6.88</w:delText>
              </w:r>
            </w:del>
          </w:p>
        </w:tc>
      </w:tr>
      <w:tr w:rsidR="008E2843" w:rsidRPr="008175FD" w:rsidDel="00AE48EF" w14:paraId="4D4CD6C9" w14:textId="77777777" w:rsidTr="00A15CFF">
        <w:trPr>
          <w:cantSplit/>
          <w:trHeight w:val="190"/>
          <w:del w:id="8902" w:author="Author"/>
        </w:trPr>
        <w:tc>
          <w:tcPr>
            <w:tcW w:w="200" w:type="dxa"/>
          </w:tcPr>
          <w:p w14:paraId="44BF571B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903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7D7A6D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904" w:author="Author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CE9CB7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8905" w:author="Author"/>
              </w:rPr>
            </w:pPr>
            <w:del w:id="8906" w:author="Author">
              <w:r w:rsidRPr="008175FD" w:rsidDel="00AE48EF">
                <w:delText>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5EC85B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8907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B394DE3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908" w:author="Author"/>
                <w:rFonts w:cs="Arial"/>
                <w:szCs w:val="18"/>
              </w:rPr>
            </w:pPr>
            <w:del w:id="8909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10.17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6DB6A3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8910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045564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911" w:author="Author"/>
                <w:rFonts w:cs="Arial"/>
                <w:szCs w:val="18"/>
              </w:rPr>
            </w:pPr>
            <w:del w:id="8912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7.13</w:delText>
              </w:r>
            </w:del>
          </w:p>
        </w:tc>
      </w:tr>
      <w:tr w:rsidR="008E2843" w:rsidRPr="008175FD" w:rsidDel="00AE48EF" w14:paraId="239C9172" w14:textId="77777777" w:rsidTr="00A15CFF">
        <w:trPr>
          <w:cantSplit/>
          <w:trHeight w:val="190"/>
          <w:del w:id="8913" w:author="Author"/>
        </w:trPr>
        <w:tc>
          <w:tcPr>
            <w:tcW w:w="200" w:type="dxa"/>
          </w:tcPr>
          <w:p w14:paraId="17D8C7CC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914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758A5D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915" w:author="Author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4A06E6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8916" w:author="Author"/>
              </w:rPr>
            </w:pPr>
            <w:del w:id="8917" w:author="Author">
              <w:r w:rsidRPr="008175FD" w:rsidDel="00AE48EF">
                <w:delText>600,000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F77BCD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8918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D551D93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919" w:author="Author"/>
                <w:rFonts w:cs="Arial"/>
                <w:szCs w:val="18"/>
              </w:rPr>
            </w:pPr>
            <w:del w:id="8920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10.49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5C496D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8921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7996D8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922" w:author="Author"/>
                <w:rFonts w:cs="Arial"/>
                <w:szCs w:val="18"/>
              </w:rPr>
            </w:pPr>
            <w:del w:id="8923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7.36</w:delText>
              </w:r>
            </w:del>
          </w:p>
        </w:tc>
      </w:tr>
      <w:tr w:rsidR="008E2843" w:rsidRPr="008175FD" w:rsidDel="00AE48EF" w14:paraId="2D596F94" w14:textId="77777777" w:rsidTr="00A15CFF">
        <w:trPr>
          <w:cantSplit/>
          <w:trHeight w:val="190"/>
          <w:del w:id="8924" w:author="Author"/>
        </w:trPr>
        <w:tc>
          <w:tcPr>
            <w:tcW w:w="200" w:type="dxa"/>
          </w:tcPr>
          <w:p w14:paraId="48848600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925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1581B2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926" w:author="Author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1D5F63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8927" w:author="Author"/>
              </w:rPr>
            </w:pPr>
            <w:del w:id="8928" w:author="Author">
              <w:r w:rsidRPr="008175FD" w:rsidDel="00AE48EF">
                <w:delText>750,000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E104A6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8929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F7C2A2C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930" w:author="Author"/>
                <w:rFonts w:cs="Arial"/>
                <w:szCs w:val="18"/>
              </w:rPr>
            </w:pPr>
            <w:del w:id="8931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10.86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6AB9F8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8932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6D2CB9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933" w:author="Author"/>
                <w:rFonts w:cs="Arial"/>
                <w:szCs w:val="18"/>
              </w:rPr>
            </w:pPr>
            <w:del w:id="8934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7.62</w:delText>
              </w:r>
            </w:del>
          </w:p>
        </w:tc>
      </w:tr>
      <w:tr w:rsidR="008E2843" w:rsidRPr="008175FD" w:rsidDel="00AE48EF" w14:paraId="3AD2D7E2" w14:textId="77777777" w:rsidTr="00A15CFF">
        <w:trPr>
          <w:cantSplit/>
          <w:trHeight w:val="190"/>
          <w:del w:id="8935" w:author="Author"/>
        </w:trPr>
        <w:tc>
          <w:tcPr>
            <w:tcW w:w="200" w:type="dxa"/>
          </w:tcPr>
          <w:p w14:paraId="5B1A4759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936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2FFF38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937" w:author="Author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5ED1AC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8938" w:author="Author"/>
              </w:rPr>
            </w:pPr>
            <w:del w:id="8939" w:author="Author">
              <w:r w:rsidRPr="008175FD" w:rsidDel="00AE48EF">
                <w:delText>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9E9484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8940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CB46E69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941" w:author="Author"/>
                <w:rFonts w:cs="Arial"/>
                <w:szCs w:val="18"/>
              </w:rPr>
            </w:pPr>
            <w:del w:id="8942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11.28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FC7F8B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8943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B5E9B1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944" w:author="Author"/>
                <w:rFonts w:cs="Arial"/>
                <w:szCs w:val="18"/>
              </w:rPr>
            </w:pPr>
            <w:del w:id="8945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7.91</w:delText>
              </w:r>
            </w:del>
          </w:p>
        </w:tc>
      </w:tr>
      <w:tr w:rsidR="008E2843" w:rsidRPr="008175FD" w:rsidDel="00AE48EF" w14:paraId="721F0C99" w14:textId="77777777" w:rsidTr="00A15CFF">
        <w:trPr>
          <w:cantSplit/>
          <w:trHeight w:val="190"/>
          <w:del w:id="8946" w:author="Author"/>
        </w:trPr>
        <w:tc>
          <w:tcPr>
            <w:tcW w:w="200" w:type="dxa"/>
          </w:tcPr>
          <w:p w14:paraId="45B0D5DD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947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096B2F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948" w:author="Author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61B322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8949" w:author="Author"/>
              </w:rPr>
            </w:pPr>
            <w:del w:id="8950" w:author="Author">
              <w:r w:rsidRPr="008175FD" w:rsidDel="00AE48EF">
                <w:delText>1,500,000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21D6A6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8951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0347A19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952" w:author="Author"/>
                <w:rFonts w:cs="Arial"/>
                <w:szCs w:val="18"/>
              </w:rPr>
            </w:pPr>
            <w:del w:id="8953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11.83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3CC023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8954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A3DB40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955" w:author="Author"/>
                <w:rFonts w:cs="Arial"/>
                <w:szCs w:val="18"/>
              </w:rPr>
            </w:pPr>
            <w:del w:id="8956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8.29</w:delText>
              </w:r>
            </w:del>
          </w:p>
        </w:tc>
      </w:tr>
      <w:tr w:rsidR="008E2843" w:rsidRPr="008175FD" w:rsidDel="00AE48EF" w14:paraId="0C4DC328" w14:textId="77777777" w:rsidTr="00A15CFF">
        <w:trPr>
          <w:cantSplit/>
          <w:trHeight w:val="190"/>
          <w:del w:id="8957" w:author="Author"/>
        </w:trPr>
        <w:tc>
          <w:tcPr>
            <w:tcW w:w="200" w:type="dxa"/>
          </w:tcPr>
          <w:p w14:paraId="2C334E6E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958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54ADBF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959" w:author="Author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9A65C9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8960" w:author="Author"/>
              </w:rPr>
            </w:pPr>
            <w:del w:id="8961" w:author="Author">
              <w:r w:rsidRPr="008175FD" w:rsidDel="00AE48EF">
                <w:delText>2,000,000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3F8AFD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8962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CC3E3E0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963" w:author="Author"/>
                <w:rFonts w:cs="Arial"/>
                <w:szCs w:val="18"/>
              </w:rPr>
            </w:pPr>
            <w:del w:id="8964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12.11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09EBA8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8965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A2596F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966" w:author="Author"/>
                <w:rFonts w:cs="Arial"/>
                <w:szCs w:val="18"/>
              </w:rPr>
            </w:pPr>
            <w:del w:id="8967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8.48</w:delText>
              </w:r>
            </w:del>
          </w:p>
        </w:tc>
      </w:tr>
      <w:tr w:rsidR="008E2843" w:rsidRPr="008175FD" w:rsidDel="00AE48EF" w14:paraId="5534E3A5" w14:textId="77777777" w:rsidTr="00A15CFF">
        <w:trPr>
          <w:cantSplit/>
          <w:trHeight w:val="190"/>
          <w:del w:id="8968" w:author="Author"/>
        </w:trPr>
        <w:tc>
          <w:tcPr>
            <w:tcW w:w="200" w:type="dxa"/>
          </w:tcPr>
          <w:p w14:paraId="1E44821E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969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406F4C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970" w:author="Author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FA8B81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8971" w:author="Author"/>
              </w:rPr>
            </w:pPr>
            <w:del w:id="8972" w:author="Author">
              <w:r w:rsidRPr="008175FD" w:rsidDel="00AE48EF">
                <w:delText>2,500,000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C6A5FC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8973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8DA9162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974" w:author="Author"/>
                <w:rFonts w:cs="Arial"/>
                <w:szCs w:val="18"/>
              </w:rPr>
            </w:pPr>
            <w:del w:id="8975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12.38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083876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8976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6AFB3B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977" w:author="Author"/>
                <w:rFonts w:cs="Arial"/>
                <w:szCs w:val="18"/>
              </w:rPr>
            </w:pPr>
            <w:del w:id="8978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8.69</w:delText>
              </w:r>
            </w:del>
          </w:p>
        </w:tc>
      </w:tr>
      <w:tr w:rsidR="008E2843" w:rsidRPr="008175FD" w:rsidDel="00AE48EF" w14:paraId="5C314559" w14:textId="77777777" w:rsidTr="00A15CFF">
        <w:trPr>
          <w:cantSplit/>
          <w:trHeight w:val="190"/>
          <w:del w:id="8979" w:author="Author"/>
        </w:trPr>
        <w:tc>
          <w:tcPr>
            <w:tcW w:w="200" w:type="dxa"/>
          </w:tcPr>
          <w:p w14:paraId="690E0948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980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86EEEA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981" w:author="Author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886619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8982" w:author="Author"/>
              </w:rPr>
            </w:pPr>
            <w:del w:id="8983" w:author="Author">
              <w:r w:rsidRPr="008175FD" w:rsidDel="00AE48EF">
                <w:delText>3,000,000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C16D73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8984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390C09A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985" w:author="Author"/>
                <w:rFonts w:cs="Arial"/>
                <w:szCs w:val="18"/>
              </w:rPr>
            </w:pPr>
            <w:del w:id="8986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12.57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399608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8987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3D92B0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988" w:author="Author"/>
                <w:rFonts w:cs="Arial"/>
                <w:szCs w:val="18"/>
              </w:rPr>
            </w:pPr>
            <w:del w:id="8989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8.81</w:delText>
              </w:r>
            </w:del>
          </w:p>
        </w:tc>
      </w:tr>
      <w:tr w:rsidR="008E2843" w:rsidRPr="008175FD" w:rsidDel="00AE48EF" w14:paraId="2309E613" w14:textId="77777777" w:rsidTr="00A15CFF">
        <w:trPr>
          <w:cantSplit/>
          <w:trHeight w:val="190"/>
          <w:del w:id="8990" w:author="Author"/>
        </w:trPr>
        <w:tc>
          <w:tcPr>
            <w:tcW w:w="200" w:type="dxa"/>
          </w:tcPr>
          <w:p w14:paraId="693E583F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991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CC5ED4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8992" w:author="Author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5E9ABF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8993" w:author="Author"/>
              </w:rPr>
            </w:pPr>
            <w:del w:id="8994" w:author="Author">
              <w:r w:rsidRPr="008175FD" w:rsidDel="00AE48EF">
                <w:delText>5,000,000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635FE9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8995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D635545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996" w:author="Author"/>
                <w:rFonts w:cs="Arial"/>
                <w:szCs w:val="18"/>
              </w:rPr>
            </w:pPr>
            <w:del w:id="8997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13.02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CB19ED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8998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AE5545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8999" w:author="Author"/>
                <w:rFonts w:cs="Arial"/>
                <w:szCs w:val="18"/>
              </w:rPr>
            </w:pPr>
            <w:del w:id="9000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9.13</w:delText>
              </w:r>
            </w:del>
          </w:p>
        </w:tc>
      </w:tr>
      <w:tr w:rsidR="008E2843" w:rsidRPr="008175FD" w:rsidDel="00AE48EF" w14:paraId="22734802" w14:textId="77777777" w:rsidTr="00A15CFF">
        <w:trPr>
          <w:cantSplit/>
          <w:trHeight w:val="190"/>
          <w:del w:id="9001" w:author="Author"/>
        </w:trPr>
        <w:tc>
          <w:tcPr>
            <w:tcW w:w="200" w:type="dxa"/>
          </w:tcPr>
          <w:p w14:paraId="4DCC2E9C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002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24E9FE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003" w:author="Author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318E82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9004" w:author="Author"/>
              </w:rPr>
            </w:pPr>
            <w:del w:id="9005" w:author="Author">
              <w:r w:rsidRPr="008175FD" w:rsidDel="00AE48EF">
                <w:delText>7,500,000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351E3F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006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4D604AB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007" w:author="Author"/>
                <w:rFonts w:cs="Arial"/>
                <w:szCs w:val="18"/>
              </w:rPr>
            </w:pPr>
            <w:del w:id="9008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13.35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7DED49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009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04E934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010" w:author="Author"/>
                <w:rFonts w:cs="Arial"/>
                <w:szCs w:val="18"/>
              </w:rPr>
            </w:pPr>
            <w:del w:id="9011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9.36</w:delText>
              </w:r>
            </w:del>
          </w:p>
        </w:tc>
      </w:tr>
      <w:tr w:rsidR="008E2843" w:rsidRPr="008175FD" w:rsidDel="00AE48EF" w14:paraId="756C5CAE" w14:textId="77777777" w:rsidTr="00A15CFF">
        <w:trPr>
          <w:cantSplit/>
          <w:trHeight w:val="190"/>
          <w:del w:id="9012" w:author="Author"/>
        </w:trPr>
        <w:tc>
          <w:tcPr>
            <w:tcW w:w="200" w:type="dxa"/>
          </w:tcPr>
          <w:p w14:paraId="3B9E3F95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013" w:author="Author"/>
              </w:rPr>
            </w:pPr>
          </w:p>
        </w:tc>
        <w:tc>
          <w:tcPr>
            <w:tcW w:w="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F9FC37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014" w:author="Author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4D8F97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9015" w:author="Author"/>
              </w:rPr>
            </w:pPr>
            <w:del w:id="9016" w:author="Author">
              <w:r w:rsidRPr="008175FD" w:rsidDel="00AE48EF">
                <w:delText>10,000,000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8A63E1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017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3268848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018" w:author="Author"/>
                <w:rFonts w:cs="Arial"/>
                <w:szCs w:val="18"/>
              </w:rPr>
            </w:pPr>
            <w:del w:id="9019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13.53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46E7F4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020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3D6584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021" w:author="Author"/>
                <w:rFonts w:cs="Arial"/>
                <w:szCs w:val="18"/>
              </w:rPr>
            </w:pPr>
            <w:del w:id="9022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9.49</w:delText>
              </w:r>
            </w:del>
          </w:p>
        </w:tc>
      </w:tr>
    </w:tbl>
    <w:p w14:paraId="592C7659" w14:textId="77777777" w:rsidR="008E2843" w:rsidRPr="008175FD" w:rsidDel="00AE48EF" w:rsidRDefault="008E2843" w:rsidP="00B820C4">
      <w:pPr>
        <w:pStyle w:val="tablecaption"/>
        <w:suppressAutoHyphens/>
        <w:rPr>
          <w:del w:id="9023" w:author="Author"/>
        </w:rPr>
      </w:pPr>
      <w:del w:id="9024" w:author="Author">
        <w:r w:rsidRPr="008175FD" w:rsidDel="00AE48EF">
          <w:delText>Table 97.B.1.a.(LC) Single Limits Uninsured Motorists Bodily Injury Coverage Loss Costs</w:delText>
        </w:r>
      </w:del>
    </w:p>
    <w:p w14:paraId="19C506FB" w14:textId="77777777" w:rsidR="008E2843" w:rsidRPr="008175FD" w:rsidDel="00AE48EF" w:rsidRDefault="008E2843" w:rsidP="00B820C4">
      <w:pPr>
        <w:pStyle w:val="isonormal"/>
        <w:suppressAutoHyphens/>
        <w:rPr>
          <w:del w:id="9025" w:author="Author"/>
        </w:rPr>
      </w:pPr>
    </w:p>
    <w:p w14:paraId="36A98C13" w14:textId="77777777" w:rsidR="008E2843" w:rsidRPr="008175FD" w:rsidDel="00AE48EF" w:rsidRDefault="008E2843" w:rsidP="00B820C4">
      <w:pPr>
        <w:pStyle w:val="space8"/>
        <w:suppressAutoHyphens/>
        <w:rPr>
          <w:del w:id="9026" w:author="Author"/>
        </w:rPr>
      </w:pPr>
    </w:p>
    <w:tbl>
      <w:tblPr>
        <w:tblW w:w="5000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200"/>
        <w:gridCol w:w="360"/>
        <w:gridCol w:w="1340"/>
        <w:gridCol w:w="360"/>
        <w:gridCol w:w="1340"/>
      </w:tblGrid>
      <w:tr w:rsidR="008E2843" w:rsidRPr="008175FD" w:rsidDel="00AE48EF" w14:paraId="7217D132" w14:textId="77777777" w:rsidTr="00A15CFF">
        <w:trPr>
          <w:cantSplit/>
          <w:trHeight w:val="190"/>
          <w:del w:id="9027" w:author="Author"/>
        </w:trPr>
        <w:tc>
          <w:tcPr>
            <w:tcW w:w="200" w:type="dxa"/>
          </w:tcPr>
          <w:p w14:paraId="216F73EB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9028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BBECEFE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9029" w:author="Author"/>
              </w:rPr>
            </w:pPr>
            <w:del w:id="9030" w:author="Author">
              <w:r w:rsidRPr="008175FD" w:rsidDel="00AE48EF">
                <w:delText xml:space="preserve">Uninsured Motorists Bodily Injury </w:delText>
              </w:r>
              <w:r w:rsidRPr="008175FD" w:rsidDel="00AE48EF">
                <w:br/>
                <w:delText>And Property Damage</w:delText>
              </w:r>
            </w:del>
          </w:p>
        </w:tc>
      </w:tr>
      <w:tr w:rsidR="008E2843" w:rsidRPr="008175FD" w:rsidDel="00AE48EF" w14:paraId="60D052ED" w14:textId="77777777" w:rsidTr="00A15CFF">
        <w:trPr>
          <w:cantSplit/>
          <w:trHeight w:val="518"/>
          <w:del w:id="9031" w:author="Author"/>
        </w:trPr>
        <w:tc>
          <w:tcPr>
            <w:tcW w:w="200" w:type="dxa"/>
            <w:hideMark/>
          </w:tcPr>
          <w:p w14:paraId="16C14CB9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9032" w:author="Author"/>
              </w:rPr>
            </w:pPr>
          </w:p>
        </w:tc>
        <w:tc>
          <w:tcPr>
            <w:tcW w:w="1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0A91BDE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9033" w:author="Author"/>
              </w:rPr>
            </w:pPr>
            <w:del w:id="9034" w:author="Author">
              <w:r w:rsidRPr="008175FD" w:rsidDel="00AE48EF">
                <w:br/>
                <w:delText>Limits</w:delText>
              </w:r>
            </w:del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29ED224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9035" w:author="Author"/>
              </w:rPr>
            </w:pPr>
            <w:del w:id="9036" w:author="Author">
              <w:r w:rsidRPr="008175FD" w:rsidDel="00AE48EF">
                <w:delText>Private Passenger</w:delText>
              </w:r>
              <w:r w:rsidRPr="008175FD" w:rsidDel="00AE48EF">
                <w:br/>
                <w:delText>Types Per Exposure</w:delText>
              </w:r>
            </w:del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1F07549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9037" w:author="Author"/>
              </w:rPr>
            </w:pPr>
            <w:del w:id="9038" w:author="Author">
              <w:r w:rsidRPr="008175FD" w:rsidDel="00AE48EF">
                <w:delText>Other Than Private Passenger Types</w:delText>
              </w:r>
              <w:r w:rsidRPr="008175FD" w:rsidDel="00AE48EF">
                <w:br/>
                <w:delText>Per Exposure</w:delText>
              </w:r>
            </w:del>
          </w:p>
        </w:tc>
      </w:tr>
      <w:tr w:rsidR="008E2843" w:rsidRPr="008175FD" w:rsidDel="00AE48EF" w14:paraId="044272DE" w14:textId="77777777" w:rsidTr="00A15CFF">
        <w:trPr>
          <w:cantSplit/>
          <w:trHeight w:val="190"/>
          <w:del w:id="9039" w:author="Author"/>
        </w:trPr>
        <w:tc>
          <w:tcPr>
            <w:tcW w:w="200" w:type="dxa"/>
          </w:tcPr>
          <w:p w14:paraId="330A2D08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04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86E6B11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041" w:author="Author"/>
              </w:rPr>
            </w:pPr>
            <w:del w:id="9042" w:author="Author">
              <w:r w:rsidRPr="008175FD" w:rsidDel="00AE48EF">
                <w:delText>$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F0E38E1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jc w:val="both"/>
              <w:rPr>
                <w:del w:id="9043" w:author="Author"/>
              </w:rPr>
            </w:pPr>
            <w:del w:id="9044" w:author="Author">
              <w:r w:rsidRPr="008175FD" w:rsidDel="00AE48EF">
                <w:delText>75,000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FA8D113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045" w:author="Author"/>
              </w:rPr>
            </w:pPr>
            <w:del w:id="9046" w:author="Author">
              <w:r w:rsidRPr="008175FD" w:rsidDel="00AE48EF">
                <w:delText>$</w:delText>
              </w:r>
            </w:del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1A69AEBB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047" w:author="Author"/>
                <w:rFonts w:cs="Arial"/>
                <w:szCs w:val="18"/>
              </w:rPr>
            </w:pPr>
            <w:del w:id="9048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7.82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360F3D4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049" w:author="Author"/>
                <w:rFonts w:cs="Arial"/>
                <w:szCs w:val="18"/>
              </w:rPr>
            </w:pPr>
            <w:del w:id="9050" w:author="Author">
              <w:r w:rsidRPr="008175FD" w:rsidDel="00AE48EF">
                <w:rPr>
                  <w:rFonts w:cs="Arial"/>
                  <w:szCs w:val="18"/>
                </w:rPr>
                <w:delText>$</w:delText>
              </w:r>
            </w:del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976F930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051" w:author="Author"/>
                <w:rFonts w:cs="Arial"/>
                <w:szCs w:val="18"/>
              </w:rPr>
            </w:pPr>
            <w:del w:id="9052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5.32</w:delText>
              </w:r>
            </w:del>
          </w:p>
        </w:tc>
      </w:tr>
      <w:tr w:rsidR="008E2843" w:rsidRPr="008175FD" w:rsidDel="00AE48EF" w14:paraId="60D3AB43" w14:textId="77777777" w:rsidTr="00A15CFF">
        <w:trPr>
          <w:cantSplit/>
          <w:trHeight w:val="190"/>
          <w:del w:id="9053" w:author="Author"/>
        </w:trPr>
        <w:tc>
          <w:tcPr>
            <w:tcW w:w="200" w:type="dxa"/>
          </w:tcPr>
          <w:p w14:paraId="043D6C9E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05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7CA531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055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FDA20B2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jc w:val="both"/>
              <w:rPr>
                <w:del w:id="9056" w:author="Author"/>
              </w:rPr>
            </w:pPr>
            <w:del w:id="9057" w:author="Author">
              <w:r w:rsidRPr="008175FD" w:rsidDel="00AE48EF">
                <w:delText>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25029E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058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3CE2127C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059" w:author="Author"/>
                <w:rFonts w:cs="Arial"/>
                <w:szCs w:val="18"/>
              </w:rPr>
            </w:pPr>
            <w:del w:id="9060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8.42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EBE388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061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F84B2FF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062" w:author="Author"/>
                <w:rFonts w:cs="Arial"/>
                <w:szCs w:val="18"/>
              </w:rPr>
            </w:pPr>
            <w:del w:id="9063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5.74</w:delText>
              </w:r>
            </w:del>
          </w:p>
        </w:tc>
      </w:tr>
      <w:tr w:rsidR="008E2843" w:rsidRPr="008175FD" w:rsidDel="00AE48EF" w14:paraId="4149C231" w14:textId="77777777" w:rsidTr="00A15CFF">
        <w:trPr>
          <w:cantSplit/>
          <w:trHeight w:val="190"/>
          <w:del w:id="9064" w:author="Author"/>
        </w:trPr>
        <w:tc>
          <w:tcPr>
            <w:tcW w:w="200" w:type="dxa"/>
          </w:tcPr>
          <w:p w14:paraId="335E263F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06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EE10DC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06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10996D2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jc w:val="both"/>
              <w:rPr>
                <w:del w:id="9067" w:author="Author"/>
              </w:rPr>
            </w:pPr>
            <w:del w:id="9068" w:author="Author">
              <w:r w:rsidRPr="008175FD" w:rsidDel="00AE48EF">
                <w:delText>125,000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EBDA65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069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4E2621F1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070" w:author="Author"/>
                <w:rFonts w:cs="Arial"/>
                <w:szCs w:val="18"/>
              </w:rPr>
            </w:pPr>
            <w:del w:id="9071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8.88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F0FECE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072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36C0006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073" w:author="Author"/>
                <w:rFonts w:cs="Arial"/>
                <w:szCs w:val="18"/>
              </w:rPr>
            </w:pPr>
            <w:del w:id="9074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6.05</w:delText>
              </w:r>
            </w:del>
          </w:p>
        </w:tc>
      </w:tr>
      <w:tr w:rsidR="008E2843" w:rsidRPr="008175FD" w:rsidDel="00AE48EF" w14:paraId="56B98772" w14:textId="77777777" w:rsidTr="00A15CFF">
        <w:trPr>
          <w:cantSplit/>
          <w:trHeight w:val="190"/>
          <w:del w:id="9075" w:author="Author"/>
        </w:trPr>
        <w:tc>
          <w:tcPr>
            <w:tcW w:w="200" w:type="dxa"/>
          </w:tcPr>
          <w:p w14:paraId="45ABADBD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07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3500A0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077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65F995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jc w:val="both"/>
              <w:rPr>
                <w:del w:id="9078" w:author="Author"/>
              </w:rPr>
            </w:pPr>
            <w:del w:id="9079" w:author="Author">
              <w:r w:rsidRPr="008175FD" w:rsidDel="00AE48EF">
                <w:delText>150,000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247B7B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080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3A1F9EB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081" w:author="Author"/>
                <w:rFonts w:cs="Arial"/>
                <w:szCs w:val="18"/>
              </w:rPr>
            </w:pPr>
            <w:del w:id="9082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9.25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FD9D37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083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850FBC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084" w:author="Author"/>
                <w:rFonts w:cs="Arial"/>
                <w:szCs w:val="18"/>
              </w:rPr>
            </w:pPr>
            <w:del w:id="9085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6.31</w:delText>
              </w:r>
            </w:del>
          </w:p>
        </w:tc>
      </w:tr>
      <w:tr w:rsidR="008E2843" w:rsidRPr="008175FD" w:rsidDel="00AE48EF" w14:paraId="6CA658B6" w14:textId="77777777" w:rsidTr="00A15CFF">
        <w:trPr>
          <w:cantSplit/>
          <w:trHeight w:val="190"/>
          <w:del w:id="9086" w:author="Author"/>
        </w:trPr>
        <w:tc>
          <w:tcPr>
            <w:tcW w:w="200" w:type="dxa"/>
          </w:tcPr>
          <w:p w14:paraId="268E0CB0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08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898179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088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38C803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jc w:val="both"/>
              <w:rPr>
                <w:del w:id="9089" w:author="Author"/>
              </w:rPr>
            </w:pPr>
            <w:del w:id="9090" w:author="Author">
              <w:r w:rsidRPr="008175FD" w:rsidDel="00AE48EF">
                <w:delText>200,000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5DF8BF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091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91CB98A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092" w:author="Author"/>
                <w:rFonts w:cs="Arial"/>
                <w:szCs w:val="18"/>
              </w:rPr>
            </w:pPr>
            <w:del w:id="9093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9.90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06AA3C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094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BDCE75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095" w:author="Author"/>
                <w:rFonts w:cs="Arial"/>
                <w:szCs w:val="18"/>
              </w:rPr>
            </w:pPr>
            <w:del w:id="9096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6.77</w:delText>
              </w:r>
            </w:del>
          </w:p>
        </w:tc>
      </w:tr>
      <w:tr w:rsidR="008E2843" w:rsidRPr="008175FD" w:rsidDel="00AE48EF" w14:paraId="56F00D04" w14:textId="77777777" w:rsidTr="00A15CFF">
        <w:trPr>
          <w:cantSplit/>
          <w:trHeight w:val="190"/>
          <w:del w:id="9097" w:author="Author"/>
        </w:trPr>
        <w:tc>
          <w:tcPr>
            <w:tcW w:w="200" w:type="dxa"/>
          </w:tcPr>
          <w:p w14:paraId="44A621C6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09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6A72E3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09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C62CA7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jc w:val="both"/>
              <w:rPr>
                <w:del w:id="9100" w:author="Author"/>
              </w:rPr>
            </w:pPr>
            <w:del w:id="9101" w:author="Author">
              <w:r w:rsidRPr="008175FD" w:rsidDel="00AE48EF">
                <w:delText>250,000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ABF9BB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102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B984689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103" w:author="Author"/>
                <w:rFonts w:cs="Arial"/>
                <w:szCs w:val="18"/>
              </w:rPr>
            </w:pPr>
            <w:del w:id="9104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10.36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D6DA2C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105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7CB31B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106" w:author="Author"/>
                <w:rFonts w:cs="Arial"/>
                <w:szCs w:val="18"/>
              </w:rPr>
            </w:pPr>
            <w:del w:id="9107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7.08</w:delText>
              </w:r>
            </w:del>
          </w:p>
        </w:tc>
      </w:tr>
      <w:tr w:rsidR="008E2843" w:rsidRPr="008175FD" w:rsidDel="00AE48EF" w14:paraId="52241E68" w14:textId="77777777" w:rsidTr="00A15CFF">
        <w:trPr>
          <w:cantSplit/>
          <w:trHeight w:val="190"/>
          <w:del w:id="9108" w:author="Author"/>
        </w:trPr>
        <w:tc>
          <w:tcPr>
            <w:tcW w:w="200" w:type="dxa"/>
          </w:tcPr>
          <w:p w14:paraId="5230362F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10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9B79D9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110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9E4C54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jc w:val="both"/>
              <w:rPr>
                <w:del w:id="9111" w:author="Author"/>
              </w:rPr>
            </w:pPr>
            <w:del w:id="9112" w:author="Author">
              <w:r w:rsidRPr="008175FD" w:rsidDel="00AE48EF">
                <w:delText>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E30BD4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113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D49B1A3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114" w:author="Author"/>
                <w:rFonts w:cs="Arial"/>
                <w:szCs w:val="18"/>
              </w:rPr>
            </w:pPr>
            <w:del w:id="9115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10.73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308A16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116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2E5FF6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117" w:author="Author"/>
                <w:rFonts w:cs="Arial"/>
                <w:szCs w:val="18"/>
              </w:rPr>
            </w:pPr>
            <w:del w:id="9118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7.35</w:delText>
              </w:r>
            </w:del>
          </w:p>
        </w:tc>
      </w:tr>
      <w:tr w:rsidR="008E2843" w:rsidRPr="008175FD" w:rsidDel="00AE48EF" w14:paraId="02754CF4" w14:textId="77777777" w:rsidTr="00A15CFF">
        <w:trPr>
          <w:cantSplit/>
          <w:trHeight w:val="190"/>
          <w:del w:id="9119" w:author="Author"/>
        </w:trPr>
        <w:tc>
          <w:tcPr>
            <w:tcW w:w="200" w:type="dxa"/>
          </w:tcPr>
          <w:p w14:paraId="4EAF64E8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12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BEEC0D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121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728B68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jc w:val="both"/>
              <w:rPr>
                <w:del w:id="9122" w:author="Author"/>
              </w:rPr>
            </w:pPr>
            <w:del w:id="9123" w:author="Author">
              <w:r w:rsidRPr="008175FD" w:rsidDel="00AE48EF">
                <w:delText>350,000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5B0913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124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C77CDC9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125" w:author="Author"/>
                <w:rFonts w:cs="Arial"/>
                <w:szCs w:val="18"/>
              </w:rPr>
            </w:pPr>
            <w:del w:id="9126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11.00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1E4E1F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127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A7BFC9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128" w:author="Author"/>
                <w:rFonts w:cs="Arial"/>
                <w:szCs w:val="18"/>
              </w:rPr>
            </w:pPr>
            <w:del w:id="9129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7.54</w:delText>
              </w:r>
            </w:del>
          </w:p>
        </w:tc>
      </w:tr>
      <w:tr w:rsidR="008E2843" w:rsidRPr="008175FD" w:rsidDel="00AE48EF" w14:paraId="7542C44A" w14:textId="77777777" w:rsidTr="00A15CFF">
        <w:trPr>
          <w:cantSplit/>
          <w:trHeight w:val="190"/>
          <w:del w:id="9130" w:author="Author"/>
        </w:trPr>
        <w:tc>
          <w:tcPr>
            <w:tcW w:w="200" w:type="dxa"/>
          </w:tcPr>
          <w:p w14:paraId="6915D254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13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32C85F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13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3DA58E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jc w:val="both"/>
              <w:rPr>
                <w:del w:id="9133" w:author="Author"/>
              </w:rPr>
            </w:pPr>
            <w:del w:id="9134" w:author="Author">
              <w:r w:rsidRPr="008175FD" w:rsidDel="00AE48EF">
                <w:delText>400,000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04DF2D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135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5F289BB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136" w:author="Author"/>
                <w:rFonts w:cs="Arial"/>
                <w:szCs w:val="18"/>
              </w:rPr>
            </w:pPr>
            <w:del w:id="9137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11.32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9A903F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138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9C750A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139" w:author="Author"/>
                <w:rFonts w:cs="Arial"/>
                <w:szCs w:val="18"/>
              </w:rPr>
            </w:pPr>
            <w:del w:id="9140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7.77</w:delText>
              </w:r>
            </w:del>
          </w:p>
        </w:tc>
      </w:tr>
      <w:tr w:rsidR="008E2843" w:rsidRPr="008175FD" w:rsidDel="00AE48EF" w14:paraId="7B3D0EAC" w14:textId="77777777" w:rsidTr="00A15CFF">
        <w:trPr>
          <w:cantSplit/>
          <w:trHeight w:val="190"/>
          <w:del w:id="9141" w:author="Author"/>
        </w:trPr>
        <w:tc>
          <w:tcPr>
            <w:tcW w:w="200" w:type="dxa"/>
          </w:tcPr>
          <w:p w14:paraId="1D714BE9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14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79FB65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14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AE0BB0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jc w:val="both"/>
              <w:rPr>
                <w:del w:id="9144" w:author="Author"/>
              </w:rPr>
            </w:pPr>
            <w:del w:id="9145" w:author="Author">
              <w:r w:rsidRPr="008175FD" w:rsidDel="00AE48EF">
                <w:delText>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03290A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146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C4A5720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147" w:author="Author"/>
                <w:rFonts w:cs="Arial"/>
                <w:szCs w:val="18"/>
              </w:rPr>
            </w:pPr>
            <w:del w:id="9148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11.69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FD2F15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149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0404E7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150" w:author="Author"/>
                <w:rFonts w:cs="Arial"/>
                <w:szCs w:val="18"/>
              </w:rPr>
            </w:pPr>
            <w:del w:id="9151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8.02</w:delText>
              </w:r>
            </w:del>
          </w:p>
        </w:tc>
      </w:tr>
      <w:tr w:rsidR="008E2843" w:rsidRPr="008175FD" w:rsidDel="00AE48EF" w14:paraId="39016E72" w14:textId="77777777" w:rsidTr="00A15CFF">
        <w:trPr>
          <w:cantSplit/>
          <w:trHeight w:val="190"/>
          <w:del w:id="9152" w:author="Author"/>
        </w:trPr>
        <w:tc>
          <w:tcPr>
            <w:tcW w:w="200" w:type="dxa"/>
          </w:tcPr>
          <w:p w14:paraId="7068C6F4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15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A5832F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154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A6AEB7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jc w:val="both"/>
              <w:rPr>
                <w:del w:id="9155" w:author="Author"/>
              </w:rPr>
            </w:pPr>
            <w:del w:id="9156" w:author="Author">
              <w:r w:rsidRPr="008175FD" w:rsidDel="00AE48EF">
                <w:delText>600,000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897A12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157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41CEB56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158" w:author="Author"/>
                <w:rFonts w:cs="Arial"/>
                <w:szCs w:val="18"/>
              </w:rPr>
            </w:pPr>
            <w:del w:id="9159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12.01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7D4A8A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160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A15332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161" w:author="Author"/>
                <w:rFonts w:cs="Arial"/>
                <w:szCs w:val="18"/>
              </w:rPr>
            </w:pPr>
            <w:del w:id="9162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8.25</w:delText>
              </w:r>
            </w:del>
          </w:p>
        </w:tc>
      </w:tr>
      <w:tr w:rsidR="008E2843" w:rsidRPr="008175FD" w:rsidDel="00AE48EF" w14:paraId="4FE3BB36" w14:textId="77777777" w:rsidTr="00A15CFF">
        <w:trPr>
          <w:cantSplit/>
          <w:trHeight w:val="190"/>
          <w:del w:id="9163" w:author="Author"/>
        </w:trPr>
        <w:tc>
          <w:tcPr>
            <w:tcW w:w="200" w:type="dxa"/>
          </w:tcPr>
          <w:p w14:paraId="06F6D79F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16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BA97D3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165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5F41CE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jc w:val="both"/>
              <w:rPr>
                <w:del w:id="9166" w:author="Author"/>
              </w:rPr>
            </w:pPr>
            <w:del w:id="9167" w:author="Author">
              <w:r w:rsidRPr="008175FD" w:rsidDel="00AE48EF">
                <w:delText>750,000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6C78F8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168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06982C2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169" w:author="Author"/>
                <w:rFonts w:cs="Arial"/>
                <w:szCs w:val="18"/>
              </w:rPr>
            </w:pPr>
            <w:del w:id="9170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12.38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CA1CF2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171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C57344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172" w:author="Author"/>
                <w:rFonts w:cs="Arial"/>
                <w:szCs w:val="18"/>
              </w:rPr>
            </w:pPr>
            <w:del w:id="9173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8.51</w:delText>
              </w:r>
            </w:del>
          </w:p>
        </w:tc>
      </w:tr>
      <w:tr w:rsidR="008E2843" w:rsidRPr="008175FD" w:rsidDel="00AE48EF" w14:paraId="06584F3D" w14:textId="77777777" w:rsidTr="00A15CFF">
        <w:trPr>
          <w:cantSplit/>
          <w:trHeight w:val="190"/>
          <w:del w:id="9174" w:author="Author"/>
        </w:trPr>
        <w:tc>
          <w:tcPr>
            <w:tcW w:w="200" w:type="dxa"/>
          </w:tcPr>
          <w:p w14:paraId="6E91F9B4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17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256E97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17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108EF7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jc w:val="both"/>
              <w:rPr>
                <w:del w:id="9177" w:author="Author"/>
              </w:rPr>
            </w:pPr>
            <w:del w:id="9178" w:author="Author">
              <w:r w:rsidRPr="008175FD" w:rsidDel="00AE48EF">
                <w:delText>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497A2A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179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FE06E54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180" w:author="Author"/>
                <w:rFonts w:cs="Arial"/>
                <w:szCs w:val="18"/>
              </w:rPr>
            </w:pPr>
            <w:del w:id="9181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12.80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F57AE2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182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781F5E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183" w:author="Author"/>
                <w:rFonts w:cs="Arial"/>
                <w:szCs w:val="18"/>
              </w:rPr>
            </w:pPr>
            <w:del w:id="9184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8.80</w:delText>
              </w:r>
            </w:del>
          </w:p>
        </w:tc>
      </w:tr>
      <w:tr w:rsidR="008E2843" w:rsidRPr="008175FD" w:rsidDel="00AE48EF" w14:paraId="144BB752" w14:textId="77777777" w:rsidTr="00A15CFF">
        <w:trPr>
          <w:cantSplit/>
          <w:trHeight w:val="190"/>
          <w:del w:id="9185" w:author="Author"/>
        </w:trPr>
        <w:tc>
          <w:tcPr>
            <w:tcW w:w="200" w:type="dxa"/>
          </w:tcPr>
          <w:p w14:paraId="04E494D4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18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2E4F4C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187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A4FEFD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jc w:val="both"/>
              <w:rPr>
                <w:del w:id="9188" w:author="Author"/>
              </w:rPr>
            </w:pPr>
            <w:del w:id="9189" w:author="Author">
              <w:r w:rsidRPr="008175FD" w:rsidDel="00AE48EF">
                <w:delText>1,500,000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D6E45D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190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6037CF6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191" w:author="Author"/>
                <w:rFonts w:cs="Arial"/>
                <w:szCs w:val="18"/>
              </w:rPr>
            </w:pPr>
            <w:del w:id="9192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13.35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DD8D2F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193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7E172C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194" w:author="Author"/>
                <w:rFonts w:cs="Arial"/>
                <w:szCs w:val="18"/>
              </w:rPr>
            </w:pPr>
            <w:del w:id="9195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9.18</w:delText>
              </w:r>
            </w:del>
          </w:p>
        </w:tc>
      </w:tr>
      <w:tr w:rsidR="008E2843" w:rsidRPr="008175FD" w:rsidDel="00AE48EF" w14:paraId="18C3BCE4" w14:textId="77777777" w:rsidTr="00A15CFF">
        <w:trPr>
          <w:cantSplit/>
          <w:trHeight w:val="190"/>
          <w:del w:id="9196" w:author="Author"/>
        </w:trPr>
        <w:tc>
          <w:tcPr>
            <w:tcW w:w="200" w:type="dxa"/>
          </w:tcPr>
          <w:p w14:paraId="37C49171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19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0C6EED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198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082986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jc w:val="both"/>
              <w:rPr>
                <w:del w:id="9199" w:author="Author"/>
              </w:rPr>
            </w:pPr>
            <w:del w:id="9200" w:author="Author">
              <w:r w:rsidRPr="008175FD" w:rsidDel="00AE48EF">
                <w:delText>2,000,000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2DF910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201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1B88631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202" w:author="Author"/>
                <w:rFonts w:cs="Arial"/>
                <w:szCs w:val="18"/>
              </w:rPr>
            </w:pPr>
            <w:del w:id="9203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13.63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010C85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204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4A3AEE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205" w:author="Author"/>
                <w:rFonts w:cs="Arial"/>
                <w:szCs w:val="18"/>
              </w:rPr>
            </w:pPr>
            <w:del w:id="9206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9.37</w:delText>
              </w:r>
            </w:del>
          </w:p>
        </w:tc>
      </w:tr>
      <w:tr w:rsidR="008E2843" w:rsidRPr="008175FD" w:rsidDel="00AE48EF" w14:paraId="34A3E694" w14:textId="77777777" w:rsidTr="00A15CFF">
        <w:trPr>
          <w:cantSplit/>
          <w:trHeight w:val="190"/>
          <w:del w:id="9207" w:author="Author"/>
        </w:trPr>
        <w:tc>
          <w:tcPr>
            <w:tcW w:w="200" w:type="dxa"/>
          </w:tcPr>
          <w:p w14:paraId="28323731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20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7C2DC4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20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F47F50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jc w:val="both"/>
              <w:rPr>
                <w:del w:id="9210" w:author="Author"/>
              </w:rPr>
            </w:pPr>
            <w:del w:id="9211" w:author="Author">
              <w:r w:rsidRPr="008175FD" w:rsidDel="00AE48EF">
                <w:delText>2,500,000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C4E201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212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51EEDD8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213" w:author="Author"/>
                <w:rFonts w:cs="Arial"/>
                <w:szCs w:val="18"/>
              </w:rPr>
            </w:pPr>
            <w:del w:id="9214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13.90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975B20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215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8FA46E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216" w:author="Author"/>
                <w:rFonts w:cs="Arial"/>
                <w:szCs w:val="18"/>
              </w:rPr>
            </w:pPr>
            <w:del w:id="9217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9.58</w:delText>
              </w:r>
            </w:del>
          </w:p>
        </w:tc>
      </w:tr>
      <w:tr w:rsidR="008E2843" w:rsidRPr="008175FD" w:rsidDel="00AE48EF" w14:paraId="5A102D0B" w14:textId="77777777" w:rsidTr="00A15CFF">
        <w:trPr>
          <w:cantSplit/>
          <w:trHeight w:val="190"/>
          <w:del w:id="9218" w:author="Author"/>
        </w:trPr>
        <w:tc>
          <w:tcPr>
            <w:tcW w:w="200" w:type="dxa"/>
          </w:tcPr>
          <w:p w14:paraId="0ED194B5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2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42AE89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220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2E7BE3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jc w:val="both"/>
              <w:rPr>
                <w:del w:id="9221" w:author="Author"/>
              </w:rPr>
            </w:pPr>
            <w:del w:id="9222" w:author="Author">
              <w:r w:rsidRPr="008175FD" w:rsidDel="00AE48EF">
                <w:delText>3,000,000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537D32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223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5F6B6D0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224" w:author="Author"/>
                <w:rFonts w:cs="Arial"/>
                <w:szCs w:val="18"/>
              </w:rPr>
            </w:pPr>
            <w:del w:id="9225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14.09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D026A0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226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669287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227" w:author="Author"/>
                <w:rFonts w:cs="Arial"/>
                <w:szCs w:val="18"/>
              </w:rPr>
            </w:pPr>
            <w:del w:id="9228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9.70</w:delText>
              </w:r>
            </w:del>
          </w:p>
        </w:tc>
      </w:tr>
      <w:tr w:rsidR="008E2843" w:rsidRPr="008175FD" w:rsidDel="00AE48EF" w14:paraId="43648859" w14:textId="77777777" w:rsidTr="00A15CFF">
        <w:trPr>
          <w:cantSplit/>
          <w:trHeight w:val="190"/>
          <w:del w:id="9229" w:author="Author"/>
        </w:trPr>
        <w:tc>
          <w:tcPr>
            <w:tcW w:w="200" w:type="dxa"/>
          </w:tcPr>
          <w:p w14:paraId="399CDD55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23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E3D3A7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231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3B9C57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jc w:val="both"/>
              <w:rPr>
                <w:del w:id="9232" w:author="Author"/>
              </w:rPr>
            </w:pPr>
            <w:del w:id="9233" w:author="Author">
              <w:r w:rsidRPr="008175FD" w:rsidDel="00AE48EF">
                <w:delText>5,000,000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E973F3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234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811E98C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235" w:author="Author"/>
                <w:rFonts w:cs="Arial"/>
                <w:szCs w:val="18"/>
              </w:rPr>
            </w:pPr>
            <w:del w:id="9236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14.54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398983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237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5D1E69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238" w:author="Author"/>
                <w:rFonts w:cs="Arial"/>
                <w:szCs w:val="18"/>
              </w:rPr>
            </w:pPr>
            <w:del w:id="9239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10.02</w:delText>
              </w:r>
            </w:del>
          </w:p>
        </w:tc>
      </w:tr>
      <w:tr w:rsidR="008E2843" w:rsidRPr="008175FD" w:rsidDel="00AE48EF" w14:paraId="3AC7747C" w14:textId="77777777" w:rsidTr="00A15CFF">
        <w:trPr>
          <w:cantSplit/>
          <w:trHeight w:val="190"/>
          <w:del w:id="9240" w:author="Author"/>
        </w:trPr>
        <w:tc>
          <w:tcPr>
            <w:tcW w:w="200" w:type="dxa"/>
          </w:tcPr>
          <w:p w14:paraId="02CF8EE2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24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A931B1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24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E438FB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jc w:val="both"/>
              <w:rPr>
                <w:del w:id="9243" w:author="Author"/>
              </w:rPr>
            </w:pPr>
            <w:del w:id="9244" w:author="Author">
              <w:r w:rsidRPr="008175FD" w:rsidDel="00AE48EF">
                <w:delText>7,500,000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6AD251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245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B136528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246" w:author="Author"/>
                <w:rFonts w:cs="Arial"/>
                <w:szCs w:val="18"/>
              </w:rPr>
            </w:pPr>
            <w:del w:id="9247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14.87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1CB9ED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248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157F75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249" w:author="Author"/>
                <w:rFonts w:cs="Arial"/>
                <w:szCs w:val="18"/>
              </w:rPr>
            </w:pPr>
            <w:del w:id="9250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10.25</w:delText>
              </w:r>
            </w:del>
          </w:p>
        </w:tc>
      </w:tr>
      <w:tr w:rsidR="008E2843" w:rsidRPr="008175FD" w:rsidDel="00AE48EF" w14:paraId="5E9288A9" w14:textId="77777777" w:rsidTr="00A15CFF">
        <w:trPr>
          <w:cantSplit/>
          <w:trHeight w:val="190"/>
          <w:del w:id="9251" w:author="Author"/>
        </w:trPr>
        <w:tc>
          <w:tcPr>
            <w:tcW w:w="200" w:type="dxa"/>
          </w:tcPr>
          <w:p w14:paraId="10CC8FBE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25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B32592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25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B518B1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jc w:val="both"/>
              <w:rPr>
                <w:del w:id="9254" w:author="Author"/>
              </w:rPr>
            </w:pPr>
            <w:del w:id="9255" w:author="Author">
              <w:r w:rsidRPr="008175FD" w:rsidDel="00AE48EF">
                <w:delText>10,000,000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814985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256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5EE39AD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257" w:author="Author"/>
                <w:rFonts w:cs="Arial"/>
                <w:szCs w:val="18"/>
              </w:rPr>
            </w:pPr>
            <w:del w:id="9258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15.05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276AD4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259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3A1DB5" w14:textId="77777777" w:rsidR="008E2843" w:rsidRPr="008175FD" w:rsidDel="00AE48EF" w:rsidRDefault="008E2843" w:rsidP="00B820C4">
            <w:pPr>
              <w:pStyle w:val="tabletext11"/>
              <w:tabs>
                <w:tab w:val="decimal" w:pos="481"/>
              </w:tabs>
              <w:suppressAutoHyphens/>
              <w:rPr>
                <w:del w:id="9260" w:author="Author"/>
                <w:rFonts w:cs="Arial"/>
                <w:szCs w:val="18"/>
              </w:rPr>
            </w:pPr>
            <w:del w:id="9261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10.38</w:delText>
              </w:r>
            </w:del>
          </w:p>
        </w:tc>
      </w:tr>
    </w:tbl>
    <w:p w14:paraId="3691A86B" w14:textId="77777777" w:rsidR="008E2843" w:rsidRPr="008175FD" w:rsidDel="00AE48EF" w:rsidRDefault="008E2843" w:rsidP="00B820C4">
      <w:pPr>
        <w:pStyle w:val="tablecaption"/>
        <w:suppressAutoHyphens/>
        <w:rPr>
          <w:del w:id="9262" w:author="Author"/>
        </w:rPr>
      </w:pPr>
      <w:del w:id="9263" w:author="Author">
        <w:r w:rsidRPr="008175FD" w:rsidDel="00AE48EF">
          <w:delText>Table 97.B.1.b.(LC) Single Limits Uninsured Motorists Bodily Injury And Property Damage Coverage Loss Costs</w:delText>
        </w:r>
      </w:del>
    </w:p>
    <w:p w14:paraId="0CF6CF5D" w14:textId="77777777" w:rsidR="008E2843" w:rsidRPr="008175FD" w:rsidDel="00AE48EF" w:rsidRDefault="008E2843" w:rsidP="00B820C4">
      <w:pPr>
        <w:pStyle w:val="isonormal"/>
        <w:suppressAutoHyphens/>
        <w:rPr>
          <w:del w:id="9264" w:author="Author"/>
        </w:rPr>
      </w:pPr>
    </w:p>
    <w:p w14:paraId="737DE8FD" w14:textId="77777777" w:rsidR="008E2843" w:rsidRPr="008175FD" w:rsidDel="00AE48EF" w:rsidRDefault="008E2843" w:rsidP="00B820C4">
      <w:pPr>
        <w:pStyle w:val="space8"/>
        <w:suppressAutoHyphens/>
        <w:rPr>
          <w:del w:id="9265" w:author="Author"/>
        </w:rPr>
      </w:pPr>
    </w:p>
    <w:tbl>
      <w:tblPr>
        <w:tblW w:w="5000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200"/>
        <w:gridCol w:w="360"/>
        <w:gridCol w:w="1340"/>
        <w:gridCol w:w="360"/>
        <w:gridCol w:w="1340"/>
      </w:tblGrid>
      <w:tr w:rsidR="008E2843" w:rsidRPr="008175FD" w:rsidDel="00AE48EF" w14:paraId="5CC61599" w14:textId="77777777" w:rsidTr="00A15CFF">
        <w:trPr>
          <w:cantSplit/>
          <w:trHeight w:val="190"/>
          <w:del w:id="9266" w:author="Author"/>
        </w:trPr>
        <w:tc>
          <w:tcPr>
            <w:tcW w:w="200" w:type="dxa"/>
          </w:tcPr>
          <w:p w14:paraId="406039AE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9267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691A725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9268" w:author="Author"/>
              </w:rPr>
            </w:pPr>
            <w:del w:id="9269" w:author="Author">
              <w:r w:rsidRPr="008175FD" w:rsidDel="00AE48EF">
                <w:delText xml:space="preserve">Underinsured Motorists Bodily Injury </w:delText>
              </w:r>
            </w:del>
          </w:p>
        </w:tc>
      </w:tr>
      <w:tr w:rsidR="008E2843" w:rsidRPr="008175FD" w:rsidDel="00AE48EF" w14:paraId="21FA7605" w14:textId="77777777" w:rsidTr="00A15CFF">
        <w:trPr>
          <w:cantSplit/>
          <w:trHeight w:val="518"/>
          <w:del w:id="9270" w:author="Author"/>
        </w:trPr>
        <w:tc>
          <w:tcPr>
            <w:tcW w:w="200" w:type="dxa"/>
            <w:hideMark/>
          </w:tcPr>
          <w:p w14:paraId="363782A6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9271" w:author="Author"/>
              </w:rPr>
            </w:pPr>
          </w:p>
        </w:tc>
        <w:tc>
          <w:tcPr>
            <w:tcW w:w="1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A9BDBA5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9272" w:author="Author"/>
              </w:rPr>
            </w:pPr>
            <w:del w:id="9273" w:author="Author">
              <w:r w:rsidRPr="008175FD" w:rsidDel="00AE48EF">
                <w:delText>Bodily</w:delText>
              </w:r>
              <w:r w:rsidRPr="008175FD" w:rsidDel="00AE48EF">
                <w:br/>
                <w:delText>Injury</w:delText>
              </w:r>
              <w:r w:rsidRPr="008175FD" w:rsidDel="00AE48EF">
                <w:br/>
                <w:delText>Limits</w:delText>
              </w:r>
            </w:del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8460B68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9274" w:author="Author"/>
              </w:rPr>
            </w:pPr>
            <w:del w:id="9275" w:author="Author">
              <w:r w:rsidRPr="008175FD" w:rsidDel="00AE48EF">
                <w:delText>Private Passenger</w:delText>
              </w:r>
              <w:r w:rsidRPr="008175FD" w:rsidDel="00AE48EF">
                <w:br/>
                <w:delText>Types Per Exposure</w:delText>
              </w:r>
            </w:del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2304CAD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9276" w:author="Author"/>
              </w:rPr>
            </w:pPr>
            <w:del w:id="9277" w:author="Author">
              <w:r w:rsidRPr="008175FD" w:rsidDel="00AE48EF">
                <w:delText>Other Than Private Passenger Types</w:delText>
              </w:r>
              <w:r w:rsidRPr="008175FD" w:rsidDel="00AE48EF">
                <w:br/>
                <w:delText>Per Exposure</w:delText>
              </w:r>
            </w:del>
          </w:p>
        </w:tc>
      </w:tr>
      <w:tr w:rsidR="008E2843" w:rsidRPr="008175FD" w:rsidDel="00AE48EF" w14:paraId="3C99CCE6" w14:textId="77777777" w:rsidTr="00A15CFF">
        <w:trPr>
          <w:cantSplit/>
          <w:trHeight w:val="190"/>
          <w:del w:id="9278" w:author="Author"/>
        </w:trPr>
        <w:tc>
          <w:tcPr>
            <w:tcW w:w="200" w:type="dxa"/>
          </w:tcPr>
          <w:p w14:paraId="208E6A3F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27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28EB0DB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280" w:author="Author"/>
              </w:rPr>
            </w:pPr>
            <w:del w:id="9281" w:author="Author">
              <w:r w:rsidRPr="008175FD" w:rsidDel="00AE48EF">
                <w:delText>$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7237D5B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9282" w:author="Author"/>
              </w:rPr>
            </w:pPr>
            <w:del w:id="9283" w:author="Author">
              <w:r w:rsidRPr="008175FD" w:rsidDel="00AE48EF">
                <w:delText>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78CBD95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284" w:author="Author"/>
              </w:rPr>
            </w:pPr>
            <w:del w:id="9285" w:author="Author">
              <w:r w:rsidRPr="008175FD" w:rsidDel="00AE48EF">
                <w:delText>$</w:delText>
              </w:r>
            </w:del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6D51FFCD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286" w:author="Author"/>
                <w:rFonts w:cs="Arial"/>
                <w:szCs w:val="18"/>
              </w:rPr>
            </w:pPr>
            <w:del w:id="9287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0.46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DCF5348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288" w:author="Author"/>
                <w:rFonts w:cs="Arial"/>
                <w:szCs w:val="18"/>
              </w:rPr>
            </w:pPr>
            <w:del w:id="9289" w:author="Author">
              <w:r w:rsidRPr="008175FD" w:rsidDel="00AE48EF">
                <w:rPr>
                  <w:rFonts w:cs="Arial"/>
                  <w:szCs w:val="18"/>
                </w:rPr>
                <w:delText>$</w:delText>
              </w:r>
            </w:del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5BADC15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290" w:author="Author"/>
                <w:rFonts w:cs="Arial"/>
                <w:szCs w:val="18"/>
              </w:rPr>
            </w:pPr>
            <w:del w:id="9291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0.30</w:delText>
              </w:r>
            </w:del>
          </w:p>
        </w:tc>
      </w:tr>
      <w:tr w:rsidR="008E2843" w:rsidRPr="008175FD" w:rsidDel="00AE48EF" w14:paraId="4295205C" w14:textId="77777777" w:rsidTr="00A15CFF">
        <w:trPr>
          <w:cantSplit/>
          <w:trHeight w:val="190"/>
          <w:del w:id="9292" w:author="Author"/>
        </w:trPr>
        <w:tc>
          <w:tcPr>
            <w:tcW w:w="200" w:type="dxa"/>
          </w:tcPr>
          <w:p w14:paraId="73566107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29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D542B3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294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76CC24A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9295" w:author="Author"/>
              </w:rPr>
            </w:pPr>
            <w:del w:id="9296" w:author="Author">
              <w:r w:rsidRPr="008175FD" w:rsidDel="00AE48EF">
                <w:delText>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6674FC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297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0FA2DB2A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298" w:author="Author"/>
                <w:rFonts w:cs="Arial"/>
                <w:szCs w:val="18"/>
              </w:rPr>
            </w:pPr>
            <w:del w:id="9299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2.46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BE9825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300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BDFC4FE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301" w:author="Author"/>
                <w:rFonts w:cs="Arial"/>
                <w:szCs w:val="18"/>
              </w:rPr>
            </w:pPr>
            <w:del w:id="9302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1.61</w:delText>
              </w:r>
            </w:del>
          </w:p>
        </w:tc>
      </w:tr>
      <w:tr w:rsidR="008E2843" w:rsidRPr="008175FD" w:rsidDel="00AE48EF" w14:paraId="3D995D81" w14:textId="77777777" w:rsidTr="00A15CFF">
        <w:trPr>
          <w:cantSplit/>
          <w:trHeight w:val="190"/>
          <w:del w:id="9303" w:author="Author"/>
        </w:trPr>
        <w:tc>
          <w:tcPr>
            <w:tcW w:w="200" w:type="dxa"/>
          </w:tcPr>
          <w:p w14:paraId="6E074C53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30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08035D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305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375E053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9306" w:author="Author"/>
              </w:rPr>
            </w:pPr>
            <w:del w:id="9307" w:author="Author">
              <w:r w:rsidRPr="008175FD" w:rsidDel="00AE48EF">
                <w:delText>125,000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2BAC50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308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427E62F0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309" w:author="Author"/>
                <w:rFonts w:cs="Arial"/>
                <w:szCs w:val="18"/>
              </w:rPr>
            </w:pPr>
            <w:del w:id="9310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3.78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A65DEB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311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A6DB3D8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312" w:author="Author"/>
                <w:rFonts w:cs="Arial"/>
                <w:szCs w:val="18"/>
              </w:rPr>
            </w:pPr>
            <w:del w:id="9313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2.46</w:delText>
              </w:r>
            </w:del>
          </w:p>
        </w:tc>
      </w:tr>
      <w:tr w:rsidR="008E2843" w:rsidRPr="008175FD" w:rsidDel="00AE48EF" w14:paraId="54D44765" w14:textId="77777777" w:rsidTr="00A15CFF">
        <w:trPr>
          <w:cantSplit/>
          <w:trHeight w:val="190"/>
          <w:del w:id="9314" w:author="Author"/>
        </w:trPr>
        <w:tc>
          <w:tcPr>
            <w:tcW w:w="200" w:type="dxa"/>
          </w:tcPr>
          <w:p w14:paraId="3FA4F741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31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AE46D7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31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E071DB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9317" w:author="Author"/>
              </w:rPr>
            </w:pPr>
            <w:del w:id="9318" w:author="Author">
              <w:r w:rsidRPr="008175FD" w:rsidDel="00AE48EF">
                <w:delText>150,000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7CD0E5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319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E66E86F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320" w:author="Author"/>
                <w:rFonts w:cs="Arial"/>
                <w:szCs w:val="18"/>
              </w:rPr>
            </w:pPr>
            <w:del w:id="9321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6.26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EFE548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322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3BD7D8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323" w:author="Author"/>
                <w:rFonts w:cs="Arial"/>
                <w:szCs w:val="18"/>
              </w:rPr>
            </w:pPr>
            <w:del w:id="9324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4.07</w:delText>
              </w:r>
            </w:del>
          </w:p>
        </w:tc>
      </w:tr>
      <w:tr w:rsidR="008E2843" w:rsidRPr="008175FD" w:rsidDel="00AE48EF" w14:paraId="646E9D10" w14:textId="77777777" w:rsidTr="00A15CFF">
        <w:trPr>
          <w:cantSplit/>
          <w:trHeight w:val="190"/>
          <w:del w:id="9325" w:author="Author"/>
        </w:trPr>
        <w:tc>
          <w:tcPr>
            <w:tcW w:w="200" w:type="dxa"/>
          </w:tcPr>
          <w:p w14:paraId="6EC3C3EE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3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408449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327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1FC40E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9328" w:author="Author"/>
              </w:rPr>
            </w:pPr>
            <w:del w:id="9329" w:author="Author">
              <w:r w:rsidRPr="008175FD" w:rsidDel="00AE48EF">
                <w:delText>200,000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B11744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330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6D65ECC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331" w:author="Author"/>
                <w:rFonts w:cs="Arial"/>
                <w:szCs w:val="18"/>
              </w:rPr>
            </w:pPr>
            <w:del w:id="9332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10.58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FFA2CF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333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15ABDB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334" w:author="Author"/>
                <w:rFonts w:cs="Arial"/>
                <w:szCs w:val="18"/>
              </w:rPr>
            </w:pPr>
            <w:del w:id="9335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6.88</w:delText>
              </w:r>
            </w:del>
          </w:p>
        </w:tc>
      </w:tr>
      <w:tr w:rsidR="008E2843" w:rsidRPr="008175FD" w:rsidDel="00AE48EF" w14:paraId="294B512B" w14:textId="77777777" w:rsidTr="00A15CFF">
        <w:trPr>
          <w:cantSplit/>
          <w:trHeight w:val="190"/>
          <w:del w:id="9336" w:author="Author"/>
        </w:trPr>
        <w:tc>
          <w:tcPr>
            <w:tcW w:w="200" w:type="dxa"/>
          </w:tcPr>
          <w:p w14:paraId="028C6AF9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33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F0851B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338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2F54EC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9339" w:author="Author"/>
              </w:rPr>
            </w:pPr>
            <w:del w:id="9340" w:author="Author">
              <w:r w:rsidRPr="008175FD" w:rsidDel="00AE48EF">
                <w:delText>250,000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D9B2BC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341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5AA9756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342" w:author="Author"/>
                <w:rFonts w:cs="Arial"/>
                <w:szCs w:val="18"/>
              </w:rPr>
            </w:pPr>
            <w:del w:id="9343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13.90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7C8B31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344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F4C58B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345" w:author="Author"/>
                <w:rFonts w:cs="Arial"/>
                <w:szCs w:val="18"/>
              </w:rPr>
            </w:pPr>
            <w:del w:id="9346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9.04</w:delText>
              </w:r>
            </w:del>
          </w:p>
        </w:tc>
      </w:tr>
      <w:tr w:rsidR="008E2843" w:rsidRPr="008175FD" w:rsidDel="00AE48EF" w14:paraId="7911CD64" w14:textId="77777777" w:rsidTr="00A15CFF">
        <w:trPr>
          <w:cantSplit/>
          <w:trHeight w:val="190"/>
          <w:del w:id="9347" w:author="Author"/>
        </w:trPr>
        <w:tc>
          <w:tcPr>
            <w:tcW w:w="200" w:type="dxa"/>
          </w:tcPr>
          <w:p w14:paraId="4975B922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34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4C3760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34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F5388A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9350" w:author="Author"/>
              </w:rPr>
            </w:pPr>
            <w:del w:id="9351" w:author="Author">
              <w:r w:rsidRPr="008175FD" w:rsidDel="00AE48EF">
                <w:delText>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86D7BA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352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C0EF35C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353" w:author="Author"/>
                <w:rFonts w:cs="Arial"/>
                <w:szCs w:val="18"/>
              </w:rPr>
            </w:pPr>
            <w:del w:id="9354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17.38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9ABC68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355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3AAD29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356" w:author="Author"/>
                <w:rFonts w:cs="Arial"/>
                <w:szCs w:val="18"/>
              </w:rPr>
            </w:pPr>
            <w:del w:id="9357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11.30</w:delText>
              </w:r>
            </w:del>
          </w:p>
        </w:tc>
      </w:tr>
      <w:tr w:rsidR="008E2843" w:rsidRPr="008175FD" w:rsidDel="00AE48EF" w14:paraId="45DE81C3" w14:textId="77777777" w:rsidTr="00A15CFF">
        <w:trPr>
          <w:cantSplit/>
          <w:trHeight w:val="190"/>
          <w:del w:id="9358" w:author="Author"/>
        </w:trPr>
        <w:tc>
          <w:tcPr>
            <w:tcW w:w="200" w:type="dxa"/>
          </w:tcPr>
          <w:p w14:paraId="3B016AD1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35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6BA692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360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E21649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9361" w:author="Author"/>
              </w:rPr>
            </w:pPr>
            <w:del w:id="9362" w:author="Author">
              <w:r w:rsidRPr="008175FD" w:rsidDel="00AE48EF">
                <w:delText>350,000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7DFA44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363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3F6AD09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364" w:author="Author"/>
                <w:rFonts w:cs="Arial"/>
                <w:szCs w:val="18"/>
              </w:rPr>
            </w:pPr>
            <w:del w:id="9365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20.11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59242A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366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CD1655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367" w:author="Author"/>
                <w:rFonts w:cs="Arial"/>
                <w:szCs w:val="18"/>
              </w:rPr>
            </w:pPr>
            <w:del w:id="9368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13.07</w:delText>
              </w:r>
            </w:del>
          </w:p>
        </w:tc>
      </w:tr>
      <w:tr w:rsidR="008E2843" w:rsidRPr="008175FD" w:rsidDel="00AE48EF" w14:paraId="14AA714C" w14:textId="77777777" w:rsidTr="00A15CFF">
        <w:trPr>
          <w:cantSplit/>
          <w:trHeight w:val="190"/>
          <w:del w:id="9369" w:author="Author"/>
        </w:trPr>
        <w:tc>
          <w:tcPr>
            <w:tcW w:w="200" w:type="dxa"/>
          </w:tcPr>
          <w:p w14:paraId="0424E93D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37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148302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371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F29FE6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9372" w:author="Author"/>
              </w:rPr>
            </w:pPr>
            <w:del w:id="9373" w:author="Author">
              <w:r w:rsidRPr="008175FD" w:rsidDel="00AE48EF">
                <w:delText>400,000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ECE88F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374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1A2A405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375" w:author="Author"/>
                <w:rFonts w:cs="Arial"/>
                <w:szCs w:val="18"/>
              </w:rPr>
            </w:pPr>
            <w:del w:id="9376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22.90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7B2724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377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9942F4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378" w:author="Author"/>
                <w:rFonts w:cs="Arial"/>
                <w:szCs w:val="18"/>
              </w:rPr>
            </w:pPr>
            <w:del w:id="9379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14.88</w:delText>
              </w:r>
            </w:del>
          </w:p>
        </w:tc>
      </w:tr>
      <w:tr w:rsidR="008E2843" w:rsidRPr="008175FD" w:rsidDel="00AE48EF" w14:paraId="4BCC3D35" w14:textId="77777777" w:rsidTr="00A15CFF">
        <w:trPr>
          <w:cantSplit/>
          <w:trHeight w:val="190"/>
          <w:del w:id="9380" w:author="Author"/>
        </w:trPr>
        <w:tc>
          <w:tcPr>
            <w:tcW w:w="200" w:type="dxa"/>
          </w:tcPr>
          <w:p w14:paraId="69C91E3D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38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99FBC0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38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5BDCAD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9383" w:author="Author"/>
              </w:rPr>
            </w:pPr>
            <w:del w:id="9384" w:author="Author">
              <w:r w:rsidRPr="008175FD" w:rsidDel="00AE48EF">
                <w:delText>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2DB037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385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3CDFFE2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386" w:author="Author"/>
                <w:rFonts w:cs="Arial"/>
                <w:szCs w:val="18"/>
              </w:rPr>
            </w:pPr>
            <w:del w:id="9387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26.50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DE22AC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388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E4E259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389" w:author="Author"/>
                <w:rFonts w:cs="Arial"/>
                <w:szCs w:val="18"/>
              </w:rPr>
            </w:pPr>
            <w:del w:id="9390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17.23</w:delText>
              </w:r>
            </w:del>
          </w:p>
        </w:tc>
      </w:tr>
      <w:tr w:rsidR="008E2843" w:rsidRPr="008175FD" w:rsidDel="00AE48EF" w14:paraId="1E9F3F26" w14:textId="77777777" w:rsidTr="00A15CFF">
        <w:trPr>
          <w:cantSplit/>
          <w:trHeight w:val="190"/>
          <w:del w:id="9391" w:author="Author"/>
        </w:trPr>
        <w:tc>
          <w:tcPr>
            <w:tcW w:w="200" w:type="dxa"/>
          </w:tcPr>
          <w:p w14:paraId="75550207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39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3BB656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39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CEDB61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9394" w:author="Author"/>
              </w:rPr>
            </w:pPr>
            <w:del w:id="9395" w:author="Author">
              <w:r w:rsidRPr="008175FD" w:rsidDel="00AE48EF">
                <w:delText>600,000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C305C9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396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8C1B8ED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397" w:author="Author"/>
                <w:rFonts w:cs="Arial"/>
                <w:szCs w:val="18"/>
              </w:rPr>
            </w:pPr>
            <w:del w:id="9398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29.72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E02BD1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399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FDFB53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400" w:author="Author"/>
                <w:rFonts w:cs="Arial"/>
                <w:szCs w:val="18"/>
              </w:rPr>
            </w:pPr>
            <w:del w:id="9401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19.32</w:delText>
              </w:r>
            </w:del>
          </w:p>
        </w:tc>
      </w:tr>
      <w:tr w:rsidR="008E2843" w:rsidRPr="008175FD" w:rsidDel="00AE48EF" w14:paraId="1895303F" w14:textId="77777777" w:rsidTr="00A15CFF">
        <w:trPr>
          <w:cantSplit/>
          <w:trHeight w:val="190"/>
          <w:del w:id="9402" w:author="Author"/>
        </w:trPr>
        <w:tc>
          <w:tcPr>
            <w:tcW w:w="200" w:type="dxa"/>
          </w:tcPr>
          <w:p w14:paraId="5E465DC9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40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88BEB6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404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092C07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9405" w:author="Author"/>
              </w:rPr>
            </w:pPr>
            <w:del w:id="9406" w:author="Author">
              <w:r w:rsidRPr="008175FD" w:rsidDel="00AE48EF">
                <w:delText>750,000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EACF33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407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A1BBC62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408" w:author="Author"/>
                <w:rFonts w:cs="Arial"/>
                <w:szCs w:val="18"/>
              </w:rPr>
            </w:pPr>
            <w:del w:id="9409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33.65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16C1CF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410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16039B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411" w:author="Author"/>
                <w:rFonts w:cs="Arial"/>
                <w:szCs w:val="18"/>
              </w:rPr>
            </w:pPr>
            <w:del w:id="9412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21.87</w:delText>
              </w:r>
            </w:del>
          </w:p>
        </w:tc>
      </w:tr>
      <w:tr w:rsidR="008E2843" w:rsidRPr="008175FD" w:rsidDel="00AE48EF" w14:paraId="54DDCDCA" w14:textId="77777777" w:rsidTr="00A15CFF">
        <w:trPr>
          <w:cantSplit/>
          <w:trHeight w:val="190"/>
          <w:del w:id="9413" w:author="Author"/>
        </w:trPr>
        <w:tc>
          <w:tcPr>
            <w:tcW w:w="200" w:type="dxa"/>
          </w:tcPr>
          <w:p w14:paraId="2E6899AF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41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DC9C45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415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641122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9416" w:author="Author"/>
              </w:rPr>
            </w:pPr>
            <w:del w:id="9417" w:author="Author">
              <w:r w:rsidRPr="008175FD" w:rsidDel="00AE48EF">
                <w:delText>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F207D1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418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02294D2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419" w:author="Author"/>
                <w:rFonts w:cs="Arial"/>
                <w:szCs w:val="18"/>
              </w:rPr>
            </w:pPr>
            <w:del w:id="9420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38.47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B42976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421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A76BC1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422" w:author="Author"/>
                <w:rFonts w:cs="Arial"/>
                <w:szCs w:val="18"/>
              </w:rPr>
            </w:pPr>
            <w:del w:id="9423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25.00</w:delText>
              </w:r>
            </w:del>
          </w:p>
        </w:tc>
      </w:tr>
      <w:tr w:rsidR="008E2843" w:rsidRPr="008175FD" w:rsidDel="00AE48EF" w14:paraId="133699B2" w14:textId="77777777" w:rsidTr="00A15CFF">
        <w:trPr>
          <w:cantSplit/>
          <w:trHeight w:val="190"/>
          <w:del w:id="9424" w:author="Author"/>
        </w:trPr>
        <w:tc>
          <w:tcPr>
            <w:tcW w:w="200" w:type="dxa"/>
          </w:tcPr>
          <w:p w14:paraId="5C2C8FD4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42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96A2DD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42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F2D2E0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9427" w:author="Author"/>
              </w:rPr>
            </w:pPr>
            <w:del w:id="9428" w:author="Author">
              <w:r w:rsidRPr="008175FD" w:rsidDel="00AE48EF">
                <w:delText>1,500,000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90A601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429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73D4AE7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430" w:author="Author"/>
                <w:rFonts w:cs="Arial"/>
                <w:szCs w:val="18"/>
              </w:rPr>
            </w:pPr>
            <w:del w:id="9431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45.21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6F7841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432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652484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433" w:author="Author"/>
                <w:rFonts w:cs="Arial"/>
                <w:szCs w:val="18"/>
              </w:rPr>
            </w:pPr>
            <w:del w:id="9434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29.39</w:delText>
              </w:r>
            </w:del>
          </w:p>
        </w:tc>
      </w:tr>
      <w:tr w:rsidR="008E2843" w:rsidRPr="008175FD" w:rsidDel="00AE48EF" w14:paraId="4554C2FB" w14:textId="77777777" w:rsidTr="00A15CFF">
        <w:trPr>
          <w:cantSplit/>
          <w:trHeight w:val="190"/>
          <w:del w:id="9435" w:author="Author"/>
        </w:trPr>
        <w:tc>
          <w:tcPr>
            <w:tcW w:w="200" w:type="dxa"/>
          </w:tcPr>
          <w:p w14:paraId="30B30EEB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43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500B43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437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CCE486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9438" w:author="Author"/>
              </w:rPr>
            </w:pPr>
            <w:del w:id="9439" w:author="Author">
              <w:r w:rsidRPr="008175FD" w:rsidDel="00AE48EF">
                <w:delText>2,000,000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67EB0E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440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1B15405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441" w:author="Author"/>
                <w:rFonts w:cs="Arial"/>
                <w:szCs w:val="18"/>
              </w:rPr>
            </w:pPr>
            <w:del w:id="9442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49.96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F13F25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443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106DE5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444" w:author="Author"/>
                <w:rFonts w:cs="Arial"/>
                <w:szCs w:val="18"/>
              </w:rPr>
            </w:pPr>
            <w:del w:id="9445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32.47</w:delText>
              </w:r>
            </w:del>
          </w:p>
        </w:tc>
      </w:tr>
      <w:tr w:rsidR="008E2843" w:rsidRPr="008175FD" w:rsidDel="00AE48EF" w14:paraId="57743C49" w14:textId="77777777" w:rsidTr="00A15CFF">
        <w:trPr>
          <w:cantSplit/>
          <w:trHeight w:val="190"/>
          <w:del w:id="9446" w:author="Author"/>
        </w:trPr>
        <w:tc>
          <w:tcPr>
            <w:tcW w:w="200" w:type="dxa"/>
          </w:tcPr>
          <w:p w14:paraId="5FC8FA63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44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3A94B0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448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66ECEB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9449" w:author="Author"/>
              </w:rPr>
            </w:pPr>
            <w:del w:id="9450" w:author="Author">
              <w:r w:rsidRPr="008175FD" w:rsidDel="00AE48EF">
                <w:delText>2,500,000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9BCA10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451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CA3A7B9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452" w:author="Author"/>
                <w:rFonts w:cs="Arial"/>
                <w:szCs w:val="18"/>
              </w:rPr>
            </w:pPr>
            <w:del w:id="9453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53.02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662ADD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454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874523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455" w:author="Author"/>
                <w:rFonts w:cs="Arial"/>
                <w:szCs w:val="18"/>
              </w:rPr>
            </w:pPr>
            <w:del w:id="9456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34.46</w:delText>
              </w:r>
            </w:del>
          </w:p>
        </w:tc>
      </w:tr>
      <w:tr w:rsidR="008E2843" w:rsidRPr="008175FD" w:rsidDel="00AE48EF" w14:paraId="638B7063" w14:textId="77777777" w:rsidTr="00A15CFF">
        <w:trPr>
          <w:cantSplit/>
          <w:trHeight w:val="190"/>
          <w:del w:id="9457" w:author="Author"/>
        </w:trPr>
        <w:tc>
          <w:tcPr>
            <w:tcW w:w="200" w:type="dxa"/>
          </w:tcPr>
          <w:p w14:paraId="21399DEE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45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6C6C08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459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794E10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9460" w:author="Author"/>
              </w:rPr>
            </w:pPr>
            <w:del w:id="9461" w:author="Author">
              <w:r w:rsidRPr="008175FD" w:rsidDel="00AE48EF">
                <w:delText>3,000,000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B4AFE1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462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2CC0C27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463" w:author="Author"/>
                <w:rFonts w:cs="Arial"/>
                <w:szCs w:val="18"/>
              </w:rPr>
            </w:pPr>
            <w:del w:id="9464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55.04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FAFD9A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465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DFB0B9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466" w:author="Author"/>
                <w:rFonts w:cs="Arial"/>
                <w:szCs w:val="18"/>
              </w:rPr>
            </w:pPr>
            <w:del w:id="9467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35.78</w:delText>
              </w:r>
            </w:del>
          </w:p>
        </w:tc>
      </w:tr>
      <w:tr w:rsidR="008E2843" w:rsidRPr="008175FD" w:rsidDel="00AE48EF" w14:paraId="102ACB51" w14:textId="77777777" w:rsidTr="00A15CFF">
        <w:trPr>
          <w:cantSplit/>
          <w:trHeight w:val="190"/>
          <w:del w:id="9468" w:author="Author"/>
        </w:trPr>
        <w:tc>
          <w:tcPr>
            <w:tcW w:w="200" w:type="dxa"/>
          </w:tcPr>
          <w:p w14:paraId="7763753B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46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954E85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470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F22859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9471" w:author="Author"/>
              </w:rPr>
            </w:pPr>
            <w:del w:id="9472" w:author="Author">
              <w:r w:rsidRPr="008175FD" w:rsidDel="00AE48EF">
                <w:delText>5,000,000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02A49E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473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C720369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474" w:author="Author"/>
                <w:rFonts w:cs="Arial"/>
                <w:szCs w:val="18"/>
              </w:rPr>
            </w:pPr>
            <w:del w:id="9475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61.03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F9ADF6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476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936F8B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477" w:author="Author"/>
                <w:rFonts w:cs="Arial"/>
                <w:szCs w:val="18"/>
              </w:rPr>
            </w:pPr>
            <w:del w:id="9478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39.67</w:delText>
              </w:r>
            </w:del>
          </w:p>
        </w:tc>
      </w:tr>
      <w:tr w:rsidR="008E2843" w:rsidRPr="008175FD" w:rsidDel="00AE48EF" w14:paraId="4E380DAE" w14:textId="77777777" w:rsidTr="00A15CFF">
        <w:trPr>
          <w:cantSplit/>
          <w:trHeight w:val="190"/>
          <w:del w:id="9479" w:author="Author"/>
        </w:trPr>
        <w:tc>
          <w:tcPr>
            <w:tcW w:w="200" w:type="dxa"/>
          </w:tcPr>
          <w:p w14:paraId="54C68F29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48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6EE7BB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481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BCCC33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9482" w:author="Author"/>
              </w:rPr>
            </w:pPr>
            <w:del w:id="9483" w:author="Author">
              <w:r w:rsidRPr="008175FD" w:rsidDel="00AE48EF">
                <w:delText>7,500,000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F27D24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484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3B7CC42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485" w:author="Author"/>
                <w:rFonts w:cs="Arial"/>
                <w:szCs w:val="18"/>
              </w:rPr>
            </w:pPr>
            <w:del w:id="9486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64.99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23D551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487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BB805B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488" w:author="Author"/>
                <w:rFonts w:cs="Arial"/>
                <w:szCs w:val="18"/>
              </w:rPr>
            </w:pPr>
            <w:del w:id="9489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42.24</w:delText>
              </w:r>
            </w:del>
          </w:p>
        </w:tc>
      </w:tr>
      <w:tr w:rsidR="008E2843" w:rsidRPr="008175FD" w:rsidDel="00AE48EF" w14:paraId="506EC791" w14:textId="77777777" w:rsidTr="00A15CFF">
        <w:trPr>
          <w:cantSplit/>
          <w:trHeight w:val="190"/>
          <w:del w:id="9490" w:author="Author"/>
        </w:trPr>
        <w:tc>
          <w:tcPr>
            <w:tcW w:w="200" w:type="dxa"/>
          </w:tcPr>
          <w:p w14:paraId="5771B842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49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B692F8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492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310983" w14:textId="77777777" w:rsidR="008E2843" w:rsidRPr="008175FD" w:rsidDel="00AE48EF" w:rsidRDefault="008E2843" w:rsidP="00B820C4">
            <w:pPr>
              <w:pStyle w:val="tabletext11"/>
              <w:tabs>
                <w:tab w:val="decimal" w:pos="900"/>
              </w:tabs>
              <w:suppressAutoHyphens/>
              <w:rPr>
                <w:del w:id="9493" w:author="Author"/>
              </w:rPr>
            </w:pPr>
            <w:del w:id="9494" w:author="Author">
              <w:r w:rsidRPr="008175FD" w:rsidDel="00AE48EF">
                <w:delText>10,000,000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46C320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495" w:author="Author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8B888FB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496" w:author="Author"/>
                <w:rFonts w:cs="Arial"/>
                <w:szCs w:val="18"/>
              </w:rPr>
            </w:pPr>
            <w:del w:id="9497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67.77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6BBD75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498" w:author="Author"/>
                <w:rFonts w:cs="Arial"/>
                <w:szCs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4FF4CB" w14:textId="77777777" w:rsidR="008E2843" w:rsidRPr="008175FD" w:rsidDel="00AE48EF" w:rsidRDefault="008E2843" w:rsidP="00B820C4">
            <w:pPr>
              <w:pStyle w:val="tabletext11"/>
              <w:tabs>
                <w:tab w:val="decimal" w:pos="480"/>
              </w:tabs>
              <w:suppressAutoHyphens/>
              <w:rPr>
                <w:del w:id="9499" w:author="Author"/>
                <w:rFonts w:cs="Arial"/>
                <w:szCs w:val="18"/>
              </w:rPr>
            </w:pPr>
            <w:del w:id="9500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44.06</w:delText>
              </w:r>
            </w:del>
          </w:p>
        </w:tc>
      </w:tr>
    </w:tbl>
    <w:p w14:paraId="44EAEBE1" w14:textId="77777777" w:rsidR="008E2843" w:rsidRPr="008175FD" w:rsidDel="00AE48EF" w:rsidRDefault="008E2843" w:rsidP="00B820C4">
      <w:pPr>
        <w:pStyle w:val="tablecaption"/>
        <w:suppressAutoHyphens/>
        <w:rPr>
          <w:del w:id="9501" w:author="Author"/>
        </w:rPr>
      </w:pPr>
      <w:del w:id="9502" w:author="Author">
        <w:r w:rsidRPr="008175FD" w:rsidDel="00AE48EF">
          <w:delText>Table 97.B.1.c.(LC) Single Limits Underinsured Motorists Bodily Injury Coverage Loss Costs</w:delText>
        </w:r>
      </w:del>
    </w:p>
    <w:p w14:paraId="0367FE4B" w14:textId="77777777" w:rsidR="008E2843" w:rsidRPr="008175FD" w:rsidDel="00AE48EF" w:rsidRDefault="008E2843" w:rsidP="00B820C4">
      <w:pPr>
        <w:pStyle w:val="isonormal"/>
        <w:suppressAutoHyphens/>
        <w:rPr>
          <w:del w:id="9503" w:author="Author"/>
        </w:rPr>
      </w:pPr>
    </w:p>
    <w:p w14:paraId="479337C5" w14:textId="77777777" w:rsidR="008E2843" w:rsidRPr="008175FD" w:rsidDel="00AE48EF" w:rsidRDefault="008E2843" w:rsidP="00B820C4">
      <w:pPr>
        <w:pStyle w:val="space8"/>
        <w:suppressAutoHyphens/>
        <w:rPr>
          <w:del w:id="9504" w:author="Author"/>
        </w:rPr>
      </w:pPr>
    </w:p>
    <w:tbl>
      <w:tblPr>
        <w:tblW w:w="5042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50"/>
        <w:gridCol w:w="1880"/>
        <w:gridCol w:w="150"/>
        <w:gridCol w:w="1222"/>
        <w:gridCol w:w="229"/>
        <w:gridCol w:w="1211"/>
      </w:tblGrid>
      <w:tr w:rsidR="008E2843" w:rsidRPr="008175FD" w:rsidDel="00AE48EF" w14:paraId="33753821" w14:textId="77777777" w:rsidTr="00A15CFF">
        <w:trPr>
          <w:cantSplit/>
          <w:trHeight w:val="190"/>
          <w:del w:id="9505" w:author="Author"/>
        </w:trPr>
        <w:tc>
          <w:tcPr>
            <w:tcW w:w="200" w:type="dxa"/>
          </w:tcPr>
          <w:p w14:paraId="75CF6711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9506" w:author="Author"/>
              </w:rPr>
            </w:pPr>
          </w:p>
        </w:tc>
        <w:tc>
          <w:tcPr>
            <w:tcW w:w="4842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0B1E399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9507" w:author="Author"/>
              </w:rPr>
            </w:pPr>
            <w:del w:id="9508" w:author="Author">
              <w:r w:rsidRPr="008175FD" w:rsidDel="00AE48EF">
                <w:delText xml:space="preserve">Uninsured Motorists Bodily Injury </w:delText>
              </w:r>
            </w:del>
          </w:p>
        </w:tc>
      </w:tr>
      <w:tr w:rsidR="008E2843" w:rsidRPr="008175FD" w:rsidDel="00AE48EF" w14:paraId="32981AD9" w14:textId="77777777" w:rsidTr="00A15CFF">
        <w:trPr>
          <w:cantSplit/>
          <w:trHeight w:val="518"/>
          <w:del w:id="9509" w:author="Author"/>
        </w:trPr>
        <w:tc>
          <w:tcPr>
            <w:tcW w:w="200" w:type="dxa"/>
            <w:hideMark/>
          </w:tcPr>
          <w:p w14:paraId="32F711C5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9510" w:author="Author"/>
              </w:rPr>
            </w:pPr>
          </w:p>
        </w:tc>
        <w:tc>
          <w:tcPr>
            <w:tcW w:w="20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B718CDB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9511" w:author="Author"/>
              </w:rPr>
            </w:pPr>
            <w:del w:id="9512" w:author="Author">
              <w:r w:rsidRPr="008175FD" w:rsidDel="00AE48EF">
                <w:delText>Bodily</w:delText>
              </w:r>
              <w:r w:rsidRPr="008175FD" w:rsidDel="00AE48EF">
                <w:br/>
                <w:delText>Injury</w:delText>
              </w:r>
              <w:r w:rsidRPr="008175FD" w:rsidDel="00AE48EF">
                <w:br/>
                <w:delText>Limits</w:delText>
              </w:r>
            </w:del>
          </w:p>
        </w:tc>
        <w:tc>
          <w:tcPr>
            <w:tcW w:w="1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E3582AD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9513" w:author="Author"/>
              </w:rPr>
            </w:pPr>
            <w:del w:id="9514" w:author="Author">
              <w:r w:rsidRPr="008175FD" w:rsidDel="00AE48EF">
                <w:delText>Private Passenger</w:delText>
              </w:r>
              <w:r w:rsidRPr="008175FD" w:rsidDel="00AE48EF">
                <w:br/>
                <w:delText>Types Per Exposure</w:delText>
              </w:r>
            </w:del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5E30DE0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9515" w:author="Author"/>
              </w:rPr>
            </w:pPr>
            <w:del w:id="9516" w:author="Author">
              <w:r w:rsidRPr="008175FD" w:rsidDel="00AE48EF">
                <w:delText>Other Than Private Passenger Types</w:delText>
              </w:r>
              <w:r w:rsidRPr="008175FD" w:rsidDel="00AE48EF">
                <w:br/>
                <w:delText>Per Exposure</w:delText>
              </w:r>
            </w:del>
          </w:p>
        </w:tc>
      </w:tr>
      <w:tr w:rsidR="008E2843" w:rsidRPr="008175FD" w:rsidDel="00AE48EF" w14:paraId="18433C8B" w14:textId="77777777" w:rsidTr="00A15CFF">
        <w:trPr>
          <w:cantSplit/>
          <w:trHeight w:val="190"/>
          <w:del w:id="9517" w:author="Author"/>
        </w:trPr>
        <w:tc>
          <w:tcPr>
            <w:tcW w:w="200" w:type="dxa"/>
          </w:tcPr>
          <w:p w14:paraId="104AD3D2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518" w:author="Author"/>
              </w:rPr>
            </w:pP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1ACE2BA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519" w:author="Author"/>
              </w:rPr>
            </w:pPr>
            <w:del w:id="9520" w:author="Author">
              <w:r w:rsidRPr="008175FD" w:rsidDel="00AE48EF">
                <w:delText>$</w:delText>
              </w:r>
            </w:del>
          </w:p>
        </w:tc>
        <w:tc>
          <w:tcPr>
            <w:tcW w:w="18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082BF55" w14:textId="77777777" w:rsidR="008E2843" w:rsidRPr="008175FD" w:rsidDel="00AE48EF" w:rsidRDefault="008E2843" w:rsidP="00B820C4">
            <w:pPr>
              <w:pStyle w:val="tabletext11"/>
              <w:tabs>
                <w:tab w:val="decimal" w:pos="800"/>
              </w:tabs>
              <w:suppressAutoHyphens/>
              <w:jc w:val="both"/>
              <w:rPr>
                <w:del w:id="9521" w:author="Author"/>
              </w:rPr>
            </w:pPr>
            <w:del w:id="9522" w:author="Author">
              <w:r w:rsidRPr="008175FD" w:rsidDel="00AE48EF">
                <w:delText>25,000/50,000</w:delText>
              </w:r>
            </w:del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2F2D77A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523" w:author="Author"/>
              </w:rPr>
            </w:pPr>
            <w:del w:id="9524" w:author="Author">
              <w:r w:rsidRPr="008175FD" w:rsidDel="00AE48EF">
                <w:delText>$</w:delText>
              </w:r>
            </w:del>
          </w:p>
        </w:tc>
        <w:tc>
          <w:tcPr>
            <w:tcW w:w="122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2941349F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525" w:author="Author"/>
                <w:rFonts w:cs="Arial"/>
                <w:szCs w:val="18"/>
              </w:rPr>
            </w:pPr>
            <w:del w:id="9526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4.60</w:delText>
              </w:r>
            </w:del>
          </w:p>
        </w:tc>
        <w:tc>
          <w:tcPr>
            <w:tcW w:w="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58C79D0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527" w:author="Author"/>
                <w:rFonts w:cs="Arial"/>
                <w:szCs w:val="18"/>
              </w:rPr>
            </w:pPr>
            <w:del w:id="9528" w:author="Author">
              <w:r w:rsidRPr="008175FD" w:rsidDel="00AE48EF">
                <w:rPr>
                  <w:rFonts w:cs="Arial"/>
                  <w:szCs w:val="18"/>
                </w:rPr>
                <w:delText>$</w:delText>
              </w:r>
            </w:del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929EBAE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529" w:author="Author"/>
                <w:rFonts w:cs="Arial"/>
                <w:szCs w:val="18"/>
              </w:rPr>
            </w:pPr>
            <w:del w:id="9530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3.23</w:delText>
              </w:r>
            </w:del>
          </w:p>
        </w:tc>
      </w:tr>
      <w:tr w:rsidR="008E2843" w:rsidRPr="008175FD" w:rsidDel="00AE48EF" w14:paraId="0760BCE3" w14:textId="77777777" w:rsidTr="00A15CFF">
        <w:trPr>
          <w:cantSplit/>
          <w:trHeight w:val="190"/>
          <w:del w:id="9531" w:author="Author"/>
        </w:trPr>
        <w:tc>
          <w:tcPr>
            <w:tcW w:w="200" w:type="dxa"/>
          </w:tcPr>
          <w:p w14:paraId="66765B2A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532" w:author="Author"/>
              </w:rPr>
            </w:pP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943CB6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533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2EA05E3" w14:textId="77777777" w:rsidR="008E2843" w:rsidRPr="008175FD" w:rsidDel="00AE48EF" w:rsidRDefault="008E2843" w:rsidP="00B820C4">
            <w:pPr>
              <w:pStyle w:val="tabletext11"/>
              <w:tabs>
                <w:tab w:val="decimal" w:pos="800"/>
              </w:tabs>
              <w:suppressAutoHyphens/>
              <w:jc w:val="both"/>
              <w:rPr>
                <w:del w:id="9534" w:author="Author"/>
              </w:rPr>
            </w:pPr>
            <w:del w:id="9535" w:author="Author">
              <w:r w:rsidRPr="008175FD" w:rsidDel="00AE48EF">
                <w:delText>50,000/100,000</w:delText>
              </w:r>
            </w:del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F07AED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536" w:author="Author"/>
              </w:rPr>
            </w:pPr>
          </w:p>
        </w:tc>
        <w:tc>
          <w:tcPr>
            <w:tcW w:w="122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32A8CF69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537" w:author="Author"/>
                <w:rFonts w:cs="Arial"/>
                <w:szCs w:val="18"/>
              </w:rPr>
            </w:pPr>
            <w:del w:id="9538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5.84</w:delText>
              </w:r>
            </w:del>
          </w:p>
        </w:tc>
        <w:tc>
          <w:tcPr>
            <w:tcW w:w="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29BC8C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539" w:author="Author"/>
                <w:rFonts w:cs="Arial"/>
                <w:szCs w:val="18"/>
              </w:rPr>
            </w:pPr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93312B1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540" w:author="Author"/>
                <w:rFonts w:cs="Arial"/>
                <w:szCs w:val="18"/>
              </w:rPr>
            </w:pPr>
            <w:del w:id="9541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4.10</w:delText>
              </w:r>
            </w:del>
          </w:p>
        </w:tc>
      </w:tr>
      <w:tr w:rsidR="008E2843" w:rsidRPr="008175FD" w:rsidDel="00AE48EF" w14:paraId="1EE2372E" w14:textId="77777777" w:rsidTr="00A15CFF">
        <w:trPr>
          <w:cantSplit/>
          <w:trHeight w:val="190"/>
          <w:del w:id="9542" w:author="Author"/>
        </w:trPr>
        <w:tc>
          <w:tcPr>
            <w:tcW w:w="200" w:type="dxa"/>
          </w:tcPr>
          <w:p w14:paraId="253B06DD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543" w:author="Author"/>
              </w:rPr>
            </w:pP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83212D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544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59CB3D6" w14:textId="77777777" w:rsidR="008E2843" w:rsidRPr="008175FD" w:rsidDel="00AE48EF" w:rsidRDefault="008E2843" w:rsidP="00B820C4">
            <w:pPr>
              <w:pStyle w:val="tabletext11"/>
              <w:tabs>
                <w:tab w:val="decimal" w:pos="800"/>
              </w:tabs>
              <w:suppressAutoHyphens/>
              <w:jc w:val="both"/>
              <w:rPr>
                <w:del w:id="9545" w:author="Author"/>
              </w:rPr>
            </w:pPr>
            <w:del w:id="9546" w:author="Author">
              <w:r w:rsidRPr="008175FD" w:rsidDel="00AE48EF">
                <w:delText>100,000/300,000</w:delText>
              </w:r>
            </w:del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ABCF37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547" w:author="Author"/>
              </w:rPr>
            </w:pPr>
          </w:p>
        </w:tc>
        <w:tc>
          <w:tcPr>
            <w:tcW w:w="122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55394CD7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548" w:author="Author"/>
                <w:rFonts w:cs="Arial"/>
                <w:szCs w:val="18"/>
              </w:rPr>
            </w:pPr>
            <w:del w:id="9549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7.27</w:delText>
              </w:r>
            </w:del>
          </w:p>
        </w:tc>
        <w:tc>
          <w:tcPr>
            <w:tcW w:w="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45C879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550" w:author="Author"/>
                <w:rFonts w:cs="Arial"/>
                <w:szCs w:val="18"/>
              </w:rPr>
            </w:pPr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A2880CF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551" w:author="Author"/>
                <w:rFonts w:cs="Arial"/>
                <w:szCs w:val="18"/>
              </w:rPr>
            </w:pPr>
            <w:del w:id="9552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5.10</w:delText>
              </w:r>
            </w:del>
          </w:p>
        </w:tc>
      </w:tr>
      <w:tr w:rsidR="008E2843" w:rsidRPr="008175FD" w:rsidDel="00AE48EF" w14:paraId="5692410C" w14:textId="77777777" w:rsidTr="00A15CFF">
        <w:trPr>
          <w:cantSplit/>
          <w:trHeight w:val="190"/>
          <w:del w:id="9553" w:author="Author"/>
        </w:trPr>
        <w:tc>
          <w:tcPr>
            <w:tcW w:w="200" w:type="dxa"/>
          </w:tcPr>
          <w:p w14:paraId="676B991B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554" w:author="Author"/>
              </w:rPr>
            </w:pP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DD7FE5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555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803AED" w14:textId="77777777" w:rsidR="008E2843" w:rsidRPr="008175FD" w:rsidDel="00AE48EF" w:rsidRDefault="008E2843" w:rsidP="00B820C4">
            <w:pPr>
              <w:pStyle w:val="tabletext11"/>
              <w:tabs>
                <w:tab w:val="decimal" w:pos="800"/>
              </w:tabs>
              <w:suppressAutoHyphens/>
              <w:jc w:val="both"/>
              <w:rPr>
                <w:del w:id="9556" w:author="Author"/>
              </w:rPr>
            </w:pPr>
            <w:del w:id="9557" w:author="Author">
              <w:r w:rsidRPr="008175FD" w:rsidDel="00AE48EF">
                <w:delText>250,000/500,000</w:delText>
              </w:r>
            </w:del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615B8E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558" w:author="Author"/>
              </w:rPr>
            </w:pPr>
          </w:p>
        </w:tc>
        <w:tc>
          <w:tcPr>
            <w:tcW w:w="122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1023F09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559" w:author="Author"/>
                <w:rFonts w:cs="Arial"/>
                <w:szCs w:val="18"/>
              </w:rPr>
            </w:pPr>
            <w:del w:id="9560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9.02</w:delText>
              </w:r>
            </w:del>
          </w:p>
        </w:tc>
        <w:tc>
          <w:tcPr>
            <w:tcW w:w="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391E34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561" w:author="Author"/>
                <w:rFonts w:cs="Arial"/>
                <w:szCs w:val="18"/>
              </w:rPr>
            </w:pPr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4873E0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562" w:author="Author"/>
                <w:rFonts w:cs="Arial"/>
                <w:szCs w:val="18"/>
              </w:rPr>
            </w:pPr>
            <w:del w:id="9563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6.32</w:delText>
              </w:r>
            </w:del>
          </w:p>
        </w:tc>
      </w:tr>
      <w:tr w:rsidR="008E2843" w:rsidRPr="008175FD" w:rsidDel="00AE48EF" w14:paraId="30565CDB" w14:textId="77777777" w:rsidTr="00A15CFF">
        <w:trPr>
          <w:cantSplit/>
          <w:trHeight w:val="190"/>
          <w:del w:id="9564" w:author="Author"/>
        </w:trPr>
        <w:tc>
          <w:tcPr>
            <w:tcW w:w="200" w:type="dxa"/>
          </w:tcPr>
          <w:p w14:paraId="43D6600C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565" w:author="Author"/>
              </w:rPr>
            </w:pP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2F7B69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566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9E36D3" w14:textId="77777777" w:rsidR="008E2843" w:rsidRPr="008175FD" w:rsidDel="00AE48EF" w:rsidRDefault="008E2843" w:rsidP="00B820C4">
            <w:pPr>
              <w:pStyle w:val="tabletext11"/>
              <w:tabs>
                <w:tab w:val="decimal" w:pos="800"/>
              </w:tabs>
              <w:suppressAutoHyphens/>
              <w:jc w:val="both"/>
              <w:rPr>
                <w:del w:id="9567" w:author="Author"/>
              </w:rPr>
            </w:pPr>
            <w:del w:id="9568" w:author="Author">
              <w:r w:rsidRPr="008175FD" w:rsidDel="00AE48EF">
                <w:delText>500,000/1,000,000</w:delText>
              </w:r>
            </w:del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AA01A9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569" w:author="Author"/>
              </w:rPr>
            </w:pPr>
          </w:p>
        </w:tc>
        <w:tc>
          <w:tcPr>
            <w:tcW w:w="122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70E9565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570" w:author="Author"/>
                <w:rFonts w:cs="Arial"/>
                <w:szCs w:val="18"/>
              </w:rPr>
            </w:pPr>
            <w:del w:id="9571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10.26</w:delText>
              </w:r>
            </w:del>
          </w:p>
        </w:tc>
        <w:tc>
          <w:tcPr>
            <w:tcW w:w="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863E34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572" w:author="Author"/>
                <w:rFonts w:cs="Arial"/>
                <w:szCs w:val="18"/>
              </w:rPr>
            </w:pPr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0D03C5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573" w:author="Author"/>
                <w:rFonts w:cs="Arial"/>
                <w:szCs w:val="18"/>
              </w:rPr>
            </w:pPr>
            <w:del w:id="9574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7.20</w:delText>
              </w:r>
            </w:del>
          </w:p>
        </w:tc>
      </w:tr>
      <w:tr w:rsidR="008E2843" w:rsidRPr="008175FD" w:rsidDel="00AE48EF" w14:paraId="16BCE2C6" w14:textId="77777777" w:rsidTr="00A15CFF">
        <w:trPr>
          <w:cantSplit/>
          <w:trHeight w:val="190"/>
          <w:del w:id="9575" w:author="Author"/>
        </w:trPr>
        <w:tc>
          <w:tcPr>
            <w:tcW w:w="200" w:type="dxa"/>
          </w:tcPr>
          <w:p w14:paraId="7C35118D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576" w:author="Author"/>
              </w:rPr>
            </w:pP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EF3FD1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577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6FF67C" w14:textId="77777777" w:rsidR="008E2843" w:rsidRPr="008175FD" w:rsidDel="00AE48EF" w:rsidRDefault="008E2843" w:rsidP="00B820C4">
            <w:pPr>
              <w:pStyle w:val="tabletext11"/>
              <w:tabs>
                <w:tab w:val="decimal" w:pos="800"/>
              </w:tabs>
              <w:suppressAutoHyphens/>
              <w:jc w:val="both"/>
              <w:rPr>
                <w:del w:id="9578" w:author="Author"/>
              </w:rPr>
            </w:pPr>
            <w:del w:id="9579" w:author="Author">
              <w:r w:rsidRPr="008175FD" w:rsidDel="00AE48EF">
                <w:delText>1,000,000/2,000,000</w:delText>
              </w:r>
            </w:del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4FF0C7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580" w:author="Author"/>
              </w:rPr>
            </w:pPr>
          </w:p>
        </w:tc>
        <w:tc>
          <w:tcPr>
            <w:tcW w:w="122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ED4D431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581" w:author="Author"/>
                <w:rFonts w:cs="Arial"/>
                <w:szCs w:val="18"/>
              </w:rPr>
            </w:pPr>
            <w:del w:id="9582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11.32</w:delText>
              </w:r>
            </w:del>
          </w:p>
        </w:tc>
        <w:tc>
          <w:tcPr>
            <w:tcW w:w="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DD23BC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583" w:author="Author"/>
                <w:rFonts w:cs="Arial"/>
                <w:szCs w:val="18"/>
              </w:rPr>
            </w:pPr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B0A528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584" w:author="Author"/>
                <w:rFonts w:cs="Arial"/>
                <w:szCs w:val="18"/>
              </w:rPr>
            </w:pPr>
            <w:del w:id="9585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7.94</w:delText>
              </w:r>
            </w:del>
          </w:p>
        </w:tc>
      </w:tr>
      <w:tr w:rsidR="008E2843" w:rsidRPr="008175FD" w:rsidDel="00AE48EF" w14:paraId="4AB8DEA2" w14:textId="77777777" w:rsidTr="00A15CFF">
        <w:trPr>
          <w:cantSplit/>
          <w:trHeight w:val="190"/>
          <w:del w:id="9586" w:author="Author"/>
        </w:trPr>
        <w:tc>
          <w:tcPr>
            <w:tcW w:w="200" w:type="dxa"/>
          </w:tcPr>
          <w:p w14:paraId="67548757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587" w:author="Author"/>
              </w:rPr>
            </w:pP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D90466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588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8A9732" w14:textId="77777777" w:rsidR="008E2843" w:rsidRPr="008175FD" w:rsidDel="00AE48EF" w:rsidRDefault="008E2843" w:rsidP="00B820C4">
            <w:pPr>
              <w:pStyle w:val="tabletext11"/>
              <w:tabs>
                <w:tab w:val="decimal" w:pos="800"/>
              </w:tabs>
              <w:suppressAutoHyphens/>
              <w:jc w:val="both"/>
              <w:rPr>
                <w:del w:id="9589" w:author="Author"/>
              </w:rPr>
            </w:pPr>
            <w:del w:id="9590" w:author="Author">
              <w:r w:rsidRPr="008175FD" w:rsidDel="00AE48EF">
                <w:delText>2,500,000/5,000,000</w:delText>
              </w:r>
            </w:del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D72059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591" w:author="Author"/>
              </w:rPr>
            </w:pPr>
          </w:p>
        </w:tc>
        <w:tc>
          <w:tcPr>
            <w:tcW w:w="122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B00BF3C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592" w:author="Author"/>
                <w:rFonts w:cs="Arial"/>
                <w:szCs w:val="18"/>
              </w:rPr>
            </w:pPr>
            <w:del w:id="9593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12.43</w:delText>
              </w:r>
            </w:del>
          </w:p>
        </w:tc>
        <w:tc>
          <w:tcPr>
            <w:tcW w:w="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B556E3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594" w:author="Author"/>
                <w:rFonts w:cs="Arial"/>
                <w:szCs w:val="18"/>
              </w:rPr>
            </w:pPr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D30021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595" w:author="Author"/>
                <w:rFonts w:cs="Arial"/>
                <w:szCs w:val="18"/>
              </w:rPr>
            </w:pPr>
            <w:del w:id="9596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8.71</w:delText>
              </w:r>
            </w:del>
          </w:p>
        </w:tc>
      </w:tr>
      <w:tr w:rsidR="008E2843" w:rsidRPr="008175FD" w:rsidDel="00AE48EF" w14:paraId="44072402" w14:textId="77777777" w:rsidTr="00A15CFF">
        <w:trPr>
          <w:cantSplit/>
          <w:trHeight w:val="190"/>
          <w:del w:id="9597" w:author="Author"/>
        </w:trPr>
        <w:tc>
          <w:tcPr>
            <w:tcW w:w="200" w:type="dxa"/>
          </w:tcPr>
          <w:p w14:paraId="3141D53A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598" w:author="Author"/>
              </w:rPr>
            </w:pPr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9DECE2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599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9579A2" w14:textId="77777777" w:rsidR="008E2843" w:rsidRPr="008175FD" w:rsidDel="00AE48EF" w:rsidRDefault="008E2843" w:rsidP="00B820C4">
            <w:pPr>
              <w:pStyle w:val="tabletext11"/>
              <w:tabs>
                <w:tab w:val="decimal" w:pos="800"/>
              </w:tabs>
              <w:suppressAutoHyphens/>
              <w:jc w:val="both"/>
              <w:rPr>
                <w:del w:id="9600" w:author="Author"/>
              </w:rPr>
            </w:pPr>
            <w:del w:id="9601" w:author="Author">
              <w:r w:rsidRPr="008175FD" w:rsidDel="00AE48EF">
                <w:delText>5,000,000/10,000,000</w:delText>
              </w:r>
            </w:del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682C65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602" w:author="Author"/>
              </w:rPr>
            </w:pPr>
          </w:p>
        </w:tc>
        <w:tc>
          <w:tcPr>
            <w:tcW w:w="122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A7BF1CA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603" w:author="Author"/>
                <w:rFonts w:cs="Arial"/>
                <w:szCs w:val="18"/>
              </w:rPr>
            </w:pPr>
            <w:del w:id="9604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13.07</w:delText>
              </w:r>
            </w:del>
          </w:p>
        </w:tc>
        <w:tc>
          <w:tcPr>
            <w:tcW w:w="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F796B8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605" w:author="Author"/>
                <w:rFonts w:cs="Arial"/>
                <w:szCs w:val="18"/>
              </w:rPr>
            </w:pPr>
          </w:p>
        </w:tc>
        <w:tc>
          <w:tcPr>
            <w:tcW w:w="12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5DDD7E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606" w:author="Author"/>
                <w:rFonts w:cs="Arial"/>
                <w:szCs w:val="18"/>
              </w:rPr>
            </w:pPr>
            <w:del w:id="9607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9.17</w:delText>
              </w:r>
            </w:del>
          </w:p>
        </w:tc>
      </w:tr>
    </w:tbl>
    <w:p w14:paraId="60FD36AB" w14:textId="77777777" w:rsidR="008E2843" w:rsidRPr="008175FD" w:rsidDel="00AE48EF" w:rsidRDefault="008E2843" w:rsidP="00B820C4">
      <w:pPr>
        <w:pStyle w:val="tablecaption"/>
        <w:suppressAutoHyphens/>
        <w:rPr>
          <w:del w:id="9608" w:author="Author"/>
        </w:rPr>
      </w:pPr>
      <w:del w:id="9609" w:author="Author">
        <w:r w:rsidRPr="008175FD" w:rsidDel="00AE48EF">
          <w:delText>Table 97.B.1.d.(LC) Split Limits Uninsured Motorists Bodily Injury Coverage Loss Costs</w:delText>
        </w:r>
      </w:del>
    </w:p>
    <w:p w14:paraId="6D272512" w14:textId="77777777" w:rsidR="008E2843" w:rsidRPr="008175FD" w:rsidDel="00AE48EF" w:rsidRDefault="008E2843" w:rsidP="00B820C4">
      <w:pPr>
        <w:pStyle w:val="isonormal"/>
        <w:suppressAutoHyphens/>
        <w:rPr>
          <w:del w:id="9610" w:author="Author"/>
        </w:rPr>
      </w:pPr>
    </w:p>
    <w:p w14:paraId="11C61369" w14:textId="77777777" w:rsidR="008E2843" w:rsidRPr="008175FD" w:rsidDel="00AE48EF" w:rsidRDefault="008E2843" w:rsidP="00B820C4">
      <w:pPr>
        <w:pStyle w:val="space8"/>
        <w:suppressAutoHyphens/>
        <w:rPr>
          <w:del w:id="9611" w:author="Author"/>
        </w:rPr>
      </w:pPr>
    </w:p>
    <w:tbl>
      <w:tblPr>
        <w:tblW w:w="5161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0"/>
        <w:gridCol w:w="1931"/>
        <w:gridCol w:w="150"/>
        <w:gridCol w:w="1200"/>
        <w:gridCol w:w="150"/>
        <w:gridCol w:w="1260"/>
        <w:gridCol w:w="30"/>
      </w:tblGrid>
      <w:tr w:rsidR="008E2843" w:rsidRPr="008175FD" w:rsidDel="00AE48EF" w14:paraId="77DC7BFF" w14:textId="77777777" w:rsidTr="00A15CFF">
        <w:trPr>
          <w:gridAfter w:val="1"/>
          <w:wAfter w:w="30" w:type="dxa"/>
          <w:cantSplit/>
          <w:trHeight w:val="190"/>
          <w:del w:id="9612" w:author="Author"/>
        </w:trPr>
        <w:tc>
          <w:tcPr>
            <w:tcW w:w="200" w:type="dxa"/>
          </w:tcPr>
          <w:p w14:paraId="76E35DF6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9613" w:author="Author"/>
              </w:rPr>
            </w:pPr>
          </w:p>
        </w:tc>
        <w:tc>
          <w:tcPr>
            <w:tcW w:w="4931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9896C3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9614" w:author="Author"/>
              </w:rPr>
            </w:pPr>
            <w:del w:id="9615" w:author="Author">
              <w:r w:rsidRPr="008175FD" w:rsidDel="00AE48EF">
                <w:delText xml:space="preserve">Underinsured Motorists Bodily Injury </w:delText>
              </w:r>
            </w:del>
          </w:p>
        </w:tc>
      </w:tr>
      <w:tr w:rsidR="008E2843" w:rsidRPr="008175FD" w:rsidDel="00AE48EF" w14:paraId="4B6A2C51" w14:textId="77777777" w:rsidTr="00A15CFF">
        <w:trPr>
          <w:cantSplit/>
          <w:trHeight w:val="518"/>
          <w:del w:id="9616" w:author="Author"/>
        </w:trPr>
        <w:tc>
          <w:tcPr>
            <w:tcW w:w="200" w:type="dxa"/>
            <w:hideMark/>
          </w:tcPr>
          <w:p w14:paraId="608DD893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9617" w:author="Author"/>
              </w:rPr>
            </w:pPr>
          </w:p>
        </w:tc>
        <w:tc>
          <w:tcPr>
            <w:tcW w:w="2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CBA71D2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9618" w:author="Author"/>
              </w:rPr>
            </w:pPr>
            <w:del w:id="9619" w:author="Author">
              <w:r w:rsidRPr="008175FD" w:rsidDel="00AE48EF">
                <w:delText>Bodily</w:delText>
              </w:r>
              <w:r w:rsidRPr="008175FD" w:rsidDel="00AE48EF">
                <w:br/>
                <w:delText>Injury</w:delText>
              </w:r>
              <w:r w:rsidRPr="008175FD" w:rsidDel="00AE48EF">
                <w:br/>
                <w:delText>Limits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7AD46C6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9620" w:author="Author"/>
              </w:rPr>
            </w:pPr>
            <w:del w:id="9621" w:author="Author">
              <w:r w:rsidRPr="008175FD" w:rsidDel="00AE48EF">
                <w:delText>Private Passenger</w:delText>
              </w:r>
              <w:r w:rsidRPr="008175FD" w:rsidDel="00AE48EF">
                <w:br/>
                <w:delText>Types Per Exposure</w:delText>
              </w:r>
            </w:del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D8110B1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9622" w:author="Author"/>
              </w:rPr>
            </w:pPr>
            <w:del w:id="9623" w:author="Author">
              <w:r w:rsidRPr="008175FD" w:rsidDel="00AE48EF">
                <w:delText>Other Than Private Passenger Types</w:delText>
              </w:r>
              <w:r w:rsidRPr="008175FD" w:rsidDel="00AE48EF">
                <w:br/>
                <w:delText>Per Exposure</w:delText>
              </w:r>
            </w:del>
          </w:p>
        </w:tc>
      </w:tr>
      <w:tr w:rsidR="008E2843" w:rsidRPr="008175FD" w:rsidDel="00AE48EF" w14:paraId="3273A374" w14:textId="77777777" w:rsidTr="00A15CFF">
        <w:trPr>
          <w:cantSplit/>
          <w:trHeight w:val="190"/>
          <w:del w:id="9624" w:author="Author"/>
        </w:trPr>
        <w:tc>
          <w:tcPr>
            <w:tcW w:w="200" w:type="dxa"/>
          </w:tcPr>
          <w:p w14:paraId="43330D59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625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893D4B8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626" w:author="Author"/>
              </w:rPr>
            </w:pPr>
            <w:del w:id="9627" w:author="Author">
              <w:r w:rsidRPr="008175FD" w:rsidDel="00AE48EF">
                <w:delText>$</w:delText>
              </w:r>
            </w:del>
          </w:p>
        </w:tc>
        <w:tc>
          <w:tcPr>
            <w:tcW w:w="1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A5451F5" w14:textId="77777777" w:rsidR="008E2843" w:rsidRPr="008175FD" w:rsidDel="00AE48EF" w:rsidRDefault="008E2843" w:rsidP="00B820C4">
            <w:pPr>
              <w:pStyle w:val="tabletext11"/>
              <w:tabs>
                <w:tab w:val="decimal" w:pos="800"/>
              </w:tabs>
              <w:suppressAutoHyphens/>
              <w:jc w:val="both"/>
              <w:rPr>
                <w:del w:id="9628" w:author="Author"/>
              </w:rPr>
            </w:pPr>
            <w:del w:id="9629" w:author="Author">
              <w:r w:rsidRPr="008175FD" w:rsidDel="00AE48EF">
                <w:delText>50,000/100,000</w:delText>
              </w:r>
            </w:del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FD93046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630" w:author="Author"/>
              </w:rPr>
            </w:pPr>
            <w:del w:id="9631" w:author="Author">
              <w:r w:rsidRPr="008175FD" w:rsidDel="00AE48EF">
                <w:delText>$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1A1DA21B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632" w:author="Author"/>
                <w:rFonts w:cs="Arial"/>
                <w:szCs w:val="18"/>
              </w:rPr>
            </w:pPr>
            <w:del w:id="9633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0.69</w:delText>
              </w:r>
            </w:del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DE0B3E1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634" w:author="Author"/>
                <w:rFonts w:cs="Arial"/>
                <w:szCs w:val="18"/>
              </w:rPr>
            </w:pPr>
            <w:del w:id="9635" w:author="Author">
              <w:r w:rsidRPr="008175FD" w:rsidDel="00AE48EF">
                <w:rPr>
                  <w:rFonts w:cs="Arial"/>
                  <w:szCs w:val="18"/>
                </w:rPr>
                <w:delText>$</w:delText>
              </w:r>
            </w:del>
          </w:p>
        </w:tc>
        <w:tc>
          <w:tcPr>
            <w:tcW w:w="129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061C948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636" w:author="Author"/>
                <w:rFonts w:cs="Arial"/>
                <w:szCs w:val="18"/>
              </w:rPr>
            </w:pPr>
            <w:del w:id="9637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0.45</w:delText>
              </w:r>
            </w:del>
          </w:p>
        </w:tc>
      </w:tr>
      <w:tr w:rsidR="008E2843" w:rsidRPr="008175FD" w:rsidDel="00AE48EF" w14:paraId="47BE81D9" w14:textId="77777777" w:rsidTr="00A15CFF">
        <w:trPr>
          <w:cantSplit/>
          <w:trHeight w:val="190"/>
          <w:del w:id="9638" w:author="Author"/>
        </w:trPr>
        <w:tc>
          <w:tcPr>
            <w:tcW w:w="200" w:type="dxa"/>
          </w:tcPr>
          <w:p w14:paraId="195259E2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639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4EE42F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640" w:author="Author"/>
              </w:rPr>
            </w:pPr>
          </w:p>
        </w:tc>
        <w:tc>
          <w:tcPr>
            <w:tcW w:w="1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8949193" w14:textId="77777777" w:rsidR="008E2843" w:rsidRPr="008175FD" w:rsidDel="00AE48EF" w:rsidRDefault="008E2843" w:rsidP="00B820C4">
            <w:pPr>
              <w:pStyle w:val="tabletext11"/>
              <w:tabs>
                <w:tab w:val="decimal" w:pos="800"/>
              </w:tabs>
              <w:suppressAutoHyphens/>
              <w:jc w:val="both"/>
              <w:rPr>
                <w:del w:id="9641" w:author="Author"/>
              </w:rPr>
            </w:pPr>
            <w:del w:id="9642" w:author="Author">
              <w:r w:rsidRPr="008175FD" w:rsidDel="00AE48EF">
                <w:delText>100,000/300,000</w:delText>
              </w:r>
            </w:del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A19E93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643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  <w:hideMark/>
          </w:tcPr>
          <w:p w14:paraId="314D5614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644" w:author="Author"/>
                <w:rFonts w:cs="Arial"/>
                <w:szCs w:val="18"/>
              </w:rPr>
            </w:pPr>
            <w:del w:id="9645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3.25</w:delText>
              </w:r>
            </w:del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EC0DA9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646" w:author="Author"/>
                <w:rFonts w:cs="Arial"/>
                <w:szCs w:val="18"/>
              </w:rPr>
            </w:pPr>
          </w:p>
        </w:tc>
        <w:tc>
          <w:tcPr>
            <w:tcW w:w="129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0D508C7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647" w:author="Author"/>
                <w:rFonts w:cs="Arial"/>
                <w:szCs w:val="18"/>
              </w:rPr>
            </w:pPr>
            <w:del w:id="9648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2.11</w:delText>
              </w:r>
            </w:del>
          </w:p>
        </w:tc>
      </w:tr>
      <w:tr w:rsidR="008E2843" w:rsidRPr="008175FD" w:rsidDel="00AE48EF" w14:paraId="0E339149" w14:textId="77777777" w:rsidTr="00A15CFF">
        <w:trPr>
          <w:cantSplit/>
          <w:trHeight w:val="190"/>
          <w:del w:id="9649" w:author="Author"/>
        </w:trPr>
        <w:tc>
          <w:tcPr>
            <w:tcW w:w="200" w:type="dxa"/>
          </w:tcPr>
          <w:p w14:paraId="72884D93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650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15083F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651" w:author="Author"/>
              </w:rPr>
            </w:pPr>
          </w:p>
        </w:tc>
        <w:tc>
          <w:tcPr>
            <w:tcW w:w="1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EA3EDE" w14:textId="77777777" w:rsidR="008E2843" w:rsidRPr="008175FD" w:rsidDel="00AE48EF" w:rsidRDefault="008E2843" w:rsidP="00B820C4">
            <w:pPr>
              <w:pStyle w:val="tabletext11"/>
              <w:tabs>
                <w:tab w:val="decimal" w:pos="800"/>
              </w:tabs>
              <w:suppressAutoHyphens/>
              <w:jc w:val="both"/>
              <w:rPr>
                <w:del w:id="9652" w:author="Author"/>
              </w:rPr>
            </w:pPr>
            <w:del w:id="9653" w:author="Author">
              <w:r w:rsidRPr="008175FD" w:rsidDel="00AE48EF">
                <w:delText>250,000/500,000</w:delText>
              </w:r>
            </w:del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7A865E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654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B819511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655" w:author="Author"/>
                <w:rFonts w:cs="Arial"/>
                <w:szCs w:val="18"/>
              </w:rPr>
            </w:pPr>
            <w:del w:id="9656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15.37</w:delText>
              </w:r>
            </w:del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40B3F9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657" w:author="Author"/>
                <w:rFonts w:cs="Arial"/>
                <w:szCs w:val="18"/>
              </w:rPr>
            </w:pPr>
          </w:p>
        </w:tc>
        <w:tc>
          <w:tcPr>
            <w:tcW w:w="129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45289C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658" w:author="Author"/>
                <w:rFonts w:cs="Arial"/>
                <w:szCs w:val="18"/>
              </w:rPr>
            </w:pPr>
            <w:del w:id="9659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9.99</w:delText>
              </w:r>
            </w:del>
          </w:p>
        </w:tc>
      </w:tr>
      <w:tr w:rsidR="008E2843" w:rsidRPr="008175FD" w:rsidDel="00AE48EF" w14:paraId="7ED7DFA2" w14:textId="77777777" w:rsidTr="00A15CFF">
        <w:trPr>
          <w:cantSplit/>
          <w:trHeight w:val="190"/>
          <w:del w:id="9660" w:author="Author"/>
        </w:trPr>
        <w:tc>
          <w:tcPr>
            <w:tcW w:w="200" w:type="dxa"/>
          </w:tcPr>
          <w:p w14:paraId="6B59623A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661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1A3A90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662" w:author="Author"/>
              </w:rPr>
            </w:pPr>
          </w:p>
        </w:tc>
        <w:tc>
          <w:tcPr>
            <w:tcW w:w="1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458AF2" w14:textId="77777777" w:rsidR="008E2843" w:rsidRPr="008175FD" w:rsidDel="00AE48EF" w:rsidRDefault="008E2843" w:rsidP="00B820C4">
            <w:pPr>
              <w:pStyle w:val="tabletext11"/>
              <w:tabs>
                <w:tab w:val="decimal" w:pos="800"/>
              </w:tabs>
              <w:suppressAutoHyphens/>
              <w:jc w:val="both"/>
              <w:rPr>
                <w:del w:id="9663" w:author="Author"/>
              </w:rPr>
            </w:pPr>
            <w:del w:id="9664" w:author="Author">
              <w:r w:rsidRPr="008175FD" w:rsidDel="00AE48EF">
                <w:delText>500,000/1,000,000</w:delText>
              </w:r>
            </w:del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F01737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665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FB786C0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666" w:author="Author"/>
                <w:rFonts w:cs="Arial"/>
                <w:szCs w:val="18"/>
              </w:rPr>
            </w:pPr>
            <w:del w:id="9667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27.32</w:delText>
              </w:r>
            </w:del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B95190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668" w:author="Author"/>
                <w:rFonts w:cs="Arial"/>
                <w:szCs w:val="18"/>
              </w:rPr>
            </w:pPr>
          </w:p>
        </w:tc>
        <w:tc>
          <w:tcPr>
            <w:tcW w:w="129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7AC4AD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669" w:author="Author"/>
                <w:rFonts w:cs="Arial"/>
                <w:szCs w:val="18"/>
              </w:rPr>
            </w:pPr>
            <w:del w:id="9670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17.77</w:delText>
              </w:r>
            </w:del>
          </w:p>
        </w:tc>
      </w:tr>
      <w:tr w:rsidR="008E2843" w:rsidRPr="008175FD" w:rsidDel="00AE48EF" w14:paraId="06A8A041" w14:textId="77777777" w:rsidTr="00A15CFF">
        <w:trPr>
          <w:cantSplit/>
          <w:trHeight w:val="190"/>
          <w:del w:id="9671" w:author="Author"/>
        </w:trPr>
        <w:tc>
          <w:tcPr>
            <w:tcW w:w="200" w:type="dxa"/>
          </w:tcPr>
          <w:p w14:paraId="3AAB524C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672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80FE9B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673" w:author="Author"/>
              </w:rPr>
            </w:pPr>
          </w:p>
        </w:tc>
        <w:tc>
          <w:tcPr>
            <w:tcW w:w="1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B467B6" w14:textId="77777777" w:rsidR="008E2843" w:rsidRPr="008175FD" w:rsidDel="00AE48EF" w:rsidRDefault="008E2843" w:rsidP="00B820C4">
            <w:pPr>
              <w:pStyle w:val="tabletext11"/>
              <w:tabs>
                <w:tab w:val="decimal" w:pos="800"/>
              </w:tabs>
              <w:suppressAutoHyphens/>
              <w:jc w:val="both"/>
              <w:rPr>
                <w:del w:id="9674" w:author="Author"/>
              </w:rPr>
            </w:pPr>
            <w:del w:id="9675" w:author="Author">
              <w:r w:rsidRPr="008175FD" w:rsidDel="00AE48EF">
                <w:delText>1,000,000/2,000,000</w:delText>
              </w:r>
            </w:del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FB7E11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676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62040EB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677" w:author="Author"/>
                <w:rFonts w:cs="Arial"/>
                <w:szCs w:val="18"/>
              </w:rPr>
            </w:pPr>
            <w:del w:id="9678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39.28</w:delText>
              </w:r>
            </w:del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67630A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679" w:author="Author"/>
                <w:rFonts w:cs="Arial"/>
                <w:szCs w:val="18"/>
              </w:rPr>
            </w:pPr>
          </w:p>
        </w:tc>
        <w:tc>
          <w:tcPr>
            <w:tcW w:w="129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4F7782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680" w:author="Author"/>
                <w:rFonts w:cs="Arial"/>
                <w:szCs w:val="18"/>
              </w:rPr>
            </w:pPr>
            <w:del w:id="9681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25.53</w:delText>
              </w:r>
            </w:del>
          </w:p>
        </w:tc>
      </w:tr>
      <w:tr w:rsidR="008E2843" w:rsidRPr="008175FD" w:rsidDel="00AE48EF" w14:paraId="0E32EBA7" w14:textId="77777777" w:rsidTr="00A15CFF">
        <w:trPr>
          <w:cantSplit/>
          <w:trHeight w:val="190"/>
          <w:del w:id="9682" w:author="Author"/>
        </w:trPr>
        <w:tc>
          <w:tcPr>
            <w:tcW w:w="200" w:type="dxa"/>
          </w:tcPr>
          <w:p w14:paraId="0E1891EB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683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A28F9A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684" w:author="Author"/>
              </w:rPr>
            </w:pPr>
          </w:p>
        </w:tc>
        <w:tc>
          <w:tcPr>
            <w:tcW w:w="1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6BFFBA" w14:textId="77777777" w:rsidR="008E2843" w:rsidRPr="008175FD" w:rsidDel="00AE48EF" w:rsidRDefault="008E2843" w:rsidP="00B820C4">
            <w:pPr>
              <w:pStyle w:val="tabletext11"/>
              <w:tabs>
                <w:tab w:val="decimal" w:pos="800"/>
              </w:tabs>
              <w:suppressAutoHyphens/>
              <w:jc w:val="both"/>
              <w:rPr>
                <w:del w:id="9685" w:author="Author"/>
              </w:rPr>
            </w:pPr>
            <w:del w:id="9686" w:author="Author">
              <w:r w:rsidRPr="008175FD" w:rsidDel="00AE48EF">
                <w:delText>2,500,000/5,000,000</w:delText>
              </w:r>
            </w:del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3E7B48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687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40C449C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688" w:author="Author"/>
                <w:rFonts w:cs="Arial"/>
                <w:szCs w:val="18"/>
              </w:rPr>
            </w:pPr>
            <w:del w:id="9689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53.15</w:delText>
              </w:r>
            </w:del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B0EB25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690" w:author="Author"/>
                <w:rFonts w:cs="Arial"/>
                <w:szCs w:val="18"/>
              </w:rPr>
            </w:pPr>
          </w:p>
        </w:tc>
        <w:tc>
          <w:tcPr>
            <w:tcW w:w="129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398F14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691" w:author="Author"/>
                <w:rFonts w:cs="Arial"/>
                <w:szCs w:val="18"/>
              </w:rPr>
            </w:pPr>
            <w:del w:id="9692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34.55</w:delText>
              </w:r>
            </w:del>
          </w:p>
        </w:tc>
      </w:tr>
      <w:tr w:rsidR="008E2843" w:rsidRPr="008175FD" w:rsidDel="00AE48EF" w14:paraId="03629209" w14:textId="77777777" w:rsidTr="00A15CFF">
        <w:trPr>
          <w:cantSplit/>
          <w:trHeight w:val="190"/>
          <w:del w:id="9693" w:author="Author"/>
        </w:trPr>
        <w:tc>
          <w:tcPr>
            <w:tcW w:w="200" w:type="dxa"/>
          </w:tcPr>
          <w:p w14:paraId="52872309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694" w:author="Author"/>
              </w:rPr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57E10B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695" w:author="Author"/>
              </w:rPr>
            </w:pPr>
          </w:p>
        </w:tc>
        <w:tc>
          <w:tcPr>
            <w:tcW w:w="1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61357E" w14:textId="77777777" w:rsidR="008E2843" w:rsidRPr="008175FD" w:rsidDel="00AE48EF" w:rsidRDefault="008E2843" w:rsidP="00B820C4">
            <w:pPr>
              <w:pStyle w:val="tabletext11"/>
              <w:tabs>
                <w:tab w:val="decimal" w:pos="800"/>
              </w:tabs>
              <w:suppressAutoHyphens/>
              <w:jc w:val="both"/>
              <w:rPr>
                <w:del w:id="9696" w:author="Author"/>
              </w:rPr>
            </w:pPr>
            <w:del w:id="9697" w:author="Author">
              <w:r w:rsidRPr="008175FD" w:rsidDel="00AE48EF">
                <w:delText>5,000,000/10,000,000</w:delText>
              </w:r>
            </w:del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4DFC17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698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5CCC59C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699" w:author="Author"/>
                <w:rFonts w:cs="Arial"/>
                <w:szCs w:val="18"/>
              </w:rPr>
            </w:pPr>
            <w:del w:id="9700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61.91</w:delText>
              </w:r>
            </w:del>
          </w:p>
        </w:tc>
        <w:tc>
          <w:tcPr>
            <w:tcW w:w="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C5E7E9" w14:textId="77777777" w:rsidR="008E2843" w:rsidRPr="008175FD" w:rsidDel="00AE48EF" w:rsidRDefault="008E2843" w:rsidP="00B820C4">
            <w:pPr>
              <w:pStyle w:val="tabletext11"/>
              <w:suppressAutoHyphens/>
              <w:jc w:val="center"/>
              <w:rPr>
                <w:del w:id="9701" w:author="Author"/>
                <w:rFonts w:cs="Arial"/>
                <w:szCs w:val="18"/>
              </w:rPr>
            </w:pPr>
          </w:p>
        </w:tc>
        <w:tc>
          <w:tcPr>
            <w:tcW w:w="129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5EA167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702" w:author="Author"/>
                <w:rFonts w:cs="Arial"/>
                <w:szCs w:val="18"/>
              </w:rPr>
            </w:pPr>
            <w:del w:id="9703" w:author="Author">
              <w:r w:rsidRPr="008175FD" w:rsidDel="00AE48EF">
                <w:rPr>
                  <w:rFonts w:cs="Arial"/>
                  <w:color w:val="000000"/>
                  <w:szCs w:val="18"/>
                </w:rPr>
                <w:delText>40.24</w:delText>
              </w:r>
            </w:del>
          </w:p>
        </w:tc>
      </w:tr>
    </w:tbl>
    <w:p w14:paraId="77891DCA" w14:textId="77777777" w:rsidR="008E2843" w:rsidRPr="008175FD" w:rsidDel="00AE48EF" w:rsidRDefault="008E2843" w:rsidP="00B820C4">
      <w:pPr>
        <w:pStyle w:val="tablecaption"/>
        <w:suppressAutoHyphens/>
        <w:rPr>
          <w:del w:id="9704" w:author="Author"/>
        </w:rPr>
      </w:pPr>
      <w:del w:id="9705" w:author="Author">
        <w:r w:rsidRPr="008175FD" w:rsidDel="00AE48EF">
          <w:delText>Table 97.B.1.e.(LC) Split Limits Underinsured Motorists Bodily Injury Coverage Loss Costs</w:delText>
        </w:r>
      </w:del>
    </w:p>
    <w:p w14:paraId="6248B9E5" w14:textId="77777777" w:rsidR="008E2843" w:rsidRPr="008175FD" w:rsidDel="00AE48EF" w:rsidRDefault="008E2843" w:rsidP="00B820C4">
      <w:pPr>
        <w:pStyle w:val="isonormal"/>
        <w:suppressAutoHyphens/>
        <w:rPr>
          <w:del w:id="9706" w:author="Author"/>
        </w:rPr>
      </w:pPr>
    </w:p>
    <w:p w14:paraId="1B1069EC" w14:textId="77777777" w:rsidR="008E2843" w:rsidRPr="008175FD" w:rsidDel="00AE48EF" w:rsidRDefault="008E2843" w:rsidP="00B820C4">
      <w:pPr>
        <w:pStyle w:val="space8"/>
        <w:suppressAutoHyphens/>
        <w:rPr>
          <w:del w:id="970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8E2843" w:rsidRPr="008175FD" w:rsidDel="00AE48EF" w14:paraId="6276B685" w14:textId="77777777" w:rsidTr="00A15CFF">
        <w:trPr>
          <w:cantSplit/>
          <w:trHeight w:val="190"/>
          <w:del w:id="9708" w:author="Author"/>
        </w:trPr>
        <w:tc>
          <w:tcPr>
            <w:tcW w:w="200" w:type="dxa"/>
          </w:tcPr>
          <w:p w14:paraId="5FBC5381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709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DC74B9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9710" w:author="Author"/>
              </w:rPr>
            </w:pPr>
            <w:del w:id="9711" w:author="Author">
              <w:r w:rsidRPr="008175FD" w:rsidDel="00AE48EF">
                <w:delText>Property Damage</w:delText>
              </w:r>
            </w:del>
          </w:p>
        </w:tc>
      </w:tr>
      <w:tr w:rsidR="008E2843" w:rsidRPr="008175FD" w:rsidDel="00AE48EF" w14:paraId="0B993A8E" w14:textId="77777777" w:rsidTr="00A15CFF">
        <w:trPr>
          <w:cantSplit/>
          <w:trHeight w:val="190"/>
          <w:del w:id="9712" w:author="Author"/>
        </w:trPr>
        <w:tc>
          <w:tcPr>
            <w:tcW w:w="200" w:type="dxa"/>
            <w:hideMark/>
          </w:tcPr>
          <w:p w14:paraId="7F44F9EF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9713" w:author="Author"/>
              </w:rPr>
            </w:pPr>
            <w:del w:id="9714" w:author="Author">
              <w:r w:rsidRPr="008175FD" w:rsidDel="00AE48EF">
                <w:br/>
              </w:r>
              <w:r w:rsidRPr="008175FD" w:rsidDel="00AE48EF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4353C10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9715" w:author="Author"/>
              </w:rPr>
            </w:pPr>
            <w:del w:id="9716" w:author="Author">
              <w:r w:rsidRPr="008175FD" w:rsidDel="00AE48EF">
                <w:delText>Property</w:delText>
              </w:r>
              <w:r w:rsidRPr="008175FD" w:rsidDel="00AE48EF">
                <w:br/>
                <w:delText>Damage</w:delText>
              </w:r>
              <w:r w:rsidRPr="008175FD" w:rsidDel="00AE48EF">
                <w:br/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94DFD90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9717" w:author="Author"/>
              </w:rPr>
            </w:pPr>
            <w:del w:id="9718" w:author="Author">
              <w:r w:rsidRPr="008175FD" w:rsidDel="00AE48EF">
                <w:delText>Private</w:delText>
              </w:r>
              <w:r w:rsidRPr="008175FD" w:rsidDel="00AE48EF">
                <w:br/>
                <w:delText>Passenger</w:delText>
              </w:r>
              <w:r w:rsidRPr="008175FD" w:rsidDel="00AE48EF">
                <w:br/>
                <w:delText>Types</w:delText>
              </w:r>
              <w:r w:rsidRPr="008175FD" w:rsidDel="00AE48EF">
                <w:br/>
                <w:delText>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0056FA8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9719" w:author="Author"/>
              </w:rPr>
            </w:pPr>
            <w:del w:id="9720" w:author="Author">
              <w:r w:rsidRPr="008175FD" w:rsidDel="00AE48EF">
                <w:delText>Other Than</w:delText>
              </w:r>
              <w:r w:rsidRPr="008175FD" w:rsidDel="00AE48EF">
                <w:br/>
                <w:delText>Private</w:delText>
              </w:r>
              <w:r w:rsidRPr="008175FD" w:rsidDel="00AE48EF">
                <w:br/>
                <w:delText>Passenger</w:delText>
              </w:r>
              <w:r w:rsidRPr="008175FD" w:rsidDel="00AE48EF">
                <w:br/>
                <w:delText>Types</w:delText>
              </w:r>
              <w:r w:rsidRPr="008175FD" w:rsidDel="00AE48EF">
                <w:br/>
                <w:delText>Per Exposure</w:delText>
              </w:r>
            </w:del>
          </w:p>
        </w:tc>
      </w:tr>
      <w:tr w:rsidR="008E2843" w:rsidRPr="008175FD" w:rsidDel="00AE48EF" w14:paraId="285B5211" w14:textId="77777777" w:rsidTr="00A15CFF">
        <w:trPr>
          <w:cantSplit/>
          <w:trHeight w:val="190"/>
          <w:del w:id="9721" w:author="Author"/>
        </w:trPr>
        <w:tc>
          <w:tcPr>
            <w:tcW w:w="200" w:type="dxa"/>
          </w:tcPr>
          <w:p w14:paraId="106807BF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72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1FDD9AC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723" w:author="Author"/>
              </w:rPr>
            </w:pPr>
            <w:del w:id="9724" w:author="Author">
              <w:r w:rsidRPr="008175FD" w:rsidDel="00AE48EF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2944034" w14:textId="77777777" w:rsidR="008E2843" w:rsidRPr="008175FD" w:rsidDel="00AE48EF" w:rsidRDefault="008E2843" w:rsidP="00B820C4">
            <w:pPr>
              <w:pStyle w:val="tabletext11"/>
              <w:tabs>
                <w:tab w:val="decimal" w:pos="970"/>
              </w:tabs>
              <w:suppressAutoHyphens/>
              <w:rPr>
                <w:del w:id="9725" w:author="Author"/>
              </w:rPr>
            </w:pPr>
            <w:del w:id="9726" w:author="Author">
              <w:r w:rsidRPr="008175FD" w:rsidDel="00AE48EF">
                <w:delText>25,000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C6FBE86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727" w:author="Author"/>
              </w:rPr>
            </w:pPr>
            <w:del w:id="9728" w:author="Author">
              <w:r w:rsidRPr="008175FD" w:rsidDel="00AE48EF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5ECC490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729" w:author="Author"/>
                <w:rFonts w:cs="Arial"/>
                <w:szCs w:val="18"/>
              </w:rPr>
            </w:pPr>
            <w:del w:id="9730" w:author="Author">
              <w:r w:rsidRPr="008175FD" w:rsidDel="00AE48EF">
                <w:rPr>
                  <w:rFonts w:cs="Arial"/>
                  <w:szCs w:val="18"/>
                </w:rPr>
                <w:delText>2.17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73D88C5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731" w:author="Author"/>
              </w:rPr>
            </w:pPr>
            <w:del w:id="9732" w:author="Author">
              <w:r w:rsidRPr="008175FD" w:rsidDel="00AE48EF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EB4C7A1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733" w:author="Author"/>
                <w:rFonts w:cs="Arial"/>
                <w:szCs w:val="18"/>
              </w:rPr>
            </w:pPr>
            <w:del w:id="9734" w:author="Author">
              <w:r w:rsidRPr="008175FD" w:rsidDel="00AE48EF">
                <w:rPr>
                  <w:rFonts w:cs="Arial"/>
                  <w:szCs w:val="18"/>
                </w:rPr>
                <w:delText>1.27</w:delText>
              </w:r>
            </w:del>
          </w:p>
        </w:tc>
      </w:tr>
      <w:tr w:rsidR="008E2843" w:rsidRPr="008175FD" w:rsidDel="00AE48EF" w14:paraId="0A20ABBE" w14:textId="77777777" w:rsidTr="00A15CFF">
        <w:trPr>
          <w:cantSplit/>
          <w:trHeight w:val="190"/>
          <w:del w:id="9735" w:author="Author"/>
        </w:trPr>
        <w:tc>
          <w:tcPr>
            <w:tcW w:w="200" w:type="dxa"/>
          </w:tcPr>
          <w:p w14:paraId="52682347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73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001E311D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73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14EE29B" w14:textId="77777777" w:rsidR="008E2843" w:rsidRPr="008175FD" w:rsidDel="00AE48EF" w:rsidRDefault="008E2843" w:rsidP="00B820C4">
            <w:pPr>
              <w:pStyle w:val="tabletext11"/>
              <w:tabs>
                <w:tab w:val="decimal" w:pos="970"/>
              </w:tabs>
              <w:suppressAutoHyphens/>
              <w:rPr>
                <w:del w:id="9738" w:author="Author"/>
              </w:rPr>
            </w:pPr>
            <w:del w:id="9739" w:author="Author">
              <w:r w:rsidRPr="008175FD" w:rsidDel="00AE48EF">
                <w:delText>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A580935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74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E66279F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741" w:author="Author"/>
                <w:rFonts w:cs="Arial"/>
                <w:szCs w:val="18"/>
              </w:rPr>
            </w:pPr>
            <w:del w:id="9742" w:author="Author">
              <w:r w:rsidRPr="008175FD" w:rsidDel="00AE48EF">
                <w:rPr>
                  <w:rFonts w:cs="Arial"/>
                  <w:szCs w:val="18"/>
                </w:rPr>
                <w:delText>2.30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00AD1C8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74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A1EC962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744" w:author="Author"/>
                <w:rFonts w:cs="Arial"/>
                <w:szCs w:val="18"/>
              </w:rPr>
            </w:pPr>
            <w:del w:id="9745" w:author="Author">
              <w:r w:rsidRPr="008175FD" w:rsidDel="00AE48EF">
                <w:rPr>
                  <w:rFonts w:cs="Arial"/>
                  <w:szCs w:val="18"/>
                </w:rPr>
                <w:delText>1.34</w:delText>
              </w:r>
            </w:del>
          </w:p>
        </w:tc>
      </w:tr>
      <w:tr w:rsidR="008E2843" w:rsidRPr="008175FD" w:rsidDel="00AE48EF" w14:paraId="44FF064A" w14:textId="77777777" w:rsidTr="00A15CFF">
        <w:trPr>
          <w:cantSplit/>
          <w:trHeight w:val="190"/>
          <w:del w:id="9746" w:author="Author"/>
        </w:trPr>
        <w:tc>
          <w:tcPr>
            <w:tcW w:w="200" w:type="dxa"/>
          </w:tcPr>
          <w:p w14:paraId="2269444F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74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B6E4B96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74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1569EE0" w14:textId="77777777" w:rsidR="008E2843" w:rsidRPr="008175FD" w:rsidDel="00AE48EF" w:rsidRDefault="008E2843" w:rsidP="00B820C4">
            <w:pPr>
              <w:pStyle w:val="tabletext11"/>
              <w:tabs>
                <w:tab w:val="decimal" w:pos="970"/>
              </w:tabs>
              <w:suppressAutoHyphens/>
              <w:rPr>
                <w:del w:id="9749" w:author="Author"/>
              </w:rPr>
            </w:pPr>
            <w:del w:id="9750" w:author="Author">
              <w:r w:rsidRPr="008175FD" w:rsidDel="00AE48EF">
                <w:delText>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319A1A2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75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95AAEC6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752" w:author="Author"/>
                <w:rFonts w:cs="Arial"/>
                <w:szCs w:val="18"/>
              </w:rPr>
            </w:pPr>
            <w:del w:id="9753" w:author="Author">
              <w:r w:rsidRPr="008175FD" w:rsidDel="00AE48EF">
                <w:rPr>
                  <w:rFonts w:cs="Arial"/>
                  <w:szCs w:val="18"/>
                </w:rPr>
                <w:delText>2.43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6EFC37D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75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72B58EB" w14:textId="77777777" w:rsidR="008E2843" w:rsidRPr="008175FD" w:rsidDel="00AE48EF" w:rsidRDefault="008E2843" w:rsidP="00B820C4">
            <w:pPr>
              <w:pStyle w:val="tabletext11"/>
              <w:tabs>
                <w:tab w:val="decimal" w:pos="441"/>
              </w:tabs>
              <w:suppressAutoHyphens/>
              <w:rPr>
                <w:del w:id="9755" w:author="Author"/>
                <w:rFonts w:cs="Arial"/>
                <w:szCs w:val="18"/>
              </w:rPr>
            </w:pPr>
            <w:del w:id="9756" w:author="Author">
              <w:r w:rsidRPr="008175FD" w:rsidDel="00AE48EF">
                <w:rPr>
                  <w:rFonts w:cs="Arial"/>
                  <w:szCs w:val="18"/>
                </w:rPr>
                <w:delText>1.42</w:delText>
              </w:r>
            </w:del>
          </w:p>
        </w:tc>
      </w:tr>
    </w:tbl>
    <w:p w14:paraId="06A11356" w14:textId="77777777" w:rsidR="008E2843" w:rsidRPr="008175FD" w:rsidDel="00AE48EF" w:rsidRDefault="008E2843" w:rsidP="00B820C4">
      <w:pPr>
        <w:pStyle w:val="tablecaption"/>
        <w:suppressAutoHyphens/>
        <w:rPr>
          <w:del w:id="9757" w:author="Author"/>
        </w:rPr>
      </w:pPr>
      <w:del w:id="9758" w:author="Author">
        <w:r w:rsidRPr="008175FD" w:rsidDel="00AE48EF">
          <w:delText>Table 97.B.1.f.(LC) Split Limits Uninsured Motorists Property Damage Coverage Loss Costs</w:delText>
        </w:r>
      </w:del>
    </w:p>
    <w:p w14:paraId="6C6F8489" w14:textId="77777777" w:rsidR="008E2843" w:rsidRPr="008175FD" w:rsidDel="00AE48EF" w:rsidRDefault="008E2843" w:rsidP="00B820C4">
      <w:pPr>
        <w:pStyle w:val="isonormal"/>
        <w:suppressAutoHyphens/>
        <w:rPr>
          <w:del w:id="9759" w:author="Author"/>
        </w:rPr>
      </w:pPr>
    </w:p>
    <w:p w14:paraId="0D3C61C0" w14:textId="77777777" w:rsidR="008E2843" w:rsidRPr="008175FD" w:rsidDel="00AE48EF" w:rsidRDefault="008E2843" w:rsidP="00B820C4">
      <w:pPr>
        <w:pStyle w:val="space8"/>
        <w:suppressAutoHyphens/>
        <w:rPr>
          <w:del w:id="9760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8E2843" w:rsidRPr="008175FD" w:rsidDel="00AE48EF" w14:paraId="1F61F263" w14:textId="77777777" w:rsidTr="00A15CFF">
        <w:trPr>
          <w:trHeight w:val="190"/>
          <w:del w:id="9761" w:author="Author"/>
        </w:trPr>
        <w:tc>
          <w:tcPr>
            <w:tcW w:w="210" w:type="dxa"/>
          </w:tcPr>
          <w:p w14:paraId="607EBE77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9762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95DD283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9763" w:author="Author"/>
              </w:rPr>
            </w:pPr>
            <w:del w:id="9764" w:author="Author">
              <w:r w:rsidRPr="008175FD" w:rsidDel="00AE48EF">
                <w:delText>Loss Cost</w:delText>
              </w:r>
            </w:del>
          </w:p>
        </w:tc>
      </w:tr>
      <w:tr w:rsidR="008E2843" w:rsidRPr="008175FD" w:rsidDel="00AE48EF" w14:paraId="569AD51A" w14:textId="77777777" w:rsidTr="00A15CFF">
        <w:trPr>
          <w:trHeight w:val="190"/>
          <w:del w:id="9765" w:author="Author"/>
        </w:trPr>
        <w:tc>
          <w:tcPr>
            <w:tcW w:w="210" w:type="dxa"/>
          </w:tcPr>
          <w:p w14:paraId="0B9C911E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766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77D483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767" w:author="Author"/>
              </w:rPr>
            </w:pPr>
            <w:del w:id="9768" w:author="Author">
              <w:r w:rsidRPr="008175FD" w:rsidDel="00AE48EF">
                <w:delText>$</w:delText>
              </w:r>
            </w:del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206A4C" w14:textId="77777777" w:rsidR="008E2843" w:rsidRPr="008175FD" w:rsidDel="00AE48EF" w:rsidRDefault="008E2843" w:rsidP="00B820C4">
            <w:pPr>
              <w:pStyle w:val="tabletext11"/>
              <w:tabs>
                <w:tab w:val="decimal" w:pos="130"/>
              </w:tabs>
              <w:suppressAutoHyphens/>
              <w:rPr>
                <w:del w:id="9769" w:author="Author"/>
              </w:rPr>
            </w:pPr>
            <w:del w:id="9770" w:author="Author">
              <w:r w:rsidRPr="008175FD" w:rsidDel="00AE48EF">
                <w:rPr>
                  <w:noProof/>
                </w:rPr>
                <w:delText>1.25</w:delText>
              </w:r>
            </w:del>
          </w:p>
        </w:tc>
      </w:tr>
    </w:tbl>
    <w:p w14:paraId="0CEE2B14" w14:textId="77777777" w:rsidR="008E2843" w:rsidRPr="008175FD" w:rsidDel="00AE48EF" w:rsidRDefault="008E2843" w:rsidP="00B820C4">
      <w:pPr>
        <w:pStyle w:val="tablecaption"/>
        <w:suppressAutoHyphens/>
        <w:rPr>
          <w:del w:id="9771" w:author="Author"/>
        </w:rPr>
      </w:pPr>
      <w:del w:id="9772" w:author="Author">
        <w:r w:rsidRPr="008175FD" w:rsidDel="00AE48EF">
          <w:delText>Table 97.B.2.a.(4)(LC) Individual Named Insured Loss Cost</w:delText>
        </w:r>
      </w:del>
    </w:p>
    <w:p w14:paraId="27F74F92" w14:textId="77777777" w:rsidR="008E2843" w:rsidRPr="008175FD" w:rsidDel="00AE48EF" w:rsidRDefault="008E2843" w:rsidP="00B820C4">
      <w:pPr>
        <w:pStyle w:val="isonormal"/>
        <w:suppressAutoHyphens/>
        <w:rPr>
          <w:del w:id="9773" w:author="Author"/>
        </w:rPr>
      </w:pPr>
    </w:p>
    <w:p w14:paraId="55B45B72" w14:textId="77777777" w:rsidR="008E2843" w:rsidRPr="008175FD" w:rsidDel="00AE48EF" w:rsidRDefault="008E2843" w:rsidP="00B820C4">
      <w:pPr>
        <w:pStyle w:val="space8"/>
        <w:suppressAutoHyphens/>
        <w:rPr>
          <w:del w:id="9774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8E2843" w:rsidRPr="008175FD" w:rsidDel="00AE48EF" w14:paraId="69A9171D" w14:textId="77777777" w:rsidTr="00A15CFF">
        <w:trPr>
          <w:trHeight w:val="190"/>
          <w:del w:id="9775" w:author="Author"/>
        </w:trPr>
        <w:tc>
          <w:tcPr>
            <w:tcW w:w="210" w:type="dxa"/>
          </w:tcPr>
          <w:p w14:paraId="0325023A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9776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D32E6E" w14:textId="77777777" w:rsidR="008E2843" w:rsidRPr="008175FD" w:rsidDel="00AE48EF" w:rsidRDefault="008E2843" w:rsidP="00B820C4">
            <w:pPr>
              <w:pStyle w:val="tablehead"/>
              <w:suppressAutoHyphens/>
              <w:rPr>
                <w:del w:id="9777" w:author="Author"/>
              </w:rPr>
            </w:pPr>
            <w:del w:id="9778" w:author="Author">
              <w:r w:rsidRPr="008175FD" w:rsidDel="00AE48EF">
                <w:delText>Loss Cost</w:delText>
              </w:r>
            </w:del>
          </w:p>
        </w:tc>
      </w:tr>
      <w:tr w:rsidR="008E2843" w:rsidRPr="008175FD" w:rsidDel="00AE48EF" w14:paraId="5C99A32D" w14:textId="77777777" w:rsidTr="00A15CFF">
        <w:trPr>
          <w:trHeight w:val="190"/>
          <w:del w:id="9779" w:author="Author"/>
        </w:trPr>
        <w:tc>
          <w:tcPr>
            <w:tcW w:w="210" w:type="dxa"/>
          </w:tcPr>
          <w:p w14:paraId="16E8AC9F" w14:textId="77777777" w:rsidR="008E2843" w:rsidRPr="008175FD" w:rsidDel="00AE48EF" w:rsidRDefault="008E2843" w:rsidP="00B820C4">
            <w:pPr>
              <w:pStyle w:val="tabletext11"/>
              <w:suppressAutoHyphens/>
              <w:rPr>
                <w:del w:id="9780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33179D" w14:textId="77777777" w:rsidR="008E2843" w:rsidRPr="008175FD" w:rsidDel="00AE48EF" w:rsidRDefault="008E2843" w:rsidP="00B820C4">
            <w:pPr>
              <w:pStyle w:val="tabletext11"/>
              <w:suppressAutoHyphens/>
              <w:jc w:val="right"/>
              <w:rPr>
                <w:del w:id="9781" w:author="Author"/>
              </w:rPr>
            </w:pPr>
            <w:del w:id="9782" w:author="Author">
              <w:r w:rsidRPr="008175FD" w:rsidDel="00AE48EF">
                <w:delText>$</w:delText>
              </w:r>
            </w:del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1DE9A7" w14:textId="77777777" w:rsidR="008E2843" w:rsidRPr="008175FD" w:rsidDel="00AE48EF" w:rsidRDefault="008E2843" w:rsidP="00B820C4">
            <w:pPr>
              <w:pStyle w:val="tabletext11"/>
              <w:tabs>
                <w:tab w:val="decimal" w:pos="130"/>
              </w:tabs>
              <w:suppressAutoHyphens/>
              <w:rPr>
                <w:del w:id="9783" w:author="Author"/>
              </w:rPr>
            </w:pPr>
            <w:del w:id="9784" w:author="Author">
              <w:r w:rsidRPr="008175FD" w:rsidDel="00AE48EF">
                <w:rPr>
                  <w:noProof/>
                </w:rPr>
                <w:delText>1.25</w:delText>
              </w:r>
            </w:del>
          </w:p>
        </w:tc>
      </w:tr>
    </w:tbl>
    <w:p w14:paraId="0D15EAC4" w14:textId="77777777" w:rsidR="008E2843" w:rsidRPr="005E3D3D" w:rsidRDefault="008E2843" w:rsidP="00B820C4">
      <w:pPr>
        <w:pStyle w:val="tablecaption"/>
        <w:suppressAutoHyphens/>
      </w:pPr>
      <w:del w:id="9785" w:author="Author">
        <w:r w:rsidRPr="008175FD" w:rsidDel="00AE48EF">
          <w:delText>Table 97.B.2.a.(5)(LC) Uninsured Motorists Bodily Injury And Property Damage Full Coverage Loss Cost</w:delText>
        </w:r>
      </w:del>
    </w:p>
    <w:p w14:paraId="1CDC0685" w14:textId="77777777" w:rsidR="008E2843" w:rsidRPr="00CC69DD" w:rsidRDefault="008E2843" w:rsidP="00B820C4">
      <w:pPr>
        <w:pStyle w:val="tablecaption"/>
      </w:pPr>
    </w:p>
    <w:sectPr w:rsidR="008E2843" w:rsidRPr="00CC69DD" w:rsidSect="00CC69DD">
      <w:pgSz w:w="12240" w:h="15840" w:code="1"/>
      <w:pgMar w:top="1400" w:right="960" w:bottom="1560" w:left="1200" w:header="0" w:footer="480" w:gutter="0"/>
      <w:cols w:space="48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D551D" w14:textId="77777777" w:rsidR="00E51143" w:rsidRDefault="00E51143" w:rsidP="00CC69DD">
      <w:r>
        <w:separator/>
      </w:r>
    </w:p>
  </w:endnote>
  <w:endnote w:type="continuationSeparator" w:id="0">
    <w:p w14:paraId="270F682B" w14:textId="77777777" w:rsidR="00E51143" w:rsidRDefault="00E51143" w:rsidP="00CC6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DD5E8" w14:textId="77777777" w:rsidR="007C3DEF" w:rsidRDefault="007C3D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7C3DEF" w14:paraId="60737A73" w14:textId="77777777">
      <w:tc>
        <w:tcPr>
          <w:tcW w:w="6900" w:type="dxa"/>
        </w:tcPr>
        <w:p w14:paraId="631D8FFD" w14:textId="77777777" w:rsidR="007C3DEF" w:rsidRDefault="007C3DEF" w:rsidP="00E51143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0029D8EC" w14:textId="77777777" w:rsidR="007C3DEF" w:rsidRDefault="007C3DEF" w:rsidP="00E51143">
          <w:pPr>
            <w:pStyle w:val="FilingFooter"/>
          </w:pPr>
        </w:p>
      </w:tc>
    </w:tr>
  </w:tbl>
  <w:p w14:paraId="492D67C4" w14:textId="77777777" w:rsidR="007C3DEF" w:rsidRDefault="007C3DEF" w:rsidP="007C3DEF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72E3B" w14:textId="77777777" w:rsidR="007C3DEF" w:rsidRDefault="007C3D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27926" w14:textId="77777777" w:rsidR="00E51143" w:rsidRDefault="00E51143" w:rsidP="00CC69DD">
      <w:r>
        <w:separator/>
      </w:r>
    </w:p>
  </w:footnote>
  <w:footnote w:type="continuationSeparator" w:id="0">
    <w:p w14:paraId="7B5A0135" w14:textId="77777777" w:rsidR="00E51143" w:rsidRDefault="00E51143" w:rsidP="00CC69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B8685" w14:textId="77777777" w:rsidR="007C3DEF" w:rsidRDefault="007C3D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7C3DEF" w14:paraId="45E0B713" w14:textId="77777777">
      <w:tc>
        <w:tcPr>
          <w:tcW w:w="10100" w:type="dxa"/>
          <w:gridSpan w:val="2"/>
        </w:tcPr>
        <w:p w14:paraId="7B033A4E" w14:textId="77777777" w:rsidR="007C3DEF" w:rsidRDefault="007C3DEF" w:rsidP="00E51143">
          <w:pPr>
            <w:pStyle w:val="FilingHeader"/>
          </w:pPr>
          <w:r>
            <w:t>INDIANA – COMMERCIAL AUTO</w:t>
          </w:r>
        </w:p>
      </w:tc>
    </w:tr>
    <w:tr w:rsidR="007C3DEF" w14:paraId="7F3BBD0D" w14:textId="77777777">
      <w:tc>
        <w:tcPr>
          <w:tcW w:w="8300" w:type="dxa"/>
        </w:tcPr>
        <w:p w14:paraId="58DC2DBD" w14:textId="77777777" w:rsidR="007C3DEF" w:rsidRDefault="007C3DEF" w:rsidP="00E51143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1D3A3B3" w14:textId="3D1A7E05" w:rsidR="007C3DEF" w:rsidRPr="007C3DEF" w:rsidRDefault="007C3DEF" w:rsidP="007C3DEF">
          <w:pPr>
            <w:pStyle w:val="FilingHeader"/>
            <w:jc w:val="right"/>
          </w:pPr>
          <w:r w:rsidRPr="007C3DEF">
            <w:t xml:space="preserve">Page </w:t>
          </w:r>
          <w:r w:rsidRPr="007C3DEF">
            <w:fldChar w:fldCharType="begin"/>
          </w:r>
          <w:r w:rsidRPr="007C3DEF">
            <w:instrText xml:space="preserve"> = </w:instrText>
          </w:r>
          <w:r w:rsidRPr="007C3DEF">
            <w:fldChar w:fldCharType="begin"/>
          </w:r>
          <w:r w:rsidRPr="007C3DEF">
            <w:instrText xml:space="preserve"> PAGE  \* MERGEFORMAT </w:instrText>
          </w:r>
          <w:r w:rsidRPr="007C3DEF">
            <w:fldChar w:fldCharType="separate"/>
          </w:r>
          <w:r w:rsidR="008536A3">
            <w:rPr>
              <w:noProof/>
            </w:rPr>
            <w:instrText>5</w:instrText>
          </w:r>
          <w:r w:rsidRPr="007C3DEF">
            <w:fldChar w:fldCharType="end"/>
          </w:r>
          <w:r w:rsidRPr="007C3DEF">
            <w:instrText xml:space="preserve"> + 8  \* MERGEFORMAT </w:instrText>
          </w:r>
          <w:r w:rsidRPr="007C3DEF">
            <w:fldChar w:fldCharType="separate"/>
          </w:r>
          <w:r w:rsidR="008536A3">
            <w:rPr>
              <w:noProof/>
            </w:rPr>
            <w:t>13</w:t>
          </w:r>
          <w:r w:rsidRPr="007C3DEF">
            <w:fldChar w:fldCharType="end"/>
          </w:r>
          <w:r w:rsidRPr="007C3DEF">
            <w:t xml:space="preserve"> </w:t>
          </w:r>
        </w:p>
      </w:tc>
    </w:tr>
  </w:tbl>
  <w:p w14:paraId="31D09050" w14:textId="77777777" w:rsidR="007C3DEF" w:rsidRDefault="007C3DEF" w:rsidP="007C3DEF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148E2" w14:textId="77777777" w:rsidR="007C3DEF" w:rsidRDefault="007C3D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EDABA9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9E046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C5690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B68C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40A0CA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C66C2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4A064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linkStyles/>
  <w:doNotTrackMoves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ssFlag$" w:val="S"/>
    <w:docVar w:name="dbflag$" w:val="N"/>
    <w:docVar w:name="dcy$" w:val="2022"/>
    <w:docVar w:name="dfullob$" w:val="Commercial Auto"/>
    <w:docVar w:name="didnum$" w:val="RLC1"/>
    <w:docVar w:name="didyr$" w:val="2022"/>
    <w:docVar w:name="dlob$" w:val="CA"/>
    <w:docVar w:name="dpageno$" w:val="10"/>
    <w:docVar w:name="dRP$" w:val="RP"/>
    <w:docVar w:name="drpflag$" w:val="N"/>
    <w:docVar w:name="dst$" w:val="Indiana"/>
    <w:docVar w:name="dtype$" w:val="LOSS COSTS FILING"/>
  </w:docVars>
  <w:rsids>
    <w:rsidRoot w:val="00E20D61"/>
    <w:rsid w:val="002F4DFF"/>
    <w:rsid w:val="00381362"/>
    <w:rsid w:val="00387916"/>
    <w:rsid w:val="004A273F"/>
    <w:rsid w:val="007C3DEF"/>
    <w:rsid w:val="008536A3"/>
    <w:rsid w:val="008E2843"/>
    <w:rsid w:val="008F330D"/>
    <w:rsid w:val="00A15CFF"/>
    <w:rsid w:val="00AB2720"/>
    <w:rsid w:val="00AC74D0"/>
    <w:rsid w:val="00B820C4"/>
    <w:rsid w:val="00BA5022"/>
    <w:rsid w:val="00CC69DD"/>
    <w:rsid w:val="00E11D70"/>
    <w:rsid w:val="00E20D61"/>
    <w:rsid w:val="00E51143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  <w14:docId w14:val="51ADF50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6A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536A3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8536A3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8536A3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8536A3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8536A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536A3"/>
  </w:style>
  <w:style w:type="character" w:customStyle="1" w:styleId="Heading1Char">
    <w:name w:val="Heading 1 Char"/>
    <w:link w:val="Heading1"/>
    <w:rsid w:val="008536A3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8536A3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8536A3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8536A3"/>
    <w:rPr>
      <w:rFonts w:ascii="Times New Roman" w:eastAsia="Times New Roman" w:hAnsi="Times New Roman"/>
      <w:sz w:val="22"/>
    </w:rPr>
  </w:style>
  <w:style w:type="paragraph" w:styleId="Header">
    <w:name w:val="header"/>
    <w:basedOn w:val="isonormal"/>
    <w:link w:val="HeaderChar"/>
    <w:rsid w:val="008536A3"/>
    <w:pPr>
      <w:spacing w:line="200" w:lineRule="exact"/>
    </w:pPr>
    <w:rPr>
      <w:b/>
      <w:sz w:val="20"/>
    </w:rPr>
  </w:style>
  <w:style w:type="paragraph" w:customStyle="1" w:styleId="isonormal">
    <w:name w:val="isonormal"/>
    <w:rsid w:val="008536A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character" w:customStyle="1" w:styleId="HeaderChar">
    <w:name w:val="Header Char"/>
    <w:link w:val="Header"/>
    <w:rsid w:val="008536A3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8536A3"/>
    <w:pPr>
      <w:spacing w:before="0" w:line="240" w:lineRule="auto"/>
    </w:pPr>
  </w:style>
  <w:style w:type="character" w:customStyle="1" w:styleId="FooterChar">
    <w:name w:val="Footer Char"/>
    <w:link w:val="Footer"/>
    <w:rsid w:val="008536A3"/>
    <w:rPr>
      <w:rFonts w:ascii="Arial" w:eastAsia="Times New Roman" w:hAnsi="Arial"/>
      <w:sz w:val="18"/>
    </w:rPr>
  </w:style>
  <w:style w:type="paragraph" w:customStyle="1" w:styleId="tablehead">
    <w:name w:val="tablehead"/>
    <w:basedOn w:val="isonormal"/>
    <w:rsid w:val="008536A3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8536A3"/>
    <w:pPr>
      <w:spacing w:before="20" w:after="20"/>
      <w:jc w:val="left"/>
    </w:pPr>
  </w:style>
  <w:style w:type="paragraph" w:customStyle="1" w:styleId="blockhd1">
    <w:name w:val="blockhd1"/>
    <w:basedOn w:val="isonormal"/>
    <w:next w:val="blocktext1"/>
    <w:rsid w:val="008536A3"/>
    <w:pPr>
      <w:keepNext/>
      <w:keepLines/>
      <w:suppressAutoHyphens/>
      <w:jc w:val="left"/>
    </w:pPr>
    <w:rPr>
      <w:b/>
    </w:rPr>
  </w:style>
  <w:style w:type="paragraph" w:customStyle="1" w:styleId="blocktext1">
    <w:name w:val="blocktext1"/>
    <w:basedOn w:val="isonormal"/>
    <w:rsid w:val="008536A3"/>
    <w:pPr>
      <w:keepLines/>
    </w:pPr>
  </w:style>
  <w:style w:type="paragraph" w:customStyle="1" w:styleId="blockhd2">
    <w:name w:val="blockhd2"/>
    <w:basedOn w:val="isonormal"/>
    <w:next w:val="blocktext2"/>
    <w:rsid w:val="008536A3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8536A3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8536A3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8536A3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8536A3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8536A3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8536A3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8536A3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8536A3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8536A3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8536A3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8536A3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8536A3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8536A3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8536A3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8536A3"/>
    <w:pPr>
      <w:keepLines/>
      <w:ind w:left="2400"/>
    </w:pPr>
  </w:style>
  <w:style w:type="paragraph" w:customStyle="1" w:styleId="blocktext10">
    <w:name w:val="blocktext10"/>
    <w:basedOn w:val="isonormal"/>
    <w:rsid w:val="008536A3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8536A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8536A3"/>
    <w:pPr>
      <w:jc w:val="center"/>
    </w:pPr>
    <w:rPr>
      <w:b/>
    </w:rPr>
  </w:style>
  <w:style w:type="paragraph" w:customStyle="1" w:styleId="ctoutlinetxt1">
    <w:name w:val="ctoutlinetxt1"/>
    <w:basedOn w:val="isonormal"/>
    <w:rsid w:val="008536A3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8536A3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8536A3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8536A3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8536A3"/>
    <w:rPr>
      <w:b/>
    </w:rPr>
  </w:style>
  <w:style w:type="paragraph" w:customStyle="1" w:styleId="icblock">
    <w:name w:val="i/cblock"/>
    <w:basedOn w:val="isonormal"/>
    <w:rsid w:val="008536A3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8536A3"/>
  </w:style>
  <w:style w:type="paragraph" w:customStyle="1" w:styleId="outlinehd2">
    <w:name w:val="outlinehd2"/>
    <w:basedOn w:val="isonormal"/>
    <w:next w:val="blocktext3"/>
    <w:rsid w:val="008536A3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styleId="MacroText">
    <w:name w:val="macro"/>
    <w:link w:val="MacroTextChar"/>
    <w:rsid w:val="008536A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8536A3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8536A3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8536A3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8536A3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8536A3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8536A3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8536A3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8536A3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8536A3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8536A3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8536A3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8536A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8536A3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8536A3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8536A3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8536A3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8536A3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8536A3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8536A3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8536A3"/>
  </w:style>
  <w:style w:type="character" w:customStyle="1" w:styleId="rulelink">
    <w:name w:val="rulelink"/>
    <w:rsid w:val="008536A3"/>
    <w:rPr>
      <w:b/>
    </w:rPr>
  </w:style>
  <w:style w:type="paragraph" w:styleId="Signature">
    <w:name w:val="Signature"/>
    <w:basedOn w:val="Normal"/>
    <w:link w:val="SignatureChar"/>
    <w:rsid w:val="008536A3"/>
    <w:pPr>
      <w:ind w:left="4320"/>
    </w:pPr>
  </w:style>
  <w:style w:type="character" w:customStyle="1" w:styleId="SignatureChar">
    <w:name w:val="Signature Char"/>
    <w:link w:val="Signature"/>
    <w:rsid w:val="008536A3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8536A3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8536A3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8536A3"/>
    <w:pPr>
      <w:spacing w:before="0" w:line="160" w:lineRule="exact"/>
    </w:pPr>
  </w:style>
  <w:style w:type="character" w:customStyle="1" w:styleId="spotlinksource">
    <w:name w:val="spotlinksource"/>
    <w:rsid w:val="008536A3"/>
    <w:rPr>
      <w:b/>
    </w:rPr>
  </w:style>
  <w:style w:type="character" w:customStyle="1" w:styleId="spotlinktarget">
    <w:name w:val="spotlinktarget"/>
    <w:rsid w:val="008536A3"/>
    <w:rPr>
      <w:b/>
    </w:rPr>
  </w:style>
  <w:style w:type="paragraph" w:customStyle="1" w:styleId="subcap">
    <w:name w:val="subcap"/>
    <w:basedOn w:val="isonormal"/>
    <w:rsid w:val="008536A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8536A3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8536A3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8536A3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8536A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8536A3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8536A3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8536A3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8536A3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8536A3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8536A3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8536A3"/>
    <w:pPr>
      <w:jc w:val="left"/>
    </w:pPr>
    <w:rPr>
      <w:b/>
    </w:rPr>
  </w:style>
  <w:style w:type="character" w:customStyle="1" w:styleId="tablelink">
    <w:name w:val="tablelink"/>
    <w:rsid w:val="008536A3"/>
    <w:rPr>
      <w:b/>
    </w:rPr>
  </w:style>
  <w:style w:type="paragraph" w:customStyle="1" w:styleId="tabletext00">
    <w:name w:val="tabletext0/0"/>
    <w:basedOn w:val="isonormal"/>
    <w:rsid w:val="008536A3"/>
    <w:pPr>
      <w:spacing w:before="0"/>
      <w:jc w:val="left"/>
    </w:pPr>
  </w:style>
  <w:style w:type="paragraph" w:customStyle="1" w:styleId="tabletext01">
    <w:name w:val="tabletext0/1"/>
    <w:basedOn w:val="isonormal"/>
    <w:rsid w:val="008536A3"/>
    <w:pPr>
      <w:spacing w:before="0" w:after="20"/>
      <w:jc w:val="left"/>
    </w:pPr>
  </w:style>
  <w:style w:type="paragraph" w:customStyle="1" w:styleId="tabletext10">
    <w:name w:val="tabletext1/0"/>
    <w:basedOn w:val="isonormal"/>
    <w:rsid w:val="008536A3"/>
    <w:pPr>
      <w:spacing w:before="20"/>
      <w:jc w:val="left"/>
    </w:pPr>
  </w:style>
  <w:style w:type="paragraph" w:customStyle="1" w:styleId="tabletext40">
    <w:name w:val="tabletext4/0"/>
    <w:basedOn w:val="isonormal"/>
    <w:rsid w:val="008536A3"/>
    <w:pPr>
      <w:jc w:val="left"/>
    </w:pPr>
  </w:style>
  <w:style w:type="paragraph" w:customStyle="1" w:styleId="tabletext44">
    <w:name w:val="tabletext4/4"/>
    <w:basedOn w:val="isonormal"/>
    <w:rsid w:val="008536A3"/>
    <w:pPr>
      <w:spacing w:after="80"/>
      <w:jc w:val="left"/>
    </w:pPr>
  </w:style>
  <w:style w:type="paragraph" w:customStyle="1" w:styleId="terr2colblock1">
    <w:name w:val="terr2colblock1"/>
    <w:basedOn w:val="isonormal"/>
    <w:rsid w:val="008536A3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8536A3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8536A3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8536A3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8536A3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8536A3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8536A3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8536A3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8536A3"/>
  </w:style>
  <w:style w:type="paragraph" w:customStyle="1" w:styleId="tabletext1">
    <w:name w:val="tabletext1"/>
    <w:rsid w:val="008536A3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8536A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8536A3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8536A3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8536A3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8536A3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8536A3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8536A3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8536A3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8536A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8536A3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8536A3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8536A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8536A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8536A3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8536A3"/>
  </w:style>
  <w:style w:type="paragraph" w:customStyle="1" w:styleId="spacesingle">
    <w:name w:val="spacesingle"/>
    <w:basedOn w:val="isonormal"/>
    <w:next w:val="isonormal"/>
    <w:rsid w:val="008536A3"/>
    <w:pPr>
      <w:spacing w:line="240" w:lineRule="auto"/>
    </w:pPr>
  </w:style>
  <w:style w:type="paragraph" w:customStyle="1" w:styleId="subhead">
    <w:name w:val="subhead"/>
    <w:basedOn w:val="isonormal"/>
    <w:rsid w:val="00CC69DD"/>
    <w:pPr>
      <w:spacing w:line="200" w:lineRule="exact"/>
      <w:jc w:val="center"/>
    </w:pPr>
    <w:rPr>
      <w:b/>
    </w:rPr>
  </w:style>
  <w:style w:type="paragraph" w:customStyle="1" w:styleId="oldtable">
    <w:name w:val="oldtable"/>
    <w:basedOn w:val="Normal"/>
    <w:rsid w:val="00CC69DD"/>
    <w:rPr>
      <w:rFonts w:ascii="Courier" w:hAnsi="Courier"/>
    </w:rPr>
  </w:style>
  <w:style w:type="paragraph" w:customStyle="1" w:styleId="oldtable1">
    <w:name w:val="oldtable1"/>
    <w:basedOn w:val="isonormal"/>
    <w:rsid w:val="00CC69DD"/>
    <w:rPr>
      <w:rFonts w:ascii="Courier" w:hAnsi="Courier"/>
      <w:spacing w:val="-30"/>
    </w:rPr>
  </w:style>
  <w:style w:type="paragraph" w:customStyle="1" w:styleId="tabletext110">
    <w:name w:val="tabletext 1/1"/>
    <w:basedOn w:val="Normal"/>
    <w:rsid w:val="00CC69DD"/>
    <w:rPr>
      <w:color w:val="000000"/>
    </w:rPr>
  </w:style>
  <w:style w:type="character" w:customStyle="1" w:styleId="companylink">
    <w:name w:val="companylink"/>
    <w:basedOn w:val="DefaultParagraphFont"/>
    <w:rsid w:val="008E2843"/>
  </w:style>
  <w:style w:type="paragraph" w:styleId="BalloonText">
    <w:name w:val="Balloon Text"/>
    <w:basedOn w:val="Normal"/>
    <w:link w:val="BalloonTextChar"/>
    <w:rsid w:val="008E28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E284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LI-CA-2022-122 - 003 -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Loss Costs</CircularDocDescription>
    <Date_x0020_Modified xmlns="a86cc342-0045-41e2-80e9-abdb777d2eca">2022-05-04T19:54:03+00:00</Date_x0020_Modified>
    <CircularDate xmlns="a86cc342-0045-41e2-80e9-abdb777d2eca">2022-05-06T04:00:00+00:00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providing a loss costs supplement to filing CA-2022-RLC1 in Indiana, which complements the multistate loss costs filing attached to circular LI-CA-2022-112. We are also implementing loss costs filing CA-2022-RLC1 in Indiana. Effective Date: [...]</KeyMessage>
    <CircularNumber xmlns="a86cc342-0045-41e2-80e9-abdb777d2eca">LI-CA-2022-122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2</Sequence>
    <ServiceModuleString xmlns="a86cc342-0045-41e2-80e9-abdb777d2eca">Loss Costs;</ServiceModuleString>
    <CircId xmlns="a86cc342-0045-41e2-80e9-abdb777d2eca">35368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N</IsStatusChanging>
    <NumberOfPages xmlns="a86cc342-0045-41e2-80e9-abdb777d2eca" xsi:nil="true"/>
    <KeyMessageDoc xmlns="a86cc342-0045-41e2-80e9-abdb777d2eca" xsi:nil="true"/>
    <CircularTitle xmlns="a86cc342-0045-41e2-80e9-abdb777d2eca">INDIANA SUPPLEMENT TO THE COMMERCIAL AUTO 2022 MULTISTATE LOSS COSTS FILING PROVIDED AND TO BE IMPLEMENTED</CircularTitle>
    <Jurs xmlns="a86cc342-0045-41e2-80e9-abdb777d2eca">
      <Value>16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1B69C9-48BE-4939-B208-901DCE041292}"/>
</file>

<file path=customXml/itemProps2.xml><?xml version="1.0" encoding="utf-8"?>
<ds:datastoreItem xmlns:ds="http://schemas.openxmlformats.org/officeDocument/2006/customXml" ds:itemID="{8AE37E60-611F-4330-8DA5-B2B0318E687E}"/>
</file>

<file path=customXml/itemProps3.xml><?xml version="1.0" encoding="utf-8"?>
<ds:datastoreItem xmlns:ds="http://schemas.openxmlformats.org/officeDocument/2006/customXml" ds:itemID="{48430375-D08E-4709-8CE1-BC8972C634A7}"/>
</file>

<file path=customXml/itemProps4.xml><?xml version="1.0" encoding="utf-8"?>
<ds:datastoreItem xmlns:ds="http://schemas.openxmlformats.org/officeDocument/2006/customXml" ds:itemID="{4BAAE1C5-B1F8-4BB9-8E45-BF46784A4DEC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6</Pages>
  <Words>4429</Words>
  <Characters>21041</Characters>
  <Application>Microsoft Office Word</Application>
  <DocSecurity>4</DocSecurity>
  <Lines>21041</Lines>
  <Paragraphs>3638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CombineMacroBlankDocument</vt:lpstr>
    </vt:vector>
  </TitlesOfParts>
  <Company/>
  <LinksUpToDate>false</LinksUpToDate>
  <CharactersWithSpaces>21832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2022-05-04T19:53:00Z</dcterms:created>
  <dcterms:modified xsi:type="dcterms:W3CDTF">2022-05-04T19:53:00Z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[LC, Loss Costs]</vt:lpwstr>
  </property>
  <property fmtid="{D5CDD505-2E9C-101B-9397-08002B2CF9AE}" pid="10" name="VersionNumber">
    <vt:lpwstr>1</vt:lpwstr>
  </property>
  <property fmtid="{D5CDD505-2E9C-101B-9397-08002B2CF9AE}" pid="11" name="SequenceNumber">
    <vt:lpwstr>721135</vt:lpwstr>
  </property>
  <property fmtid="{D5CDD505-2E9C-101B-9397-08002B2CF9AE}" pid="12" name="_docset_NoMedatataSyncRequired">
    <vt:lpwstr>False</vt:lpwstr>
  </property>
</Properties>
</file>